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93E64" w14:textId="0307FC55" w:rsidR="0066425E" w:rsidRPr="002854E7" w:rsidRDefault="430670A5" w:rsidP="2963D1A3">
      <w:pPr>
        <w:spacing w:after="0" w:line="240" w:lineRule="auto"/>
        <w:contextualSpacing/>
        <w:outlineLvl w:val="0"/>
        <w:rPr>
          <w:rFonts w:ascii="Calibri" w:eastAsia="Times New Roman" w:hAnsi="Calibri" w:cs="Calibri Light"/>
          <w:b/>
          <w:bCs/>
          <w:color w:val="C00000"/>
          <w:sz w:val="28"/>
          <w:szCs w:val="28"/>
        </w:rPr>
      </w:pPr>
      <w:bookmarkStart w:id="0" w:name="_Toc38447557"/>
      <w:bookmarkStart w:id="1" w:name="_Toc52745883"/>
      <w:bookmarkStart w:id="2" w:name="_Toc54798287"/>
      <w:bookmarkStart w:id="3" w:name="_Toc52653804"/>
      <w:r w:rsidRPr="002854E7">
        <w:rPr>
          <w:rFonts w:ascii="Calibri" w:eastAsia="Times New Roman" w:hAnsi="Calibri" w:cs="Calibri Light"/>
          <w:b/>
          <w:bCs/>
          <w:color w:val="C00000"/>
          <w:sz w:val="28"/>
          <w:szCs w:val="28"/>
        </w:rPr>
        <w:t>Załączni</w:t>
      </w:r>
      <w:r w:rsidR="0066425E" w:rsidRPr="002854E7">
        <w:rPr>
          <w:rFonts w:ascii="Calibri" w:eastAsia="Times New Roman" w:hAnsi="Calibri" w:cs="Calibri Light"/>
          <w:b/>
          <w:bCs/>
          <w:color w:val="C00000"/>
          <w:sz w:val="28"/>
          <w:szCs w:val="28"/>
        </w:rPr>
        <w:t xml:space="preserve">k nr </w:t>
      </w:r>
      <w:r w:rsidR="00793050" w:rsidRPr="002854E7">
        <w:rPr>
          <w:rFonts w:ascii="Calibri" w:eastAsia="Times New Roman" w:hAnsi="Calibri" w:cs="Calibri Light"/>
          <w:b/>
          <w:bCs/>
          <w:color w:val="C00000"/>
          <w:sz w:val="28"/>
          <w:szCs w:val="28"/>
        </w:rPr>
        <w:t xml:space="preserve">8 </w:t>
      </w:r>
      <w:r w:rsidR="004730F3" w:rsidRPr="002854E7">
        <w:rPr>
          <w:rFonts w:ascii="Calibri" w:eastAsia="Times New Roman" w:hAnsi="Calibri" w:cs="Calibri Light"/>
          <w:b/>
          <w:bCs/>
          <w:color w:val="C00000"/>
          <w:sz w:val="28"/>
          <w:szCs w:val="28"/>
        </w:rPr>
        <w:t xml:space="preserve">do Regulaminu </w:t>
      </w:r>
      <w:r w:rsidR="0066425E" w:rsidRPr="002854E7">
        <w:rPr>
          <w:rFonts w:ascii="Calibri" w:eastAsia="Times New Roman" w:hAnsi="Calibri" w:cs="Calibri Light"/>
          <w:b/>
          <w:bCs/>
          <w:color w:val="C00000"/>
          <w:sz w:val="28"/>
          <w:szCs w:val="28"/>
        </w:rPr>
        <w:t xml:space="preserve">– </w:t>
      </w:r>
      <w:r w:rsidR="00A03412" w:rsidRPr="002854E7">
        <w:rPr>
          <w:rFonts w:ascii="Calibri" w:eastAsia="Times New Roman" w:hAnsi="Calibri" w:cs="Calibri Light"/>
          <w:b/>
          <w:bCs/>
          <w:color w:val="C00000"/>
          <w:sz w:val="28"/>
          <w:szCs w:val="28"/>
        </w:rPr>
        <w:t>wzór Umowy</w:t>
      </w:r>
      <w:bookmarkEnd w:id="0"/>
      <w:bookmarkEnd w:id="1"/>
      <w:bookmarkEnd w:id="2"/>
      <w:bookmarkEnd w:id="3"/>
    </w:p>
    <w:p w14:paraId="7EA8E16E" w14:textId="2FDD4394" w:rsidR="00E05B4F" w:rsidRPr="002854E7" w:rsidRDefault="00E05B4F" w:rsidP="00220917">
      <w:pPr>
        <w:rPr>
          <w:color w:val="000000" w:themeColor="text1"/>
        </w:rPr>
      </w:pPr>
    </w:p>
    <w:p w14:paraId="5676601A" w14:textId="44C21077" w:rsidR="00E05B4F" w:rsidRPr="002854E7" w:rsidRDefault="00E05B4F" w:rsidP="00E05B4F">
      <w:pPr>
        <w:jc w:val="both"/>
        <w:rPr>
          <w:color w:val="000000" w:themeColor="text1"/>
        </w:rPr>
      </w:pPr>
      <w:r w:rsidRPr="002854E7">
        <w:rPr>
          <w:color w:val="000000" w:themeColor="text1"/>
        </w:rPr>
        <w:t xml:space="preserve">[jeśli Wykonawca został dopuszczony do zawarcia Umowy w więcej niż jednym Strumieniu, Umowa jest zawierana odrębnie na każdy ze Strumieni. Wskazanie Strumienia następuje w art. 3 </w:t>
      </w:r>
      <w:r w:rsidRPr="002854E7">
        <w:rPr>
          <w:rFonts w:cs="Calibri Light"/>
          <w:color w:val="000000" w:themeColor="text1"/>
        </w:rPr>
        <w:t>§</w:t>
      </w:r>
      <w:r w:rsidRPr="002854E7">
        <w:rPr>
          <w:color w:val="000000" w:themeColor="text1"/>
        </w:rPr>
        <w:t>2 Umowy]</w:t>
      </w:r>
    </w:p>
    <w:p w14:paraId="004B3CB4" w14:textId="77777777" w:rsidR="00181FAB" w:rsidRPr="002854E7" w:rsidRDefault="00181FAB" w:rsidP="003E0140">
      <w:pPr>
        <w:spacing w:after="0" w:line="240" w:lineRule="auto"/>
        <w:contextualSpacing/>
        <w:rPr>
          <w:color w:val="000000" w:themeColor="text1"/>
        </w:rPr>
      </w:pPr>
    </w:p>
    <w:p w14:paraId="6164659C" w14:textId="77777777" w:rsidR="008D38F4" w:rsidRPr="002854E7" w:rsidRDefault="00C936B9" w:rsidP="003E0140">
      <w:pPr>
        <w:pStyle w:val="Tytu"/>
        <w:jc w:val="center"/>
        <w:rPr>
          <w:rFonts w:asciiTheme="minorHAnsi" w:hAnsiTheme="minorHAnsi"/>
          <w:b/>
          <w:color w:val="000000" w:themeColor="text1"/>
          <w:sz w:val="22"/>
          <w:szCs w:val="22"/>
        </w:rPr>
      </w:pPr>
      <w:r w:rsidRPr="002854E7">
        <w:rPr>
          <w:rFonts w:asciiTheme="minorHAnsi" w:hAnsiTheme="minorHAnsi"/>
          <w:b/>
          <w:color w:val="000000" w:themeColor="text1"/>
          <w:sz w:val="22"/>
          <w:szCs w:val="22"/>
        </w:rPr>
        <w:t>UMOWA</w:t>
      </w:r>
      <w:r w:rsidR="00FA2156" w:rsidRPr="002854E7">
        <w:rPr>
          <w:rFonts w:asciiTheme="minorHAnsi" w:hAnsiTheme="minorHAnsi"/>
          <w:b/>
          <w:color w:val="000000" w:themeColor="text1"/>
          <w:sz w:val="22"/>
          <w:szCs w:val="22"/>
        </w:rPr>
        <w:t xml:space="preserve"> </w:t>
      </w:r>
    </w:p>
    <w:p w14:paraId="639AEF8F" w14:textId="77777777" w:rsidR="00E30FC0" w:rsidRPr="002854E7" w:rsidRDefault="009574A7" w:rsidP="003E0140">
      <w:pPr>
        <w:pStyle w:val="Tytu"/>
        <w:jc w:val="center"/>
        <w:rPr>
          <w:rFonts w:asciiTheme="minorHAnsi" w:hAnsiTheme="minorHAnsi"/>
          <w:b/>
          <w:color w:val="000000" w:themeColor="text1"/>
          <w:sz w:val="22"/>
          <w:szCs w:val="22"/>
        </w:rPr>
      </w:pPr>
      <w:r w:rsidRPr="002854E7">
        <w:rPr>
          <w:rFonts w:asciiTheme="minorHAnsi" w:hAnsiTheme="minorHAnsi"/>
          <w:b/>
          <w:color w:val="000000" w:themeColor="text1"/>
          <w:sz w:val="22"/>
          <w:szCs w:val="22"/>
        </w:rPr>
        <w:t>NA REALIZACJĘ</w:t>
      </w:r>
      <w:r w:rsidR="00E30FC0" w:rsidRPr="002854E7">
        <w:rPr>
          <w:rFonts w:asciiTheme="minorHAnsi" w:hAnsiTheme="minorHAnsi"/>
          <w:b/>
          <w:color w:val="000000" w:themeColor="text1"/>
          <w:sz w:val="22"/>
          <w:szCs w:val="22"/>
        </w:rPr>
        <w:t xml:space="preserve"> </w:t>
      </w:r>
      <w:r w:rsidR="002242DA" w:rsidRPr="002854E7">
        <w:rPr>
          <w:rFonts w:asciiTheme="minorHAnsi" w:hAnsiTheme="minorHAnsi"/>
          <w:b/>
          <w:color w:val="000000" w:themeColor="text1"/>
          <w:sz w:val="22"/>
          <w:szCs w:val="22"/>
        </w:rPr>
        <w:t xml:space="preserve">PRZEDMIOTU ZAMÓWIENIA PRZEDKOMERCYJNEGO </w:t>
      </w:r>
      <w:r w:rsidR="00585ACA" w:rsidRPr="002854E7">
        <w:rPr>
          <w:rFonts w:asciiTheme="minorHAnsi" w:hAnsiTheme="minorHAnsi"/>
          <w:b/>
          <w:color w:val="000000" w:themeColor="text1"/>
          <w:sz w:val="22"/>
          <w:szCs w:val="22"/>
        </w:rPr>
        <w:t xml:space="preserve">W RAMACH </w:t>
      </w:r>
      <w:r w:rsidR="00E30FC0" w:rsidRPr="002854E7">
        <w:rPr>
          <w:rFonts w:asciiTheme="minorHAnsi" w:hAnsiTheme="minorHAnsi"/>
          <w:b/>
          <w:color w:val="000000" w:themeColor="text1"/>
          <w:sz w:val="22"/>
          <w:szCs w:val="22"/>
        </w:rPr>
        <w:t>P</w:t>
      </w:r>
      <w:r w:rsidR="00681CF3" w:rsidRPr="002854E7">
        <w:rPr>
          <w:rFonts w:asciiTheme="minorHAnsi" w:hAnsiTheme="minorHAnsi"/>
          <w:b/>
          <w:color w:val="000000" w:themeColor="text1"/>
          <w:sz w:val="22"/>
          <w:szCs w:val="22"/>
        </w:rPr>
        <w:t>RZEDSIĘWZIĘCIA</w:t>
      </w:r>
      <w:r w:rsidR="00E30FC0" w:rsidRPr="002854E7">
        <w:rPr>
          <w:rFonts w:asciiTheme="minorHAnsi" w:hAnsiTheme="minorHAnsi"/>
          <w:b/>
          <w:color w:val="000000" w:themeColor="text1"/>
          <w:sz w:val="22"/>
          <w:szCs w:val="22"/>
        </w:rPr>
        <w:t xml:space="preserve"> </w:t>
      </w:r>
      <w:r w:rsidR="004C3C29" w:rsidRPr="002854E7">
        <w:rPr>
          <w:rFonts w:asciiTheme="minorHAnsi" w:hAnsiTheme="minorHAnsi"/>
          <w:b/>
          <w:color w:val="000000" w:themeColor="text1"/>
          <w:sz w:val="22"/>
          <w:szCs w:val="22"/>
        </w:rPr>
        <w:br/>
      </w:r>
      <w:r w:rsidR="00E30FC0" w:rsidRPr="002854E7">
        <w:rPr>
          <w:rFonts w:asciiTheme="minorHAnsi" w:hAnsiTheme="minorHAnsi"/>
          <w:b/>
          <w:color w:val="000000" w:themeColor="text1"/>
          <w:sz w:val="22"/>
          <w:szCs w:val="22"/>
        </w:rPr>
        <w:t>„</w:t>
      </w:r>
      <w:r w:rsidR="00730ACE" w:rsidRPr="002854E7">
        <w:rPr>
          <w:rFonts w:asciiTheme="minorHAnsi" w:hAnsiTheme="minorHAnsi"/>
          <w:b/>
          <w:color w:val="000000" w:themeColor="text1"/>
          <w:sz w:val="22"/>
          <w:szCs w:val="22"/>
        </w:rPr>
        <w:t>Budownictwo efektywne energetycznie i procesowo</w:t>
      </w:r>
      <w:r w:rsidR="00E30FC0" w:rsidRPr="002854E7">
        <w:rPr>
          <w:rFonts w:asciiTheme="minorHAnsi" w:hAnsiTheme="minorHAnsi"/>
          <w:b/>
          <w:color w:val="000000" w:themeColor="text1"/>
          <w:sz w:val="22"/>
          <w:szCs w:val="22"/>
        </w:rPr>
        <w:t>”</w:t>
      </w:r>
    </w:p>
    <w:p w14:paraId="49E519AA" w14:textId="77777777" w:rsidR="00C936B9" w:rsidRPr="002854E7" w:rsidRDefault="00C936B9" w:rsidP="003E0140">
      <w:pPr>
        <w:spacing w:after="0" w:line="240" w:lineRule="auto"/>
        <w:contextualSpacing/>
        <w:jc w:val="center"/>
        <w:rPr>
          <w:rFonts w:asciiTheme="minorHAnsi" w:hAnsiTheme="minorHAnsi"/>
          <w:i/>
          <w:color w:val="000000" w:themeColor="text1"/>
        </w:rPr>
      </w:pPr>
      <w:r w:rsidRPr="002854E7">
        <w:rPr>
          <w:rFonts w:asciiTheme="minorHAnsi" w:hAnsiTheme="minorHAnsi"/>
          <w:i/>
          <w:color w:val="000000" w:themeColor="text1"/>
        </w:rPr>
        <w:t>/WZÓR/</w:t>
      </w:r>
    </w:p>
    <w:p w14:paraId="75166AFE" w14:textId="77777777" w:rsidR="00E30FC0" w:rsidRPr="002854E7" w:rsidRDefault="00E30FC0" w:rsidP="003E0140">
      <w:pPr>
        <w:spacing w:after="0" w:line="240" w:lineRule="auto"/>
        <w:contextualSpacing/>
        <w:jc w:val="center"/>
        <w:rPr>
          <w:rFonts w:asciiTheme="minorHAnsi" w:hAnsiTheme="minorHAnsi"/>
          <w:color w:val="000000" w:themeColor="text1"/>
        </w:rPr>
      </w:pPr>
    </w:p>
    <w:p w14:paraId="7813831D" w14:textId="77777777" w:rsidR="00D2226E" w:rsidRPr="002854E7" w:rsidRDefault="00D2226E"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2854E7">
        <w:rPr>
          <w:rFonts w:asciiTheme="minorHAnsi" w:eastAsia="Times New Roman" w:hAnsiTheme="minorHAnsi" w:cs="Times New Roman"/>
          <w:color w:val="000000" w:themeColor="text1"/>
          <w:lang w:eastAsia="pl-PL"/>
        </w:rPr>
        <w:t xml:space="preserve">zawarta dnia </w:t>
      </w:r>
      <w:r w:rsidR="00E30FC0" w:rsidRPr="002854E7">
        <w:rPr>
          <w:rFonts w:asciiTheme="minorHAnsi" w:eastAsia="SimSun" w:hAnsiTheme="minorHAnsi" w:cs="Times New Roman"/>
          <w:color w:val="000000" w:themeColor="text1"/>
          <w:lang w:eastAsia="en-GB" w:bidi="ar-AE"/>
        </w:rPr>
        <w:t>[___]</w:t>
      </w:r>
      <w:r w:rsidR="009837DB" w:rsidRPr="002854E7">
        <w:rPr>
          <w:rFonts w:asciiTheme="minorHAnsi" w:eastAsia="SimSun" w:hAnsiTheme="minorHAnsi" w:cs="Times New Roman"/>
          <w:color w:val="000000" w:themeColor="text1"/>
          <w:lang w:eastAsia="en-GB" w:bidi="ar-AE"/>
        </w:rPr>
        <w:t xml:space="preserve"> </w:t>
      </w:r>
      <w:r w:rsidR="00247E90" w:rsidRPr="002854E7">
        <w:rPr>
          <w:rFonts w:asciiTheme="minorHAnsi" w:eastAsia="Times New Roman" w:hAnsiTheme="minorHAnsi" w:cs="Times New Roman"/>
          <w:color w:val="000000" w:themeColor="text1"/>
          <w:lang w:eastAsia="pl-PL"/>
        </w:rPr>
        <w:t>w </w:t>
      </w:r>
      <w:r w:rsidRPr="002854E7">
        <w:rPr>
          <w:rFonts w:asciiTheme="minorHAnsi" w:eastAsia="Times New Roman" w:hAnsiTheme="minorHAnsi" w:cs="Times New Roman"/>
          <w:color w:val="000000" w:themeColor="text1"/>
          <w:lang w:eastAsia="pl-PL"/>
        </w:rPr>
        <w:t>Warszawie, pomiędzy:</w:t>
      </w:r>
    </w:p>
    <w:p w14:paraId="1F99DEA8" w14:textId="77777777" w:rsidR="00D2226E" w:rsidRPr="002854E7" w:rsidRDefault="00D2226E" w:rsidP="003E0140">
      <w:pPr>
        <w:widowControl w:val="0"/>
        <w:autoSpaceDE w:val="0"/>
        <w:autoSpaceDN w:val="0"/>
        <w:adjustRightInd w:val="0"/>
        <w:spacing w:after="0" w:line="240" w:lineRule="auto"/>
        <w:contextualSpacing/>
        <w:jc w:val="both"/>
        <w:rPr>
          <w:rFonts w:asciiTheme="minorHAnsi" w:eastAsia="Times New Roman" w:hAnsiTheme="minorHAnsi" w:cs="Times New Roman"/>
          <w:b/>
          <w:color w:val="000000" w:themeColor="text1"/>
          <w:lang w:eastAsia="pl-PL"/>
        </w:rPr>
      </w:pPr>
    </w:p>
    <w:p w14:paraId="6CFF94E4" w14:textId="3061E843" w:rsidR="005E6044" w:rsidRPr="002854E7" w:rsidRDefault="00CA4E53" w:rsidP="4FE21A41">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2854E7">
        <w:rPr>
          <w:rFonts w:asciiTheme="minorHAnsi" w:eastAsia="Times New Roman" w:hAnsiTheme="minorHAnsi" w:cs="Times New Roman"/>
          <w:b/>
          <w:bCs/>
          <w:color w:val="000000" w:themeColor="text1"/>
          <w:lang w:eastAsia="pl-PL"/>
        </w:rPr>
        <w:t>Narodowym Centrum Badań</w:t>
      </w:r>
      <w:r w:rsidR="00247E90" w:rsidRPr="002854E7">
        <w:rPr>
          <w:rFonts w:asciiTheme="minorHAnsi" w:eastAsia="Times New Roman" w:hAnsiTheme="minorHAnsi" w:cs="Times New Roman"/>
          <w:b/>
          <w:bCs/>
          <w:color w:val="000000" w:themeColor="text1"/>
          <w:lang w:eastAsia="pl-PL"/>
        </w:rPr>
        <w:t xml:space="preserve"> i </w:t>
      </w:r>
      <w:r w:rsidRPr="002854E7">
        <w:rPr>
          <w:rFonts w:asciiTheme="minorHAnsi" w:eastAsia="Times New Roman" w:hAnsiTheme="minorHAnsi" w:cs="Times New Roman"/>
          <w:b/>
          <w:bCs/>
          <w:color w:val="000000" w:themeColor="text1"/>
          <w:lang w:eastAsia="pl-PL"/>
        </w:rPr>
        <w:t>Rozwoju</w:t>
      </w:r>
      <w:r w:rsidR="00247E90" w:rsidRPr="002854E7">
        <w:rPr>
          <w:rFonts w:asciiTheme="minorHAnsi" w:eastAsia="Times New Roman" w:hAnsiTheme="minorHAnsi" w:cs="Times New Roman"/>
          <w:color w:val="000000" w:themeColor="text1"/>
          <w:lang w:eastAsia="pl-PL"/>
        </w:rPr>
        <w:t xml:space="preserve"> z </w:t>
      </w:r>
      <w:r w:rsidRPr="002854E7">
        <w:rPr>
          <w:rFonts w:asciiTheme="minorHAnsi" w:eastAsia="Times New Roman" w:hAnsiTheme="minorHAnsi" w:cs="Times New Roman"/>
          <w:color w:val="000000" w:themeColor="text1"/>
          <w:lang w:eastAsia="pl-PL"/>
        </w:rPr>
        <w:t>siedzibą</w:t>
      </w:r>
      <w:r w:rsidR="00247E90" w:rsidRPr="002854E7">
        <w:rPr>
          <w:rFonts w:asciiTheme="minorHAnsi" w:eastAsia="Times New Roman" w:hAnsiTheme="minorHAnsi" w:cs="Times New Roman"/>
          <w:color w:val="000000" w:themeColor="text1"/>
          <w:lang w:eastAsia="pl-PL"/>
        </w:rPr>
        <w:t xml:space="preserve"> w </w:t>
      </w:r>
      <w:r w:rsidRPr="002854E7">
        <w:rPr>
          <w:rFonts w:asciiTheme="minorHAnsi" w:eastAsia="Times New Roman" w:hAnsiTheme="minorHAnsi" w:cs="Times New Roman"/>
          <w:color w:val="000000" w:themeColor="text1"/>
          <w:lang w:eastAsia="pl-PL"/>
        </w:rPr>
        <w:t>Warszawie (00–695), przy ul. Nowogrodzkiej 47a, działającym na podstawie ustawy</w:t>
      </w:r>
      <w:r w:rsidR="00247E90" w:rsidRPr="002854E7">
        <w:rPr>
          <w:rFonts w:asciiTheme="minorHAnsi" w:eastAsia="Times New Roman" w:hAnsiTheme="minorHAnsi" w:cs="Times New Roman"/>
          <w:color w:val="000000" w:themeColor="text1"/>
          <w:lang w:eastAsia="pl-PL"/>
        </w:rPr>
        <w:t xml:space="preserve"> z </w:t>
      </w:r>
      <w:r w:rsidRPr="002854E7">
        <w:rPr>
          <w:rFonts w:asciiTheme="minorHAnsi" w:eastAsia="Times New Roman" w:hAnsiTheme="minorHAnsi" w:cs="Times New Roman"/>
          <w:color w:val="000000" w:themeColor="text1"/>
          <w:lang w:eastAsia="pl-PL"/>
        </w:rPr>
        <w:t>dnia 30 kwietnia 2010 r.</w:t>
      </w:r>
      <w:r w:rsidR="00247E90" w:rsidRPr="002854E7">
        <w:rPr>
          <w:rFonts w:asciiTheme="minorHAnsi" w:eastAsia="Times New Roman" w:hAnsiTheme="minorHAnsi" w:cs="Times New Roman"/>
          <w:color w:val="000000" w:themeColor="text1"/>
          <w:lang w:eastAsia="pl-PL"/>
        </w:rPr>
        <w:t xml:space="preserve"> o </w:t>
      </w:r>
      <w:r w:rsidRPr="002854E7">
        <w:rPr>
          <w:rFonts w:asciiTheme="minorHAnsi" w:eastAsia="Times New Roman" w:hAnsiTheme="minorHAnsi" w:cs="Times New Roman"/>
          <w:color w:val="000000" w:themeColor="text1"/>
          <w:lang w:eastAsia="pl-PL"/>
        </w:rPr>
        <w:t>Narodowym Centrum Badań</w:t>
      </w:r>
      <w:r w:rsidR="00247E90" w:rsidRPr="002854E7">
        <w:rPr>
          <w:rFonts w:asciiTheme="minorHAnsi" w:eastAsia="Times New Roman" w:hAnsiTheme="minorHAnsi" w:cs="Times New Roman"/>
          <w:color w:val="000000" w:themeColor="text1"/>
          <w:lang w:eastAsia="pl-PL"/>
        </w:rPr>
        <w:t xml:space="preserve"> i </w:t>
      </w:r>
      <w:r w:rsidRPr="002854E7">
        <w:rPr>
          <w:rFonts w:asciiTheme="minorHAnsi" w:eastAsia="Times New Roman" w:hAnsiTheme="minorHAnsi" w:cs="Times New Roman"/>
          <w:color w:val="000000" w:themeColor="text1"/>
          <w:lang w:eastAsia="pl-PL"/>
        </w:rPr>
        <w:t>Rozwoju (Dz.</w:t>
      </w:r>
      <w:r w:rsidR="00C936B9" w:rsidRPr="002854E7">
        <w:rPr>
          <w:rFonts w:asciiTheme="minorHAnsi" w:eastAsia="Times New Roman" w:hAnsiTheme="minorHAnsi" w:cs="Times New Roman"/>
          <w:color w:val="000000" w:themeColor="text1"/>
          <w:lang w:eastAsia="pl-PL"/>
        </w:rPr>
        <w:t xml:space="preserve"> </w:t>
      </w:r>
      <w:r w:rsidRPr="002854E7">
        <w:rPr>
          <w:rFonts w:asciiTheme="minorHAnsi" w:eastAsia="Times New Roman" w:hAnsiTheme="minorHAnsi" w:cs="Times New Roman"/>
          <w:color w:val="000000" w:themeColor="text1"/>
          <w:lang w:eastAsia="pl-PL"/>
        </w:rPr>
        <w:t>U.</w:t>
      </w:r>
      <w:r w:rsidR="00247E90" w:rsidRPr="002854E7">
        <w:rPr>
          <w:rFonts w:asciiTheme="minorHAnsi" w:eastAsia="Times New Roman" w:hAnsiTheme="minorHAnsi" w:cs="Times New Roman"/>
          <w:color w:val="000000" w:themeColor="text1"/>
          <w:lang w:eastAsia="pl-PL"/>
        </w:rPr>
        <w:t xml:space="preserve"> z </w:t>
      </w:r>
      <w:r w:rsidR="00C936B9" w:rsidRPr="002854E7">
        <w:rPr>
          <w:rFonts w:asciiTheme="minorHAnsi" w:eastAsia="Times New Roman" w:hAnsiTheme="minorHAnsi" w:cs="Times New Roman"/>
          <w:color w:val="000000" w:themeColor="text1"/>
          <w:lang w:eastAsia="pl-PL"/>
        </w:rPr>
        <w:t>2</w:t>
      </w:r>
      <w:r w:rsidR="4A8665AB" w:rsidRPr="002854E7">
        <w:rPr>
          <w:rFonts w:asciiTheme="minorHAnsi" w:eastAsia="Times New Roman" w:hAnsiTheme="minorHAnsi" w:cs="Times New Roman"/>
          <w:color w:val="000000" w:themeColor="text1"/>
          <w:lang w:eastAsia="pl-PL"/>
        </w:rPr>
        <w:t xml:space="preserve">020 </w:t>
      </w:r>
      <w:r w:rsidR="00C936B9" w:rsidRPr="002854E7">
        <w:rPr>
          <w:rFonts w:asciiTheme="minorHAnsi" w:eastAsia="Times New Roman" w:hAnsiTheme="minorHAnsi" w:cs="Times New Roman"/>
          <w:color w:val="000000" w:themeColor="text1"/>
          <w:lang w:eastAsia="pl-PL"/>
        </w:rPr>
        <w:t>r.</w:t>
      </w:r>
      <w:r w:rsidRPr="002854E7">
        <w:rPr>
          <w:rFonts w:asciiTheme="minorHAnsi" w:eastAsia="Times New Roman" w:hAnsiTheme="minorHAnsi" w:cs="Times New Roman"/>
          <w:color w:val="000000" w:themeColor="text1"/>
          <w:lang w:eastAsia="pl-PL"/>
        </w:rPr>
        <w:t xml:space="preserve">, poz. </w:t>
      </w:r>
      <w:r w:rsidR="00CB2B66" w:rsidRPr="002854E7">
        <w:rPr>
          <w:rFonts w:asciiTheme="minorHAnsi" w:eastAsia="Times New Roman" w:hAnsiTheme="minorHAnsi" w:cs="Times New Roman"/>
          <w:color w:val="000000" w:themeColor="text1"/>
          <w:lang w:eastAsia="pl-PL"/>
        </w:rPr>
        <w:t>1</w:t>
      </w:r>
      <w:r w:rsidR="04FC7745" w:rsidRPr="002854E7">
        <w:rPr>
          <w:rFonts w:asciiTheme="minorHAnsi" w:eastAsia="Times New Roman" w:hAnsiTheme="minorHAnsi" w:cs="Times New Roman"/>
          <w:color w:val="000000" w:themeColor="text1"/>
          <w:lang w:eastAsia="pl-PL"/>
        </w:rPr>
        <w:t xml:space="preserve">861 </w:t>
      </w:r>
      <w:r w:rsidR="00CB2B66" w:rsidRPr="002854E7">
        <w:rPr>
          <w:rFonts w:asciiTheme="minorHAnsi" w:eastAsia="Times New Roman" w:hAnsiTheme="minorHAnsi" w:cs="Times New Roman"/>
          <w:color w:val="000000" w:themeColor="text1"/>
          <w:lang w:eastAsia="pl-PL"/>
        </w:rPr>
        <w:t>ze zm.</w:t>
      </w:r>
      <w:r w:rsidRPr="002854E7">
        <w:rPr>
          <w:rFonts w:asciiTheme="minorHAnsi" w:eastAsia="Times New Roman" w:hAnsiTheme="minorHAnsi" w:cs="Times New Roman"/>
          <w:color w:val="000000" w:themeColor="text1"/>
          <w:lang w:eastAsia="pl-PL"/>
        </w:rPr>
        <w:t>)</w:t>
      </w:r>
      <w:r w:rsidR="00001ABD" w:rsidRPr="002854E7">
        <w:rPr>
          <w:rFonts w:asciiTheme="minorHAnsi" w:eastAsia="Times New Roman" w:hAnsiTheme="minorHAnsi" w:cs="Times New Roman"/>
          <w:color w:val="000000" w:themeColor="text1"/>
          <w:lang w:eastAsia="pl-PL"/>
        </w:rPr>
        <w:t>,</w:t>
      </w:r>
      <w:r w:rsidRPr="002854E7">
        <w:rPr>
          <w:rFonts w:asciiTheme="minorHAnsi" w:eastAsia="Times New Roman" w:hAnsiTheme="minorHAnsi" w:cs="Times New Roman"/>
          <w:color w:val="000000" w:themeColor="text1"/>
          <w:lang w:eastAsia="pl-PL"/>
        </w:rPr>
        <w:t xml:space="preserve"> REGON 141032404, NIP 701-007-37-77, zwanym dalej „</w:t>
      </w:r>
      <w:r w:rsidRPr="002854E7">
        <w:rPr>
          <w:rFonts w:asciiTheme="minorHAnsi" w:eastAsia="Times New Roman" w:hAnsiTheme="minorHAnsi" w:cs="Times New Roman"/>
          <w:b/>
          <w:bCs/>
          <w:color w:val="000000" w:themeColor="text1"/>
          <w:lang w:eastAsia="pl-PL"/>
        </w:rPr>
        <w:t>NCBR</w:t>
      </w:r>
      <w:r w:rsidRPr="002854E7">
        <w:rPr>
          <w:rFonts w:asciiTheme="minorHAnsi" w:eastAsia="Times New Roman" w:hAnsiTheme="minorHAnsi" w:cs="Times New Roman"/>
          <w:color w:val="000000" w:themeColor="text1"/>
          <w:lang w:eastAsia="pl-PL"/>
        </w:rPr>
        <w:t>”</w:t>
      </w:r>
      <w:r w:rsidR="008903BC" w:rsidRPr="002854E7">
        <w:rPr>
          <w:rFonts w:asciiTheme="minorHAnsi" w:eastAsia="Times New Roman" w:hAnsiTheme="minorHAnsi" w:cs="Times New Roman"/>
          <w:color w:val="000000" w:themeColor="text1"/>
          <w:lang w:eastAsia="pl-PL"/>
        </w:rPr>
        <w:t xml:space="preserve"> lub „</w:t>
      </w:r>
      <w:r w:rsidR="008903BC" w:rsidRPr="002854E7">
        <w:rPr>
          <w:rFonts w:asciiTheme="minorHAnsi" w:eastAsia="Times New Roman" w:hAnsiTheme="minorHAnsi" w:cs="Times New Roman"/>
          <w:b/>
          <w:bCs/>
          <w:color w:val="000000" w:themeColor="text1"/>
          <w:lang w:eastAsia="pl-PL"/>
        </w:rPr>
        <w:t>Zamawiającym</w:t>
      </w:r>
      <w:r w:rsidR="008903BC" w:rsidRPr="002854E7">
        <w:rPr>
          <w:rFonts w:asciiTheme="minorHAnsi" w:eastAsia="Times New Roman" w:hAnsiTheme="minorHAnsi" w:cs="Times New Roman"/>
          <w:color w:val="000000" w:themeColor="text1"/>
          <w:lang w:eastAsia="pl-PL"/>
        </w:rPr>
        <w:t>”</w:t>
      </w:r>
      <w:r w:rsidRPr="002854E7">
        <w:rPr>
          <w:rFonts w:asciiTheme="minorHAnsi" w:eastAsia="Times New Roman" w:hAnsiTheme="minorHAnsi" w:cs="Times New Roman"/>
          <w:color w:val="000000" w:themeColor="text1"/>
          <w:lang w:eastAsia="pl-PL"/>
        </w:rPr>
        <w:t>,</w:t>
      </w:r>
      <w:r w:rsidR="005E6044" w:rsidRPr="002854E7">
        <w:rPr>
          <w:rFonts w:asciiTheme="minorHAnsi" w:eastAsia="Times New Roman" w:hAnsiTheme="minorHAnsi" w:cs="Times New Roman"/>
          <w:color w:val="000000" w:themeColor="text1"/>
          <w:lang w:eastAsia="pl-PL"/>
        </w:rPr>
        <w:t xml:space="preserve"> reprezentowanym przez:</w:t>
      </w:r>
    </w:p>
    <w:p w14:paraId="23FFE212" w14:textId="77777777" w:rsidR="007E4B87" w:rsidRPr="002854E7" w:rsidRDefault="00E30FC0" w:rsidP="003E0140">
      <w:pPr>
        <w:widowControl w:val="0"/>
        <w:autoSpaceDE w:val="0"/>
        <w:autoSpaceDN w:val="0"/>
        <w:adjustRightInd w:val="0"/>
        <w:spacing w:after="0" w:line="240" w:lineRule="auto"/>
        <w:contextualSpacing/>
        <w:jc w:val="both"/>
        <w:rPr>
          <w:rFonts w:asciiTheme="minorHAnsi" w:eastAsia="SimSun" w:hAnsiTheme="minorHAnsi" w:cs="Times New Roman"/>
          <w:color w:val="000000" w:themeColor="text1"/>
          <w:lang w:eastAsia="en-GB" w:bidi="ar-AE"/>
        </w:rPr>
      </w:pPr>
      <w:r w:rsidRPr="002854E7">
        <w:rPr>
          <w:rFonts w:asciiTheme="minorHAnsi" w:hAnsiTheme="minorHAnsi"/>
          <w:color w:val="000000" w:themeColor="text1"/>
        </w:rPr>
        <w:t>[___]</w:t>
      </w:r>
    </w:p>
    <w:p w14:paraId="2E59C1CD" w14:textId="77777777" w:rsidR="009666B5" w:rsidRPr="002854E7" w:rsidRDefault="009666B5" w:rsidP="003E0140">
      <w:pPr>
        <w:widowControl w:val="0"/>
        <w:autoSpaceDE w:val="0"/>
        <w:autoSpaceDN w:val="0"/>
        <w:adjustRightInd w:val="0"/>
        <w:spacing w:after="0" w:line="240" w:lineRule="auto"/>
        <w:contextualSpacing/>
        <w:jc w:val="center"/>
        <w:rPr>
          <w:rFonts w:asciiTheme="minorHAnsi" w:eastAsia="SimSun" w:hAnsiTheme="minorHAnsi" w:cs="Times New Roman"/>
          <w:color w:val="000000" w:themeColor="text1"/>
          <w:lang w:eastAsia="en-GB" w:bidi="ar-AE"/>
        </w:rPr>
      </w:pPr>
    </w:p>
    <w:p w14:paraId="446C9756" w14:textId="77777777" w:rsidR="00F823BE" w:rsidRPr="002854E7" w:rsidRDefault="00E30FC0" w:rsidP="003E0140">
      <w:pPr>
        <w:widowControl w:val="0"/>
        <w:autoSpaceDE w:val="0"/>
        <w:autoSpaceDN w:val="0"/>
        <w:adjustRightInd w:val="0"/>
        <w:spacing w:after="0" w:line="240" w:lineRule="auto"/>
        <w:contextualSpacing/>
        <w:jc w:val="center"/>
        <w:rPr>
          <w:rFonts w:asciiTheme="minorHAnsi" w:eastAsia="Times New Roman" w:hAnsiTheme="minorHAnsi" w:cs="Times New Roman"/>
          <w:color w:val="000000" w:themeColor="text1"/>
          <w:lang w:eastAsia="pl-PL"/>
        </w:rPr>
      </w:pPr>
      <w:r w:rsidRPr="002854E7">
        <w:rPr>
          <w:rFonts w:asciiTheme="minorHAnsi" w:eastAsia="Times New Roman" w:hAnsiTheme="minorHAnsi" w:cs="Times New Roman"/>
          <w:color w:val="000000" w:themeColor="text1"/>
          <w:lang w:eastAsia="pl-PL"/>
        </w:rPr>
        <w:t>a</w:t>
      </w:r>
    </w:p>
    <w:p w14:paraId="14F6A220" w14:textId="77777777" w:rsidR="00E30FC0" w:rsidRPr="002854E7" w:rsidRDefault="00E30FC0"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2854E7">
        <w:rPr>
          <w:rFonts w:asciiTheme="minorHAnsi" w:eastAsia="SimSun" w:hAnsiTheme="minorHAnsi" w:cs="Times New Roman"/>
          <w:color w:val="000000" w:themeColor="text1"/>
          <w:lang w:eastAsia="en-GB" w:bidi="ar-AE"/>
        </w:rPr>
        <w:t xml:space="preserve">[___] </w:t>
      </w:r>
      <w:r w:rsidRPr="002854E7">
        <w:rPr>
          <w:rFonts w:asciiTheme="minorHAnsi" w:eastAsia="Times New Roman" w:hAnsiTheme="minorHAnsi" w:cs="Times New Roman"/>
          <w:color w:val="000000" w:themeColor="text1"/>
          <w:lang w:eastAsia="pl-PL"/>
        </w:rPr>
        <w:t xml:space="preserve">z siedzibą w </w:t>
      </w:r>
      <w:r w:rsidRPr="002854E7">
        <w:rPr>
          <w:rFonts w:asciiTheme="minorHAnsi" w:eastAsia="SimSun" w:hAnsiTheme="minorHAnsi" w:cs="Times New Roman"/>
          <w:color w:val="000000" w:themeColor="text1"/>
          <w:lang w:eastAsia="en-GB" w:bidi="ar-AE"/>
        </w:rPr>
        <w:t>[___]</w:t>
      </w:r>
      <w:r w:rsidRPr="002854E7">
        <w:rPr>
          <w:rFonts w:asciiTheme="minorHAnsi" w:eastAsia="Times New Roman" w:hAnsiTheme="minorHAnsi" w:cs="Times New Roman"/>
          <w:color w:val="000000" w:themeColor="text1"/>
          <w:lang w:eastAsia="pl-PL"/>
        </w:rPr>
        <w:t xml:space="preserve">, przy ul. </w:t>
      </w:r>
      <w:r w:rsidRPr="002854E7">
        <w:rPr>
          <w:rFonts w:asciiTheme="minorHAnsi" w:eastAsia="SimSun" w:hAnsiTheme="minorHAnsi" w:cs="Times New Roman"/>
          <w:color w:val="000000" w:themeColor="text1"/>
          <w:lang w:eastAsia="en-GB" w:bidi="ar-AE"/>
        </w:rPr>
        <w:t>[___]</w:t>
      </w:r>
      <w:r w:rsidRPr="002854E7">
        <w:rPr>
          <w:rFonts w:asciiTheme="minorHAnsi" w:eastAsia="Times New Roman" w:hAnsiTheme="minorHAnsi" w:cs="Times New Roman"/>
          <w:color w:val="000000" w:themeColor="text1"/>
          <w:lang w:eastAsia="pl-PL"/>
        </w:rPr>
        <w:t xml:space="preserve">, wpisanym do rejestru </w:t>
      </w:r>
      <w:r w:rsidRPr="002854E7">
        <w:rPr>
          <w:rFonts w:asciiTheme="minorHAnsi" w:eastAsia="SimSun" w:hAnsiTheme="minorHAnsi" w:cs="Times New Roman"/>
          <w:color w:val="000000" w:themeColor="text1"/>
          <w:lang w:eastAsia="en-GB" w:bidi="ar-AE"/>
        </w:rPr>
        <w:t>[___]</w:t>
      </w:r>
      <w:r w:rsidRPr="002854E7">
        <w:rPr>
          <w:rFonts w:asciiTheme="minorHAnsi" w:eastAsia="Times New Roman" w:hAnsiTheme="minorHAnsi" w:cs="Times New Roman"/>
          <w:color w:val="000000" w:themeColor="text1"/>
          <w:lang w:eastAsia="pl-PL"/>
        </w:rPr>
        <w:t xml:space="preserve">, o numerze identyfikacji podatkowej </w:t>
      </w:r>
      <w:r w:rsidRPr="002854E7">
        <w:rPr>
          <w:rFonts w:asciiTheme="minorHAnsi" w:eastAsia="SimSun" w:hAnsiTheme="minorHAnsi" w:cs="Times New Roman"/>
          <w:color w:val="000000" w:themeColor="text1"/>
          <w:lang w:eastAsia="en-GB" w:bidi="ar-AE"/>
        </w:rPr>
        <w:t>[___]</w:t>
      </w:r>
      <w:r w:rsidRPr="002854E7">
        <w:rPr>
          <w:rFonts w:asciiTheme="minorHAnsi" w:eastAsia="Times New Roman" w:hAnsiTheme="minorHAnsi" w:cs="Times New Roman"/>
          <w:color w:val="000000" w:themeColor="text1"/>
          <w:lang w:eastAsia="pl-PL"/>
        </w:rPr>
        <w:t>, zwanym dalej</w:t>
      </w:r>
      <w:r w:rsidR="00E42F9E" w:rsidRPr="002854E7">
        <w:rPr>
          <w:rFonts w:asciiTheme="minorHAnsi" w:eastAsia="Times New Roman" w:hAnsiTheme="minorHAnsi" w:cs="Times New Roman"/>
          <w:color w:val="000000" w:themeColor="text1"/>
          <w:lang w:eastAsia="pl-PL"/>
        </w:rPr>
        <w:t xml:space="preserve"> (</w:t>
      </w:r>
      <w:r w:rsidR="00E42F9E" w:rsidRPr="002854E7">
        <w:rPr>
          <w:rFonts w:asciiTheme="minorHAnsi" w:eastAsia="Times New Roman" w:hAnsiTheme="minorHAnsi" w:cs="Times New Roman"/>
          <w:i/>
          <w:color w:val="000000" w:themeColor="text1"/>
          <w:lang w:eastAsia="pl-PL"/>
        </w:rPr>
        <w:t>ewentualnie</w:t>
      </w:r>
      <w:r w:rsidR="00E42F9E" w:rsidRPr="002854E7">
        <w:rPr>
          <w:rFonts w:asciiTheme="minorHAnsi" w:eastAsia="Times New Roman" w:hAnsiTheme="minorHAnsi" w:cs="Times New Roman"/>
          <w:color w:val="000000" w:themeColor="text1"/>
          <w:lang w:eastAsia="pl-PL"/>
        </w:rPr>
        <w:t xml:space="preserve"> </w:t>
      </w:r>
      <w:r w:rsidR="00E42F9E" w:rsidRPr="002854E7">
        <w:rPr>
          <w:rFonts w:asciiTheme="minorHAnsi" w:eastAsia="Times New Roman" w:hAnsiTheme="minorHAnsi" w:cs="Times New Roman"/>
          <w:i/>
          <w:color w:val="000000" w:themeColor="text1"/>
          <w:lang w:eastAsia="pl-PL"/>
        </w:rPr>
        <w:t>– zwanymi dalej łącznie</w:t>
      </w:r>
      <w:r w:rsidR="00E42F9E" w:rsidRPr="002854E7">
        <w:rPr>
          <w:rFonts w:asciiTheme="minorHAnsi" w:eastAsia="Times New Roman" w:hAnsiTheme="minorHAnsi" w:cs="Times New Roman"/>
          <w:color w:val="000000" w:themeColor="text1"/>
          <w:lang w:eastAsia="pl-PL"/>
        </w:rPr>
        <w:t>)</w:t>
      </w:r>
      <w:r w:rsidRPr="002854E7">
        <w:rPr>
          <w:rFonts w:asciiTheme="minorHAnsi" w:eastAsia="Times New Roman" w:hAnsiTheme="minorHAnsi" w:cs="Times New Roman"/>
          <w:color w:val="000000" w:themeColor="text1"/>
          <w:lang w:eastAsia="pl-PL"/>
        </w:rPr>
        <w:t xml:space="preserve"> „</w:t>
      </w:r>
      <w:r w:rsidRPr="002854E7">
        <w:rPr>
          <w:rFonts w:asciiTheme="minorHAnsi" w:eastAsia="Times New Roman" w:hAnsiTheme="minorHAnsi" w:cs="Times New Roman"/>
          <w:b/>
          <w:color w:val="000000" w:themeColor="text1"/>
          <w:lang w:eastAsia="pl-PL"/>
        </w:rPr>
        <w:t>Wykonawcą</w:t>
      </w:r>
      <w:r w:rsidRPr="002854E7">
        <w:rPr>
          <w:rFonts w:asciiTheme="minorHAnsi" w:eastAsia="Times New Roman" w:hAnsiTheme="minorHAnsi" w:cs="Times New Roman"/>
          <w:color w:val="000000" w:themeColor="text1"/>
          <w:lang w:eastAsia="pl-PL"/>
        </w:rPr>
        <w:t>”</w:t>
      </w:r>
      <w:r w:rsidR="00765BB5" w:rsidRPr="002854E7">
        <w:rPr>
          <w:rFonts w:asciiTheme="minorHAnsi" w:eastAsia="Times New Roman" w:hAnsiTheme="minorHAnsi" w:cs="Times New Roman"/>
          <w:color w:val="000000" w:themeColor="text1"/>
          <w:lang w:eastAsia="pl-PL"/>
        </w:rPr>
        <w:t>, reprezentowanym przez:</w:t>
      </w:r>
      <w:r w:rsidRPr="002854E7">
        <w:rPr>
          <w:rFonts w:asciiTheme="minorHAnsi" w:eastAsia="Times New Roman" w:hAnsiTheme="minorHAnsi" w:cs="Times New Roman"/>
          <w:color w:val="000000" w:themeColor="text1"/>
          <w:lang w:eastAsia="pl-PL"/>
        </w:rPr>
        <w:t xml:space="preserve"> </w:t>
      </w:r>
    </w:p>
    <w:p w14:paraId="54B65DF8" w14:textId="77777777" w:rsidR="00963F99" w:rsidRPr="002854E7" w:rsidRDefault="00E30FC0"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2854E7">
        <w:rPr>
          <w:rFonts w:asciiTheme="minorHAnsi" w:eastAsia="Times New Roman" w:hAnsiTheme="minorHAnsi" w:cs="Times New Roman"/>
          <w:color w:val="000000" w:themeColor="text1"/>
          <w:lang w:eastAsia="pl-PL"/>
        </w:rPr>
        <w:t xml:space="preserve">NCBR oraz Wykonawca </w:t>
      </w:r>
      <w:r w:rsidR="003F6DB8" w:rsidRPr="002854E7">
        <w:rPr>
          <w:rFonts w:asciiTheme="minorHAnsi" w:eastAsia="Times New Roman" w:hAnsiTheme="minorHAnsi" w:cs="Times New Roman"/>
          <w:color w:val="000000" w:themeColor="text1"/>
          <w:lang w:eastAsia="pl-PL"/>
        </w:rPr>
        <w:t xml:space="preserve">są </w:t>
      </w:r>
      <w:r w:rsidR="00963F99" w:rsidRPr="002854E7">
        <w:rPr>
          <w:rFonts w:asciiTheme="minorHAnsi" w:eastAsia="Times New Roman" w:hAnsiTheme="minorHAnsi" w:cs="Times New Roman"/>
          <w:color w:val="000000" w:themeColor="text1"/>
          <w:lang w:eastAsia="pl-PL"/>
        </w:rPr>
        <w:t>łącznie zwan</w:t>
      </w:r>
      <w:r w:rsidR="00F96533" w:rsidRPr="002854E7">
        <w:rPr>
          <w:rFonts w:asciiTheme="minorHAnsi" w:eastAsia="Times New Roman" w:hAnsiTheme="minorHAnsi" w:cs="Times New Roman"/>
          <w:color w:val="000000" w:themeColor="text1"/>
          <w:lang w:eastAsia="pl-PL"/>
        </w:rPr>
        <w:t>i</w:t>
      </w:r>
      <w:r w:rsidR="00963F99" w:rsidRPr="002854E7">
        <w:rPr>
          <w:rFonts w:asciiTheme="minorHAnsi" w:eastAsia="Times New Roman" w:hAnsiTheme="minorHAnsi" w:cs="Times New Roman"/>
          <w:color w:val="000000" w:themeColor="text1"/>
          <w:lang w:eastAsia="pl-PL"/>
        </w:rPr>
        <w:t xml:space="preserve"> „</w:t>
      </w:r>
      <w:r w:rsidR="00963F99" w:rsidRPr="002854E7">
        <w:rPr>
          <w:rFonts w:asciiTheme="minorHAnsi" w:eastAsia="Times New Roman" w:hAnsiTheme="minorHAnsi" w:cs="Times New Roman"/>
          <w:b/>
          <w:color w:val="000000" w:themeColor="text1"/>
          <w:lang w:eastAsia="pl-PL"/>
        </w:rPr>
        <w:t>Stronami</w:t>
      </w:r>
      <w:r w:rsidR="00963F99" w:rsidRPr="002854E7">
        <w:rPr>
          <w:rFonts w:asciiTheme="minorHAnsi" w:eastAsia="Times New Roman" w:hAnsiTheme="minorHAnsi" w:cs="Times New Roman"/>
          <w:color w:val="000000" w:themeColor="text1"/>
          <w:lang w:eastAsia="pl-PL"/>
        </w:rPr>
        <w:t xml:space="preserve">”, </w:t>
      </w:r>
      <w:r w:rsidR="00F96533" w:rsidRPr="002854E7">
        <w:rPr>
          <w:rFonts w:asciiTheme="minorHAnsi" w:eastAsia="Times New Roman" w:hAnsiTheme="minorHAnsi" w:cs="Times New Roman"/>
          <w:color w:val="000000" w:themeColor="text1"/>
          <w:lang w:eastAsia="pl-PL"/>
        </w:rPr>
        <w:t>zaś każdy</w:t>
      </w:r>
      <w:r w:rsidR="00247E90" w:rsidRPr="002854E7">
        <w:rPr>
          <w:rFonts w:asciiTheme="minorHAnsi" w:eastAsia="Times New Roman" w:hAnsiTheme="minorHAnsi" w:cs="Times New Roman"/>
          <w:color w:val="000000" w:themeColor="text1"/>
          <w:lang w:eastAsia="pl-PL"/>
        </w:rPr>
        <w:t xml:space="preserve"> z </w:t>
      </w:r>
      <w:r w:rsidR="00963F99" w:rsidRPr="002854E7">
        <w:rPr>
          <w:rFonts w:asciiTheme="minorHAnsi" w:eastAsia="Times New Roman" w:hAnsiTheme="minorHAnsi" w:cs="Times New Roman"/>
          <w:color w:val="000000" w:themeColor="text1"/>
          <w:lang w:eastAsia="pl-PL"/>
        </w:rPr>
        <w:t>osobna „</w:t>
      </w:r>
      <w:r w:rsidR="00963F99" w:rsidRPr="002854E7">
        <w:rPr>
          <w:rFonts w:asciiTheme="minorHAnsi" w:eastAsia="Times New Roman" w:hAnsiTheme="minorHAnsi" w:cs="Times New Roman"/>
          <w:b/>
          <w:color w:val="000000" w:themeColor="text1"/>
          <w:lang w:eastAsia="pl-PL"/>
        </w:rPr>
        <w:t>Stroną</w:t>
      </w:r>
      <w:r w:rsidR="00963F99" w:rsidRPr="002854E7">
        <w:rPr>
          <w:rFonts w:asciiTheme="minorHAnsi" w:eastAsia="Times New Roman" w:hAnsiTheme="minorHAnsi" w:cs="Times New Roman"/>
          <w:color w:val="000000" w:themeColor="text1"/>
          <w:lang w:eastAsia="pl-PL"/>
        </w:rPr>
        <w:t>”.</w:t>
      </w:r>
    </w:p>
    <w:p w14:paraId="733FE3B5" w14:textId="77777777" w:rsidR="00F62EBA" w:rsidRPr="002854E7" w:rsidRDefault="00F62EBA" w:rsidP="003E0140">
      <w:pPr>
        <w:spacing w:after="0" w:line="240" w:lineRule="auto"/>
        <w:contextualSpacing/>
        <w:jc w:val="both"/>
        <w:rPr>
          <w:rFonts w:asciiTheme="minorHAnsi" w:eastAsia="SimSun" w:hAnsiTheme="minorHAnsi" w:cs="Times New Roman"/>
          <w:b/>
          <w:i/>
          <w:color w:val="000000" w:themeColor="text1"/>
          <w:lang w:eastAsia="en-GB" w:bidi="ar-AE"/>
        </w:rPr>
      </w:pPr>
      <w:r w:rsidRPr="002854E7">
        <w:rPr>
          <w:rFonts w:asciiTheme="minorHAnsi" w:eastAsia="SimSun" w:hAnsiTheme="minorHAnsi" w:cs="Times New Roman"/>
          <w:b/>
          <w:i/>
          <w:color w:val="000000" w:themeColor="text1"/>
          <w:lang w:eastAsia="en-GB" w:bidi="ar-AE"/>
        </w:rPr>
        <w:t>ZWAŻYWSZY, ŻE:</w:t>
      </w:r>
    </w:p>
    <w:p w14:paraId="750F972E" w14:textId="77777777" w:rsidR="00C936B9" w:rsidRPr="002854E7" w:rsidRDefault="00F62EBA" w:rsidP="00B96C37">
      <w:pPr>
        <w:widowControl w:val="0"/>
        <w:numPr>
          <w:ilvl w:val="0"/>
          <w:numId w:val="10"/>
        </w:numPr>
        <w:autoSpaceDE w:val="0"/>
        <w:autoSpaceDN w:val="0"/>
        <w:adjustRightInd w:val="0"/>
        <w:spacing w:after="0" w:line="240" w:lineRule="auto"/>
        <w:ind w:left="709" w:hanging="709"/>
        <w:contextualSpacing/>
        <w:jc w:val="both"/>
        <w:rPr>
          <w:rFonts w:asciiTheme="minorHAnsi" w:eastAsia="SimSun" w:hAnsiTheme="minorHAnsi" w:cs="Times New Roman"/>
          <w:i/>
          <w:color w:val="000000" w:themeColor="text1"/>
          <w:lang w:eastAsia="en-GB" w:bidi="ar-AE"/>
        </w:rPr>
      </w:pPr>
      <w:r w:rsidRPr="002854E7">
        <w:rPr>
          <w:rFonts w:asciiTheme="minorHAnsi" w:eastAsia="SimSun" w:hAnsiTheme="minorHAnsi" w:cs="Times New Roman"/>
          <w:i/>
          <w:color w:val="000000" w:themeColor="text1"/>
          <w:lang w:eastAsia="en-GB" w:bidi="ar-AE"/>
        </w:rPr>
        <w:t>NCBR jest agencją wykonawczą</w:t>
      </w:r>
      <w:r w:rsidR="00247E90" w:rsidRPr="002854E7">
        <w:rPr>
          <w:rFonts w:asciiTheme="minorHAnsi" w:eastAsia="SimSun" w:hAnsiTheme="minorHAnsi" w:cs="Times New Roman"/>
          <w:i/>
          <w:color w:val="000000" w:themeColor="text1"/>
          <w:lang w:eastAsia="en-GB" w:bidi="ar-AE"/>
        </w:rPr>
        <w:t xml:space="preserve"> w </w:t>
      </w:r>
      <w:r w:rsidRPr="002854E7">
        <w:rPr>
          <w:rFonts w:asciiTheme="minorHAnsi" w:eastAsia="SimSun" w:hAnsiTheme="minorHAnsi" w:cs="Times New Roman"/>
          <w:i/>
          <w:color w:val="000000" w:themeColor="text1"/>
          <w:lang w:eastAsia="en-GB" w:bidi="ar-AE"/>
        </w:rPr>
        <w:t>rozumieniu</w:t>
      </w:r>
      <w:r w:rsidR="00C936B9" w:rsidRPr="002854E7">
        <w:rPr>
          <w:rFonts w:asciiTheme="minorHAnsi" w:eastAsia="SimSun" w:hAnsiTheme="minorHAnsi" w:cs="Times New Roman"/>
          <w:i/>
          <w:color w:val="000000" w:themeColor="text1"/>
          <w:lang w:eastAsia="en-GB" w:bidi="ar-AE"/>
        </w:rPr>
        <w:t xml:space="preserve"> ustawy z dnia 27 sierpnia 2009 r. o</w:t>
      </w:r>
      <w:r w:rsidR="004938C1" w:rsidRPr="002854E7">
        <w:rPr>
          <w:rFonts w:asciiTheme="minorHAnsi" w:eastAsia="SimSun" w:hAnsiTheme="minorHAnsi" w:cs="Times New Roman"/>
          <w:i/>
          <w:color w:val="000000" w:themeColor="text1"/>
          <w:lang w:eastAsia="en-GB" w:bidi="ar-AE"/>
        </w:rPr>
        <w:t> </w:t>
      </w:r>
      <w:r w:rsidR="00C936B9" w:rsidRPr="002854E7">
        <w:rPr>
          <w:rFonts w:asciiTheme="minorHAnsi" w:eastAsia="SimSun" w:hAnsiTheme="minorHAnsi" w:cs="Times New Roman"/>
          <w:i/>
          <w:color w:val="000000" w:themeColor="text1"/>
          <w:lang w:eastAsia="en-GB" w:bidi="ar-AE"/>
        </w:rPr>
        <w:t>finansach publicznych (</w:t>
      </w:r>
      <w:r w:rsidR="00D15CE0" w:rsidRPr="002854E7">
        <w:rPr>
          <w:rFonts w:asciiTheme="minorHAnsi" w:eastAsia="SimSun" w:hAnsiTheme="minorHAnsi" w:cs="Times New Roman"/>
          <w:i/>
          <w:color w:val="000000" w:themeColor="text1"/>
          <w:lang w:eastAsia="en-GB" w:bidi="ar-AE"/>
        </w:rPr>
        <w:t xml:space="preserve">j.t. </w:t>
      </w:r>
      <w:r w:rsidR="00C936B9" w:rsidRPr="002854E7">
        <w:rPr>
          <w:rFonts w:asciiTheme="minorHAnsi" w:eastAsia="SimSun" w:hAnsiTheme="minorHAnsi" w:cs="Times New Roman"/>
          <w:i/>
          <w:color w:val="000000" w:themeColor="text1"/>
          <w:lang w:eastAsia="en-GB" w:bidi="ar-AE"/>
        </w:rPr>
        <w:t>Dz. U. z 201</w:t>
      </w:r>
      <w:r w:rsidR="004938C1" w:rsidRPr="002854E7">
        <w:rPr>
          <w:rFonts w:asciiTheme="minorHAnsi" w:eastAsia="SimSun" w:hAnsiTheme="minorHAnsi" w:cs="Times New Roman"/>
          <w:i/>
          <w:color w:val="000000" w:themeColor="text1"/>
          <w:lang w:eastAsia="en-GB" w:bidi="ar-AE"/>
        </w:rPr>
        <w:t>9</w:t>
      </w:r>
      <w:r w:rsidR="00C936B9" w:rsidRPr="002854E7">
        <w:rPr>
          <w:rFonts w:asciiTheme="minorHAnsi" w:eastAsia="SimSun" w:hAnsiTheme="minorHAnsi" w:cs="Times New Roman"/>
          <w:i/>
          <w:color w:val="000000" w:themeColor="text1"/>
          <w:lang w:eastAsia="en-GB" w:bidi="ar-AE"/>
        </w:rPr>
        <w:t xml:space="preserve"> r.</w:t>
      </w:r>
      <w:r w:rsidR="004938C1" w:rsidRPr="002854E7">
        <w:rPr>
          <w:rFonts w:asciiTheme="minorHAnsi" w:eastAsia="SimSun" w:hAnsiTheme="minorHAnsi" w:cs="Times New Roman"/>
          <w:i/>
          <w:color w:val="000000" w:themeColor="text1"/>
          <w:lang w:eastAsia="en-GB" w:bidi="ar-AE"/>
        </w:rPr>
        <w:t>,</w:t>
      </w:r>
      <w:r w:rsidR="00C936B9" w:rsidRPr="002854E7">
        <w:rPr>
          <w:rFonts w:asciiTheme="minorHAnsi" w:eastAsia="SimSun" w:hAnsiTheme="minorHAnsi" w:cs="Times New Roman"/>
          <w:i/>
          <w:color w:val="000000" w:themeColor="text1"/>
          <w:lang w:eastAsia="en-GB" w:bidi="ar-AE"/>
        </w:rPr>
        <w:t xml:space="preserve"> poz. </w:t>
      </w:r>
      <w:r w:rsidR="004938C1" w:rsidRPr="002854E7">
        <w:rPr>
          <w:rFonts w:asciiTheme="minorHAnsi" w:eastAsia="SimSun" w:hAnsiTheme="minorHAnsi" w:cs="Times New Roman"/>
          <w:i/>
          <w:color w:val="000000" w:themeColor="text1"/>
          <w:lang w:eastAsia="en-GB" w:bidi="ar-AE"/>
        </w:rPr>
        <w:t>869</w:t>
      </w:r>
      <w:r w:rsidR="00C936B9" w:rsidRPr="002854E7">
        <w:rPr>
          <w:rFonts w:asciiTheme="minorHAnsi" w:eastAsia="SimSun" w:hAnsiTheme="minorHAnsi" w:cs="Times New Roman"/>
          <w:i/>
          <w:color w:val="000000" w:themeColor="text1"/>
          <w:lang w:eastAsia="en-GB" w:bidi="ar-AE"/>
        </w:rPr>
        <w:t xml:space="preserve"> ze zm.)</w:t>
      </w:r>
      <w:r w:rsidRPr="002854E7">
        <w:rPr>
          <w:rFonts w:asciiTheme="minorHAnsi" w:eastAsia="SimSun" w:hAnsiTheme="minorHAnsi" w:cs="Times New Roman"/>
          <w:i/>
          <w:color w:val="000000" w:themeColor="text1"/>
          <w:lang w:eastAsia="en-GB" w:bidi="ar-AE"/>
        </w:rPr>
        <w:t>, powołaną do realizacji zadań</w:t>
      </w:r>
      <w:r w:rsidR="00247E90" w:rsidRPr="002854E7">
        <w:rPr>
          <w:rFonts w:asciiTheme="minorHAnsi" w:eastAsia="SimSun" w:hAnsiTheme="minorHAnsi" w:cs="Times New Roman"/>
          <w:i/>
          <w:color w:val="000000" w:themeColor="text1"/>
          <w:lang w:eastAsia="en-GB" w:bidi="ar-AE"/>
        </w:rPr>
        <w:t xml:space="preserve"> z </w:t>
      </w:r>
      <w:r w:rsidRPr="002854E7">
        <w:rPr>
          <w:rFonts w:asciiTheme="minorHAnsi" w:eastAsia="SimSun" w:hAnsiTheme="minorHAnsi" w:cs="Times New Roman"/>
          <w:i/>
          <w:color w:val="000000" w:themeColor="text1"/>
          <w:lang w:eastAsia="en-GB" w:bidi="ar-AE"/>
        </w:rPr>
        <w:t>zakresu polityki naukowej, naukowo-technicznej</w:t>
      </w:r>
      <w:r w:rsidR="00247E90" w:rsidRPr="002854E7">
        <w:rPr>
          <w:rFonts w:asciiTheme="minorHAnsi" w:eastAsia="SimSun" w:hAnsiTheme="minorHAnsi" w:cs="Times New Roman"/>
          <w:i/>
          <w:color w:val="000000" w:themeColor="text1"/>
          <w:lang w:eastAsia="en-GB" w:bidi="ar-AE"/>
        </w:rPr>
        <w:t xml:space="preserve"> i </w:t>
      </w:r>
      <w:r w:rsidR="00C936B9" w:rsidRPr="002854E7">
        <w:rPr>
          <w:rFonts w:asciiTheme="minorHAnsi" w:eastAsia="SimSun" w:hAnsiTheme="minorHAnsi" w:cs="Times New Roman"/>
          <w:i/>
          <w:color w:val="000000" w:themeColor="text1"/>
          <w:lang w:eastAsia="en-GB" w:bidi="ar-AE"/>
        </w:rPr>
        <w:t>innowacyjnej państwa</w:t>
      </w:r>
      <w:r w:rsidR="00CB2B66" w:rsidRPr="002854E7">
        <w:rPr>
          <w:rFonts w:asciiTheme="minorHAnsi" w:eastAsia="SimSun" w:hAnsiTheme="minorHAnsi" w:cs="Times New Roman"/>
          <w:i/>
          <w:color w:val="000000" w:themeColor="text1"/>
          <w:lang w:eastAsia="en-GB" w:bidi="ar-AE"/>
        </w:rPr>
        <w:t>;</w:t>
      </w:r>
    </w:p>
    <w:p w14:paraId="7227A66F" w14:textId="57BD3D51" w:rsidR="009666B5" w:rsidRPr="002854E7" w:rsidRDefault="00C936B9" w:rsidP="00B96C37">
      <w:pPr>
        <w:widowControl w:val="0"/>
        <w:numPr>
          <w:ilvl w:val="0"/>
          <w:numId w:val="10"/>
        </w:numPr>
        <w:autoSpaceDE w:val="0"/>
        <w:autoSpaceDN w:val="0"/>
        <w:adjustRightInd w:val="0"/>
        <w:spacing w:after="0" w:line="240" w:lineRule="auto"/>
        <w:ind w:left="709" w:hanging="709"/>
        <w:contextualSpacing/>
        <w:jc w:val="both"/>
        <w:rPr>
          <w:rFonts w:asciiTheme="minorHAnsi" w:eastAsia="SimSun" w:hAnsiTheme="minorHAnsi" w:cs="Times New Roman"/>
          <w:i/>
          <w:iCs/>
          <w:color w:val="000000" w:themeColor="text1"/>
          <w:lang w:eastAsia="en-GB" w:bidi="ar-AE"/>
        </w:rPr>
      </w:pPr>
      <w:r w:rsidRPr="002854E7">
        <w:rPr>
          <w:rFonts w:asciiTheme="minorHAnsi" w:eastAsia="SimSun" w:hAnsiTheme="minorHAnsi" w:cs="Times New Roman"/>
          <w:i/>
          <w:iCs/>
          <w:color w:val="000000" w:themeColor="text1"/>
          <w:lang w:eastAsia="en-GB" w:bidi="ar-AE"/>
        </w:rPr>
        <w:t xml:space="preserve">Zamierzeniem NCBR jest </w:t>
      </w:r>
      <w:r w:rsidR="005E1454" w:rsidRPr="002854E7">
        <w:rPr>
          <w:rFonts w:asciiTheme="minorHAnsi" w:eastAsia="SimSun" w:hAnsiTheme="minorHAnsi" w:cs="Times New Roman"/>
          <w:i/>
          <w:iCs/>
          <w:color w:val="000000" w:themeColor="text1"/>
          <w:lang w:eastAsia="en-GB" w:bidi="ar-AE"/>
        </w:rPr>
        <w:t xml:space="preserve">opracowanie </w:t>
      </w:r>
      <w:r w:rsidR="009666B5" w:rsidRPr="002854E7">
        <w:rPr>
          <w:rFonts w:asciiTheme="minorHAnsi" w:eastAsia="SimSun" w:hAnsiTheme="minorHAnsi" w:cs="Times New Roman"/>
          <w:i/>
          <w:iCs/>
          <w:color w:val="000000" w:themeColor="text1"/>
          <w:lang w:eastAsia="en-GB" w:bidi="ar-AE"/>
        </w:rPr>
        <w:t xml:space="preserve">Rozwiązania na określony przez NCBR </w:t>
      </w:r>
      <w:r w:rsidR="00D10D9D" w:rsidRPr="002854E7">
        <w:rPr>
          <w:rFonts w:asciiTheme="minorHAnsi" w:eastAsia="SimSun" w:hAnsiTheme="minorHAnsi" w:cs="Times New Roman"/>
          <w:i/>
          <w:iCs/>
          <w:color w:val="000000" w:themeColor="text1"/>
          <w:lang w:eastAsia="en-GB" w:bidi="ar-AE"/>
        </w:rPr>
        <w:t xml:space="preserve">problem badawczy </w:t>
      </w:r>
      <w:r w:rsidR="009666B5" w:rsidRPr="002854E7">
        <w:rPr>
          <w:rFonts w:asciiTheme="minorHAnsi" w:eastAsia="SimSun" w:hAnsiTheme="minorHAnsi" w:cs="Times New Roman"/>
          <w:i/>
          <w:iCs/>
          <w:color w:val="000000" w:themeColor="text1"/>
          <w:lang w:eastAsia="en-GB" w:bidi="ar-AE"/>
        </w:rPr>
        <w:t>w zakres</w:t>
      </w:r>
      <w:r w:rsidR="00D10D9D" w:rsidRPr="002854E7">
        <w:rPr>
          <w:rFonts w:asciiTheme="minorHAnsi" w:eastAsia="SimSun" w:hAnsiTheme="minorHAnsi" w:cs="Times New Roman"/>
          <w:i/>
          <w:iCs/>
          <w:color w:val="000000" w:themeColor="text1"/>
          <w:lang w:eastAsia="en-GB" w:bidi="ar-AE"/>
        </w:rPr>
        <w:t>i</w:t>
      </w:r>
      <w:r w:rsidR="009666B5" w:rsidRPr="002854E7">
        <w:rPr>
          <w:rFonts w:asciiTheme="minorHAnsi" w:eastAsia="SimSun" w:hAnsiTheme="minorHAnsi" w:cs="Times New Roman"/>
          <w:i/>
          <w:iCs/>
          <w:color w:val="000000" w:themeColor="text1"/>
          <w:lang w:eastAsia="en-GB" w:bidi="ar-AE"/>
        </w:rPr>
        <w:t>e budownictwa mieszkaniowego</w:t>
      </w:r>
      <w:r w:rsidR="00A85979" w:rsidRPr="002854E7">
        <w:rPr>
          <w:rFonts w:asciiTheme="minorHAnsi" w:eastAsia="SimSun" w:hAnsiTheme="minorHAnsi" w:cs="Times New Roman"/>
          <w:i/>
          <w:iCs/>
          <w:color w:val="000000" w:themeColor="text1"/>
          <w:lang w:eastAsia="en-GB" w:bidi="ar-AE"/>
        </w:rPr>
        <w:t>,</w:t>
      </w:r>
      <w:r w:rsidR="00D10D9D" w:rsidRPr="002854E7">
        <w:rPr>
          <w:rFonts w:asciiTheme="minorHAnsi" w:eastAsia="SimSun" w:hAnsiTheme="minorHAnsi" w:cs="Times New Roman"/>
          <w:i/>
          <w:iCs/>
          <w:color w:val="000000" w:themeColor="text1"/>
          <w:lang w:eastAsia="en-GB" w:bidi="ar-AE"/>
        </w:rPr>
        <w:t xml:space="preserve"> zdefiniowany w </w:t>
      </w:r>
      <w:r w:rsidR="00AC71BD" w:rsidRPr="002854E7">
        <w:rPr>
          <w:rFonts w:asciiTheme="minorHAnsi" w:eastAsia="SimSun" w:hAnsiTheme="minorHAnsi" w:cs="Times New Roman"/>
          <w:i/>
          <w:iCs/>
          <w:color w:val="000000" w:themeColor="text1"/>
          <w:lang w:eastAsia="en-GB" w:bidi="ar-AE"/>
        </w:rPr>
        <w:t xml:space="preserve">postaci </w:t>
      </w:r>
      <w:r w:rsidR="387092E4" w:rsidRPr="002854E7">
        <w:rPr>
          <w:rFonts w:asciiTheme="minorHAnsi" w:eastAsia="SimSun" w:hAnsiTheme="minorHAnsi" w:cs="Times New Roman"/>
          <w:i/>
          <w:iCs/>
          <w:color w:val="000000" w:themeColor="text1"/>
          <w:lang w:eastAsia="en-GB" w:bidi="ar-AE"/>
        </w:rPr>
        <w:t>Wymagań</w:t>
      </w:r>
      <w:r w:rsidR="00A40124" w:rsidRPr="002854E7">
        <w:rPr>
          <w:rFonts w:asciiTheme="minorHAnsi" w:eastAsia="SimSun" w:hAnsiTheme="minorHAnsi" w:cs="Times New Roman"/>
          <w:i/>
          <w:iCs/>
          <w:color w:val="000000" w:themeColor="text1"/>
          <w:lang w:eastAsia="en-GB" w:bidi="ar-AE"/>
        </w:rPr>
        <w:t xml:space="preserve"> </w:t>
      </w:r>
      <w:r w:rsidR="00D10D9D" w:rsidRPr="002854E7">
        <w:rPr>
          <w:rFonts w:asciiTheme="minorHAnsi" w:eastAsia="SimSun" w:hAnsiTheme="minorHAnsi" w:cs="Times New Roman"/>
          <w:i/>
          <w:iCs/>
          <w:color w:val="000000" w:themeColor="text1"/>
          <w:lang w:eastAsia="en-GB" w:bidi="ar-AE"/>
        </w:rPr>
        <w:t>Obligatoryjnych</w:t>
      </w:r>
      <w:r w:rsidR="009666B5" w:rsidRPr="002854E7">
        <w:rPr>
          <w:rFonts w:asciiTheme="minorHAnsi" w:eastAsia="SimSun" w:hAnsiTheme="minorHAnsi" w:cs="Times New Roman"/>
          <w:i/>
          <w:iCs/>
          <w:color w:val="000000" w:themeColor="text1"/>
          <w:lang w:eastAsia="en-GB" w:bidi="ar-AE"/>
        </w:rPr>
        <w:t>,</w:t>
      </w:r>
      <w:r w:rsidR="00D10D9D" w:rsidRPr="002854E7">
        <w:rPr>
          <w:rFonts w:asciiTheme="minorHAnsi" w:eastAsia="SimSun" w:hAnsiTheme="minorHAnsi" w:cs="Times New Roman"/>
          <w:i/>
          <w:iCs/>
          <w:color w:val="000000" w:themeColor="text1"/>
          <w:lang w:eastAsia="en-GB" w:bidi="ar-AE"/>
        </w:rPr>
        <w:t xml:space="preserve"> </w:t>
      </w:r>
      <w:r w:rsidR="387092E4" w:rsidRPr="002854E7">
        <w:rPr>
          <w:rFonts w:asciiTheme="minorHAnsi" w:eastAsia="SimSun" w:hAnsiTheme="minorHAnsi" w:cs="Times New Roman"/>
          <w:i/>
          <w:iCs/>
          <w:color w:val="000000" w:themeColor="text1"/>
          <w:lang w:eastAsia="en-GB" w:bidi="ar-AE"/>
        </w:rPr>
        <w:t>Wymagań</w:t>
      </w:r>
      <w:r w:rsidR="00A40124" w:rsidRPr="002854E7">
        <w:rPr>
          <w:rFonts w:asciiTheme="minorHAnsi" w:eastAsia="SimSun" w:hAnsiTheme="minorHAnsi" w:cs="Times New Roman"/>
          <w:i/>
          <w:iCs/>
          <w:color w:val="000000" w:themeColor="text1"/>
          <w:lang w:eastAsia="en-GB" w:bidi="ar-AE"/>
        </w:rPr>
        <w:t xml:space="preserve"> </w:t>
      </w:r>
      <w:del w:id="4" w:author="Autor">
        <w:r w:rsidR="00D10D9D" w:rsidRPr="002854E7" w:rsidDel="00A757B3">
          <w:rPr>
            <w:rFonts w:asciiTheme="minorHAnsi" w:eastAsia="SimSun" w:hAnsiTheme="minorHAnsi" w:cs="Times New Roman"/>
            <w:i/>
            <w:iCs/>
            <w:color w:val="000000" w:themeColor="text1"/>
            <w:lang w:eastAsia="en-GB" w:bidi="ar-AE"/>
          </w:rPr>
          <w:delText>Konkurencyjnych</w:delText>
        </w:r>
      </w:del>
      <w:ins w:id="5" w:author="Autor">
        <w:r w:rsidR="00A757B3" w:rsidRPr="002854E7">
          <w:rPr>
            <w:rFonts w:asciiTheme="minorHAnsi" w:eastAsia="SimSun" w:hAnsiTheme="minorHAnsi" w:cs="Times New Roman"/>
            <w:i/>
            <w:iCs/>
            <w:color w:val="000000" w:themeColor="text1"/>
            <w:lang w:eastAsia="en-GB" w:bidi="ar-AE"/>
          </w:rPr>
          <w:t>Konkursowych</w:t>
        </w:r>
      </w:ins>
      <w:r w:rsidR="00AC71BD" w:rsidRPr="002854E7">
        <w:rPr>
          <w:rFonts w:asciiTheme="minorHAnsi" w:eastAsia="SimSun" w:hAnsiTheme="minorHAnsi" w:cs="Times New Roman"/>
          <w:i/>
          <w:iCs/>
          <w:color w:val="000000" w:themeColor="text1"/>
          <w:lang w:eastAsia="en-GB" w:bidi="ar-AE"/>
        </w:rPr>
        <w:t xml:space="preserve">, </w:t>
      </w:r>
      <w:r w:rsidR="387092E4" w:rsidRPr="002854E7">
        <w:rPr>
          <w:rFonts w:asciiTheme="minorHAnsi" w:eastAsia="SimSun" w:hAnsiTheme="minorHAnsi" w:cs="Times New Roman"/>
          <w:i/>
          <w:iCs/>
          <w:color w:val="000000" w:themeColor="text1"/>
          <w:lang w:eastAsia="en-GB" w:bidi="ar-AE"/>
        </w:rPr>
        <w:t>Wymagań</w:t>
      </w:r>
      <w:r w:rsidR="00AC71BD" w:rsidRPr="002854E7">
        <w:rPr>
          <w:rFonts w:asciiTheme="minorHAnsi" w:eastAsia="SimSun" w:hAnsiTheme="minorHAnsi" w:cs="Times New Roman"/>
          <w:i/>
          <w:iCs/>
          <w:color w:val="000000" w:themeColor="text1"/>
          <w:lang w:eastAsia="en-GB" w:bidi="ar-AE"/>
        </w:rPr>
        <w:t xml:space="preserve"> Jakościowych</w:t>
      </w:r>
      <w:r w:rsidR="00D10D9D" w:rsidRPr="002854E7">
        <w:rPr>
          <w:rFonts w:asciiTheme="minorHAnsi" w:eastAsia="SimSun" w:hAnsiTheme="minorHAnsi" w:cs="Times New Roman"/>
          <w:i/>
          <w:iCs/>
          <w:color w:val="000000" w:themeColor="text1"/>
          <w:lang w:eastAsia="en-GB" w:bidi="ar-AE"/>
        </w:rPr>
        <w:t xml:space="preserve"> i </w:t>
      </w:r>
      <w:r w:rsidR="387092E4" w:rsidRPr="002854E7">
        <w:rPr>
          <w:rFonts w:asciiTheme="minorHAnsi" w:eastAsia="SimSun" w:hAnsiTheme="minorHAnsi" w:cs="Times New Roman"/>
          <w:i/>
          <w:iCs/>
          <w:color w:val="000000" w:themeColor="text1"/>
          <w:lang w:eastAsia="en-GB" w:bidi="ar-AE"/>
        </w:rPr>
        <w:t>Wymagań</w:t>
      </w:r>
      <w:r w:rsidR="00AC71BD" w:rsidRPr="002854E7">
        <w:rPr>
          <w:rFonts w:asciiTheme="minorHAnsi" w:eastAsia="SimSun" w:hAnsiTheme="minorHAnsi" w:cs="Times New Roman"/>
          <w:i/>
          <w:iCs/>
          <w:color w:val="000000" w:themeColor="text1"/>
          <w:lang w:eastAsia="en-GB" w:bidi="ar-AE"/>
        </w:rPr>
        <w:t xml:space="preserve"> </w:t>
      </w:r>
      <w:r w:rsidR="00D10D9D" w:rsidRPr="002854E7">
        <w:rPr>
          <w:rFonts w:asciiTheme="minorHAnsi" w:eastAsia="SimSun" w:hAnsiTheme="minorHAnsi" w:cs="Times New Roman"/>
          <w:i/>
          <w:iCs/>
          <w:color w:val="000000" w:themeColor="text1"/>
          <w:lang w:eastAsia="en-GB" w:bidi="ar-AE"/>
        </w:rPr>
        <w:t>Opcjonalnych</w:t>
      </w:r>
      <w:r w:rsidR="00F33F7A" w:rsidRPr="002854E7">
        <w:rPr>
          <w:rFonts w:asciiTheme="minorHAnsi" w:eastAsia="SimSun" w:hAnsiTheme="minorHAnsi" w:cs="Times New Roman"/>
          <w:i/>
          <w:iCs/>
          <w:color w:val="000000" w:themeColor="text1"/>
          <w:lang w:eastAsia="en-GB" w:bidi="ar-AE"/>
        </w:rPr>
        <w:t>;</w:t>
      </w:r>
    </w:p>
    <w:p w14:paraId="7628F1B9" w14:textId="77777777" w:rsidR="00F33F7A" w:rsidRPr="002854E7" w:rsidRDefault="00F33F7A" w:rsidP="003E0140">
      <w:pPr>
        <w:widowControl w:val="0"/>
        <w:autoSpaceDE w:val="0"/>
        <w:autoSpaceDN w:val="0"/>
        <w:adjustRightInd w:val="0"/>
        <w:spacing w:after="0" w:line="240"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2854E7" w:rsidRDefault="00F62EBA" w:rsidP="7989C75D">
      <w:pPr>
        <w:spacing w:after="0" w:line="240" w:lineRule="auto"/>
        <w:contextualSpacing/>
        <w:jc w:val="both"/>
        <w:rPr>
          <w:rFonts w:asciiTheme="minorHAnsi" w:eastAsia="SimSun" w:hAnsiTheme="minorHAnsi" w:cs="Times New Roman"/>
          <w:i/>
          <w:iCs/>
          <w:color w:val="000000" w:themeColor="text1"/>
          <w:lang w:eastAsia="en-GB" w:bidi="ar-AE"/>
        </w:rPr>
      </w:pPr>
      <w:r w:rsidRPr="002854E7">
        <w:rPr>
          <w:rFonts w:asciiTheme="minorHAnsi" w:eastAsia="SimSun" w:hAnsiTheme="minorHAnsi" w:cs="Times New Roman"/>
          <w:i/>
          <w:iCs/>
          <w:color w:val="000000" w:themeColor="text1"/>
          <w:lang w:eastAsia="en-GB" w:bidi="ar-AE"/>
        </w:rPr>
        <w:t>Strony uzgodniły, co następuje:</w:t>
      </w:r>
    </w:p>
    <w:p w14:paraId="5BE2E157" w14:textId="241DF803" w:rsidR="7989C75D" w:rsidRPr="002854E7" w:rsidRDefault="7989C75D" w:rsidP="7989C75D">
      <w:pPr>
        <w:spacing w:after="0" w:line="240" w:lineRule="auto"/>
        <w:jc w:val="both"/>
        <w:rPr>
          <w:rFonts w:asciiTheme="minorHAnsi" w:eastAsia="SimSun" w:hAnsiTheme="minorHAnsi" w:cs="Times New Roman"/>
          <w:i/>
          <w:iCs/>
          <w:color w:val="000000" w:themeColor="text1"/>
          <w:lang w:eastAsia="en-GB" w:bidi="ar-AE"/>
        </w:rPr>
      </w:pPr>
    </w:p>
    <w:sdt>
      <w:sdtPr>
        <w:rPr>
          <w:rFonts w:asciiTheme="minorHAnsi" w:hAnsiTheme="minorHAnsi"/>
          <w:color w:val="000000" w:themeColor="text1"/>
          <w:shd w:val="clear" w:color="auto" w:fill="E6E6E6"/>
        </w:rPr>
        <w:id w:val="1502002782"/>
        <w:docPartObj>
          <w:docPartGallery w:val="Table of Contents"/>
          <w:docPartUnique/>
        </w:docPartObj>
      </w:sdtPr>
      <w:sdtEndPr>
        <w:rPr>
          <w:rFonts w:cstheme="minorHAnsi"/>
          <w:bCs/>
          <w:sz w:val="20"/>
          <w:szCs w:val="20"/>
        </w:rPr>
      </w:sdtEndPr>
      <w:sdtContent>
        <w:p w14:paraId="67010D9D" w14:textId="4E5DFC8B" w:rsidR="00A85979" w:rsidRPr="002854E7" w:rsidRDefault="008D38F4" w:rsidP="00A85979">
          <w:pPr>
            <w:pStyle w:val="Spistreci1"/>
            <w:tabs>
              <w:tab w:val="right" w:leader="dot" w:pos="8636"/>
            </w:tabs>
            <w:spacing w:after="0" w:line="240" w:lineRule="auto"/>
            <w:rPr>
              <w:rFonts w:asciiTheme="minorHAnsi" w:eastAsiaTheme="minorEastAsia" w:hAnsiTheme="minorHAnsi"/>
              <w:noProof/>
              <w:color w:val="000000" w:themeColor="text1"/>
              <w:lang w:eastAsia="pl-PL"/>
            </w:rPr>
          </w:pPr>
          <w:r w:rsidRPr="002854E7">
            <w:rPr>
              <w:rFonts w:asciiTheme="minorHAnsi" w:hAnsiTheme="minorHAnsi"/>
              <w:color w:val="000000" w:themeColor="text1"/>
              <w:sz w:val="20"/>
            </w:rPr>
            <w:t>SPIS TREŚCI</w:t>
          </w:r>
          <w:r w:rsidRPr="002854E7">
            <w:rPr>
              <w:rFonts w:asciiTheme="minorHAnsi" w:hAnsiTheme="minorHAnsi"/>
              <w:color w:val="000000" w:themeColor="text1"/>
              <w:sz w:val="20"/>
              <w:shd w:val="clear" w:color="auto" w:fill="E6E6E6"/>
            </w:rPr>
            <w:fldChar w:fldCharType="begin"/>
          </w:r>
          <w:r w:rsidRPr="002854E7">
            <w:rPr>
              <w:rFonts w:asciiTheme="minorHAnsi" w:hAnsiTheme="minorHAnsi" w:cstheme="minorHAnsi"/>
              <w:color w:val="000000" w:themeColor="text1"/>
              <w:sz w:val="20"/>
              <w:szCs w:val="20"/>
            </w:rPr>
            <w:instrText xml:space="preserve"> TOC \o "1-3" \h \z \u </w:instrText>
          </w:r>
          <w:r w:rsidRPr="002854E7">
            <w:rPr>
              <w:rFonts w:asciiTheme="minorHAnsi" w:hAnsiTheme="minorHAnsi"/>
              <w:color w:val="000000" w:themeColor="text1"/>
              <w:sz w:val="20"/>
              <w:shd w:val="clear" w:color="auto" w:fill="E6E6E6"/>
            </w:rPr>
            <w:fldChar w:fldCharType="separate"/>
          </w:r>
          <w:hyperlink w:anchor="_Toc54798287" w:history="1">
            <w:r w:rsidR="004F74FF" w:rsidRPr="002854E7">
              <w:rPr>
                <w:rStyle w:val="Hipercze"/>
                <w:noProof/>
                <w:color w:val="000000" w:themeColor="text1"/>
              </w:rPr>
              <w:t>_Toc54798287</w:t>
            </w:r>
          </w:hyperlink>
        </w:p>
        <w:p w14:paraId="2E743885" w14:textId="1B3AD29A" w:rsidR="00A85979" w:rsidRPr="002854E7" w:rsidRDefault="00AA1466" w:rsidP="00A85979">
          <w:pPr>
            <w:pStyle w:val="Spistreci1"/>
            <w:tabs>
              <w:tab w:val="left" w:pos="1320"/>
              <w:tab w:val="right" w:leader="dot" w:pos="8636"/>
            </w:tabs>
            <w:spacing w:after="0" w:line="240" w:lineRule="auto"/>
            <w:rPr>
              <w:rFonts w:asciiTheme="minorHAnsi" w:eastAsiaTheme="minorEastAsia" w:hAnsiTheme="minorHAnsi"/>
              <w:noProof/>
              <w:color w:val="000000" w:themeColor="text1"/>
              <w:lang w:eastAsia="pl-PL"/>
            </w:rPr>
          </w:pPr>
          <w:hyperlink w:anchor="_Toc54798288" w:history="1">
            <w:r w:rsidR="00A85979" w:rsidRPr="002854E7">
              <w:rPr>
                <w:rStyle w:val="Hipercze"/>
                <w:noProof/>
                <w:color w:val="000000" w:themeColor="text1"/>
              </w:rPr>
              <w:t>ROZDZIAŁ I.</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POSTANOWIENIA OGÓLNE</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_Toc54798288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3</w:t>
            </w:r>
            <w:r w:rsidR="00A85979" w:rsidRPr="002854E7">
              <w:rPr>
                <w:noProof/>
                <w:webHidden/>
                <w:color w:val="000000" w:themeColor="text1"/>
                <w:shd w:val="clear" w:color="auto" w:fill="E6E6E6"/>
              </w:rPr>
              <w:fldChar w:fldCharType="end"/>
            </w:r>
          </w:hyperlink>
        </w:p>
        <w:p w14:paraId="3BA92327" w14:textId="45FD84A4"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289" w:history="1">
            <w:r w:rsidR="00A85979" w:rsidRPr="002854E7">
              <w:rPr>
                <w:rStyle w:val="Hipercze"/>
                <w:noProof/>
                <w:color w:val="000000" w:themeColor="text1"/>
              </w:rPr>
              <w:t>ART. 1.</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[PRZEDMIOT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_Toc54798289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3</w:t>
            </w:r>
            <w:r w:rsidR="00A85979" w:rsidRPr="002854E7">
              <w:rPr>
                <w:noProof/>
                <w:webHidden/>
                <w:color w:val="000000" w:themeColor="text1"/>
                <w:shd w:val="clear" w:color="auto" w:fill="E6E6E6"/>
              </w:rPr>
              <w:fldChar w:fldCharType="end"/>
            </w:r>
          </w:hyperlink>
        </w:p>
        <w:p w14:paraId="62B66B07" w14:textId="0239A92C"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290" w:history="1">
            <w:r w:rsidR="00A85979" w:rsidRPr="002854E7">
              <w:rPr>
                <w:rStyle w:val="Hipercze"/>
                <w:noProof/>
                <w:color w:val="000000" w:themeColor="text1"/>
              </w:rPr>
              <w:t>ART. 2.</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[PODSTAWOWE UWARUNKOWANIA REALIZACJI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_Toc54798290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3</w:t>
            </w:r>
            <w:r w:rsidR="00A85979" w:rsidRPr="002854E7">
              <w:rPr>
                <w:noProof/>
                <w:webHidden/>
                <w:color w:val="000000" w:themeColor="text1"/>
                <w:shd w:val="clear" w:color="auto" w:fill="E6E6E6"/>
              </w:rPr>
              <w:fldChar w:fldCharType="end"/>
            </w:r>
          </w:hyperlink>
        </w:p>
        <w:p w14:paraId="0B34DFE9" w14:textId="1C7DC6A7"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291" w:history="1">
            <w:r w:rsidR="00A85979" w:rsidRPr="002854E7">
              <w:rPr>
                <w:rStyle w:val="Hipercze"/>
                <w:noProof/>
                <w:color w:val="000000" w:themeColor="text1"/>
              </w:rPr>
              <w:t>ART. 3.</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[OKREŚLENIE STRUMIENIA]</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_Toc54798291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w:t>
            </w:r>
            <w:r w:rsidR="00A85979" w:rsidRPr="002854E7">
              <w:rPr>
                <w:noProof/>
                <w:webHidden/>
                <w:color w:val="000000" w:themeColor="text1"/>
                <w:shd w:val="clear" w:color="auto" w:fill="E6E6E6"/>
              </w:rPr>
              <w:fldChar w:fldCharType="end"/>
            </w:r>
          </w:hyperlink>
        </w:p>
        <w:p w14:paraId="067EA47F" w14:textId="791BAEF5" w:rsidR="00A85979" w:rsidRPr="002854E7" w:rsidRDefault="00AA1466" w:rsidP="00A85979">
          <w:pPr>
            <w:pStyle w:val="Spistreci1"/>
            <w:tabs>
              <w:tab w:val="left" w:pos="1320"/>
              <w:tab w:val="right" w:leader="dot" w:pos="8636"/>
            </w:tabs>
            <w:spacing w:after="0" w:line="240" w:lineRule="auto"/>
            <w:rPr>
              <w:rFonts w:asciiTheme="minorHAnsi" w:eastAsiaTheme="minorEastAsia" w:hAnsiTheme="minorHAnsi"/>
              <w:noProof/>
              <w:color w:val="000000" w:themeColor="text1"/>
              <w:lang w:eastAsia="pl-PL"/>
            </w:rPr>
          </w:pPr>
          <w:hyperlink w:anchor="_Toc54798292" w:history="1">
            <w:r w:rsidR="00A85979" w:rsidRPr="002854E7">
              <w:rPr>
                <w:rStyle w:val="Hipercze"/>
                <w:noProof/>
                <w:color w:val="000000" w:themeColor="text1"/>
              </w:rPr>
              <w:t>ROZDZIAŁ II.</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ZOBOWIĄZANIA OGÓLNE STRON I ZAPEWNIENIA</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_Toc54798292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w:t>
            </w:r>
            <w:r w:rsidR="00A85979" w:rsidRPr="002854E7">
              <w:rPr>
                <w:noProof/>
                <w:webHidden/>
                <w:color w:val="000000" w:themeColor="text1"/>
                <w:shd w:val="clear" w:color="auto" w:fill="E6E6E6"/>
              </w:rPr>
              <w:fldChar w:fldCharType="end"/>
            </w:r>
          </w:hyperlink>
        </w:p>
        <w:p w14:paraId="43794E1D" w14:textId="3613F321"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293" w:history="1">
            <w:r w:rsidR="00A85979" w:rsidRPr="002854E7">
              <w:rPr>
                <w:rStyle w:val="Hipercze"/>
                <w:noProof/>
                <w:color w:val="000000" w:themeColor="text1"/>
              </w:rPr>
              <w:t>ART. 4.</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[ZOBOWIĄZANIA I ZAPEWNIENIA STRON]</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_Toc54798293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w:t>
            </w:r>
            <w:r w:rsidR="00A85979" w:rsidRPr="002854E7">
              <w:rPr>
                <w:noProof/>
                <w:webHidden/>
                <w:color w:val="000000" w:themeColor="text1"/>
                <w:shd w:val="clear" w:color="auto" w:fill="E6E6E6"/>
              </w:rPr>
              <w:fldChar w:fldCharType="end"/>
            </w:r>
          </w:hyperlink>
        </w:p>
        <w:p w14:paraId="1FB68E4C" w14:textId="366308CA"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294" w:history="1">
            <w:r w:rsidR="00A85979" w:rsidRPr="002854E7">
              <w:rPr>
                <w:rStyle w:val="Hipercze"/>
                <w:noProof/>
                <w:color w:val="000000" w:themeColor="text1"/>
              </w:rPr>
              <w:t>ART. 5.</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[ZOBOWIĄZANIA I ZAPEWNIENIA NCBR]</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_Toc54798294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w:t>
            </w:r>
            <w:r w:rsidR="00A85979" w:rsidRPr="002854E7">
              <w:rPr>
                <w:noProof/>
                <w:webHidden/>
                <w:color w:val="000000" w:themeColor="text1"/>
                <w:shd w:val="clear" w:color="auto" w:fill="E6E6E6"/>
              </w:rPr>
              <w:fldChar w:fldCharType="end"/>
            </w:r>
          </w:hyperlink>
        </w:p>
        <w:p w14:paraId="397DB255" w14:textId="1054F205"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295" w:history="1">
            <w:r w:rsidR="00A85979" w:rsidRPr="002854E7">
              <w:rPr>
                <w:rStyle w:val="Hipercze"/>
                <w:noProof/>
                <w:color w:val="000000" w:themeColor="text1"/>
              </w:rPr>
              <w:t>ART. 6.</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[ZOBOWIĄZANIA I ZAPEWNIENIA WYKONAWCY]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_Toc54798295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w:t>
            </w:r>
            <w:r w:rsidR="00A85979" w:rsidRPr="002854E7">
              <w:rPr>
                <w:noProof/>
                <w:webHidden/>
                <w:color w:val="000000" w:themeColor="text1"/>
                <w:shd w:val="clear" w:color="auto" w:fill="E6E6E6"/>
              </w:rPr>
              <w:fldChar w:fldCharType="end"/>
            </w:r>
          </w:hyperlink>
        </w:p>
        <w:p w14:paraId="262F2D9D" w14:textId="25D56BFB"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296" w:history="1">
            <w:r w:rsidR="00A85979" w:rsidRPr="002854E7">
              <w:rPr>
                <w:rStyle w:val="Hipercze"/>
                <w:noProof/>
                <w:color w:val="000000" w:themeColor="text1"/>
              </w:rPr>
              <w:t>ROZDZIAŁ III.</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GŁÓWNE ZAŁOŻENIA REALIZACJI PRAC B+R</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_Toc54798296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8</w:t>
            </w:r>
            <w:r w:rsidR="00A85979" w:rsidRPr="002854E7">
              <w:rPr>
                <w:noProof/>
                <w:webHidden/>
                <w:color w:val="000000" w:themeColor="text1"/>
                <w:shd w:val="clear" w:color="auto" w:fill="E6E6E6"/>
              </w:rPr>
              <w:fldChar w:fldCharType="end"/>
            </w:r>
          </w:hyperlink>
        </w:p>
        <w:p w14:paraId="7AF5A57E" w14:textId="079C3E93"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297" w:history="1">
            <w:r w:rsidR="00A85979" w:rsidRPr="002854E7">
              <w:rPr>
                <w:rStyle w:val="Hipercze"/>
                <w:noProof/>
                <w:color w:val="000000" w:themeColor="text1"/>
              </w:rPr>
              <w:t>ART. 7.</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[ETAPY REALIZACJI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_Toc54798297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9</w:t>
            </w:r>
            <w:r w:rsidR="00A85979" w:rsidRPr="002854E7">
              <w:rPr>
                <w:noProof/>
                <w:webHidden/>
                <w:color w:val="000000" w:themeColor="text1"/>
                <w:shd w:val="clear" w:color="auto" w:fill="E6E6E6"/>
              </w:rPr>
              <w:fldChar w:fldCharType="end"/>
            </w:r>
          </w:hyperlink>
        </w:p>
        <w:p w14:paraId="3CDABB39" w14:textId="10193E55"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298" w:history="1">
            <w:r w:rsidR="00A85979" w:rsidRPr="002854E7">
              <w:rPr>
                <w:rStyle w:val="Hipercze"/>
                <w:noProof/>
                <w:color w:val="000000" w:themeColor="text1"/>
              </w:rPr>
              <w:t>ART. 8.</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[OGÓLNY PRZEBIEG PRZEDSIĘWZIĘCIA OD ETAPU I DO ETAPU III]</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_Toc54798298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9</w:t>
            </w:r>
            <w:r w:rsidR="00A85979" w:rsidRPr="002854E7">
              <w:rPr>
                <w:noProof/>
                <w:webHidden/>
                <w:color w:val="000000" w:themeColor="text1"/>
                <w:shd w:val="clear" w:color="auto" w:fill="E6E6E6"/>
              </w:rPr>
              <w:fldChar w:fldCharType="end"/>
            </w:r>
          </w:hyperlink>
        </w:p>
        <w:p w14:paraId="2E4D5BA4" w14:textId="33790DCF"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299" w:history="1">
            <w:r w:rsidR="00A85979" w:rsidRPr="002854E7">
              <w:rPr>
                <w:rStyle w:val="Hipercze"/>
                <w:noProof/>
                <w:color w:val="000000" w:themeColor="text1"/>
              </w:rPr>
              <w:t>ART. 9.</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[PODWYKONAWCY]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_Toc54798299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12</w:t>
            </w:r>
            <w:r w:rsidR="00A85979" w:rsidRPr="002854E7">
              <w:rPr>
                <w:noProof/>
                <w:webHidden/>
                <w:color w:val="000000" w:themeColor="text1"/>
                <w:shd w:val="clear" w:color="auto" w:fill="E6E6E6"/>
              </w:rPr>
              <w:fldChar w:fldCharType="end"/>
            </w:r>
          </w:hyperlink>
        </w:p>
        <w:p w14:paraId="68C16590" w14:textId="46138A40"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300" w:history="1">
            <w:r w:rsidR="00A85979" w:rsidRPr="002854E7">
              <w:rPr>
                <w:rStyle w:val="Hipercze"/>
                <w:noProof/>
                <w:color w:val="000000" w:themeColor="text1"/>
              </w:rPr>
              <w:t>ROZDZIAŁ IV.</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PRZEBIEG ETAPÓW REALIZACJI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_Toc54798300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13</w:t>
            </w:r>
            <w:r w:rsidR="00A85979" w:rsidRPr="002854E7">
              <w:rPr>
                <w:noProof/>
                <w:webHidden/>
                <w:color w:val="000000" w:themeColor="text1"/>
                <w:shd w:val="clear" w:color="auto" w:fill="E6E6E6"/>
              </w:rPr>
              <w:fldChar w:fldCharType="end"/>
            </w:r>
          </w:hyperlink>
        </w:p>
        <w:p w14:paraId="5E622DFC" w14:textId="76ABA119"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01" w:history="1">
            <w:r w:rsidR="00A85979" w:rsidRPr="002854E7">
              <w:rPr>
                <w:rStyle w:val="Hipercze"/>
                <w:noProof/>
                <w:color w:val="000000" w:themeColor="text1"/>
              </w:rPr>
              <w:t>ART. 10.</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[OGÓLNE ZASADY DOTYCZĄCE WYKONANIA ETAPÓW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_Toc54798301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13</w:t>
            </w:r>
            <w:r w:rsidR="00A85979" w:rsidRPr="002854E7">
              <w:rPr>
                <w:noProof/>
                <w:webHidden/>
                <w:color w:val="000000" w:themeColor="text1"/>
                <w:shd w:val="clear" w:color="auto" w:fill="E6E6E6"/>
              </w:rPr>
              <w:fldChar w:fldCharType="end"/>
            </w:r>
          </w:hyperlink>
        </w:p>
        <w:p w14:paraId="778B133B" w14:textId="315032D8"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02" w:history="1">
            <w:r w:rsidR="00A85979" w:rsidRPr="002854E7">
              <w:rPr>
                <w:rStyle w:val="Hipercze"/>
                <w:noProof/>
                <w:color w:val="000000" w:themeColor="text1"/>
              </w:rPr>
              <w:t>ART. 11.</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[OGÓLNE ZASADY SELEKCJI I OCENY KOŃCOWEJ W RAMACH ETAPU]</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_Toc54798302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15</w:t>
            </w:r>
            <w:r w:rsidR="00A85979" w:rsidRPr="002854E7">
              <w:rPr>
                <w:noProof/>
                <w:webHidden/>
                <w:color w:val="000000" w:themeColor="text1"/>
                <w:shd w:val="clear" w:color="auto" w:fill="E6E6E6"/>
              </w:rPr>
              <w:fldChar w:fldCharType="end"/>
            </w:r>
          </w:hyperlink>
        </w:p>
        <w:p w14:paraId="2D6DB3D9" w14:textId="6CBB5E8F"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03" w:history="1">
            <w:r w:rsidR="00A85979" w:rsidRPr="002854E7">
              <w:rPr>
                <w:rStyle w:val="Hipercze"/>
                <w:noProof/>
                <w:color w:val="000000" w:themeColor="text1"/>
              </w:rPr>
              <w:t>ART. 12.</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[LISTA RANKINGOWA]</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_Toc54798303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19</w:t>
            </w:r>
            <w:r w:rsidR="00A85979" w:rsidRPr="002854E7">
              <w:rPr>
                <w:noProof/>
                <w:webHidden/>
                <w:color w:val="000000" w:themeColor="text1"/>
                <w:shd w:val="clear" w:color="auto" w:fill="E6E6E6"/>
              </w:rPr>
              <w:fldChar w:fldCharType="end"/>
            </w:r>
          </w:hyperlink>
        </w:p>
        <w:p w14:paraId="64995795" w14:textId="6B2788D6"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04" w:history="1">
            <w:r w:rsidR="00A85979" w:rsidRPr="002854E7">
              <w:rPr>
                <w:rStyle w:val="Hipercze"/>
                <w:noProof/>
                <w:color w:val="000000" w:themeColor="text1"/>
              </w:rPr>
              <w:t>ART. 13.</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[ZASADY DORĘCZANIA WYNIKÓW PRAC ETAPÓW, DOKUMENTACJI B+R I INNYCH DOKUMENTÓW]</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_Toc54798304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21</w:t>
            </w:r>
            <w:r w:rsidR="00A85979" w:rsidRPr="002854E7">
              <w:rPr>
                <w:noProof/>
                <w:webHidden/>
                <w:color w:val="000000" w:themeColor="text1"/>
                <w:shd w:val="clear" w:color="auto" w:fill="E6E6E6"/>
              </w:rPr>
              <w:fldChar w:fldCharType="end"/>
            </w:r>
          </w:hyperlink>
        </w:p>
        <w:p w14:paraId="69C1E178" w14:textId="66B9615E"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05" w:history="1">
            <w:r w:rsidR="00A85979" w:rsidRPr="002854E7">
              <w:rPr>
                <w:rStyle w:val="Hipercze"/>
                <w:noProof/>
                <w:color w:val="000000" w:themeColor="text1"/>
              </w:rPr>
              <w:t>ART. 14.</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[ETAP I]</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_Toc54798305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21</w:t>
            </w:r>
            <w:r w:rsidR="00A85979" w:rsidRPr="002854E7">
              <w:rPr>
                <w:noProof/>
                <w:webHidden/>
                <w:color w:val="000000" w:themeColor="text1"/>
                <w:shd w:val="clear" w:color="auto" w:fill="E6E6E6"/>
              </w:rPr>
              <w:fldChar w:fldCharType="end"/>
            </w:r>
          </w:hyperlink>
        </w:p>
        <w:p w14:paraId="4DF3997A" w14:textId="70D93514"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06" w:history="1">
            <w:r w:rsidR="00A85979" w:rsidRPr="002854E7">
              <w:rPr>
                <w:rStyle w:val="Hipercze"/>
                <w:noProof/>
                <w:color w:val="000000" w:themeColor="text1"/>
              </w:rPr>
              <w:t>ART. 15.</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[ETAP II]</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_Toc54798306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22</w:t>
            </w:r>
            <w:r w:rsidR="00A85979" w:rsidRPr="002854E7">
              <w:rPr>
                <w:noProof/>
                <w:webHidden/>
                <w:color w:val="000000" w:themeColor="text1"/>
                <w:shd w:val="clear" w:color="auto" w:fill="E6E6E6"/>
              </w:rPr>
              <w:fldChar w:fldCharType="end"/>
            </w:r>
          </w:hyperlink>
        </w:p>
        <w:p w14:paraId="1553B1D8" w14:textId="57D6299D"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07" w:history="1">
            <w:r w:rsidR="00A85979" w:rsidRPr="002854E7">
              <w:rPr>
                <w:rStyle w:val="Hipercze"/>
                <w:noProof/>
                <w:color w:val="000000" w:themeColor="text1"/>
              </w:rPr>
              <w:t>ART. 16.</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[ETAP III]</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_Toc54798307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22</w:t>
            </w:r>
            <w:r w:rsidR="00A85979" w:rsidRPr="002854E7">
              <w:rPr>
                <w:noProof/>
                <w:webHidden/>
                <w:color w:val="000000" w:themeColor="text1"/>
                <w:shd w:val="clear" w:color="auto" w:fill="E6E6E6"/>
              </w:rPr>
              <w:fldChar w:fldCharType="end"/>
            </w:r>
          </w:hyperlink>
        </w:p>
        <w:p w14:paraId="46DA5AC0" w14:textId="4E0754DC"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08" w:history="1">
            <w:r w:rsidR="00A85979" w:rsidRPr="002854E7">
              <w:rPr>
                <w:rStyle w:val="Hipercze"/>
                <w:rFonts w:cstheme="minorHAnsi"/>
                <w:noProof/>
                <w:color w:val="000000" w:themeColor="text1"/>
              </w:rPr>
              <w:t>ART. 17.</w:t>
            </w:r>
            <w:r w:rsidR="00A85979" w:rsidRPr="002854E7">
              <w:rPr>
                <w:rFonts w:asciiTheme="minorHAnsi" w:eastAsiaTheme="minorEastAsia" w:hAnsiTheme="minorHAnsi"/>
                <w:noProof/>
                <w:color w:val="000000" w:themeColor="text1"/>
                <w:lang w:eastAsia="pl-PL"/>
              </w:rPr>
              <w:tab/>
            </w:r>
            <w:r w:rsidR="00A85979" w:rsidRPr="002854E7">
              <w:rPr>
                <w:rStyle w:val="Hipercze"/>
                <w:rFonts w:cstheme="minorHAnsi"/>
                <w:noProof/>
                <w:color w:val="000000" w:themeColor="text1"/>
              </w:rPr>
              <w:t>[TESTY]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_Toc54798308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23</w:t>
            </w:r>
            <w:r w:rsidR="00A85979" w:rsidRPr="002854E7">
              <w:rPr>
                <w:noProof/>
                <w:webHidden/>
                <w:color w:val="000000" w:themeColor="text1"/>
                <w:shd w:val="clear" w:color="auto" w:fill="E6E6E6"/>
              </w:rPr>
              <w:fldChar w:fldCharType="end"/>
            </w:r>
          </w:hyperlink>
        </w:p>
        <w:p w14:paraId="41D842D4" w14:textId="0A4F5A2F"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09" w:history="1">
            <w:r w:rsidR="00A85979" w:rsidRPr="002854E7">
              <w:rPr>
                <w:rStyle w:val="Hipercze"/>
                <w:noProof/>
                <w:color w:val="000000" w:themeColor="text1"/>
              </w:rPr>
              <w:t>ART. 18.</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[SKUTKI OPÓŹNIEŃ]</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_Toc54798309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24</w:t>
            </w:r>
            <w:r w:rsidR="00A85979" w:rsidRPr="002854E7">
              <w:rPr>
                <w:noProof/>
                <w:webHidden/>
                <w:color w:val="000000" w:themeColor="text1"/>
                <w:shd w:val="clear" w:color="auto" w:fill="E6E6E6"/>
              </w:rPr>
              <w:fldChar w:fldCharType="end"/>
            </w:r>
          </w:hyperlink>
        </w:p>
        <w:p w14:paraId="20889902" w14:textId="214383E2" w:rsidR="00A85979" w:rsidRPr="002854E7" w:rsidRDefault="00AA1466" w:rsidP="00A85979">
          <w:pPr>
            <w:pStyle w:val="Spistreci1"/>
            <w:tabs>
              <w:tab w:val="left" w:pos="1320"/>
              <w:tab w:val="right" w:leader="dot" w:pos="8636"/>
            </w:tabs>
            <w:spacing w:after="0" w:line="240" w:lineRule="auto"/>
            <w:rPr>
              <w:rFonts w:asciiTheme="minorHAnsi" w:eastAsiaTheme="minorEastAsia" w:hAnsiTheme="minorHAnsi"/>
              <w:noProof/>
              <w:color w:val="000000" w:themeColor="text1"/>
              <w:lang w:eastAsia="pl-PL"/>
            </w:rPr>
          </w:pPr>
          <w:hyperlink w:anchor="_Toc54798310" w:history="1">
            <w:r w:rsidR="00A85979" w:rsidRPr="002854E7">
              <w:rPr>
                <w:rStyle w:val="Hipercze"/>
                <w:noProof/>
                <w:color w:val="000000" w:themeColor="text1"/>
              </w:rPr>
              <w:t>ROZDZIAŁ V.</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WERYFIKACJA ROZWIĄZANIA</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_Toc54798310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24</w:t>
            </w:r>
            <w:r w:rsidR="00A85979" w:rsidRPr="002854E7">
              <w:rPr>
                <w:noProof/>
                <w:webHidden/>
                <w:color w:val="000000" w:themeColor="text1"/>
                <w:shd w:val="clear" w:color="auto" w:fill="E6E6E6"/>
              </w:rPr>
              <w:fldChar w:fldCharType="end"/>
            </w:r>
          </w:hyperlink>
        </w:p>
        <w:p w14:paraId="33629AF9" w14:textId="36274188"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11" w:history="1">
            <w:r w:rsidR="00A85979" w:rsidRPr="002854E7">
              <w:rPr>
                <w:rStyle w:val="Hipercze"/>
                <w:noProof/>
                <w:color w:val="000000" w:themeColor="text1"/>
              </w:rPr>
              <w:t>ART. 19.</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[DEMONSTRATOR]</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_Toc54798311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24</w:t>
            </w:r>
            <w:r w:rsidR="00A85979" w:rsidRPr="002854E7">
              <w:rPr>
                <w:noProof/>
                <w:webHidden/>
                <w:color w:val="000000" w:themeColor="text1"/>
                <w:shd w:val="clear" w:color="auto" w:fill="E6E6E6"/>
              </w:rPr>
              <w:fldChar w:fldCharType="end"/>
            </w:r>
          </w:hyperlink>
        </w:p>
        <w:p w14:paraId="68E0139A" w14:textId="1B09BC60"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12" w:history="1">
            <w:r w:rsidR="00A85979" w:rsidRPr="002854E7">
              <w:rPr>
                <w:rStyle w:val="Hipercze"/>
                <w:noProof/>
                <w:color w:val="000000" w:themeColor="text1"/>
              </w:rPr>
              <w:t>ART. 20.</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[PRZYGOTOWANIE DEMONSTRACJI]</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_Toc54798312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25</w:t>
            </w:r>
            <w:r w:rsidR="00A85979" w:rsidRPr="002854E7">
              <w:rPr>
                <w:noProof/>
                <w:webHidden/>
                <w:color w:val="000000" w:themeColor="text1"/>
                <w:shd w:val="clear" w:color="auto" w:fill="E6E6E6"/>
              </w:rPr>
              <w:fldChar w:fldCharType="end"/>
            </w:r>
          </w:hyperlink>
        </w:p>
        <w:p w14:paraId="775CF048" w14:textId="5F8C6AAB"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13" w:history="1">
            <w:r w:rsidR="00A85979" w:rsidRPr="002854E7">
              <w:rPr>
                <w:rStyle w:val="Hipercze"/>
                <w:noProof/>
                <w:color w:val="000000" w:themeColor="text1"/>
              </w:rPr>
              <w:t>ART. 21.</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[ZOBOWIĄZANIA WYKONAWCY ZWIĄZANE Z DEMONSTRATOREM PO ZAKOŃCZENIU PRAC B+R]</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_Toc54798313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26</w:t>
            </w:r>
            <w:r w:rsidR="00A85979" w:rsidRPr="002854E7">
              <w:rPr>
                <w:noProof/>
                <w:webHidden/>
                <w:color w:val="000000" w:themeColor="text1"/>
                <w:shd w:val="clear" w:color="auto" w:fill="E6E6E6"/>
              </w:rPr>
              <w:fldChar w:fldCharType="end"/>
            </w:r>
          </w:hyperlink>
        </w:p>
        <w:p w14:paraId="437AE53B" w14:textId="28E4FA04"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314" w:history="1">
            <w:r w:rsidR="00A85979" w:rsidRPr="002854E7">
              <w:rPr>
                <w:rStyle w:val="Hipercze"/>
                <w:noProof/>
                <w:color w:val="000000" w:themeColor="text1"/>
              </w:rPr>
              <w:t>ROZDZIAŁ VI.</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ODBIORY ETAPÓW, WYNAGRODZENIE, ZALICZKI, ZABEZPIECZENIE WYKONANIA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_Toc54798314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28</w:t>
            </w:r>
            <w:r w:rsidR="00A85979" w:rsidRPr="002854E7">
              <w:rPr>
                <w:noProof/>
                <w:webHidden/>
                <w:color w:val="000000" w:themeColor="text1"/>
                <w:shd w:val="clear" w:color="auto" w:fill="E6E6E6"/>
              </w:rPr>
              <w:fldChar w:fldCharType="end"/>
            </w:r>
          </w:hyperlink>
        </w:p>
        <w:p w14:paraId="5CB8D1A3" w14:textId="73582166"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15" w:history="1">
            <w:r w:rsidR="00A85979" w:rsidRPr="002854E7">
              <w:rPr>
                <w:rStyle w:val="Hipercze"/>
                <w:noProof/>
                <w:color w:val="000000" w:themeColor="text1"/>
              </w:rPr>
              <w:t>ART. 22.</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[ODBIORY ETAPU]</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_Toc54798315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28</w:t>
            </w:r>
            <w:r w:rsidR="00A85979" w:rsidRPr="002854E7">
              <w:rPr>
                <w:noProof/>
                <w:webHidden/>
                <w:color w:val="000000" w:themeColor="text1"/>
                <w:shd w:val="clear" w:color="auto" w:fill="E6E6E6"/>
              </w:rPr>
              <w:fldChar w:fldCharType="end"/>
            </w:r>
          </w:hyperlink>
        </w:p>
        <w:p w14:paraId="394F45D0" w14:textId="17063DDE"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16" w:history="1">
            <w:r w:rsidR="00A85979" w:rsidRPr="002854E7">
              <w:rPr>
                <w:rStyle w:val="Hipercze"/>
                <w:noProof/>
                <w:color w:val="000000" w:themeColor="text1"/>
              </w:rPr>
              <w:t>ART. 23.</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[WYNAGRODZENIE WYKONAWCY]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_Toc54798316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29</w:t>
            </w:r>
            <w:r w:rsidR="00A85979" w:rsidRPr="002854E7">
              <w:rPr>
                <w:noProof/>
                <w:webHidden/>
                <w:color w:val="000000" w:themeColor="text1"/>
                <w:shd w:val="clear" w:color="auto" w:fill="E6E6E6"/>
              </w:rPr>
              <w:fldChar w:fldCharType="end"/>
            </w:r>
          </w:hyperlink>
        </w:p>
        <w:p w14:paraId="3136101C" w14:textId="65803235"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17" w:history="1">
            <w:r w:rsidR="00A85979" w:rsidRPr="002854E7">
              <w:rPr>
                <w:rStyle w:val="Hipercze"/>
                <w:noProof/>
                <w:color w:val="000000" w:themeColor="text1"/>
              </w:rPr>
              <w:t>ART. 24.</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[ZALICZKI]</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_Toc54798317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33</w:t>
            </w:r>
            <w:r w:rsidR="00A85979" w:rsidRPr="002854E7">
              <w:rPr>
                <w:noProof/>
                <w:webHidden/>
                <w:color w:val="000000" w:themeColor="text1"/>
                <w:shd w:val="clear" w:color="auto" w:fill="E6E6E6"/>
              </w:rPr>
              <w:fldChar w:fldCharType="end"/>
            </w:r>
          </w:hyperlink>
        </w:p>
        <w:p w14:paraId="0214C9F5" w14:textId="0212FCD1"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18" w:history="1">
            <w:r w:rsidR="00A85979" w:rsidRPr="002854E7">
              <w:rPr>
                <w:rStyle w:val="Hipercze"/>
                <w:noProof/>
                <w:color w:val="000000" w:themeColor="text1"/>
              </w:rPr>
              <w:t>ART. 25.</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[DOKUMENTACJA DOTYCZĄCA WYNAGRODZENIA]</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_Toc54798318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35</w:t>
            </w:r>
            <w:r w:rsidR="00A85979" w:rsidRPr="002854E7">
              <w:rPr>
                <w:noProof/>
                <w:webHidden/>
                <w:color w:val="000000" w:themeColor="text1"/>
                <w:shd w:val="clear" w:color="auto" w:fill="E6E6E6"/>
              </w:rPr>
              <w:fldChar w:fldCharType="end"/>
            </w:r>
          </w:hyperlink>
        </w:p>
        <w:p w14:paraId="72946FED" w14:textId="2D797E12"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19" w:history="1">
            <w:r w:rsidR="00A85979" w:rsidRPr="002854E7">
              <w:rPr>
                <w:rStyle w:val="Hipercze"/>
                <w:noProof/>
                <w:color w:val="000000" w:themeColor="text1"/>
              </w:rPr>
              <w:t>ART. 26.</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[ZABEZPIECZENIE NALEŻYTEGO WYKONANIA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_Toc54798319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36</w:t>
            </w:r>
            <w:r w:rsidR="00A85979" w:rsidRPr="002854E7">
              <w:rPr>
                <w:noProof/>
                <w:webHidden/>
                <w:color w:val="000000" w:themeColor="text1"/>
                <w:shd w:val="clear" w:color="auto" w:fill="E6E6E6"/>
              </w:rPr>
              <w:fldChar w:fldCharType="end"/>
            </w:r>
          </w:hyperlink>
        </w:p>
        <w:p w14:paraId="4396D295" w14:textId="28E64F76"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320" w:history="1">
            <w:r w:rsidR="00A85979" w:rsidRPr="002854E7">
              <w:rPr>
                <w:rStyle w:val="Hipercze"/>
                <w:noProof/>
                <w:color w:val="000000" w:themeColor="text1"/>
              </w:rPr>
              <w:t>ROZDZIAŁ VII.</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PRAWA DO WŁASNOŚCI INTELEKTUALNEJ</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_Toc54798320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38</w:t>
            </w:r>
            <w:r w:rsidR="00A85979" w:rsidRPr="002854E7">
              <w:rPr>
                <w:noProof/>
                <w:webHidden/>
                <w:color w:val="000000" w:themeColor="text1"/>
                <w:shd w:val="clear" w:color="auto" w:fill="E6E6E6"/>
              </w:rPr>
              <w:fldChar w:fldCharType="end"/>
            </w:r>
          </w:hyperlink>
        </w:p>
        <w:p w14:paraId="0C1975E0" w14:textId="268320F5"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21" w:history="1">
            <w:r w:rsidR="00A85979" w:rsidRPr="002854E7">
              <w:rPr>
                <w:rStyle w:val="Hipercze"/>
                <w:noProof/>
                <w:color w:val="000000" w:themeColor="text1"/>
              </w:rPr>
              <w:t>ART. 27.</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[OŚWIADCZENIA WYKONAWCY]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_Toc54798321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38</w:t>
            </w:r>
            <w:r w:rsidR="00A85979" w:rsidRPr="002854E7">
              <w:rPr>
                <w:noProof/>
                <w:webHidden/>
                <w:color w:val="000000" w:themeColor="text1"/>
                <w:shd w:val="clear" w:color="auto" w:fill="E6E6E6"/>
              </w:rPr>
              <w:fldChar w:fldCharType="end"/>
            </w:r>
          </w:hyperlink>
        </w:p>
        <w:p w14:paraId="47CBBA63" w14:textId="0F942E99"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22" w:history="1">
            <w:r w:rsidR="00A85979" w:rsidRPr="002854E7">
              <w:rPr>
                <w:rStyle w:val="Hipercze"/>
                <w:noProof/>
                <w:color w:val="000000" w:themeColor="text1"/>
              </w:rPr>
              <w:t>ART. 28.</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[PRZEDMIOTY BACKGROUND IP I WYNIKI PRAC B+R]</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_Toc54798322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41</w:t>
            </w:r>
            <w:r w:rsidR="00A85979" w:rsidRPr="002854E7">
              <w:rPr>
                <w:noProof/>
                <w:webHidden/>
                <w:color w:val="000000" w:themeColor="text1"/>
                <w:shd w:val="clear" w:color="auto" w:fill="E6E6E6"/>
              </w:rPr>
              <w:fldChar w:fldCharType="end"/>
            </w:r>
          </w:hyperlink>
        </w:p>
        <w:p w14:paraId="6DBA41A7" w14:textId="42CC6405"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23" w:history="1">
            <w:r w:rsidR="00A85979" w:rsidRPr="002854E7">
              <w:rPr>
                <w:rStyle w:val="Hipercze"/>
                <w:noProof/>
                <w:color w:val="000000" w:themeColor="text1"/>
              </w:rPr>
              <w:t>ART. 29.</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[KOMERCJALIZACJA WYNIKÓW PRAC B+R I PROMOCJA ROZWIĄZANIA]</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_Toc54798323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43</w:t>
            </w:r>
            <w:r w:rsidR="00A85979" w:rsidRPr="002854E7">
              <w:rPr>
                <w:noProof/>
                <w:webHidden/>
                <w:color w:val="000000" w:themeColor="text1"/>
                <w:shd w:val="clear" w:color="auto" w:fill="E6E6E6"/>
              </w:rPr>
              <w:fldChar w:fldCharType="end"/>
            </w:r>
          </w:hyperlink>
        </w:p>
        <w:p w14:paraId="1D758DC5" w14:textId="3625F5C0"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24" w:history="1">
            <w:r w:rsidR="00A85979" w:rsidRPr="002854E7">
              <w:rPr>
                <w:rStyle w:val="Hipercze"/>
                <w:noProof/>
                <w:color w:val="000000" w:themeColor="text1"/>
              </w:rPr>
              <w:t>ART. 30.</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[LICENCJA DLA NCBR NA KORZYSTANIE Z WYNIKÓW PRAC B+R ORAZ PRZEDMIOTÓW BACKGROUND IP]</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_Toc54798324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50</w:t>
            </w:r>
            <w:r w:rsidR="00A85979" w:rsidRPr="002854E7">
              <w:rPr>
                <w:noProof/>
                <w:webHidden/>
                <w:color w:val="000000" w:themeColor="text1"/>
                <w:shd w:val="clear" w:color="auto" w:fill="E6E6E6"/>
              </w:rPr>
              <w:fldChar w:fldCharType="end"/>
            </w:r>
          </w:hyperlink>
        </w:p>
        <w:p w14:paraId="41CC79D6" w14:textId="695189BC"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325" w:history="1">
            <w:r w:rsidR="00A85979" w:rsidRPr="002854E7">
              <w:rPr>
                <w:rStyle w:val="Hipercze"/>
                <w:noProof/>
                <w:color w:val="000000" w:themeColor="text1"/>
              </w:rPr>
              <w:t>ROZDZIAŁ VIII.</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ZARZĄDZANIE I NADZÓR NAD WYKONANIEM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_Toc54798325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58</w:t>
            </w:r>
            <w:r w:rsidR="00A85979" w:rsidRPr="002854E7">
              <w:rPr>
                <w:noProof/>
                <w:webHidden/>
                <w:color w:val="000000" w:themeColor="text1"/>
                <w:shd w:val="clear" w:color="auto" w:fill="E6E6E6"/>
              </w:rPr>
              <w:fldChar w:fldCharType="end"/>
            </w:r>
          </w:hyperlink>
        </w:p>
        <w:p w14:paraId="5C6AD437" w14:textId="781DD9F8"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26" w:history="1">
            <w:r w:rsidR="00A85979" w:rsidRPr="002854E7">
              <w:rPr>
                <w:rStyle w:val="Hipercze"/>
                <w:noProof/>
                <w:color w:val="000000" w:themeColor="text1"/>
              </w:rPr>
              <w:t>ART. 31.</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[MENADŻEROWIE PRZEDSIĘWZIĘCIA]</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_Toc54798326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58</w:t>
            </w:r>
            <w:r w:rsidR="00A85979" w:rsidRPr="002854E7">
              <w:rPr>
                <w:noProof/>
                <w:webHidden/>
                <w:color w:val="000000" w:themeColor="text1"/>
                <w:shd w:val="clear" w:color="auto" w:fill="E6E6E6"/>
              </w:rPr>
              <w:fldChar w:fldCharType="end"/>
            </w:r>
          </w:hyperlink>
        </w:p>
        <w:p w14:paraId="095C3B25" w14:textId="2C3FF5C8"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27" w:history="1">
            <w:r w:rsidR="00A85979" w:rsidRPr="002854E7">
              <w:rPr>
                <w:rStyle w:val="Hipercze"/>
                <w:noProof/>
                <w:color w:val="000000" w:themeColor="text1"/>
              </w:rPr>
              <w:t>ART. 32.</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[ZEBRANIE UCZESTNIKÓW PRZEDSIĘWZIĘCIA W STRUMIENIU]</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_Toc54798327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58</w:t>
            </w:r>
            <w:r w:rsidR="00A85979" w:rsidRPr="002854E7">
              <w:rPr>
                <w:noProof/>
                <w:webHidden/>
                <w:color w:val="000000" w:themeColor="text1"/>
                <w:shd w:val="clear" w:color="auto" w:fill="E6E6E6"/>
              </w:rPr>
              <w:fldChar w:fldCharType="end"/>
            </w:r>
          </w:hyperlink>
        </w:p>
        <w:p w14:paraId="3255A2E7" w14:textId="2CC4C8B5"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28" w:history="1">
            <w:r w:rsidR="00A85979" w:rsidRPr="002854E7">
              <w:rPr>
                <w:rStyle w:val="Hipercze"/>
                <w:noProof/>
                <w:color w:val="000000" w:themeColor="text1"/>
              </w:rPr>
              <w:t>ART. 33.</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[RAPORTOWANIE POSTĘPÓW, HARMONOGRAM RZECZOWO-FINANSOWY]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_Toc54798328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58</w:t>
            </w:r>
            <w:r w:rsidR="00A85979" w:rsidRPr="002854E7">
              <w:rPr>
                <w:noProof/>
                <w:webHidden/>
                <w:color w:val="000000" w:themeColor="text1"/>
                <w:shd w:val="clear" w:color="auto" w:fill="E6E6E6"/>
              </w:rPr>
              <w:fldChar w:fldCharType="end"/>
            </w:r>
          </w:hyperlink>
        </w:p>
        <w:p w14:paraId="1A57550E" w14:textId="1454936F"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29" w:history="1">
            <w:r w:rsidR="00A85979" w:rsidRPr="002854E7">
              <w:rPr>
                <w:rStyle w:val="Hipercze"/>
                <w:noProof/>
                <w:color w:val="000000" w:themeColor="text1"/>
              </w:rPr>
              <w:t>ART. 34.</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[KONTROLA]</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_Toc54798329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59</w:t>
            </w:r>
            <w:r w:rsidR="00A85979" w:rsidRPr="002854E7">
              <w:rPr>
                <w:noProof/>
                <w:webHidden/>
                <w:color w:val="000000" w:themeColor="text1"/>
                <w:shd w:val="clear" w:color="auto" w:fill="E6E6E6"/>
              </w:rPr>
              <w:fldChar w:fldCharType="end"/>
            </w:r>
          </w:hyperlink>
        </w:p>
        <w:p w14:paraId="2366CB76" w14:textId="0BA8CE56"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330" w:history="1">
            <w:r w:rsidR="00A85979" w:rsidRPr="002854E7">
              <w:rPr>
                <w:rStyle w:val="Hipercze"/>
                <w:noProof/>
                <w:color w:val="000000" w:themeColor="text1"/>
              </w:rPr>
              <w:t>ROZDZIAŁ IX.</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OBOWIĄZEK ZACHOWANIA POUFNOŚCI I DANE OSOBOWE</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_Toc54798330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60</w:t>
            </w:r>
            <w:r w:rsidR="00A85979" w:rsidRPr="002854E7">
              <w:rPr>
                <w:noProof/>
                <w:webHidden/>
                <w:color w:val="000000" w:themeColor="text1"/>
                <w:shd w:val="clear" w:color="auto" w:fill="E6E6E6"/>
              </w:rPr>
              <w:fldChar w:fldCharType="end"/>
            </w:r>
          </w:hyperlink>
        </w:p>
        <w:p w14:paraId="39982B62" w14:textId="660077E1"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31" w:history="1">
            <w:r w:rsidR="00A85979" w:rsidRPr="002854E7">
              <w:rPr>
                <w:rStyle w:val="Hipercze"/>
                <w:noProof/>
                <w:color w:val="000000" w:themeColor="text1"/>
              </w:rPr>
              <w:t>ART. 35.</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[POUFNOŚĆ]</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_Toc54798331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60</w:t>
            </w:r>
            <w:r w:rsidR="00A85979" w:rsidRPr="002854E7">
              <w:rPr>
                <w:noProof/>
                <w:webHidden/>
                <w:color w:val="000000" w:themeColor="text1"/>
                <w:shd w:val="clear" w:color="auto" w:fill="E6E6E6"/>
              </w:rPr>
              <w:fldChar w:fldCharType="end"/>
            </w:r>
          </w:hyperlink>
        </w:p>
        <w:p w14:paraId="1DC52D50" w14:textId="3B03ED3F" w:rsidR="00A85979" w:rsidRPr="002854E7" w:rsidRDefault="00AA1466" w:rsidP="00A85979">
          <w:pPr>
            <w:pStyle w:val="Spistreci1"/>
            <w:tabs>
              <w:tab w:val="left" w:pos="1320"/>
              <w:tab w:val="right" w:leader="dot" w:pos="8636"/>
            </w:tabs>
            <w:spacing w:after="0" w:line="240" w:lineRule="auto"/>
            <w:rPr>
              <w:rFonts w:asciiTheme="minorHAnsi" w:eastAsiaTheme="minorEastAsia" w:hAnsiTheme="minorHAnsi"/>
              <w:noProof/>
              <w:color w:val="000000" w:themeColor="text1"/>
              <w:lang w:eastAsia="pl-PL"/>
            </w:rPr>
          </w:pPr>
          <w:hyperlink w:anchor="_Toc54798332" w:history="1">
            <w:r w:rsidR="00A85979" w:rsidRPr="002854E7">
              <w:rPr>
                <w:rStyle w:val="Hipercze"/>
                <w:noProof/>
                <w:color w:val="000000" w:themeColor="text1"/>
              </w:rPr>
              <w:t>ROZDZIAŁ X.</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PRZENIESIENIE PRAW LUB OBOWIĄZKÓW</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_Toc54798332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61</w:t>
            </w:r>
            <w:r w:rsidR="00A85979" w:rsidRPr="002854E7">
              <w:rPr>
                <w:noProof/>
                <w:webHidden/>
                <w:color w:val="000000" w:themeColor="text1"/>
                <w:shd w:val="clear" w:color="auto" w:fill="E6E6E6"/>
              </w:rPr>
              <w:fldChar w:fldCharType="end"/>
            </w:r>
          </w:hyperlink>
        </w:p>
        <w:p w14:paraId="30682051" w14:textId="20B1630E"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33" w:history="1">
            <w:r w:rsidR="00A85979" w:rsidRPr="002854E7">
              <w:rPr>
                <w:rStyle w:val="Hipercze"/>
                <w:noProof/>
                <w:color w:val="000000" w:themeColor="text1"/>
              </w:rPr>
              <w:t>ART. 36.</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[PRZENIESIENIE PRAW LUB OBOWIĄZKÓW]</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_Toc54798333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61</w:t>
            </w:r>
            <w:r w:rsidR="00A85979" w:rsidRPr="002854E7">
              <w:rPr>
                <w:noProof/>
                <w:webHidden/>
                <w:color w:val="000000" w:themeColor="text1"/>
                <w:shd w:val="clear" w:color="auto" w:fill="E6E6E6"/>
              </w:rPr>
              <w:fldChar w:fldCharType="end"/>
            </w:r>
          </w:hyperlink>
        </w:p>
        <w:p w14:paraId="25AC9D7E" w14:textId="5031C968"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334" w:history="1">
            <w:r w:rsidR="00A85979" w:rsidRPr="002854E7">
              <w:rPr>
                <w:rStyle w:val="Hipercze"/>
                <w:noProof/>
                <w:color w:val="000000" w:themeColor="text1"/>
              </w:rPr>
              <w:t>ROZDZIAŁ XI.</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WYGAŚNIĘCIE, ODSTĄPIENIE I WYPOWIEDZENIE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_Toc54798334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61</w:t>
            </w:r>
            <w:r w:rsidR="00A85979" w:rsidRPr="002854E7">
              <w:rPr>
                <w:noProof/>
                <w:webHidden/>
                <w:color w:val="000000" w:themeColor="text1"/>
                <w:shd w:val="clear" w:color="auto" w:fill="E6E6E6"/>
              </w:rPr>
              <w:fldChar w:fldCharType="end"/>
            </w:r>
          </w:hyperlink>
        </w:p>
        <w:p w14:paraId="6A22AAFC" w14:textId="210872E6"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35" w:history="1">
            <w:r w:rsidR="00A85979" w:rsidRPr="002854E7">
              <w:rPr>
                <w:rStyle w:val="Hipercze"/>
                <w:noProof/>
                <w:color w:val="000000" w:themeColor="text1"/>
              </w:rPr>
              <w:t>ART. 37.</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[WYGAŚNIĘCIE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_Toc54798335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61</w:t>
            </w:r>
            <w:r w:rsidR="00A85979" w:rsidRPr="002854E7">
              <w:rPr>
                <w:noProof/>
                <w:webHidden/>
                <w:color w:val="000000" w:themeColor="text1"/>
                <w:shd w:val="clear" w:color="auto" w:fill="E6E6E6"/>
              </w:rPr>
              <w:fldChar w:fldCharType="end"/>
            </w:r>
          </w:hyperlink>
        </w:p>
        <w:p w14:paraId="4F0678F0" w14:textId="5C2CAC68"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36" w:history="1">
            <w:r w:rsidR="00A85979" w:rsidRPr="002854E7">
              <w:rPr>
                <w:rStyle w:val="Hipercze"/>
                <w:noProof/>
                <w:color w:val="000000" w:themeColor="text1"/>
              </w:rPr>
              <w:t>ART. 38.</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[WYPOWIEDZENIE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_Toc54798336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61</w:t>
            </w:r>
            <w:r w:rsidR="00A85979" w:rsidRPr="002854E7">
              <w:rPr>
                <w:noProof/>
                <w:webHidden/>
                <w:color w:val="000000" w:themeColor="text1"/>
                <w:shd w:val="clear" w:color="auto" w:fill="E6E6E6"/>
              </w:rPr>
              <w:fldChar w:fldCharType="end"/>
            </w:r>
          </w:hyperlink>
        </w:p>
        <w:p w14:paraId="465A5E89" w14:textId="38DEFD3B"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37" w:history="1">
            <w:r w:rsidR="00A85979" w:rsidRPr="002854E7">
              <w:rPr>
                <w:rStyle w:val="Hipercze"/>
                <w:noProof/>
                <w:color w:val="000000" w:themeColor="text1"/>
              </w:rPr>
              <w:t>ART. 39.</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[ODSTĄPIENIE OD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_Toc54798337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64</w:t>
            </w:r>
            <w:r w:rsidR="00A85979" w:rsidRPr="002854E7">
              <w:rPr>
                <w:noProof/>
                <w:webHidden/>
                <w:color w:val="000000" w:themeColor="text1"/>
                <w:shd w:val="clear" w:color="auto" w:fill="E6E6E6"/>
              </w:rPr>
              <w:fldChar w:fldCharType="end"/>
            </w:r>
          </w:hyperlink>
        </w:p>
        <w:p w14:paraId="13E99553" w14:textId="5DA5860A"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338" w:history="1">
            <w:r w:rsidR="00A85979" w:rsidRPr="002854E7">
              <w:rPr>
                <w:rStyle w:val="Hipercze"/>
                <w:noProof/>
                <w:color w:val="000000" w:themeColor="text1"/>
              </w:rPr>
              <w:t>ROZDZIAŁ XII.</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ODPOWIEDZIALNOŚĆ STRON I KARY UMOWNE</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_Toc54798338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66</w:t>
            </w:r>
            <w:r w:rsidR="00A85979" w:rsidRPr="002854E7">
              <w:rPr>
                <w:noProof/>
                <w:webHidden/>
                <w:color w:val="000000" w:themeColor="text1"/>
                <w:shd w:val="clear" w:color="auto" w:fill="E6E6E6"/>
              </w:rPr>
              <w:fldChar w:fldCharType="end"/>
            </w:r>
          </w:hyperlink>
        </w:p>
        <w:p w14:paraId="031245AE" w14:textId="32142405"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39" w:history="1">
            <w:r w:rsidR="00A85979" w:rsidRPr="002854E7">
              <w:rPr>
                <w:rStyle w:val="Hipercze"/>
                <w:rFonts w:eastAsia="Times New Roman"/>
                <w:noProof/>
                <w:color w:val="000000" w:themeColor="text1"/>
              </w:rPr>
              <w:t>ART. 40.</w:t>
            </w:r>
            <w:r w:rsidR="00A85979" w:rsidRPr="002854E7">
              <w:rPr>
                <w:rFonts w:asciiTheme="minorHAnsi" w:eastAsiaTheme="minorEastAsia" w:hAnsiTheme="minorHAnsi"/>
                <w:noProof/>
                <w:color w:val="000000" w:themeColor="text1"/>
                <w:lang w:eastAsia="pl-PL"/>
              </w:rPr>
              <w:tab/>
            </w:r>
            <w:r w:rsidR="00A85979" w:rsidRPr="002854E7">
              <w:rPr>
                <w:rStyle w:val="Hipercze"/>
                <w:rFonts w:eastAsia="Times New Roman"/>
                <w:noProof/>
                <w:color w:val="000000" w:themeColor="text1"/>
              </w:rPr>
              <w:t>[</w:t>
            </w:r>
            <w:r w:rsidR="00A85979" w:rsidRPr="002854E7">
              <w:rPr>
                <w:rStyle w:val="Hipercze"/>
                <w:noProof/>
                <w:color w:val="000000" w:themeColor="text1"/>
              </w:rPr>
              <w:t>OGÓLNA</w:t>
            </w:r>
            <w:r w:rsidR="00A85979" w:rsidRPr="002854E7">
              <w:rPr>
                <w:rStyle w:val="Hipercze"/>
                <w:rFonts w:eastAsia="Times New Roman"/>
                <w:noProof/>
                <w:color w:val="000000" w:themeColor="text1"/>
              </w:rPr>
              <w:t xml:space="preserve"> ODPOWIEDZIALNOŚĆ KONTRAKTOWA STRON I KARY UMOWNE]</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_Toc54798339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66</w:t>
            </w:r>
            <w:r w:rsidR="00A85979" w:rsidRPr="002854E7">
              <w:rPr>
                <w:noProof/>
                <w:webHidden/>
                <w:color w:val="000000" w:themeColor="text1"/>
                <w:shd w:val="clear" w:color="auto" w:fill="E6E6E6"/>
              </w:rPr>
              <w:fldChar w:fldCharType="end"/>
            </w:r>
          </w:hyperlink>
        </w:p>
        <w:p w14:paraId="6F07E459" w14:textId="49B6AD5B"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40" w:history="1">
            <w:r w:rsidR="00A85979" w:rsidRPr="002854E7">
              <w:rPr>
                <w:rStyle w:val="Hipercze"/>
                <w:noProof/>
                <w:color w:val="000000" w:themeColor="text1"/>
              </w:rPr>
              <w:t>ART. 41.</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[RĘKOJMIA ZA WADY]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_Toc54798340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68</w:t>
            </w:r>
            <w:r w:rsidR="00A85979" w:rsidRPr="002854E7">
              <w:rPr>
                <w:noProof/>
                <w:webHidden/>
                <w:color w:val="000000" w:themeColor="text1"/>
                <w:shd w:val="clear" w:color="auto" w:fill="E6E6E6"/>
              </w:rPr>
              <w:fldChar w:fldCharType="end"/>
            </w:r>
          </w:hyperlink>
        </w:p>
        <w:p w14:paraId="1CD016C2" w14:textId="0025583A"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341" w:history="1">
            <w:r w:rsidR="00A85979" w:rsidRPr="002854E7">
              <w:rPr>
                <w:rStyle w:val="Hipercze"/>
                <w:noProof/>
                <w:color w:val="000000" w:themeColor="text1"/>
              </w:rPr>
              <w:t>ROZDZIAŁ XIII.</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ZMIANY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_Toc54798341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68</w:t>
            </w:r>
            <w:r w:rsidR="00A85979" w:rsidRPr="002854E7">
              <w:rPr>
                <w:noProof/>
                <w:webHidden/>
                <w:color w:val="000000" w:themeColor="text1"/>
                <w:shd w:val="clear" w:color="auto" w:fill="E6E6E6"/>
              </w:rPr>
              <w:fldChar w:fldCharType="end"/>
            </w:r>
          </w:hyperlink>
        </w:p>
        <w:p w14:paraId="7605D495" w14:textId="33B64638"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42" w:history="1">
            <w:r w:rsidR="00A85979" w:rsidRPr="002854E7">
              <w:rPr>
                <w:rStyle w:val="Hipercze"/>
                <w:noProof/>
                <w:color w:val="000000" w:themeColor="text1"/>
              </w:rPr>
              <w:t>ART. 42.</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[ZMIANA UMOWY]</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_Toc54798342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68</w:t>
            </w:r>
            <w:r w:rsidR="00A85979" w:rsidRPr="002854E7">
              <w:rPr>
                <w:noProof/>
                <w:webHidden/>
                <w:color w:val="000000" w:themeColor="text1"/>
                <w:shd w:val="clear" w:color="auto" w:fill="E6E6E6"/>
              </w:rPr>
              <w:fldChar w:fldCharType="end"/>
            </w:r>
          </w:hyperlink>
        </w:p>
        <w:p w14:paraId="58B95C9A" w14:textId="72B09F12" w:rsidR="00A85979" w:rsidRPr="002854E7" w:rsidRDefault="00AA1466" w:rsidP="00A85979">
          <w:pPr>
            <w:pStyle w:val="Spistreci1"/>
            <w:tabs>
              <w:tab w:val="left" w:pos="1540"/>
              <w:tab w:val="right" w:leader="dot" w:pos="8636"/>
            </w:tabs>
            <w:spacing w:after="0" w:line="240" w:lineRule="auto"/>
            <w:rPr>
              <w:rFonts w:asciiTheme="minorHAnsi" w:eastAsiaTheme="minorEastAsia" w:hAnsiTheme="minorHAnsi"/>
              <w:noProof/>
              <w:color w:val="000000" w:themeColor="text1"/>
              <w:lang w:eastAsia="pl-PL"/>
            </w:rPr>
          </w:pPr>
          <w:hyperlink w:anchor="_Toc54798343" w:history="1">
            <w:r w:rsidR="00A85979" w:rsidRPr="002854E7">
              <w:rPr>
                <w:rStyle w:val="Hipercze"/>
                <w:noProof/>
                <w:color w:val="000000" w:themeColor="text1"/>
              </w:rPr>
              <w:t>ROZDZIAŁ XIV.</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POSTANOWIENIA KOŃCOWE</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_Toc54798343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72</w:t>
            </w:r>
            <w:r w:rsidR="00A85979" w:rsidRPr="002854E7">
              <w:rPr>
                <w:noProof/>
                <w:webHidden/>
                <w:color w:val="000000" w:themeColor="text1"/>
                <w:shd w:val="clear" w:color="auto" w:fill="E6E6E6"/>
              </w:rPr>
              <w:fldChar w:fldCharType="end"/>
            </w:r>
          </w:hyperlink>
        </w:p>
        <w:p w14:paraId="5A225F2E" w14:textId="7CD35DC3"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44" w:history="1">
            <w:r w:rsidR="00A85979" w:rsidRPr="002854E7">
              <w:rPr>
                <w:rStyle w:val="Hipercze"/>
                <w:noProof/>
                <w:color w:val="000000" w:themeColor="text1"/>
              </w:rPr>
              <w:t>ART. 43.</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[KOMUNIKACJA STRON]</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_Toc54798344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72</w:t>
            </w:r>
            <w:r w:rsidR="00A85979" w:rsidRPr="002854E7">
              <w:rPr>
                <w:noProof/>
                <w:webHidden/>
                <w:color w:val="000000" w:themeColor="text1"/>
                <w:shd w:val="clear" w:color="auto" w:fill="E6E6E6"/>
              </w:rPr>
              <w:fldChar w:fldCharType="end"/>
            </w:r>
          </w:hyperlink>
        </w:p>
        <w:p w14:paraId="73AA3C61" w14:textId="53C0F527"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45" w:history="1">
            <w:r w:rsidR="00A85979" w:rsidRPr="002854E7">
              <w:rPr>
                <w:rStyle w:val="Hipercze"/>
                <w:noProof/>
                <w:color w:val="000000" w:themeColor="text1"/>
              </w:rPr>
              <w:t>ART. 44.</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[ROZWIĄZYWANIE SPORÓW]</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_Toc54798345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72</w:t>
            </w:r>
            <w:r w:rsidR="00A85979" w:rsidRPr="002854E7">
              <w:rPr>
                <w:noProof/>
                <w:webHidden/>
                <w:color w:val="000000" w:themeColor="text1"/>
                <w:shd w:val="clear" w:color="auto" w:fill="E6E6E6"/>
              </w:rPr>
              <w:fldChar w:fldCharType="end"/>
            </w:r>
          </w:hyperlink>
        </w:p>
        <w:p w14:paraId="64DB38D1" w14:textId="2C89C7FD"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46" w:history="1">
            <w:r w:rsidR="00A85979" w:rsidRPr="002854E7">
              <w:rPr>
                <w:rStyle w:val="Hipercze"/>
                <w:noProof/>
                <w:color w:val="000000" w:themeColor="text1"/>
              </w:rPr>
              <w:t>ART. 45.</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[KLAUZULA SALWATORYJNA]</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_Toc54798346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72</w:t>
            </w:r>
            <w:r w:rsidR="00A85979" w:rsidRPr="002854E7">
              <w:rPr>
                <w:noProof/>
                <w:webHidden/>
                <w:color w:val="000000" w:themeColor="text1"/>
                <w:shd w:val="clear" w:color="auto" w:fill="E6E6E6"/>
              </w:rPr>
              <w:fldChar w:fldCharType="end"/>
            </w:r>
          </w:hyperlink>
        </w:p>
        <w:p w14:paraId="491F9333" w14:textId="3CCA0130" w:rsidR="00A85979" w:rsidRPr="002854E7" w:rsidRDefault="00AA1466" w:rsidP="00A85979">
          <w:pPr>
            <w:pStyle w:val="Spistreci2"/>
            <w:spacing w:after="0"/>
            <w:rPr>
              <w:rFonts w:asciiTheme="minorHAnsi" w:eastAsiaTheme="minorEastAsia" w:hAnsiTheme="minorHAnsi"/>
              <w:noProof/>
              <w:color w:val="000000" w:themeColor="text1"/>
              <w:lang w:eastAsia="pl-PL"/>
            </w:rPr>
          </w:pPr>
          <w:hyperlink w:anchor="_Toc54798347" w:history="1">
            <w:r w:rsidR="00A85979" w:rsidRPr="002854E7">
              <w:rPr>
                <w:rStyle w:val="Hipercze"/>
                <w:noProof/>
                <w:color w:val="000000" w:themeColor="text1"/>
              </w:rPr>
              <w:t>ART. 46.</w:t>
            </w:r>
            <w:r w:rsidR="00A85979" w:rsidRPr="002854E7">
              <w:rPr>
                <w:rFonts w:asciiTheme="minorHAnsi" w:eastAsiaTheme="minorEastAsia" w:hAnsiTheme="minorHAnsi"/>
                <w:noProof/>
                <w:color w:val="000000" w:themeColor="text1"/>
                <w:lang w:eastAsia="pl-PL"/>
              </w:rPr>
              <w:tab/>
            </w:r>
            <w:r w:rsidR="00A85979" w:rsidRPr="002854E7">
              <w:rPr>
                <w:rStyle w:val="Hipercze"/>
                <w:noProof/>
                <w:color w:val="000000" w:themeColor="text1"/>
              </w:rPr>
              <w:t>[POSTANOWIENIA KOŃCOWE]</w:t>
            </w:r>
            <w:r w:rsidR="00A85979" w:rsidRPr="002854E7">
              <w:rPr>
                <w:noProof/>
                <w:webHidden/>
                <w:color w:val="000000" w:themeColor="text1"/>
              </w:rPr>
              <w:tab/>
            </w:r>
            <w:r w:rsidR="00A85979" w:rsidRPr="002854E7">
              <w:rPr>
                <w:noProof/>
                <w:webHidden/>
                <w:color w:val="000000" w:themeColor="text1"/>
                <w:shd w:val="clear" w:color="auto" w:fill="E6E6E6"/>
              </w:rPr>
              <w:fldChar w:fldCharType="begin"/>
            </w:r>
            <w:r w:rsidR="00A85979" w:rsidRPr="002854E7">
              <w:rPr>
                <w:noProof/>
                <w:webHidden/>
                <w:color w:val="000000" w:themeColor="text1"/>
              </w:rPr>
              <w:instrText xml:space="preserve"> PAGEREF _Toc54798347 \h </w:instrText>
            </w:r>
            <w:r w:rsidR="00A85979" w:rsidRPr="002854E7">
              <w:rPr>
                <w:noProof/>
                <w:webHidden/>
                <w:color w:val="000000" w:themeColor="text1"/>
                <w:shd w:val="clear" w:color="auto" w:fill="E6E6E6"/>
              </w:rPr>
            </w:r>
            <w:r w:rsidR="00A85979" w:rsidRPr="002854E7">
              <w:rPr>
                <w:noProof/>
                <w:webHidden/>
                <w:color w:val="000000" w:themeColor="text1"/>
                <w:shd w:val="clear" w:color="auto" w:fill="E6E6E6"/>
              </w:rPr>
              <w:fldChar w:fldCharType="separate"/>
            </w:r>
            <w:r w:rsidR="00EB3B9C">
              <w:rPr>
                <w:noProof/>
                <w:webHidden/>
                <w:color w:val="000000" w:themeColor="text1"/>
              </w:rPr>
              <w:t>73</w:t>
            </w:r>
            <w:r w:rsidR="00A85979" w:rsidRPr="002854E7">
              <w:rPr>
                <w:noProof/>
                <w:webHidden/>
                <w:color w:val="000000" w:themeColor="text1"/>
                <w:shd w:val="clear" w:color="auto" w:fill="E6E6E6"/>
              </w:rPr>
              <w:fldChar w:fldCharType="end"/>
            </w:r>
          </w:hyperlink>
        </w:p>
        <w:p w14:paraId="36217C84" w14:textId="6B16C811" w:rsidR="008D38F4" w:rsidRPr="002854E7" w:rsidRDefault="008D38F4" w:rsidP="00A85979">
          <w:pPr>
            <w:pStyle w:val="Spistreci2"/>
            <w:spacing w:after="0"/>
            <w:contextualSpacing/>
            <w:rPr>
              <w:rFonts w:asciiTheme="minorHAnsi" w:hAnsiTheme="minorHAnsi" w:cstheme="minorHAnsi"/>
              <w:bCs/>
              <w:color w:val="000000" w:themeColor="text1"/>
              <w:sz w:val="20"/>
              <w:szCs w:val="20"/>
            </w:rPr>
          </w:pPr>
          <w:r w:rsidRPr="002854E7">
            <w:rPr>
              <w:rFonts w:asciiTheme="minorHAnsi" w:hAnsiTheme="minorHAnsi" w:cstheme="minorHAnsi"/>
              <w:bCs/>
              <w:color w:val="000000" w:themeColor="text1"/>
              <w:sz w:val="20"/>
              <w:szCs w:val="20"/>
              <w:shd w:val="clear" w:color="auto" w:fill="E6E6E6"/>
            </w:rPr>
            <w:fldChar w:fldCharType="end"/>
          </w:r>
        </w:p>
      </w:sdtContent>
    </w:sdt>
    <w:p w14:paraId="3DB2A660" w14:textId="77777777" w:rsidR="008F01BC" w:rsidRPr="002854E7" w:rsidRDefault="008F01BC" w:rsidP="00893122">
      <w:pPr>
        <w:rPr>
          <w:color w:val="000000" w:themeColor="text1"/>
        </w:rPr>
      </w:pPr>
      <w:bookmarkStart w:id="6" w:name="_Toc504994928"/>
      <w:bookmarkStart w:id="7" w:name="_Toc511371180"/>
      <w:bookmarkStart w:id="8" w:name="_Toc52745884"/>
    </w:p>
    <w:p w14:paraId="09A5833A" w14:textId="77777777" w:rsidR="000B215A" w:rsidRPr="002854E7" w:rsidRDefault="00C0272A" w:rsidP="00B96C37">
      <w:pPr>
        <w:pStyle w:val="Nagwek1"/>
        <w:numPr>
          <w:ilvl w:val="0"/>
          <w:numId w:val="1"/>
        </w:numPr>
        <w:spacing w:before="0" w:after="0" w:line="240" w:lineRule="auto"/>
        <w:contextualSpacing/>
        <w:rPr>
          <w:rFonts w:asciiTheme="minorHAnsi" w:hAnsiTheme="minorHAnsi"/>
          <w:sz w:val="22"/>
          <w:szCs w:val="22"/>
        </w:rPr>
      </w:pPr>
      <w:bookmarkStart w:id="9" w:name="_Toc54798288"/>
      <w:r w:rsidRPr="002854E7">
        <w:rPr>
          <w:rFonts w:asciiTheme="minorHAnsi" w:hAnsiTheme="minorHAnsi"/>
          <w:sz w:val="22"/>
          <w:szCs w:val="22"/>
        </w:rPr>
        <w:t>POSTANOWIENIA OGÓLNE</w:t>
      </w:r>
      <w:bookmarkEnd w:id="6"/>
      <w:bookmarkEnd w:id="7"/>
      <w:bookmarkEnd w:id="8"/>
      <w:bookmarkEnd w:id="9"/>
    </w:p>
    <w:p w14:paraId="2DA7ED16" w14:textId="77777777" w:rsidR="007B549B" w:rsidRPr="002854E7" w:rsidRDefault="007B549B" w:rsidP="003E0140">
      <w:pPr>
        <w:spacing w:after="0" w:line="240" w:lineRule="auto"/>
        <w:contextualSpacing/>
        <w:rPr>
          <w:color w:val="000000" w:themeColor="text1"/>
        </w:rPr>
      </w:pPr>
    </w:p>
    <w:p w14:paraId="1E3F347E" w14:textId="77777777" w:rsidR="00CA4E53" w:rsidRPr="002854E7" w:rsidRDefault="00C0272A" w:rsidP="00B96C37">
      <w:pPr>
        <w:pStyle w:val="Nagwek2"/>
        <w:numPr>
          <w:ilvl w:val="0"/>
          <w:numId w:val="14"/>
        </w:numPr>
        <w:spacing w:before="0" w:line="240" w:lineRule="auto"/>
        <w:ind w:left="0" w:firstLine="142"/>
        <w:contextualSpacing/>
        <w:rPr>
          <w:rFonts w:asciiTheme="minorHAnsi" w:hAnsiTheme="minorHAnsi"/>
          <w:sz w:val="22"/>
          <w:szCs w:val="22"/>
        </w:rPr>
      </w:pPr>
      <w:bookmarkStart w:id="10" w:name="_Ref479973885"/>
      <w:bookmarkStart w:id="11" w:name="_Toc504994929"/>
      <w:bookmarkStart w:id="12" w:name="_Toc511371181"/>
      <w:bookmarkStart w:id="13" w:name="_Toc54798289"/>
      <w:bookmarkStart w:id="14" w:name="_Toc52745885"/>
      <w:r w:rsidRPr="002854E7">
        <w:rPr>
          <w:rFonts w:asciiTheme="minorHAnsi" w:hAnsiTheme="minorHAnsi"/>
          <w:sz w:val="22"/>
          <w:szCs w:val="22"/>
        </w:rPr>
        <w:t>[</w:t>
      </w:r>
      <w:r w:rsidR="00CA4E53" w:rsidRPr="002854E7">
        <w:rPr>
          <w:rFonts w:asciiTheme="minorHAnsi" w:hAnsiTheme="minorHAnsi"/>
          <w:sz w:val="22"/>
          <w:szCs w:val="22"/>
        </w:rPr>
        <w:t>PRZEDMIOT UMOWY</w:t>
      </w:r>
      <w:r w:rsidRPr="002854E7">
        <w:rPr>
          <w:rFonts w:asciiTheme="minorHAnsi" w:hAnsiTheme="minorHAnsi"/>
          <w:sz w:val="22"/>
          <w:szCs w:val="22"/>
        </w:rPr>
        <w:t>]</w:t>
      </w:r>
      <w:bookmarkEnd w:id="10"/>
      <w:bookmarkEnd w:id="11"/>
      <w:bookmarkEnd w:id="12"/>
      <w:bookmarkEnd w:id="13"/>
      <w:bookmarkEnd w:id="14"/>
    </w:p>
    <w:p w14:paraId="79CD94E5" w14:textId="77777777" w:rsidR="007B549B" w:rsidRPr="002854E7" w:rsidRDefault="007B549B" w:rsidP="003E0140">
      <w:pPr>
        <w:spacing w:after="0" w:line="240" w:lineRule="auto"/>
        <w:contextualSpacing/>
        <w:jc w:val="both"/>
        <w:rPr>
          <w:rFonts w:asciiTheme="minorHAnsi" w:hAnsiTheme="minorHAnsi"/>
          <w:color w:val="000000" w:themeColor="text1"/>
        </w:rPr>
      </w:pPr>
    </w:p>
    <w:p w14:paraId="5ED60E33" w14:textId="55C02103" w:rsidR="00202F53" w:rsidRPr="002854E7" w:rsidRDefault="00312EEF" w:rsidP="00B96C37">
      <w:pPr>
        <w:pStyle w:val="Akapitzlist"/>
        <w:numPr>
          <w:ilvl w:val="0"/>
          <w:numId w:val="7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Głównym p</w:t>
      </w:r>
      <w:r w:rsidR="00AF157B" w:rsidRPr="002854E7">
        <w:rPr>
          <w:rFonts w:asciiTheme="minorHAnsi" w:hAnsiTheme="minorHAnsi"/>
          <w:color w:val="000000" w:themeColor="text1"/>
        </w:rPr>
        <w:t>rzedmiotem Umowy jest</w:t>
      </w:r>
      <w:r w:rsidR="00202F53" w:rsidRPr="002854E7">
        <w:rPr>
          <w:rFonts w:asciiTheme="minorHAnsi" w:hAnsiTheme="minorHAnsi"/>
          <w:color w:val="000000" w:themeColor="text1"/>
        </w:rPr>
        <w:t>:</w:t>
      </w:r>
    </w:p>
    <w:p w14:paraId="54EBA1DA" w14:textId="5A84DDDA" w:rsidR="007C6F42" w:rsidRPr="002854E7" w:rsidRDefault="007C6F42" w:rsidP="00B96C37">
      <w:pPr>
        <w:pStyle w:val="Akapitzlist"/>
        <w:numPr>
          <w:ilvl w:val="0"/>
          <w:numId w:val="9"/>
        </w:numPr>
        <w:spacing w:after="0" w:line="240" w:lineRule="auto"/>
        <w:ind w:left="567" w:hanging="426"/>
        <w:jc w:val="both"/>
        <w:rPr>
          <w:rFonts w:asciiTheme="minorHAnsi" w:hAnsiTheme="minorHAnsi"/>
          <w:color w:val="000000" w:themeColor="text1"/>
        </w:rPr>
      </w:pPr>
      <w:bookmarkStart w:id="15" w:name="_Ref493680750"/>
      <w:r w:rsidRPr="002854E7">
        <w:rPr>
          <w:rFonts w:asciiTheme="minorHAnsi" w:hAnsiTheme="minorHAnsi"/>
          <w:color w:val="000000" w:themeColor="text1"/>
        </w:rPr>
        <w:t xml:space="preserve">zobowiązanie Wykonawcy do przeprowadzenia </w:t>
      </w:r>
      <w:r w:rsidR="00A06633" w:rsidRPr="002854E7">
        <w:rPr>
          <w:rFonts w:asciiTheme="minorHAnsi" w:hAnsiTheme="minorHAnsi"/>
          <w:color w:val="000000" w:themeColor="text1"/>
        </w:rPr>
        <w:t>za wynagr</w:t>
      </w:r>
      <w:r w:rsidR="009273A1" w:rsidRPr="002854E7">
        <w:rPr>
          <w:rFonts w:asciiTheme="minorHAnsi" w:hAnsiTheme="minorHAnsi"/>
          <w:color w:val="000000" w:themeColor="text1"/>
        </w:rPr>
        <w:t>o</w:t>
      </w:r>
      <w:r w:rsidR="00A06633" w:rsidRPr="002854E7">
        <w:rPr>
          <w:rFonts w:asciiTheme="minorHAnsi" w:hAnsiTheme="minorHAnsi"/>
          <w:color w:val="000000" w:themeColor="text1"/>
        </w:rPr>
        <w:t xml:space="preserve">dzeniem </w:t>
      </w:r>
      <w:r w:rsidR="00D10D9D" w:rsidRPr="002854E7">
        <w:rPr>
          <w:rFonts w:asciiTheme="minorHAnsi" w:hAnsiTheme="minorHAnsi"/>
          <w:color w:val="000000" w:themeColor="text1"/>
        </w:rPr>
        <w:t xml:space="preserve">usług badawczo-rozwojowych w postaci </w:t>
      </w:r>
      <w:r w:rsidRPr="002854E7">
        <w:rPr>
          <w:rFonts w:asciiTheme="minorHAnsi" w:hAnsiTheme="minorHAnsi"/>
          <w:color w:val="000000" w:themeColor="text1"/>
        </w:rPr>
        <w:t>Prac B+R w toku</w:t>
      </w:r>
      <w:r w:rsidR="00A51523" w:rsidRPr="002854E7">
        <w:rPr>
          <w:rFonts w:asciiTheme="minorHAnsi" w:hAnsiTheme="minorHAnsi"/>
          <w:color w:val="000000" w:themeColor="text1"/>
        </w:rPr>
        <w:t xml:space="preserve"> realizacji</w:t>
      </w:r>
      <w:r w:rsidR="00D10D9D" w:rsidRPr="002854E7">
        <w:rPr>
          <w:rFonts w:asciiTheme="minorHAnsi" w:hAnsiTheme="minorHAnsi"/>
          <w:color w:val="000000" w:themeColor="text1"/>
        </w:rPr>
        <w:t>:</w:t>
      </w:r>
      <w:r w:rsidRPr="002854E7">
        <w:rPr>
          <w:rFonts w:asciiTheme="minorHAnsi" w:hAnsiTheme="minorHAnsi"/>
          <w:color w:val="000000" w:themeColor="text1"/>
        </w:rPr>
        <w:t xml:space="preserve"> </w:t>
      </w:r>
      <w:r w:rsidR="004F64A8" w:rsidRPr="002854E7">
        <w:rPr>
          <w:rFonts w:asciiTheme="minorHAnsi" w:hAnsiTheme="minorHAnsi"/>
          <w:color w:val="000000" w:themeColor="text1"/>
        </w:rPr>
        <w:t>Etapu I</w:t>
      </w:r>
      <w:r w:rsidR="00A1375C" w:rsidRPr="002854E7">
        <w:rPr>
          <w:rFonts w:asciiTheme="minorHAnsi" w:hAnsiTheme="minorHAnsi"/>
          <w:color w:val="000000" w:themeColor="text1"/>
        </w:rPr>
        <w:t>,</w:t>
      </w:r>
      <w:r w:rsidRPr="002854E7">
        <w:rPr>
          <w:rFonts w:asciiTheme="minorHAnsi" w:hAnsiTheme="minorHAnsi"/>
          <w:color w:val="000000" w:themeColor="text1"/>
        </w:rPr>
        <w:t xml:space="preserve"> </w:t>
      </w:r>
      <w:r w:rsidR="004F64A8" w:rsidRPr="002854E7">
        <w:rPr>
          <w:rFonts w:asciiTheme="minorHAnsi" w:hAnsiTheme="minorHAnsi"/>
          <w:color w:val="000000" w:themeColor="text1"/>
        </w:rPr>
        <w:t>Etapu</w:t>
      </w:r>
      <w:r w:rsidRPr="002854E7">
        <w:rPr>
          <w:rFonts w:asciiTheme="minorHAnsi" w:hAnsiTheme="minorHAnsi"/>
          <w:color w:val="000000" w:themeColor="text1"/>
        </w:rPr>
        <w:t xml:space="preserve"> </w:t>
      </w:r>
      <w:r w:rsidR="004F64A8" w:rsidRPr="002854E7">
        <w:rPr>
          <w:rFonts w:asciiTheme="minorHAnsi" w:hAnsiTheme="minorHAnsi"/>
          <w:color w:val="000000" w:themeColor="text1"/>
        </w:rPr>
        <w:t>II</w:t>
      </w:r>
      <w:r w:rsidR="008944B7" w:rsidRPr="002854E7">
        <w:rPr>
          <w:rFonts w:asciiTheme="minorHAnsi" w:hAnsiTheme="minorHAnsi"/>
          <w:color w:val="000000" w:themeColor="text1"/>
        </w:rPr>
        <w:t xml:space="preserve"> i</w:t>
      </w:r>
      <w:r w:rsidR="008B4FDF" w:rsidRPr="002854E7">
        <w:rPr>
          <w:rFonts w:asciiTheme="minorHAnsi" w:hAnsiTheme="minorHAnsi"/>
          <w:color w:val="000000" w:themeColor="text1"/>
        </w:rPr>
        <w:t xml:space="preserve"> </w:t>
      </w:r>
      <w:r w:rsidR="004F64A8" w:rsidRPr="002854E7">
        <w:rPr>
          <w:rFonts w:asciiTheme="minorHAnsi" w:hAnsiTheme="minorHAnsi"/>
          <w:color w:val="000000" w:themeColor="text1"/>
        </w:rPr>
        <w:t>Etapu</w:t>
      </w:r>
      <w:r w:rsidRPr="002854E7">
        <w:rPr>
          <w:rFonts w:asciiTheme="minorHAnsi" w:hAnsiTheme="minorHAnsi"/>
          <w:color w:val="000000" w:themeColor="text1"/>
        </w:rPr>
        <w:t xml:space="preserve"> </w:t>
      </w:r>
      <w:r w:rsidR="004F64A8" w:rsidRPr="002854E7">
        <w:rPr>
          <w:rFonts w:asciiTheme="minorHAnsi" w:hAnsiTheme="minorHAnsi"/>
          <w:color w:val="000000" w:themeColor="text1"/>
        </w:rPr>
        <w:t>III</w:t>
      </w:r>
      <w:r w:rsidR="00793CB2" w:rsidRPr="002854E7">
        <w:rPr>
          <w:rFonts w:asciiTheme="minorHAnsi" w:hAnsiTheme="minorHAnsi"/>
          <w:color w:val="000000" w:themeColor="text1"/>
        </w:rPr>
        <w:t xml:space="preserve"> </w:t>
      </w:r>
      <w:r w:rsidR="007B549B" w:rsidRPr="002854E7">
        <w:rPr>
          <w:rFonts w:asciiTheme="minorHAnsi" w:hAnsiTheme="minorHAnsi"/>
          <w:color w:val="000000" w:themeColor="text1"/>
        </w:rPr>
        <w:t>Pr</w:t>
      </w:r>
      <w:r w:rsidR="008F52D2" w:rsidRPr="002854E7">
        <w:rPr>
          <w:rFonts w:asciiTheme="minorHAnsi" w:hAnsiTheme="minorHAnsi"/>
          <w:color w:val="000000" w:themeColor="text1"/>
        </w:rPr>
        <w:t>zedsięwzięcia</w:t>
      </w:r>
      <w:r w:rsidR="00A1375C" w:rsidRPr="002854E7">
        <w:rPr>
          <w:rFonts w:asciiTheme="minorHAnsi" w:hAnsiTheme="minorHAnsi"/>
          <w:color w:val="000000" w:themeColor="text1"/>
        </w:rPr>
        <w:t>,</w:t>
      </w:r>
      <w:r w:rsidRPr="002854E7">
        <w:rPr>
          <w:rFonts w:asciiTheme="minorHAnsi" w:hAnsiTheme="minorHAnsi"/>
          <w:color w:val="000000" w:themeColor="text1"/>
        </w:rPr>
        <w:t xml:space="preserve"> zmierzających na zasadach określonych w Umowie, z</w:t>
      </w:r>
      <w:r w:rsidR="004F64A8" w:rsidRPr="002854E7">
        <w:rPr>
          <w:rFonts w:asciiTheme="minorHAnsi" w:hAnsiTheme="minorHAnsi"/>
          <w:color w:val="000000" w:themeColor="text1"/>
        </w:rPr>
        <w:t> </w:t>
      </w:r>
      <w:r w:rsidRPr="002854E7">
        <w:rPr>
          <w:rFonts w:asciiTheme="minorHAnsi" w:hAnsiTheme="minorHAnsi"/>
          <w:color w:val="000000" w:themeColor="text1"/>
        </w:rPr>
        <w:t xml:space="preserve">uwzględnieniem postanowień </w:t>
      </w:r>
      <w:r w:rsidR="00435873" w:rsidRPr="002854E7">
        <w:rPr>
          <w:rFonts w:asciiTheme="minorHAnsi" w:hAnsiTheme="minorHAnsi"/>
          <w:color w:val="000000" w:themeColor="text1"/>
        </w:rPr>
        <w:t>Wniosku</w:t>
      </w:r>
      <w:r w:rsidR="00323FCF" w:rsidRPr="002854E7">
        <w:rPr>
          <w:rFonts w:asciiTheme="minorHAnsi" w:hAnsiTheme="minorHAnsi"/>
          <w:color w:val="000000" w:themeColor="text1"/>
        </w:rPr>
        <w:t xml:space="preserve">, </w:t>
      </w:r>
      <w:r w:rsidR="430670A5" w:rsidRPr="002854E7">
        <w:rPr>
          <w:rFonts w:asciiTheme="minorHAnsi" w:hAnsiTheme="minorHAnsi"/>
          <w:color w:val="000000" w:themeColor="text1"/>
        </w:rPr>
        <w:t>Załączni</w:t>
      </w:r>
      <w:r w:rsidR="00323FCF" w:rsidRPr="002854E7">
        <w:rPr>
          <w:rFonts w:asciiTheme="minorHAnsi" w:hAnsiTheme="minorHAnsi"/>
          <w:color w:val="000000" w:themeColor="text1"/>
        </w:rPr>
        <w:t>ków nr 1 i nr 2 do Regulaminu</w:t>
      </w:r>
      <w:r w:rsidRPr="002854E7">
        <w:rPr>
          <w:rFonts w:asciiTheme="minorHAnsi" w:hAnsiTheme="minorHAnsi"/>
          <w:color w:val="000000" w:themeColor="text1"/>
        </w:rPr>
        <w:t xml:space="preserve"> oraz Harmonogramu</w:t>
      </w:r>
      <w:r w:rsidR="008B4FDF" w:rsidRPr="002854E7">
        <w:rPr>
          <w:rFonts w:asciiTheme="minorHAnsi" w:hAnsiTheme="minorHAnsi"/>
          <w:color w:val="000000" w:themeColor="text1"/>
        </w:rPr>
        <w:t xml:space="preserve"> Pr</w:t>
      </w:r>
      <w:r w:rsidR="008F52D2" w:rsidRPr="002854E7">
        <w:rPr>
          <w:rFonts w:asciiTheme="minorHAnsi" w:hAnsiTheme="minorHAnsi"/>
          <w:color w:val="000000" w:themeColor="text1"/>
        </w:rPr>
        <w:t>zedsięwzięcia</w:t>
      </w:r>
      <w:r w:rsidR="008944B7" w:rsidRPr="002854E7">
        <w:rPr>
          <w:rFonts w:asciiTheme="minorHAnsi" w:hAnsiTheme="minorHAnsi"/>
          <w:color w:val="000000" w:themeColor="text1"/>
        </w:rPr>
        <w:t xml:space="preserve">, do opracowania z należytą starannością </w:t>
      </w:r>
      <w:r w:rsidR="008944B7" w:rsidRPr="002854E7">
        <w:rPr>
          <w:rFonts w:asciiTheme="minorHAnsi" w:eastAsia="SimSun" w:hAnsiTheme="minorHAnsi" w:cs="Times New Roman"/>
          <w:color w:val="000000" w:themeColor="text1"/>
          <w:lang w:eastAsia="en-GB" w:bidi="ar-AE"/>
        </w:rPr>
        <w:t>Rozwiązania</w:t>
      </w:r>
      <w:r w:rsidR="006D69B9" w:rsidRPr="002854E7">
        <w:rPr>
          <w:rFonts w:asciiTheme="minorHAnsi" w:eastAsia="SimSun" w:hAnsiTheme="minorHAnsi" w:cs="Times New Roman"/>
          <w:color w:val="000000" w:themeColor="text1"/>
          <w:lang w:eastAsia="en-GB" w:bidi="ar-AE"/>
        </w:rPr>
        <w:t>, w zakresie Strumieni</w:t>
      </w:r>
      <w:r w:rsidR="00E05B4F" w:rsidRPr="002854E7">
        <w:rPr>
          <w:rFonts w:asciiTheme="minorHAnsi" w:eastAsia="SimSun" w:hAnsiTheme="minorHAnsi" w:cs="Times New Roman"/>
          <w:color w:val="000000" w:themeColor="text1"/>
          <w:lang w:eastAsia="en-GB" w:bidi="ar-AE"/>
        </w:rPr>
        <w:t>a wskazanego</w:t>
      </w:r>
      <w:r w:rsidR="006D69B9" w:rsidRPr="002854E7">
        <w:rPr>
          <w:rFonts w:asciiTheme="minorHAnsi" w:eastAsia="SimSun" w:hAnsiTheme="minorHAnsi" w:cs="Times New Roman"/>
          <w:color w:val="000000" w:themeColor="text1"/>
          <w:lang w:eastAsia="en-GB" w:bidi="ar-AE"/>
        </w:rPr>
        <w:t xml:space="preserve"> w </w:t>
      </w:r>
      <w:r w:rsidR="006D69B9" w:rsidRPr="002854E7">
        <w:rPr>
          <w:rFonts w:asciiTheme="minorHAnsi" w:hAnsiTheme="minorHAnsi"/>
          <w:color w:val="000000" w:themeColor="text1"/>
          <w:shd w:val="clear" w:color="auto" w:fill="E6E6E6"/>
        </w:rPr>
        <w:fldChar w:fldCharType="begin"/>
      </w:r>
      <w:r w:rsidR="006D69B9" w:rsidRPr="002854E7">
        <w:rPr>
          <w:rFonts w:asciiTheme="minorHAnsi" w:hAnsiTheme="minorHAnsi"/>
          <w:color w:val="000000" w:themeColor="text1"/>
        </w:rPr>
        <w:instrText xml:space="preserve"> REF _Ref52658703 \n \h </w:instrText>
      </w:r>
      <w:r w:rsidR="00312EEF" w:rsidRPr="002854E7">
        <w:rPr>
          <w:rFonts w:asciiTheme="minorHAnsi" w:hAnsiTheme="minorHAnsi"/>
          <w:color w:val="000000" w:themeColor="text1"/>
        </w:rPr>
        <w:instrText xml:space="preserve"> \* MERGEFORMAT </w:instrText>
      </w:r>
      <w:r w:rsidR="006D69B9" w:rsidRPr="002854E7">
        <w:rPr>
          <w:rFonts w:asciiTheme="minorHAnsi" w:hAnsiTheme="minorHAnsi"/>
          <w:color w:val="000000" w:themeColor="text1"/>
          <w:shd w:val="clear" w:color="auto" w:fill="E6E6E6"/>
        </w:rPr>
      </w:r>
      <w:r w:rsidR="006D69B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6D69B9" w:rsidRPr="002854E7">
        <w:rPr>
          <w:rFonts w:asciiTheme="minorHAnsi" w:hAnsiTheme="minorHAnsi"/>
          <w:color w:val="000000" w:themeColor="text1"/>
          <w:shd w:val="clear" w:color="auto" w:fill="E6E6E6"/>
        </w:rPr>
        <w:fldChar w:fldCharType="end"/>
      </w:r>
      <w:r w:rsidR="006D69B9" w:rsidRPr="002854E7">
        <w:rPr>
          <w:rFonts w:asciiTheme="minorHAnsi" w:hAnsiTheme="minorHAnsi"/>
          <w:color w:val="000000" w:themeColor="text1"/>
        </w:rPr>
        <w:t xml:space="preserve"> </w:t>
      </w:r>
      <w:r w:rsidR="009C0EB8" w:rsidRPr="002854E7">
        <w:rPr>
          <w:rFonts w:asciiTheme="minorHAnsi" w:hAnsiTheme="minorHAnsi"/>
          <w:color w:val="000000" w:themeColor="text1"/>
          <w:shd w:val="clear" w:color="auto" w:fill="E6E6E6"/>
        </w:rPr>
        <w:fldChar w:fldCharType="begin"/>
      </w:r>
      <w:r w:rsidR="009C0EB8" w:rsidRPr="002854E7">
        <w:rPr>
          <w:rFonts w:asciiTheme="minorHAnsi" w:hAnsiTheme="minorHAnsi"/>
          <w:color w:val="000000" w:themeColor="text1"/>
        </w:rPr>
        <w:instrText xml:space="preserve"> REF _</w:instrText>
      </w:r>
      <w:r w:rsidRPr="002854E7">
        <w:rPr>
          <w:rFonts w:asciiTheme="minorHAnsi" w:hAnsiTheme="minorHAnsi"/>
          <w:color w:val="000000" w:themeColor="text1"/>
        </w:rPr>
        <w:instrText>Ref54798562</w:instrText>
      </w:r>
      <w:r w:rsidR="009C0EB8" w:rsidRPr="002854E7">
        <w:rPr>
          <w:rFonts w:asciiTheme="minorHAnsi" w:hAnsiTheme="minorHAnsi"/>
          <w:color w:val="000000" w:themeColor="text1"/>
        </w:rPr>
        <w:instrText xml:space="preserve"> \n \h </w:instrText>
      </w:r>
      <w:r w:rsidR="005C7FCC" w:rsidRPr="002854E7">
        <w:rPr>
          <w:rFonts w:asciiTheme="minorHAnsi" w:hAnsiTheme="minorHAnsi"/>
          <w:color w:val="000000" w:themeColor="text1"/>
        </w:rPr>
        <w:instrText xml:space="preserve"> \* MERGEFORMAT </w:instrText>
      </w:r>
      <w:r w:rsidR="009C0EB8" w:rsidRPr="002854E7">
        <w:rPr>
          <w:rFonts w:asciiTheme="minorHAnsi" w:hAnsiTheme="minorHAnsi"/>
          <w:color w:val="000000" w:themeColor="text1"/>
          <w:shd w:val="clear" w:color="auto" w:fill="E6E6E6"/>
        </w:rPr>
      </w:r>
      <w:r w:rsidR="009C0EB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9C0EB8" w:rsidRPr="002854E7">
        <w:rPr>
          <w:rFonts w:asciiTheme="minorHAnsi" w:hAnsiTheme="minorHAnsi"/>
          <w:color w:val="000000" w:themeColor="text1"/>
          <w:shd w:val="clear" w:color="auto" w:fill="E6E6E6"/>
        </w:rPr>
        <w:fldChar w:fldCharType="end"/>
      </w:r>
      <w:r w:rsidR="006D69B9" w:rsidRPr="002854E7">
        <w:rPr>
          <w:rFonts w:asciiTheme="minorHAnsi" w:eastAsia="SimSun" w:hAnsiTheme="minorHAnsi" w:cs="Times New Roman"/>
          <w:color w:val="000000" w:themeColor="text1"/>
          <w:lang w:eastAsia="en-GB" w:bidi="ar-AE"/>
        </w:rPr>
        <w:t>;</w:t>
      </w:r>
    </w:p>
    <w:p w14:paraId="6EAD148A" w14:textId="59677F45" w:rsidR="006D69B9" w:rsidRPr="002854E7" w:rsidRDefault="00A06CF8" w:rsidP="00B96C37">
      <w:pPr>
        <w:pStyle w:val="Akapitzlist"/>
        <w:numPr>
          <w:ilvl w:val="0"/>
          <w:numId w:val="9"/>
        </w:numPr>
        <w:spacing w:after="0" w:line="240" w:lineRule="auto"/>
        <w:ind w:left="567" w:hanging="426"/>
        <w:jc w:val="both"/>
        <w:rPr>
          <w:rFonts w:asciiTheme="minorHAnsi" w:hAnsiTheme="minorHAnsi"/>
          <w:color w:val="000000" w:themeColor="text1"/>
        </w:rPr>
      </w:pPr>
      <w:r w:rsidRPr="002854E7">
        <w:rPr>
          <w:rFonts w:asciiTheme="minorHAnsi" w:hAnsiTheme="minorHAnsi"/>
          <w:color w:val="000000" w:themeColor="text1"/>
        </w:rPr>
        <w:t>wykonanie przez Wykonawcę Wyników Prac Etapu I, Wyników Prac Etapu II i Wyników Prac Etapu III</w:t>
      </w:r>
      <w:r w:rsidR="006D69B9" w:rsidRPr="002854E7">
        <w:rPr>
          <w:rFonts w:asciiTheme="minorHAnsi" w:eastAsia="SimSun" w:hAnsiTheme="minorHAnsi" w:cs="Times New Roman"/>
          <w:color w:val="000000" w:themeColor="text1"/>
          <w:lang w:eastAsia="en-GB" w:bidi="ar-AE"/>
        </w:rPr>
        <w:t>, w zakresie Strumieni</w:t>
      </w:r>
      <w:r w:rsidR="00E05B4F" w:rsidRPr="002854E7">
        <w:rPr>
          <w:rFonts w:asciiTheme="minorHAnsi" w:eastAsia="SimSun" w:hAnsiTheme="minorHAnsi" w:cs="Times New Roman"/>
          <w:color w:val="000000" w:themeColor="text1"/>
          <w:lang w:eastAsia="en-GB" w:bidi="ar-AE"/>
        </w:rPr>
        <w:t>a wskazanego</w:t>
      </w:r>
      <w:r w:rsidR="006D69B9" w:rsidRPr="002854E7">
        <w:rPr>
          <w:rFonts w:asciiTheme="minorHAnsi" w:eastAsia="SimSun" w:hAnsiTheme="minorHAnsi" w:cs="Times New Roman"/>
          <w:color w:val="000000" w:themeColor="text1"/>
          <w:lang w:eastAsia="en-GB" w:bidi="ar-AE"/>
        </w:rPr>
        <w:t xml:space="preserve"> w </w:t>
      </w:r>
      <w:r w:rsidR="006D69B9" w:rsidRPr="002854E7">
        <w:rPr>
          <w:rFonts w:asciiTheme="minorHAnsi" w:hAnsiTheme="minorHAnsi"/>
          <w:color w:val="000000" w:themeColor="text1"/>
          <w:shd w:val="clear" w:color="auto" w:fill="E6E6E6"/>
        </w:rPr>
        <w:fldChar w:fldCharType="begin"/>
      </w:r>
      <w:r w:rsidR="006D69B9"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6D69B9" w:rsidRPr="002854E7">
        <w:rPr>
          <w:rFonts w:asciiTheme="minorHAnsi" w:hAnsiTheme="minorHAnsi"/>
          <w:color w:val="000000" w:themeColor="text1"/>
          <w:shd w:val="clear" w:color="auto" w:fill="E6E6E6"/>
        </w:rPr>
      </w:r>
      <w:r w:rsidR="006D69B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6D69B9" w:rsidRPr="002854E7">
        <w:rPr>
          <w:rFonts w:asciiTheme="minorHAnsi" w:hAnsiTheme="minorHAnsi"/>
          <w:color w:val="000000" w:themeColor="text1"/>
          <w:shd w:val="clear" w:color="auto" w:fill="E6E6E6"/>
        </w:rPr>
        <w:fldChar w:fldCharType="end"/>
      </w:r>
      <w:r w:rsidR="006D69B9" w:rsidRPr="002854E7">
        <w:rPr>
          <w:rFonts w:asciiTheme="minorHAnsi" w:hAnsiTheme="minorHAnsi"/>
          <w:color w:val="000000" w:themeColor="text1"/>
        </w:rPr>
        <w:t xml:space="preserve"> </w:t>
      </w:r>
      <w:r w:rsidR="009C0EB8" w:rsidRPr="002854E7">
        <w:rPr>
          <w:rFonts w:asciiTheme="minorHAnsi" w:hAnsiTheme="minorHAnsi"/>
          <w:color w:val="000000" w:themeColor="text1"/>
          <w:shd w:val="clear" w:color="auto" w:fill="E6E6E6"/>
        </w:rPr>
        <w:fldChar w:fldCharType="begin"/>
      </w:r>
      <w:r w:rsidR="009C0EB8"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009C0EB8" w:rsidRPr="002854E7">
        <w:rPr>
          <w:rFonts w:asciiTheme="minorHAnsi" w:hAnsiTheme="minorHAnsi"/>
          <w:color w:val="000000" w:themeColor="text1"/>
          <w:shd w:val="clear" w:color="auto" w:fill="E6E6E6"/>
        </w:rPr>
      </w:r>
      <w:r w:rsidR="009C0EB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9C0EB8" w:rsidRPr="002854E7">
        <w:rPr>
          <w:rFonts w:asciiTheme="minorHAnsi" w:hAnsiTheme="minorHAnsi"/>
          <w:color w:val="000000" w:themeColor="text1"/>
          <w:shd w:val="clear" w:color="auto" w:fill="E6E6E6"/>
        </w:rPr>
        <w:fldChar w:fldCharType="end"/>
      </w:r>
      <w:r w:rsidR="006D69B9" w:rsidRPr="002854E7">
        <w:rPr>
          <w:rFonts w:asciiTheme="minorHAnsi" w:eastAsia="SimSun" w:hAnsiTheme="minorHAnsi" w:cs="Times New Roman"/>
          <w:color w:val="000000" w:themeColor="text1"/>
          <w:lang w:eastAsia="en-GB" w:bidi="ar-AE"/>
        </w:rPr>
        <w:t>;</w:t>
      </w:r>
    </w:p>
    <w:p w14:paraId="5717EB22" w14:textId="07BE74FF" w:rsidR="00E05B4F" w:rsidRPr="002854E7" w:rsidRDefault="00017F4F" w:rsidP="00B96C37">
      <w:pPr>
        <w:pStyle w:val="Akapitzlist"/>
        <w:numPr>
          <w:ilvl w:val="0"/>
          <w:numId w:val="9"/>
        </w:numPr>
        <w:spacing w:after="0" w:line="240" w:lineRule="auto"/>
        <w:ind w:left="567" w:hanging="426"/>
        <w:jc w:val="both"/>
        <w:rPr>
          <w:rFonts w:asciiTheme="minorHAnsi" w:hAnsiTheme="minorHAnsi"/>
          <w:color w:val="000000" w:themeColor="text1"/>
        </w:rPr>
      </w:pPr>
      <w:r w:rsidRPr="002854E7">
        <w:rPr>
          <w:rFonts w:asciiTheme="minorHAnsi" w:hAnsiTheme="minorHAnsi"/>
          <w:color w:val="000000" w:themeColor="text1"/>
        </w:rPr>
        <w:t>zobowiązanie</w:t>
      </w:r>
      <w:r w:rsidR="0051340E" w:rsidRPr="002854E7">
        <w:rPr>
          <w:rFonts w:asciiTheme="minorHAnsi" w:hAnsiTheme="minorHAnsi"/>
          <w:color w:val="000000" w:themeColor="text1"/>
        </w:rPr>
        <w:t xml:space="preserve"> NCBR </w:t>
      </w:r>
      <w:r w:rsidRPr="002854E7">
        <w:rPr>
          <w:rFonts w:asciiTheme="minorHAnsi" w:hAnsiTheme="minorHAnsi"/>
          <w:color w:val="000000" w:themeColor="text1"/>
        </w:rPr>
        <w:t xml:space="preserve">do zapłaty wynagrodzenia za realizację </w:t>
      </w:r>
      <w:r w:rsidR="00097436" w:rsidRPr="002854E7">
        <w:rPr>
          <w:rFonts w:asciiTheme="minorHAnsi" w:hAnsiTheme="minorHAnsi"/>
          <w:color w:val="000000" w:themeColor="text1"/>
        </w:rPr>
        <w:t>Prac B+R zgodnie z</w:t>
      </w:r>
      <w:r w:rsidR="00793CB2" w:rsidRPr="002854E7">
        <w:rPr>
          <w:rFonts w:asciiTheme="minorHAnsi" w:hAnsiTheme="minorHAnsi"/>
          <w:color w:val="000000" w:themeColor="text1"/>
        </w:rPr>
        <w:t> </w:t>
      </w:r>
      <w:r w:rsidR="00097436" w:rsidRPr="002854E7">
        <w:rPr>
          <w:rFonts w:asciiTheme="minorHAnsi" w:hAnsiTheme="minorHAnsi"/>
          <w:color w:val="000000" w:themeColor="text1"/>
        </w:rPr>
        <w:t xml:space="preserve">Umową, w toku </w:t>
      </w:r>
      <w:r w:rsidR="004F64A8" w:rsidRPr="002854E7">
        <w:rPr>
          <w:rFonts w:asciiTheme="minorHAnsi" w:hAnsiTheme="minorHAnsi"/>
          <w:color w:val="000000" w:themeColor="text1"/>
        </w:rPr>
        <w:t>Etapu I</w:t>
      </w:r>
      <w:r w:rsidR="00A1375C" w:rsidRPr="002854E7">
        <w:rPr>
          <w:rFonts w:asciiTheme="minorHAnsi" w:hAnsiTheme="minorHAnsi"/>
          <w:color w:val="000000" w:themeColor="text1"/>
        </w:rPr>
        <w:t>,</w:t>
      </w:r>
      <w:r w:rsidR="00097436" w:rsidRPr="002854E7">
        <w:rPr>
          <w:rFonts w:asciiTheme="minorHAnsi" w:hAnsiTheme="minorHAnsi"/>
          <w:color w:val="000000" w:themeColor="text1"/>
        </w:rPr>
        <w:t xml:space="preserve"> </w:t>
      </w:r>
      <w:r w:rsidR="004F64A8" w:rsidRPr="002854E7">
        <w:rPr>
          <w:rFonts w:asciiTheme="minorHAnsi" w:hAnsiTheme="minorHAnsi"/>
          <w:color w:val="000000" w:themeColor="text1"/>
        </w:rPr>
        <w:t>Etapu</w:t>
      </w:r>
      <w:r w:rsidR="00097436" w:rsidRPr="002854E7">
        <w:rPr>
          <w:rFonts w:asciiTheme="minorHAnsi" w:hAnsiTheme="minorHAnsi"/>
          <w:color w:val="000000" w:themeColor="text1"/>
        </w:rPr>
        <w:t xml:space="preserve"> </w:t>
      </w:r>
      <w:r w:rsidR="004F64A8" w:rsidRPr="002854E7">
        <w:rPr>
          <w:rFonts w:asciiTheme="minorHAnsi" w:hAnsiTheme="minorHAnsi"/>
          <w:color w:val="000000" w:themeColor="text1"/>
        </w:rPr>
        <w:t>II</w:t>
      </w:r>
      <w:r w:rsidR="008944B7" w:rsidRPr="002854E7">
        <w:rPr>
          <w:rFonts w:asciiTheme="minorHAnsi" w:hAnsiTheme="minorHAnsi"/>
          <w:color w:val="000000" w:themeColor="text1"/>
        </w:rPr>
        <w:t xml:space="preserve"> oraz Et</w:t>
      </w:r>
      <w:r w:rsidR="004F64A8" w:rsidRPr="002854E7">
        <w:rPr>
          <w:rFonts w:asciiTheme="minorHAnsi" w:hAnsiTheme="minorHAnsi"/>
          <w:color w:val="000000" w:themeColor="text1"/>
        </w:rPr>
        <w:t>apu III</w:t>
      </w:r>
      <w:r w:rsidR="006D69B9" w:rsidRPr="002854E7">
        <w:rPr>
          <w:rFonts w:asciiTheme="minorHAnsi" w:hAnsiTheme="minorHAnsi"/>
          <w:color w:val="000000" w:themeColor="text1"/>
        </w:rPr>
        <w:t xml:space="preserve">, </w:t>
      </w:r>
      <w:r w:rsidR="006D69B9" w:rsidRPr="002854E7">
        <w:rPr>
          <w:rFonts w:asciiTheme="minorHAnsi" w:eastAsia="SimSun" w:hAnsiTheme="minorHAnsi" w:cs="Times New Roman"/>
          <w:color w:val="000000" w:themeColor="text1"/>
          <w:lang w:eastAsia="en-GB" w:bidi="ar-AE"/>
        </w:rPr>
        <w:t>w zakresie Strumieni</w:t>
      </w:r>
      <w:r w:rsidR="00E05B4F" w:rsidRPr="002854E7">
        <w:rPr>
          <w:rFonts w:asciiTheme="minorHAnsi" w:eastAsia="SimSun" w:hAnsiTheme="minorHAnsi" w:cs="Times New Roman"/>
          <w:color w:val="000000" w:themeColor="text1"/>
          <w:lang w:eastAsia="en-GB" w:bidi="ar-AE"/>
        </w:rPr>
        <w:t xml:space="preserve">a </w:t>
      </w:r>
      <w:r w:rsidR="005552E3" w:rsidRPr="002854E7">
        <w:rPr>
          <w:rFonts w:asciiTheme="minorHAnsi" w:eastAsia="SimSun" w:hAnsiTheme="minorHAnsi" w:cs="Times New Roman"/>
          <w:color w:val="000000" w:themeColor="text1"/>
          <w:lang w:eastAsia="en-GB" w:bidi="ar-AE"/>
        </w:rPr>
        <w:t>wskazanego w</w:t>
      </w:r>
      <w:r w:rsidR="006D69B9" w:rsidRPr="002854E7">
        <w:rPr>
          <w:rFonts w:asciiTheme="minorHAnsi" w:eastAsia="SimSun" w:hAnsiTheme="minorHAnsi" w:cs="Times New Roman"/>
          <w:color w:val="000000" w:themeColor="text1"/>
          <w:lang w:eastAsia="en-GB" w:bidi="ar-AE"/>
        </w:rPr>
        <w:t xml:space="preserve"> </w:t>
      </w:r>
      <w:r w:rsidR="006D69B9" w:rsidRPr="002854E7">
        <w:rPr>
          <w:rFonts w:asciiTheme="minorHAnsi" w:hAnsiTheme="minorHAnsi"/>
          <w:color w:val="000000" w:themeColor="text1"/>
          <w:shd w:val="clear" w:color="auto" w:fill="E6E6E6"/>
        </w:rPr>
        <w:fldChar w:fldCharType="begin"/>
      </w:r>
      <w:r w:rsidR="006D69B9"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6D69B9" w:rsidRPr="002854E7">
        <w:rPr>
          <w:rFonts w:asciiTheme="minorHAnsi" w:hAnsiTheme="minorHAnsi"/>
          <w:color w:val="000000" w:themeColor="text1"/>
          <w:shd w:val="clear" w:color="auto" w:fill="E6E6E6"/>
        </w:rPr>
      </w:r>
      <w:r w:rsidR="006D69B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6D69B9" w:rsidRPr="002854E7">
        <w:rPr>
          <w:rFonts w:asciiTheme="minorHAnsi" w:hAnsiTheme="minorHAnsi"/>
          <w:color w:val="000000" w:themeColor="text1"/>
          <w:shd w:val="clear" w:color="auto" w:fill="E6E6E6"/>
        </w:rPr>
        <w:fldChar w:fldCharType="end"/>
      </w:r>
      <w:r w:rsidR="006D69B9" w:rsidRPr="002854E7">
        <w:rPr>
          <w:rFonts w:asciiTheme="minorHAnsi" w:hAnsiTheme="minorHAnsi"/>
          <w:color w:val="000000" w:themeColor="text1"/>
        </w:rPr>
        <w:t xml:space="preserve"> </w:t>
      </w:r>
      <w:r w:rsidR="009C0EB8" w:rsidRPr="002854E7">
        <w:rPr>
          <w:rFonts w:asciiTheme="minorHAnsi" w:hAnsiTheme="minorHAnsi"/>
          <w:color w:val="000000" w:themeColor="text1"/>
          <w:shd w:val="clear" w:color="auto" w:fill="E6E6E6"/>
        </w:rPr>
        <w:fldChar w:fldCharType="begin"/>
      </w:r>
      <w:r w:rsidR="009C0EB8"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009C0EB8" w:rsidRPr="002854E7">
        <w:rPr>
          <w:rFonts w:asciiTheme="minorHAnsi" w:hAnsiTheme="minorHAnsi"/>
          <w:color w:val="000000" w:themeColor="text1"/>
          <w:shd w:val="clear" w:color="auto" w:fill="E6E6E6"/>
        </w:rPr>
      </w:r>
      <w:r w:rsidR="009C0EB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9C0EB8" w:rsidRPr="002854E7">
        <w:rPr>
          <w:rFonts w:asciiTheme="minorHAnsi" w:hAnsiTheme="minorHAnsi"/>
          <w:color w:val="000000" w:themeColor="text1"/>
          <w:shd w:val="clear" w:color="auto" w:fill="E6E6E6"/>
        </w:rPr>
        <w:fldChar w:fldCharType="end"/>
      </w:r>
      <w:r w:rsidR="008F1815" w:rsidRPr="002854E7">
        <w:rPr>
          <w:rFonts w:asciiTheme="minorHAnsi" w:hAnsiTheme="minorHAnsi"/>
          <w:color w:val="000000" w:themeColor="text1"/>
        </w:rPr>
        <w:t>.</w:t>
      </w:r>
    </w:p>
    <w:p w14:paraId="1D4174E3" w14:textId="15C30334" w:rsidR="008F1815" w:rsidRPr="002854E7" w:rsidRDefault="008F1815" w:rsidP="00B96C37">
      <w:pPr>
        <w:pStyle w:val="Akapitzlist"/>
        <w:numPr>
          <w:ilvl w:val="0"/>
          <w:numId w:val="7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Umowa poza usługami badawczo-rozwojowymi przewiduje świadczenia poboczne, pomocnicze wobec głównego przedmiotu Umowy, obejmujące w szczególności:</w:t>
      </w:r>
    </w:p>
    <w:p w14:paraId="30B7E8C3" w14:textId="48C6B134" w:rsidR="00E05B4F" w:rsidRPr="002854E7" w:rsidRDefault="00323FCF" w:rsidP="00B96C37">
      <w:pPr>
        <w:pStyle w:val="Akapitzlist"/>
        <w:numPr>
          <w:ilvl w:val="0"/>
          <w:numId w:val="77"/>
        </w:numPr>
        <w:spacing w:after="0" w:line="240" w:lineRule="auto"/>
        <w:ind w:left="567"/>
        <w:jc w:val="both"/>
        <w:rPr>
          <w:rFonts w:asciiTheme="minorHAnsi" w:hAnsiTheme="minorHAnsi"/>
          <w:color w:val="000000" w:themeColor="text1"/>
        </w:rPr>
      </w:pPr>
      <w:bookmarkStart w:id="16" w:name="_Hlk57337086"/>
      <w:r w:rsidRPr="002854E7">
        <w:rPr>
          <w:rFonts w:asciiTheme="minorHAnsi" w:hAnsiTheme="minorHAnsi"/>
          <w:color w:val="000000" w:themeColor="text1"/>
        </w:rPr>
        <w:t xml:space="preserve">przeprowadzenie Prac B+R mających na celu przeniesienie Rozwiązania do skali 1:1 w </w:t>
      </w:r>
      <w:bookmarkStart w:id="17" w:name="_Hlk57337042"/>
      <w:r w:rsidRPr="002854E7">
        <w:rPr>
          <w:rFonts w:asciiTheme="minorHAnsi" w:hAnsiTheme="minorHAnsi"/>
          <w:color w:val="000000" w:themeColor="text1"/>
        </w:rPr>
        <w:t xml:space="preserve">postaci </w:t>
      </w:r>
      <w:r w:rsidR="00A51523" w:rsidRPr="002854E7">
        <w:rPr>
          <w:rFonts w:asciiTheme="minorHAnsi" w:hAnsiTheme="minorHAnsi"/>
          <w:color w:val="000000" w:themeColor="text1"/>
        </w:rPr>
        <w:t>wybudow</w:t>
      </w:r>
      <w:r w:rsidR="5E24A395" w:rsidRPr="002854E7">
        <w:rPr>
          <w:rFonts w:asciiTheme="minorHAnsi" w:hAnsiTheme="minorHAnsi"/>
          <w:color w:val="000000" w:themeColor="text1"/>
        </w:rPr>
        <w:t>a</w:t>
      </w:r>
      <w:r w:rsidR="00A51523" w:rsidRPr="002854E7">
        <w:rPr>
          <w:rFonts w:asciiTheme="minorHAnsi" w:hAnsiTheme="minorHAnsi"/>
          <w:color w:val="000000" w:themeColor="text1"/>
        </w:rPr>
        <w:t>nego</w:t>
      </w:r>
      <w:r w:rsidRPr="002854E7">
        <w:rPr>
          <w:rFonts w:asciiTheme="minorHAnsi" w:hAnsiTheme="minorHAnsi"/>
          <w:color w:val="000000" w:themeColor="text1"/>
        </w:rPr>
        <w:t xml:space="preserve"> przez Wykonawcę Demonstratora</w:t>
      </w:r>
      <w:bookmarkEnd w:id="16"/>
      <w:r w:rsidRPr="002854E7">
        <w:rPr>
          <w:rFonts w:asciiTheme="minorHAnsi" w:hAnsiTheme="minorHAnsi"/>
          <w:color w:val="000000" w:themeColor="text1"/>
        </w:rPr>
        <w:t xml:space="preserve">, a także </w:t>
      </w:r>
      <w:r w:rsidR="00E05B4F" w:rsidRPr="002854E7">
        <w:rPr>
          <w:rFonts w:asciiTheme="minorHAnsi" w:hAnsiTheme="minorHAnsi"/>
          <w:color w:val="000000" w:themeColor="text1"/>
        </w:rPr>
        <w:t xml:space="preserve">wykonanie usług demonstracji technologicznej, testów i oceny w zakresie określonym w </w:t>
      </w:r>
      <w:r w:rsidR="00AE1F0E" w:rsidRPr="002854E7">
        <w:rPr>
          <w:rFonts w:asciiTheme="minorHAnsi" w:hAnsiTheme="minorHAnsi"/>
          <w:color w:val="000000" w:themeColor="text1"/>
          <w:shd w:val="clear" w:color="auto" w:fill="E6E6E6"/>
        </w:rPr>
        <w:fldChar w:fldCharType="begin"/>
      </w:r>
      <w:r w:rsidR="00AE1F0E" w:rsidRPr="002854E7">
        <w:rPr>
          <w:rFonts w:asciiTheme="minorHAnsi" w:hAnsiTheme="minorHAnsi"/>
          <w:color w:val="000000" w:themeColor="text1"/>
        </w:rPr>
        <w:instrText xml:space="preserve"> REF _Ref53701877 \n \h </w:instrText>
      </w:r>
      <w:r w:rsidR="005C7FCC" w:rsidRPr="002854E7">
        <w:rPr>
          <w:rFonts w:asciiTheme="minorHAnsi" w:hAnsiTheme="minorHAnsi"/>
          <w:color w:val="000000" w:themeColor="text1"/>
        </w:rPr>
        <w:instrText xml:space="preserve"> \* MERGEFORMAT </w:instrText>
      </w:r>
      <w:r w:rsidR="00AE1F0E" w:rsidRPr="002854E7">
        <w:rPr>
          <w:rFonts w:asciiTheme="minorHAnsi" w:hAnsiTheme="minorHAnsi"/>
          <w:color w:val="000000" w:themeColor="text1"/>
          <w:shd w:val="clear" w:color="auto" w:fill="E6E6E6"/>
        </w:rPr>
      </w:r>
      <w:r w:rsidR="00AE1F0E"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21</w:t>
      </w:r>
      <w:r w:rsidR="00AE1F0E" w:rsidRPr="002854E7">
        <w:rPr>
          <w:rFonts w:asciiTheme="minorHAnsi" w:hAnsiTheme="minorHAnsi"/>
          <w:color w:val="000000" w:themeColor="text1"/>
          <w:shd w:val="clear" w:color="auto" w:fill="E6E6E6"/>
        </w:rPr>
        <w:fldChar w:fldCharType="end"/>
      </w:r>
      <w:r w:rsidR="00E05B4F" w:rsidRPr="002854E7">
        <w:rPr>
          <w:rFonts w:asciiTheme="minorHAnsi" w:hAnsiTheme="minorHAnsi"/>
          <w:color w:val="000000" w:themeColor="text1"/>
        </w:rPr>
        <w:t>;</w:t>
      </w:r>
      <w:bookmarkEnd w:id="17"/>
    </w:p>
    <w:p w14:paraId="7B283C8F" w14:textId="55EA3BB2" w:rsidR="00AE1F0E" w:rsidRPr="002854E7" w:rsidRDefault="00097436" w:rsidP="00B96C37">
      <w:pPr>
        <w:pStyle w:val="Akapitzlist"/>
        <w:numPr>
          <w:ilvl w:val="0"/>
          <w:numId w:val="77"/>
        </w:numPr>
        <w:spacing w:after="0" w:line="240" w:lineRule="auto"/>
        <w:ind w:left="567" w:hanging="426"/>
        <w:jc w:val="both"/>
        <w:rPr>
          <w:rFonts w:asciiTheme="minorHAnsi" w:hAnsiTheme="minorHAnsi"/>
          <w:color w:val="000000" w:themeColor="text1"/>
        </w:rPr>
      </w:pPr>
      <w:r w:rsidRPr="002854E7">
        <w:rPr>
          <w:rFonts w:asciiTheme="minorHAnsi" w:hAnsiTheme="minorHAnsi"/>
          <w:color w:val="000000" w:themeColor="text1"/>
        </w:rPr>
        <w:t xml:space="preserve">uprawnienie NCBR przez Wykonawcę </w:t>
      </w:r>
      <w:r w:rsidR="00E92864" w:rsidRPr="002854E7">
        <w:rPr>
          <w:rFonts w:asciiTheme="minorHAnsi" w:hAnsiTheme="minorHAnsi"/>
          <w:color w:val="000000" w:themeColor="text1"/>
        </w:rPr>
        <w:t xml:space="preserve">do </w:t>
      </w:r>
      <w:r w:rsidRPr="002854E7">
        <w:rPr>
          <w:rFonts w:asciiTheme="minorHAnsi" w:hAnsiTheme="minorHAnsi"/>
          <w:color w:val="000000" w:themeColor="text1"/>
        </w:rPr>
        <w:t xml:space="preserve">korzystania z praw do Wyników Prac B+R </w:t>
      </w:r>
      <w:r w:rsidR="00AE1F0E" w:rsidRPr="002854E7">
        <w:rPr>
          <w:rFonts w:asciiTheme="minorHAnsi" w:hAnsiTheme="minorHAnsi"/>
          <w:color w:val="000000" w:themeColor="text1"/>
        </w:rPr>
        <w:t>poprzez:</w:t>
      </w:r>
    </w:p>
    <w:p w14:paraId="16010730" w14:textId="5DDA7E7B" w:rsidR="00AE1F0E" w:rsidRPr="002854E7" w:rsidRDefault="00AE1F0E" w:rsidP="00B96C37">
      <w:pPr>
        <w:pStyle w:val="Akapitzlist"/>
        <w:numPr>
          <w:ilvl w:val="1"/>
          <w:numId w:val="77"/>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 xml:space="preserve">uprawnienie NCBR do </w:t>
      </w:r>
      <w:r w:rsidR="009E1163" w:rsidRPr="002854E7">
        <w:rPr>
          <w:rFonts w:asciiTheme="minorHAnsi" w:hAnsiTheme="minorHAnsi"/>
          <w:color w:val="000000" w:themeColor="text1"/>
        </w:rPr>
        <w:t>u</w:t>
      </w:r>
      <w:r w:rsidRPr="002854E7">
        <w:rPr>
          <w:rFonts w:asciiTheme="minorHAnsi" w:hAnsiTheme="minorHAnsi"/>
          <w:color w:val="000000" w:themeColor="text1"/>
        </w:rPr>
        <w:t>działu w Przychodzie z Komercjalizacji Wyników Prac B+R i Przychodzie z Komercjalizacji Technologii Zależnych,</w:t>
      </w:r>
    </w:p>
    <w:p w14:paraId="17C93905" w14:textId="68B681AF" w:rsidR="00AE1F0E" w:rsidRPr="002854E7" w:rsidRDefault="00AE1F0E" w:rsidP="00B96C37">
      <w:pPr>
        <w:pStyle w:val="Akapitzlist"/>
        <w:numPr>
          <w:ilvl w:val="1"/>
          <w:numId w:val="77"/>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 xml:space="preserve">udzielenia NCBR niewyłącznej licencji </w:t>
      </w:r>
      <w:r w:rsidR="007A083F" w:rsidRPr="002854E7">
        <w:rPr>
          <w:rFonts w:asciiTheme="minorHAnsi" w:hAnsiTheme="minorHAnsi"/>
          <w:color w:val="000000" w:themeColor="text1"/>
        </w:rPr>
        <w:t xml:space="preserve">określonej w </w:t>
      </w:r>
      <w:r w:rsidR="007A083F" w:rsidRPr="002854E7">
        <w:rPr>
          <w:rFonts w:asciiTheme="minorHAnsi" w:hAnsiTheme="minorHAnsi"/>
          <w:color w:val="000000" w:themeColor="text1"/>
          <w:shd w:val="clear" w:color="auto" w:fill="E6E6E6"/>
        </w:rPr>
        <w:fldChar w:fldCharType="begin"/>
      </w:r>
      <w:r w:rsidR="007A083F" w:rsidRPr="002854E7">
        <w:rPr>
          <w:rFonts w:asciiTheme="minorHAnsi" w:hAnsiTheme="minorHAnsi"/>
          <w:color w:val="000000" w:themeColor="text1"/>
        </w:rPr>
        <w:instrText xml:space="preserve"> REF _Ref509403918 \n \h </w:instrText>
      </w:r>
      <w:r w:rsidR="00862665" w:rsidRPr="002854E7">
        <w:rPr>
          <w:rFonts w:asciiTheme="minorHAnsi" w:hAnsiTheme="minorHAnsi"/>
          <w:color w:val="000000" w:themeColor="text1"/>
        </w:rPr>
        <w:instrText xml:space="preserve"> \* MERGEFORMAT </w:instrText>
      </w:r>
      <w:r w:rsidR="007A083F" w:rsidRPr="002854E7">
        <w:rPr>
          <w:rFonts w:asciiTheme="minorHAnsi" w:hAnsiTheme="minorHAnsi"/>
          <w:color w:val="000000" w:themeColor="text1"/>
          <w:shd w:val="clear" w:color="auto" w:fill="E6E6E6"/>
        </w:rPr>
      </w:r>
      <w:r w:rsidR="007A083F"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30</w:t>
      </w:r>
      <w:r w:rsidR="007A083F" w:rsidRPr="002854E7">
        <w:rPr>
          <w:rFonts w:asciiTheme="minorHAnsi" w:hAnsiTheme="minorHAnsi"/>
          <w:color w:val="000000" w:themeColor="text1"/>
          <w:shd w:val="clear" w:color="auto" w:fill="E6E6E6"/>
        </w:rPr>
        <w:fldChar w:fldCharType="end"/>
      </w:r>
      <w:r w:rsidR="00E05B4F" w:rsidRPr="002854E7">
        <w:rPr>
          <w:rFonts w:asciiTheme="minorHAnsi" w:hAnsiTheme="minorHAnsi"/>
          <w:color w:val="000000" w:themeColor="text1"/>
        </w:rPr>
        <w:t>, z zastrzeżeniem postanowień dotyczących Wariantu B</w:t>
      </w:r>
      <w:r w:rsidRPr="002854E7">
        <w:rPr>
          <w:rFonts w:asciiTheme="minorHAnsi" w:hAnsiTheme="minorHAnsi"/>
          <w:color w:val="000000" w:themeColor="text1"/>
        </w:rPr>
        <w:t>,</w:t>
      </w:r>
    </w:p>
    <w:p w14:paraId="087AD895" w14:textId="7E51A2FF" w:rsidR="00097436" w:rsidRPr="002854E7" w:rsidRDefault="005552E3" w:rsidP="00B96C37">
      <w:pPr>
        <w:pStyle w:val="Akapitzlist"/>
        <w:numPr>
          <w:ilvl w:val="1"/>
          <w:numId w:val="77"/>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realizację</w:t>
      </w:r>
      <w:r w:rsidR="00AE1F0E" w:rsidRPr="002854E7">
        <w:rPr>
          <w:rFonts w:asciiTheme="minorHAnsi" w:hAnsiTheme="minorHAnsi"/>
          <w:color w:val="000000" w:themeColor="text1"/>
        </w:rPr>
        <w:t xml:space="preserve"> pozostałych zobowiązań </w:t>
      </w:r>
      <w:r w:rsidR="00323FCF" w:rsidRPr="002854E7">
        <w:rPr>
          <w:rFonts w:asciiTheme="minorHAnsi" w:hAnsiTheme="minorHAnsi"/>
          <w:color w:val="000000" w:themeColor="text1"/>
        </w:rPr>
        <w:t xml:space="preserve">dotyczących własności intelektualnej, </w:t>
      </w:r>
      <w:r w:rsidR="00AE1F0E" w:rsidRPr="002854E7">
        <w:rPr>
          <w:rFonts w:asciiTheme="minorHAnsi" w:hAnsiTheme="minorHAnsi"/>
          <w:color w:val="000000" w:themeColor="text1"/>
        </w:rPr>
        <w:t>określonych w Umowie (</w:t>
      </w:r>
      <w:r w:rsidR="00AE1F0E" w:rsidRPr="002854E7">
        <w:rPr>
          <w:rFonts w:asciiTheme="minorHAnsi" w:hAnsiTheme="minorHAnsi"/>
          <w:color w:val="000000" w:themeColor="text1"/>
          <w:shd w:val="clear" w:color="auto" w:fill="E6E6E6"/>
        </w:rPr>
        <w:fldChar w:fldCharType="begin"/>
      </w:r>
      <w:r w:rsidR="00AE1F0E" w:rsidRPr="002854E7">
        <w:rPr>
          <w:rFonts w:asciiTheme="minorHAnsi" w:hAnsiTheme="minorHAnsi"/>
          <w:color w:val="000000" w:themeColor="text1"/>
        </w:rPr>
        <w:instrText xml:space="preserve"> REF _Ref493844374 \n \h </w:instrText>
      </w:r>
      <w:r w:rsidR="005C7FCC" w:rsidRPr="002854E7">
        <w:rPr>
          <w:rFonts w:asciiTheme="minorHAnsi" w:hAnsiTheme="minorHAnsi"/>
          <w:color w:val="000000" w:themeColor="text1"/>
        </w:rPr>
        <w:instrText xml:space="preserve"> \* MERGEFORMAT </w:instrText>
      </w:r>
      <w:r w:rsidR="00AE1F0E" w:rsidRPr="002854E7">
        <w:rPr>
          <w:rFonts w:asciiTheme="minorHAnsi" w:hAnsiTheme="minorHAnsi"/>
          <w:color w:val="000000" w:themeColor="text1"/>
          <w:shd w:val="clear" w:color="auto" w:fill="E6E6E6"/>
        </w:rPr>
      </w:r>
      <w:r w:rsidR="00AE1F0E"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VII. </w:t>
      </w:r>
      <w:r w:rsidR="00AE1F0E" w:rsidRPr="002854E7">
        <w:rPr>
          <w:rFonts w:asciiTheme="minorHAnsi" w:hAnsiTheme="minorHAnsi"/>
          <w:color w:val="000000" w:themeColor="text1"/>
          <w:shd w:val="clear" w:color="auto" w:fill="E6E6E6"/>
        </w:rPr>
        <w:fldChar w:fldCharType="end"/>
      </w:r>
      <w:r w:rsidR="00AE1F0E" w:rsidRPr="002854E7">
        <w:rPr>
          <w:rFonts w:asciiTheme="minorHAnsi" w:hAnsiTheme="minorHAnsi"/>
          <w:color w:val="000000" w:themeColor="text1"/>
        </w:rPr>
        <w:t>).</w:t>
      </w:r>
    </w:p>
    <w:bookmarkEnd w:id="15"/>
    <w:p w14:paraId="6BD38DB0" w14:textId="77777777" w:rsidR="003B3DB4" w:rsidRPr="002854E7" w:rsidRDefault="003B3DB4" w:rsidP="003E0140">
      <w:pPr>
        <w:spacing w:after="0" w:line="240" w:lineRule="auto"/>
        <w:contextualSpacing/>
        <w:jc w:val="both"/>
        <w:rPr>
          <w:rFonts w:asciiTheme="minorHAnsi" w:hAnsiTheme="minorHAnsi"/>
          <w:color w:val="000000" w:themeColor="text1"/>
        </w:rPr>
      </w:pPr>
    </w:p>
    <w:p w14:paraId="2DEF96AB" w14:textId="77777777" w:rsidR="002F32D0" w:rsidRPr="002854E7" w:rsidRDefault="00C0272A" w:rsidP="00B96C37">
      <w:pPr>
        <w:pStyle w:val="Nagwek2"/>
        <w:numPr>
          <w:ilvl w:val="0"/>
          <w:numId w:val="14"/>
        </w:numPr>
        <w:spacing w:before="0" w:line="240" w:lineRule="auto"/>
        <w:ind w:left="0" w:firstLine="0"/>
        <w:contextualSpacing/>
        <w:rPr>
          <w:rFonts w:asciiTheme="minorHAnsi" w:hAnsiTheme="minorHAnsi"/>
          <w:sz w:val="22"/>
          <w:szCs w:val="22"/>
        </w:rPr>
      </w:pPr>
      <w:bookmarkStart w:id="18" w:name="_Toc504994930"/>
      <w:bookmarkStart w:id="19" w:name="_Toc511371182"/>
      <w:bookmarkStart w:id="20" w:name="_Ref52658697"/>
      <w:bookmarkStart w:id="21" w:name="_Ref52799611"/>
      <w:bookmarkStart w:id="22" w:name="_Toc54798290"/>
      <w:bookmarkStart w:id="23" w:name="_Toc52745886"/>
      <w:r w:rsidRPr="002854E7">
        <w:rPr>
          <w:rFonts w:asciiTheme="minorHAnsi" w:hAnsiTheme="minorHAnsi"/>
          <w:sz w:val="22"/>
          <w:szCs w:val="22"/>
        </w:rPr>
        <w:t>[</w:t>
      </w:r>
      <w:r w:rsidR="00F36415" w:rsidRPr="002854E7">
        <w:rPr>
          <w:rFonts w:asciiTheme="minorHAnsi" w:hAnsiTheme="minorHAnsi"/>
          <w:sz w:val="22"/>
          <w:szCs w:val="22"/>
        </w:rPr>
        <w:t>PODSTAWOWE UWARUNKOWANIA REALIZACJI UMOWY</w:t>
      </w:r>
      <w:r w:rsidRPr="002854E7">
        <w:rPr>
          <w:rFonts w:asciiTheme="minorHAnsi" w:hAnsiTheme="minorHAnsi"/>
          <w:sz w:val="22"/>
          <w:szCs w:val="22"/>
        </w:rPr>
        <w:t>]</w:t>
      </w:r>
      <w:bookmarkEnd w:id="18"/>
      <w:bookmarkEnd w:id="19"/>
      <w:bookmarkEnd w:id="20"/>
      <w:bookmarkEnd w:id="21"/>
      <w:bookmarkEnd w:id="22"/>
      <w:bookmarkEnd w:id="23"/>
    </w:p>
    <w:p w14:paraId="5B73F02B" w14:textId="77777777" w:rsidR="007B549B" w:rsidRPr="002854E7" w:rsidRDefault="007B549B" w:rsidP="003E0140">
      <w:pPr>
        <w:pStyle w:val="Akapitzlist"/>
        <w:spacing w:after="0" w:line="240" w:lineRule="auto"/>
        <w:ind w:left="426"/>
        <w:jc w:val="both"/>
        <w:rPr>
          <w:rFonts w:asciiTheme="minorHAnsi" w:hAnsiTheme="minorHAnsi"/>
          <w:color w:val="000000" w:themeColor="text1"/>
        </w:rPr>
      </w:pPr>
    </w:p>
    <w:p w14:paraId="09D1777E" w14:textId="1FF5B9D1" w:rsidR="00047FEC" w:rsidRPr="002854E7" w:rsidRDefault="00047FEC" w:rsidP="00B96C37">
      <w:pPr>
        <w:pStyle w:val="Akapitzlist"/>
        <w:numPr>
          <w:ilvl w:val="0"/>
          <w:numId w:val="36"/>
        </w:numPr>
        <w:spacing w:after="0" w:line="240" w:lineRule="auto"/>
        <w:ind w:left="426" w:hanging="426"/>
        <w:jc w:val="both"/>
        <w:rPr>
          <w:rFonts w:asciiTheme="minorHAnsi" w:hAnsiTheme="minorHAnsi" w:cstheme="majorBidi"/>
          <w:color w:val="000000" w:themeColor="text1"/>
        </w:rPr>
      </w:pPr>
      <w:r w:rsidRPr="002854E7">
        <w:rPr>
          <w:rFonts w:asciiTheme="minorHAnsi" w:hAnsiTheme="minorHAnsi" w:cstheme="majorBidi"/>
          <w:color w:val="000000" w:themeColor="text1"/>
        </w:rPr>
        <w:t>Pojęcia stosowane w Umowie, które zostały zapisane wielką literą, zostały zdefiniowane w </w:t>
      </w:r>
      <w:r w:rsidR="430670A5" w:rsidRPr="002854E7">
        <w:rPr>
          <w:rFonts w:asciiTheme="minorHAnsi" w:hAnsiTheme="minorHAnsi" w:cstheme="majorBidi"/>
          <w:color w:val="000000" w:themeColor="text1"/>
        </w:rPr>
        <w:t>Załączni</w:t>
      </w:r>
      <w:r w:rsidRPr="002854E7">
        <w:rPr>
          <w:rFonts w:asciiTheme="minorHAnsi" w:hAnsiTheme="minorHAnsi" w:cstheme="majorBidi"/>
          <w:color w:val="000000" w:themeColor="text1"/>
        </w:rPr>
        <w:t xml:space="preserve">ku nr </w:t>
      </w:r>
      <w:r w:rsidR="00E05B4F" w:rsidRPr="002854E7">
        <w:rPr>
          <w:rFonts w:asciiTheme="minorHAnsi" w:hAnsiTheme="minorHAnsi" w:cstheme="majorBidi"/>
          <w:color w:val="000000" w:themeColor="text1"/>
        </w:rPr>
        <w:t xml:space="preserve">7 </w:t>
      </w:r>
      <w:r w:rsidRPr="002854E7">
        <w:rPr>
          <w:rFonts w:asciiTheme="minorHAnsi" w:hAnsiTheme="minorHAnsi" w:cstheme="majorBidi"/>
          <w:color w:val="000000" w:themeColor="text1"/>
        </w:rPr>
        <w:t>do Regulaminu. Gdy są używane w Umowie, mają znaczenie nadane im w</w:t>
      </w:r>
      <w:r w:rsidR="00D10D9D" w:rsidRPr="002854E7">
        <w:rPr>
          <w:rFonts w:asciiTheme="minorHAnsi" w:hAnsiTheme="minorHAnsi" w:cstheme="majorBidi"/>
          <w:color w:val="000000" w:themeColor="text1"/>
        </w:rPr>
        <w:t>e wskazanym dokumencie</w:t>
      </w:r>
      <w:r w:rsidRPr="002854E7">
        <w:rPr>
          <w:rFonts w:asciiTheme="minorHAnsi" w:hAnsiTheme="minorHAnsi" w:cstheme="majorBidi"/>
          <w:color w:val="000000" w:themeColor="text1"/>
        </w:rPr>
        <w:t>.</w:t>
      </w:r>
    </w:p>
    <w:p w14:paraId="43E1D665" w14:textId="17D9141A" w:rsidR="00502232" w:rsidRPr="002854E7" w:rsidRDefault="00502232" w:rsidP="00B96C37">
      <w:pPr>
        <w:pStyle w:val="Akapitzlist"/>
        <w:numPr>
          <w:ilvl w:val="0"/>
          <w:numId w:val="36"/>
        </w:numPr>
        <w:spacing w:after="0" w:line="240" w:lineRule="auto"/>
        <w:ind w:left="426" w:hanging="426"/>
        <w:jc w:val="both"/>
        <w:rPr>
          <w:rFonts w:asciiTheme="minorHAnsi" w:hAnsiTheme="minorHAnsi" w:cstheme="majorBidi"/>
          <w:color w:val="000000" w:themeColor="text1"/>
        </w:rPr>
      </w:pPr>
      <w:r w:rsidRPr="002854E7">
        <w:rPr>
          <w:rFonts w:asciiTheme="minorHAnsi" w:hAnsiTheme="minorHAnsi" w:cstheme="majorBidi"/>
          <w:color w:val="000000" w:themeColor="text1"/>
        </w:rPr>
        <w:t xml:space="preserve">Integralną częścią Umowy są jej </w:t>
      </w:r>
      <w:r w:rsidR="430670A5" w:rsidRPr="002854E7">
        <w:rPr>
          <w:rFonts w:asciiTheme="minorHAnsi" w:hAnsiTheme="minorHAnsi" w:cstheme="majorBidi"/>
          <w:color w:val="000000" w:themeColor="text1"/>
        </w:rPr>
        <w:t>Załączni</w:t>
      </w:r>
      <w:r w:rsidRPr="002854E7">
        <w:rPr>
          <w:rFonts w:asciiTheme="minorHAnsi" w:hAnsiTheme="minorHAnsi" w:cstheme="majorBidi"/>
          <w:color w:val="000000" w:themeColor="text1"/>
        </w:rPr>
        <w:t xml:space="preserve">ki, wskazane w </w:t>
      </w:r>
      <w:r w:rsidRPr="002854E7">
        <w:rPr>
          <w:rFonts w:asciiTheme="minorHAnsi" w:hAnsiTheme="minorHAnsi" w:cstheme="majorBidi"/>
          <w:color w:val="000000" w:themeColor="text1"/>
          <w:shd w:val="clear" w:color="auto" w:fill="E6E6E6"/>
        </w:rPr>
        <w:fldChar w:fldCharType="begin"/>
      </w:r>
      <w:r w:rsidRPr="002854E7">
        <w:rPr>
          <w:rFonts w:asciiTheme="minorHAnsi" w:hAnsiTheme="minorHAnsi" w:cstheme="majorBidi"/>
          <w:color w:val="000000" w:themeColor="text1"/>
        </w:rPr>
        <w:instrText xml:space="preserve"> REF _Ref52697128 \n \h </w:instrText>
      </w:r>
      <w:r w:rsidR="00862665" w:rsidRPr="002854E7">
        <w:rPr>
          <w:rFonts w:asciiTheme="minorHAnsi" w:hAnsiTheme="minorHAnsi" w:cstheme="majorBidi"/>
          <w:color w:val="000000" w:themeColor="text1"/>
        </w:rPr>
        <w:instrText xml:space="preserve"> \* MERGEFORMAT </w:instrText>
      </w:r>
      <w:r w:rsidRPr="002854E7">
        <w:rPr>
          <w:rFonts w:asciiTheme="minorHAnsi" w:hAnsiTheme="minorHAnsi" w:cstheme="majorBidi"/>
          <w:color w:val="000000" w:themeColor="text1"/>
          <w:shd w:val="clear" w:color="auto" w:fill="E6E6E6"/>
        </w:rPr>
      </w:r>
      <w:r w:rsidRPr="002854E7">
        <w:rPr>
          <w:rFonts w:asciiTheme="minorHAnsi" w:hAnsiTheme="minorHAnsi" w:cstheme="majorBidi"/>
          <w:color w:val="000000" w:themeColor="text1"/>
          <w:shd w:val="clear" w:color="auto" w:fill="E6E6E6"/>
        </w:rPr>
        <w:fldChar w:fldCharType="separate"/>
      </w:r>
      <w:r w:rsidR="00EB3B9C">
        <w:rPr>
          <w:rFonts w:asciiTheme="minorHAnsi" w:hAnsiTheme="minorHAnsi" w:cstheme="majorBidi"/>
          <w:color w:val="000000" w:themeColor="text1"/>
        </w:rPr>
        <w:t>ART. 46</w:t>
      </w:r>
      <w:r w:rsidRPr="002854E7">
        <w:rPr>
          <w:rFonts w:asciiTheme="minorHAnsi" w:hAnsiTheme="minorHAnsi" w:cstheme="majorBidi"/>
          <w:color w:val="000000" w:themeColor="text1"/>
          <w:shd w:val="clear" w:color="auto" w:fill="E6E6E6"/>
        </w:rPr>
        <w:fldChar w:fldCharType="end"/>
      </w:r>
      <w:r w:rsidRPr="002854E7">
        <w:rPr>
          <w:rFonts w:asciiTheme="minorHAnsi" w:hAnsiTheme="minorHAnsi" w:cstheme="majorBidi"/>
          <w:color w:val="000000" w:themeColor="text1"/>
        </w:rPr>
        <w:t xml:space="preserve"> </w:t>
      </w:r>
      <w:r w:rsidRPr="002854E7">
        <w:rPr>
          <w:rFonts w:asciiTheme="minorHAnsi" w:hAnsiTheme="minorHAnsi" w:cstheme="majorBidi"/>
          <w:color w:val="000000" w:themeColor="text1"/>
          <w:shd w:val="clear" w:color="auto" w:fill="E6E6E6"/>
        </w:rPr>
        <w:fldChar w:fldCharType="begin"/>
      </w:r>
      <w:r w:rsidRPr="002854E7">
        <w:rPr>
          <w:rFonts w:asciiTheme="minorHAnsi" w:hAnsiTheme="minorHAnsi" w:cstheme="majorBidi"/>
          <w:color w:val="000000" w:themeColor="text1"/>
        </w:rPr>
        <w:instrText xml:space="preserve"> REF _Ref52697130 \n \h </w:instrText>
      </w:r>
      <w:r w:rsidR="00862665" w:rsidRPr="002854E7">
        <w:rPr>
          <w:rFonts w:asciiTheme="minorHAnsi" w:hAnsiTheme="minorHAnsi" w:cstheme="majorBidi"/>
          <w:color w:val="000000" w:themeColor="text1"/>
        </w:rPr>
        <w:instrText xml:space="preserve"> \* MERGEFORMAT </w:instrText>
      </w:r>
      <w:r w:rsidRPr="002854E7">
        <w:rPr>
          <w:rFonts w:asciiTheme="minorHAnsi" w:hAnsiTheme="minorHAnsi" w:cstheme="majorBidi"/>
          <w:color w:val="000000" w:themeColor="text1"/>
          <w:shd w:val="clear" w:color="auto" w:fill="E6E6E6"/>
        </w:rPr>
      </w:r>
      <w:r w:rsidRPr="002854E7">
        <w:rPr>
          <w:rFonts w:asciiTheme="minorHAnsi" w:hAnsiTheme="minorHAnsi" w:cstheme="majorBidi"/>
          <w:color w:val="000000" w:themeColor="text1"/>
          <w:shd w:val="clear" w:color="auto" w:fill="E6E6E6"/>
        </w:rPr>
        <w:fldChar w:fldCharType="separate"/>
      </w:r>
      <w:r w:rsidR="00EB3B9C">
        <w:rPr>
          <w:rFonts w:asciiTheme="minorHAnsi" w:hAnsiTheme="minorHAnsi" w:cstheme="majorBidi"/>
          <w:color w:val="000000" w:themeColor="text1"/>
        </w:rPr>
        <w:t>§4</w:t>
      </w:r>
      <w:r w:rsidRPr="002854E7">
        <w:rPr>
          <w:rFonts w:asciiTheme="minorHAnsi" w:hAnsiTheme="minorHAnsi" w:cstheme="majorBidi"/>
          <w:color w:val="000000" w:themeColor="text1"/>
          <w:shd w:val="clear" w:color="auto" w:fill="E6E6E6"/>
        </w:rPr>
        <w:fldChar w:fldCharType="end"/>
      </w:r>
      <w:r w:rsidRPr="002854E7">
        <w:rPr>
          <w:rFonts w:asciiTheme="minorHAnsi" w:hAnsiTheme="minorHAnsi" w:cstheme="majorBidi"/>
          <w:color w:val="000000" w:themeColor="text1"/>
        </w:rPr>
        <w:t xml:space="preserve"> Umowy, a w szczególności Regulamin. W razie rozbieżności pomiędzy treścią Umowy a jej </w:t>
      </w:r>
      <w:r w:rsidR="430670A5" w:rsidRPr="002854E7">
        <w:rPr>
          <w:rFonts w:asciiTheme="minorHAnsi" w:hAnsiTheme="minorHAnsi" w:cstheme="majorBidi"/>
          <w:color w:val="000000" w:themeColor="text1"/>
        </w:rPr>
        <w:t>Załączni</w:t>
      </w:r>
      <w:r w:rsidRPr="002854E7">
        <w:rPr>
          <w:rFonts w:asciiTheme="minorHAnsi" w:hAnsiTheme="minorHAnsi" w:cstheme="majorBidi"/>
          <w:color w:val="000000" w:themeColor="text1"/>
        </w:rPr>
        <w:t>ków, pierwszeństwo mają postanowienia Umowy</w:t>
      </w:r>
      <w:r w:rsidR="00323FCF" w:rsidRPr="002854E7">
        <w:rPr>
          <w:rFonts w:asciiTheme="minorHAnsi" w:hAnsiTheme="minorHAnsi" w:cstheme="majorBidi"/>
          <w:color w:val="000000" w:themeColor="text1"/>
        </w:rPr>
        <w:t>, a następnie Regulaminu</w:t>
      </w:r>
      <w:r w:rsidRPr="002854E7">
        <w:rPr>
          <w:rFonts w:asciiTheme="minorHAnsi" w:hAnsiTheme="minorHAnsi" w:cstheme="majorBidi"/>
          <w:color w:val="000000" w:themeColor="text1"/>
        </w:rPr>
        <w:t>.</w:t>
      </w:r>
    </w:p>
    <w:p w14:paraId="49EAAE51" w14:textId="085627FF" w:rsidR="008944B7" w:rsidRPr="002854E7" w:rsidRDefault="00DB7019" w:rsidP="00B96C37">
      <w:pPr>
        <w:pStyle w:val="Akapitzlist"/>
        <w:numPr>
          <w:ilvl w:val="0"/>
          <w:numId w:val="36"/>
        </w:numPr>
        <w:spacing w:after="0" w:line="240" w:lineRule="auto"/>
        <w:ind w:left="426" w:hanging="426"/>
        <w:jc w:val="both"/>
        <w:rPr>
          <w:rFonts w:asciiTheme="minorHAnsi" w:eastAsiaTheme="minorEastAsia" w:hAnsiTheme="minorHAnsi"/>
          <w:color w:val="000000" w:themeColor="text1"/>
        </w:rPr>
      </w:pPr>
      <w:r w:rsidRPr="002854E7">
        <w:rPr>
          <w:rFonts w:asciiTheme="minorHAnsi" w:hAnsiTheme="minorHAnsi"/>
          <w:color w:val="000000" w:themeColor="text1"/>
        </w:rPr>
        <w:t xml:space="preserve">Celem Umowy jest w </w:t>
      </w:r>
      <w:r w:rsidR="004C668E" w:rsidRPr="002854E7">
        <w:rPr>
          <w:rFonts w:asciiTheme="minorHAnsi" w:hAnsiTheme="minorHAnsi"/>
          <w:color w:val="000000" w:themeColor="text1"/>
        </w:rPr>
        <w:t xml:space="preserve">jak </w:t>
      </w:r>
      <w:r w:rsidRPr="002854E7">
        <w:rPr>
          <w:rFonts w:asciiTheme="minorHAnsi" w:hAnsiTheme="minorHAnsi"/>
          <w:color w:val="000000" w:themeColor="text1"/>
        </w:rPr>
        <w:t xml:space="preserve">najdalej idącym stopniu przyczynienie się do </w:t>
      </w:r>
      <w:r w:rsidR="008944B7" w:rsidRPr="002854E7">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2854E7">
        <w:rPr>
          <w:rFonts w:asciiTheme="minorHAnsi" w:hAnsiTheme="minorHAnsi"/>
          <w:color w:val="000000" w:themeColor="text1"/>
        </w:rPr>
        <w:t>w kontekście</w:t>
      </w:r>
      <w:r w:rsidR="008944B7" w:rsidRPr="002854E7">
        <w:rPr>
          <w:rFonts w:asciiTheme="minorHAnsi" w:hAnsiTheme="minorHAnsi"/>
          <w:color w:val="000000" w:themeColor="text1"/>
        </w:rPr>
        <w:t xml:space="preserve"> wskazanych celów.</w:t>
      </w:r>
    </w:p>
    <w:p w14:paraId="4B2E3A28" w14:textId="77777777" w:rsidR="008944B7" w:rsidRPr="002854E7" w:rsidRDefault="008944B7" w:rsidP="00B96C37">
      <w:pPr>
        <w:pStyle w:val="Akapitzlist"/>
        <w:numPr>
          <w:ilvl w:val="0"/>
          <w:numId w:val="3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lastRenderedPageBreak/>
        <w:t xml:space="preserve">Podstawowe założenia </w:t>
      </w:r>
      <w:r w:rsidR="00A90EF7" w:rsidRPr="002854E7">
        <w:rPr>
          <w:rFonts w:asciiTheme="minorHAnsi" w:hAnsiTheme="minorHAnsi"/>
          <w:color w:val="000000" w:themeColor="text1"/>
        </w:rPr>
        <w:t xml:space="preserve">Przedsięwzięcia oraz zawierającej się w nim </w:t>
      </w:r>
      <w:r w:rsidRPr="002854E7">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433532A5" w:rsidR="00017F4F" w:rsidRPr="002854E7" w:rsidRDefault="00312EEF" w:rsidP="00B96C37">
      <w:pPr>
        <w:pStyle w:val="Akapitzlist"/>
        <w:numPr>
          <w:ilvl w:val="0"/>
          <w:numId w:val="3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Współpraca i świadczenia Stron podzielone są na Etapy</w:t>
      </w:r>
      <w:r w:rsidR="00DF13C7" w:rsidRPr="002854E7">
        <w:rPr>
          <w:rFonts w:asciiTheme="minorHAnsi" w:hAnsiTheme="minorHAnsi"/>
          <w:color w:val="000000" w:themeColor="text1"/>
        </w:rPr>
        <w:t xml:space="preserve">, </w:t>
      </w:r>
      <w:r w:rsidR="00D87ECC" w:rsidRPr="002854E7">
        <w:rPr>
          <w:rFonts w:asciiTheme="minorHAnsi" w:hAnsiTheme="minorHAnsi"/>
          <w:color w:val="000000" w:themeColor="text1"/>
        </w:rPr>
        <w:t xml:space="preserve">przy czym </w:t>
      </w:r>
      <w:r w:rsidR="00DF13C7" w:rsidRPr="002854E7">
        <w:rPr>
          <w:rFonts w:asciiTheme="minorHAnsi" w:hAnsiTheme="minorHAnsi"/>
          <w:color w:val="000000" w:themeColor="text1"/>
        </w:rPr>
        <w:t>w ramach Etapu I i Etapu II następuje konkurencja pomiędzy Wykonawcą i Konkurentami Wykonawcy</w:t>
      </w:r>
      <w:r w:rsidR="00127E5D" w:rsidRPr="002854E7">
        <w:rPr>
          <w:rFonts w:asciiTheme="minorHAnsi" w:hAnsiTheme="minorHAnsi"/>
          <w:color w:val="000000" w:themeColor="text1"/>
        </w:rPr>
        <w:t xml:space="preserve"> w ramach poszczególnych Strumieni</w:t>
      </w:r>
      <w:r w:rsidRPr="002854E7">
        <w:rPr>
          <w:rFonts w:asciiTheme="minorHAnsi" w:hAnsiTheme="minorHAnsi"/>
          <w:color w:val="000000" w:themeColor="text1"/>
        </w:rPr>
        <w:t xml:space="preserve">. </w:t>
      </w:r>
      <w:r w:rsidR="00097436" w:rsidRPr="002854E7">
        <w:rPr>
          <w:rFonts w:asciiTheme="minorHAnsi" w:hAnsiTheme="minorHAnsi"/>
          <w:color w:val="000000" w:themeColor="text1"/>
        </w:rPr>
        <w:t xml:space="preserve">W ramach </w:t>
      </w:r>
      <w:r w:rsidR="008F52D2" w:rsidRPr="002854E7">
        <w:rPr>
          <w:rFonts w:asciiTheme="minorHAnsi" w:hAnsiTheme="minorHAnsi"/>
          <w:color w:val="000000" w:themeColor="text1"/>
        </w:rPr>
        <w:t>Przedsięwzięcia</w:t>
      </w:r>
      <w:r w:rsidR="00097436" w:rsidRPr="002854E7">
        <w:rPr>
          <w:rFonts w:asciiTheme="minorHAnsi" w:hAnsiTheme="minorHAnsi"/>
          <w:color w:val="000000" w:themeColor="text1"/>
        </w:rPr>
        <w:t xml:space="preserve"> przewidywane jest </w:t>
      </w:r>
      <w:r w:rsidR="00D23AFD" w:rsidRPr="002854E7">
        <w:rPr>
          <w:rFonts w:asciiTheme="minorHAnsi" w:hAnsiTheme="minorHAnsi"/>
          <w:color w:val="000000" w:themeColor="text1"/>
        </w:rPr>
        <w:t xml:space="preserve">po każdym Etapie </w:t>
      </w:r>
      <w:r w:rsidR="00097436" w:rsidRPr="002854E7">
        <w:rPr>
          <w:rFonts w:asciiTheme="minorHAnsi" w:hAnsiTheme="minorHAnsi"/>
          <w:color w:val="000000" w:themeColor="text1"/>
        </w:rPr>
        <w:t xml:space="preserve">dokonywanie </w:t>
      </w:r>
      <w:r w:rsidR="007D18E3" w:rsidRPr="002854E7">
        <w:rPr>
          <w:rFonts w:asciiTheme="minorHAnsi" w:hAnsiTheme="minorHAnsi"/>
          <w:color w:val="000000" w:themeColor="text1"/>
        </w:rPr>
        <w:t>oceny prac Uczestników Postępowania</w:t>
      </w:r>
      <w:r w:rsidR="00AD69B7" w:rsidRPr="002854E7">
        <w:rPr>
          <w:rFonts w:asciiTheme="minorHAnsi" w:hAnsiTheme="minorHAnsi"/>
          <w:color w:val="000000" w:themeColor="text1"/>
        </w:rPr>
        <w:t xml:space="preserve">, w tym Wykonawcy, </w:t>
      </w:r>
      <w:r w:rsidR="007D18E3" w:rsidRPr="002854E7">
        <w:rPr>
          <w:rFonts w:asciiTheme="minorHAnsi" w:hAnsiTheme="minorHAnsi"/>
          <w:color w:val="000000" w:themeColor="text1"/>
        </w:rPr>
        <w:t xml:space="preserve">oraz </w:t>
      </w:r>
      <w:r w:rsidR="00097436" w:rsidRPr="002854E7">
        <w:rPr>
          <w:rFonts w:asciiTheme="minorHAnsi" w:hAnsiTheme="minorHAnsi"/>
          <w:color w:val="000000" w:themeColor="text1"/>
        </w:rPr>
        <w:t>stopniowe zmniejszani</w:t>
      </w:r>
      <w:r w:rsidR="00AD69B7" w:rsidRPr="002854E7">
        <w:rPr>
          <w:rFonts w:asciiTheme="minorHAnsi" w:hAnsiTheme="minorHAnsi"/>
          <w:color w:val="000000" w:themeColor="text1"/>
        </w:rPr>
        <w:t>e</w:t>
      </w:r>
      <w:r w:rsidR="00097436" w:rsidRPr="002854E7">
        <w:rPr>
          <w:rFonts w:asciiTheme="minorHAnsi" w:hAnsiTheme="minorHAnsi"/>
          <w:color w:val="000000" w:themeColor="text1"/>
        </w:rPr>
        <w:t xml:space="preserve"> liczby Uczestników </w:t>
      </w:r>
      <w:r w:rsidR="008F52D2" w:rsidRPr="002854E7">
        <w:rPr>
          <w:rFonts w:asciiTheme="minorHAnsi" w:hAnsiTheme="minorHAnsi"/>
          <w:color w:val="000000" w:themeColor="text1"/>
        </w:rPr>
        <w:t>Przedsięwzięcia</w:t>
      </w:r>
      <w:r w:rsidR="00097436" w:rsidRPr="002854E7">
        <w:rPr>
          <w:rFonts w:asciiTheme="minorHAnsi" w:hAnsiTheme="minorHAnsi"/>
          <w:color w:val="000000" w:themeColor="text1"/>
        </w:rPr>
        <w:t xml:space="preserve">, w drodze Selekcji, zgodnie z </w:t>
      </w:r>
      <w:r w:rsidR="3D0B46F4" w:rsidRPr="002854E7">
        <w:rPr>
          <w:rFonts w:asciiTheme="minorHAnsi" w:hAnsiTheme="minorHAnsi"/>
          <w:color w:val="000000" w:themeColor="text1"/>
        </w:rPr>
        <w:t>Wymaganiami</w:t>
      </w:r>
      <w:r w:rsidR="00AC1BE7" w:rsidRPr="002854E7">
        <w:rPr>
          <w:rFonts w:asciiTheme="minorHAnsi" w:hAnsiTheme="minorHAnsi"/>
          <w:color w:val="000000" w:themeColor="text1"/>
        </w:rPr>
        <w:t xml:space="preserve"> określonymi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AC1BE7" w:rsidRPr="002854E7">
        <w:rPr>
          <w:rFonts w:asciiTheme="minorHAnsi" w:hAnsiTheme="minorHAnsi"/>
          <w:color w:val="000000" w:themeColor="text1"/>
        </w:rPr>
        <w:t xml:space="preserve"> nr 1 do Regulaminu oraz </w:t>
      </w:r>
      <w:r w:rsidR="00990D59" w:rsidRPr="002854E7">
        <w:rPr>
          <w:rFonts w:asciiTheme="minorHAnsi" w:hAnsiTheme="minorHAnsi"/>
          <w:color w:val="000000" w:themeColor="text1"/>
        </w:rPr>
        <w:t>K</w:t>
      </w:r>
      <w:r w:rsidR="00097436" w:rsidRPr="002854E7">
        <w:rPr>
          <w:rFonts w:asciiTheme="minorHAnsi" w:hAnsiTheme="minorHAnsi"/>
          <w:color w:val="000000" w:themeColor="text1"/>
        </w:rPr>
        <w:t>ryteriami określonymi w</w:t>
      </w:r>
      <w:r w:rsidR="006226A8" w:rsidRPr="002854E7">
        <w:rPr>
          <w:rFonts w:asciiTheme="minorHAnsi" w:hAnsiTheme="minorHAnsi"/>
          <w:color w:val="000000" w:themeColor="text1"/>
        </w:rPr>
        <w:t xml:space="preserve">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AC1BE7" w:rsidRPr="002854E7">
        <w:rPr>
          <w:rFonts w:asciiTheme="minorHAnsi" w:hAnsiTheme="minorHAnsi"/>
          <w:color w:val="000000" w:themeColor="text1"/>
        </w:rPr>
        <w:t xml:space="preserve"> </w:t>
      </w:r>
      <w:r w:rsidR="006226A8" w:rsidRPr="002854E7">
        <w:rPr>
          <w:rFonts w:asciiTheme="minorHAnsi" w:hAnsiTheme="minorHAnsi"/>
          <w:color w:val="000000" w:themeColor="text1"/>
        </w:rPr>
        <w:t xml:space="preserve">nr </w:t>
      </w:r>
      <w:r w:rsidR="00AC1BE7" w:rsidRPr="002854E7">
        <w:rPr>
          <w:rFonts w:asciiTheme="minorHAnsi" w:hAnsiTheme="minorHAnsi"/>
          <w:color w:val="000000" w:themeColor="text1"/>
        </w:rPr>
        <w:t xml:space="preserve">5 </w:t>
      </w:r>
      <w:r w:rsidR="006226A8" w:rsidRPr="002854E7">
        <w:rPr>
          <w:rFonts w:asciiTheme="minorHAnsi" w:hAnsiTheme="minorHAnsi"/>
          <w:color w:val="000000" w:themeColor="text1"/>
        </w:rPr>
        <w:t>do</w:t>
      </w:r>
      <w:r w:rsidR="006226A8" w:rsidRPr="002854E7">
        <w:rPr>
          <w:color w:val="000000" w:themeColor="text1"/>
        </w:rPr>
        <w:t xml:space="preserve"> </w:t>
      </w:r>
      <w:r w:rsidR="006226A8" w:rsidRPr="002854E7">
        <w:rPr>
          <w:rFonts w:asciiTheme="minorHAnsi" w:hAnsiTheme="minorHAnsi"/>
          <w:color w:val="000000" w:themeColor="text1"/>
        </w:rPr>
        <w:t>Regulaminu</w:t>
      </w:r>
      <w:r w:rsidR="00214E59" w:rsidRPr="002854E7">
        <w:rPr>
          <w:rFonts w:asciiTheme="minorHAnsi" w:hAnsiTheme="minorHAnsi"/>
          <w:color w:val="000000" w:themeColor="text1"/>
        </w:rPr>
        <w:t>.</w:t>
      </w:r>
      <w:r w:rsidR="00097436" w:rsidRPr="002854E7">
        <w:rPr>
          <w:rFonts w:asciiTheme="minorHAnsi" w:hAnsiTheme="minorHAnsi"/>
          <w:color w:val="000000" w:themeColor="text1"/>
        </w:rPr>
        <w:t xml:space="preserve"> Wskutek Selekcji część umów</w:t>
      </w:r>
      <w:r w:rsidR="007D18E3" w:rsidRPr="002854E7">
        <w:rPr>
          <w:rFonts w:asciiTheme="minorHAnsi" w:hAnsiTheme="minorHAnsi"/>
          <w:color w:val="000000" w:themeColor="text1"/>
        </w:rPr>
        <w:t xml:space="preserve"> </w:t>
      </w:r>
      <w:r w:rsidR="00D23AFD" w:rsidRPr="002854E7">
        <w:rPr>
          <w:rFonts w:asciiTheme="minorHAnsi" w:hAnsiTheme="minorHAnsi"/>
          <w:color w:val="000000" w:themeColor="text1"/>
        </w:rPr>
        <w:t>albo</w:t>
      </w:r>
      <w:r w:rsidR="007D18E3" w:rsidRPr="002854E7">
        <w:rPr>
          <w:rFonts w:asciiTheme="minorHAnsi" w:hAnsiTheme="minorHAnsi"/>
          <w:color w:val="000000" w:themeColor="text1"/>
        </w:rPr>
        <w:t xml:space="preserve"> </w:t>
      </w:r>
      <w:r w:rsidR="00AD69B7" w:rsidRPr="002854E7">
        <w:rPr>
          <w:rFonts w:asciiTheme="minorHAnsi" w:hAnsiTheme="minorHAnsi"/>
          <w:color w:val="000000" w:themeColor="text1"/>
        </w:rPr>
        <w:t>– potencjalnie –</w:t>
      </w:r>
      <w:r w:rsidR="00D23AFD" w:rsidRPr="002854E7">
        <w:rPr>
          <w:rFonts w:asciiTheme="minorHAnsi" w:hAnsiTheme="minorHAnsi"/>
          <w:color w:val="000000" w:themeColor="text1"/>
        </w:rPr>
        <w:t xml:space="preserve"> </w:t>
      </w:r>
      <w:r w:rsidR="007D18E3" w:rsidRPr="002854E7">
        <w:rPr>
          <w:rFonts w:asciiTheme="minorHAnsi" w:hAnsiTheme="minorHAnsi"/>
          <w:color w:val="000000" w:themeColor="text1"/>
        </w:rPr>
        <w:t>wszystkie umowy</w:t>
      </w:r>
      <w:r w:rsidR="00097436" w:rsidRPr="002854E7">
        <w:rPr>
          <w:rFonts w:asciiTheme="minorHAnsi" w:hAnsiTheme="minorHAnsi"/>
          <w:color w:val="000000" w:themeColor="text1"/>
        </w:rPr>
        <w:t xml:space="preserve"> z Uczestnikami </w:t>
      </w:r>
      <w:r w:rsidR="008F52D2" w:rsidRPr="002854E7">
        <w:rPr>
          <w:rFonts w:asciiTheme="minorHAnsi" w:hAnsiTheme="minorHAnsi"/>
          <w:color w:val="000000" w:themeColor="text1"/>
        </w:rPr>
        <w:t>Przedsięwzięcia</w:t>
      </w:r>
      <w:r w:rsidR="00097436" w:rsidRPr="002854E7">
        <w:rPr>
          <w:rFonts w:asciiTheme="minorHAnsi" w:hAnsiTheme="minorHAnsi"/>
          <w:color w:val="000000" w:themeColor="text1"/>
        </w:rPr>
        <w:t>, w tym ewentualnie Umowa</w:t>
      </w:r>
      <w:r w:rsidR="00AD69B7" w:rsidRPr="002854E7">
        <w:rPr>
          <w:rFonts w:asciiTheme="minorHAnsi" w:hAnsiTheme="minorHAnsi"/>
          <w:color w:val="000000" w:themeColor="text1"/>
        </w:rPr>
        <w:t xml:space="preserve"> z Wykonawcą</w:t>
      </w:r>
      <w:r w:rsidR="00097436" w:rsidRPr="002854E7">
        <w:rPr>
          <w:rFonts w:asciiTheme="minorHAnsi" w:hAnsiTheme="minorHAnsi"/>
          <w:color w:val="000000" w:themeColor="text1"/>
        </w:rPr>
        <w:t xml:space="preserve">, po </w:t>
      </w:r>
      <w:r w:rsidR="00990D59" w:rsidRPr="002854E7">
        <w:rPr>
          <w:rFonts w:asciiTheme="minorHAnsi" w:hAnsiTheme="minorHAnsi"/>
          <w:color w:val="000000" w:themeColor="text1"/>
        </w:rPr>
        <w:t>E</w:t>
      </w:r>
      <w:r w:rsidR="004F64A8" w:rsidRPr="002854E7">
        <w:rPr>
          <w:rFonts w:asciiTheme="minorHAnsi" w:hAnsiTheme="minorHAnsi"/>
          <w:color w:val="000000" w:themeColor="text1"/>
        </w:rPr>
        <w:t>tapie</w:t>
      </w:r>
      <w:r w:rsidR="00CD12E3" w:rsidRPr="002854E7">
        <w:rPr>
          <w:rFonts w:asciiTheme="minorHAnsi" w:hAnsiTheme="minorHAnsi"/>
          <w:color w:val="000000" w:themeColor="text1"/>
        </w:rPr>
        <w:t xml:space="preserve"> I lub Etapie II</w:t>
      </w:r>
      <w:r w:rsidR="008944B7" w:rsidRPr="002854E7">
        <w:rPr>
          <w:rFonts w:asciiTheme="minorHAnsi" w:hAnsiTheme="minorHAnsi"/>
          <w:color w:val="000000" w:themeColor="text1"/>
        </w:rPr>
        <w:t xml:space="preserve"> </w:t>
      </w:r>
      <w:r w:rsidR="00097436" w:rsidRPr="002854E7">
        <w:rPr>
          <w:rFonts w:asciiTheme="minorHAnsi" w:hAnsiTheme="minorHAnsi"/>
          <w:color w:val="000000" w:themeColor="text1"/>
        </w:rPr>
        <w:t>prowadzenia Prac B+R może</w:t>
      </w:r>
      <w:r w:rsidR="00874E5C" w:rsidRPr="002854E7">
        <w:rPr>
          <w:rFonts w:asciiTheme="minorHAnsi" w:hAnsiTheme="minorHAnsi"/>
          <w:color w:val="000000" w:themeColor="text1"/>
        </w:rPr>
        <w:t>, z</w:t>
      </w:r>
      <w:r w:rsidR="004F64A8" w:rsidRPr="002854E7">
        <w:rPr>
          <w:rFonts w:asciiTheme="minorHAnsi" w:hAnsiTheme="minorHAnsi"/>
          <w:color w:val="000000" w:themeColor="text1"/>
        </w:rPr>
        <w:t> </w:t>
      </w:r>
      <w:r w:rsidR="00874E5C" w:rsidRPr="002854E7">
        <w:rPr>
          <w:rFonts w:asciiTheme="minorHAnsi" w:hAnsiTheme="minorHAnsi"/>
          <w:color w:val="000000" w:themeColor="text1"/>
        </w:rPr>
        <w:t xml:space="preserve">zastrzeżeniem </w:t>
      </w:r>
      <w:r w:rsidR="00AD69B7" w:rsidRPr="002854E7">
        <w:rPr>
          <w:rFonts w:asciiTheme="minorHAnsi" w:hAnsiTheme="minorHAnsi"/>
          <w:color w:val="000000" w:themeColor="text1"/>
        </w:rPr>
        <w:t>szczegółowych jej postanowień</w:t>
      </w:r>
      <w:r w:rsidR="00874E5C" w:rsidRPr="002854E7">
        <w:rPr>
          <w:rFonts w:asciiTheme="minorHAnsi" w:hAnsiTheme="minorHAnsi"/>
          <w:color w:val="000000" w:themeColor="text1"/>
        </w:rPr>
        <w:t>,</w:t>
      </w:r>
      <w:r w:rsidR="00097436" w:rsidRPr="002854E7">
        <w:rPr>
          <w:rFonts w:asciiTheme="minorHAnsi" w:hAnsiTheme="minorHAnsi"/>
          <w:color w:val="000000" w:themeColor="text1"/>
        </w:rPr>
        <w:t xml:space="preserve"> wygasnąć.</w:t>
      </w:r>
      <w:r w:rsidR="00C312D3" w:rsidRPr="002854E7">
        <w:rPr>
          <w:rFonts w:asciiTheme="minorHAnsi" w:hAnsiTheme="minorHAnsi"/>
          <w:color w:val="000000" w:themeColor="text1"/>
        </w:rPr>
        <w:t xml:space="preserve"> </w:t>
      </w:r>
      <w:r w:rsidR="00323FCF" w:rsidRPr="002854E7">
        <w:rPr>
          <w:rFonts w:asciiTheme="minorHAnsi" w:hAnsiTheme="minorHAnsi"/>
          <w:color w:val="000000" w:themeColor="text1"/>
        </w:rPr>
        <w:t xml:space="preserve">NCBR zastrzega sobie prawo do zakończenia </w:t>
      </w:r>
      <w:r w:rsidR="00F9047C" w:rsidRPr="002854E7">
        <w:rPr>
          <w:rFonts w:asciiTheme="minorHAnsi" w:hAnsiTheme="minorHAnsi"/>
          <w:color w:val="000000" w:themeColor="text1"/>
        </w:rPr>
        <w:t>Przedsięwzięcia w</w:t>
      </w:r>
      <w:r w:rsidR="0030647C" w:rsidRPr="002854E7">
        <w:rPr>
          <w:rFonts w:asciiTheme="minorHAnsi" w:hAnsiTheme="minorHAnsi"/>
          <w:color w:val="000000" w:themeColor="text1"/>
        </w:rPr>
        <w:t xml:space="preserve"> danym Strumieniu </w:t>
      </w:r>
      <w:r w:rsidR="00323FCF" w:rsidRPr="002854E7">
        <w:rPr>
          <w:rFonts w:asciiTheme="minorHAnsi" w:hAnsiTheme="minorHAnsi"/>
          <w:color w:val="000000" w:themeColor="text1"/>
        </w:rPr>
        <w:t xml:space="preserve">(wypowiedzenia Umowy w ramach wypowiedzenia umów ze wszystkimi Uczestnikami Przedsięwzięcia) w ramach Selekcji Etapu I </w:t>
      </w:r>
      <w:r w:rsidR="00C5461A" w:rsidRPr="002854E7">
        <w:rPr>
          <w:rFonts w:asciiTheme="minorHAnsi" w:hAnsiTheme="minorHAnsi"/>
          <w:color w:val="000000" w:themeColor="text1"/>
        </w:rPr>
        <w:t>albo</w:t>
      </w:r>
      <w:r w:rsidR="00323FCF" w:rsidRPr="002854E7">
        <w:rPr>
          <w:rFonts w:asciiTheme="minorHAnsi" w:hAnsiTheme="minorHAnsi"/>
          <w:color w:val="000000" w:themeColor="text1"/>
        </w:rPr>
        <w:t xml:space="preserve"> Selekcji Etapu II</w:t>
      </w:r>
      <w:r w:rsidR="00C5461A" w:rsidRPr="002854E7">
        <w:rPr>
          <w:rFonts w:asciiTheme="minorHAnsi" w:hAnsiTheme="minorHAnsi"/>
          <w:color w:val="000000" w:themeColor="text1"/>
        </w:rPr>
        <w:t>, z zastrzeżeniem zobowiązania NCBR do zapłaty wynagrodzenia za wykonane Prace B+R, zgodnie z Umową</w:t>
      </w:r>
      <w:r w:rsidR="00323FCF" w:rsidRPr="002854E7">
        <w:rPr>
          <w:rFonts w:asciiTheme="minorHAnsi" w:hAnsiTheme="minorHAnsi"/>
          <w:color w:val="000000" w:themeColor="text1"/>
        </w:rPr>
        <w:t>.</w:t>
      </w:r>
      <w:bookmarkStart w:id="24" w:name="_Hlk52697847"/>
      <w:bookmarkEnd w:id="24"/>
    </w:p>
    <w:p w14:paraId="2DFE0F35" w14:textId="2233E88A" w:rsidR="004B669E" w:rsidRPr="002854E7" w:rsidRDefault="004B669E" w:rsidP="00B96C37">
      <w:pPr>
        <w:pStyle w:val="Akapitzlist"/>
        <w:numPr>
          <w:ilvl w:val="0"/>
          <w:numId w:val="3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przypadku, gdy </w:t>
      </w:r>
      <w:r w:rsidR="00374776" w:rsidRPr="002854E7">
        <w:rPr>
          <w:rFonts w:asciiTheme="minorHAnsi" w:hAnsiTheme="minorHAnsi"/>
          <w:color w:val="000000" w:themeColor="text1"/>
        </w:rPr>
        <w:t xml:space="preserve">Wykonawcą </w:t>
      </w:r>
      <w:r w:rsidR="00FE50E1" w:rsidRPr="002854E7">
        <w:rPr>
          <w:rFonts w:asciiTheme="minorHAnsi" w:hAnsiTheme="minorHAnsi"/>
          <w:color w:val="000000" w:themeColor="text1"/>
        </w:rPr>
        <w:t>są podmioty</w:t>
      </w:r>
      <w:r w:rsidRPr="002854E7">
        <w:rPr>
          <w:rFonts w:asciiTheme="minorHAnsi" w:hAnsiTheme="minorHAnsi"/>
          <w:color w:val="000000" w:themeColor="text1"/>
        </w:rPr>
        <w:t xml:space="preserve"> </w:t>
      </w:r>
      <w:r w:rsidR="00BA03CF" w:rsidRPr="002854E7">
        <w:rPr>
          <w:rFonts w:asciiTheme="minorHAnsi" w:hAnsiTheme="minorHAnsi"/>
          <w:color w:val="000000" w:themeColor="text1"/>
        </w:rPr>
        <w:t>działając</w:t>
      </w:r>
      <w:r w:rsidR="00FE50E1" w:rsidRPr="002854E7">
        <w:rPr>
          <w:rFonts w:asciiTheme="minorHAnsi" w:hAnsiTheme="minorHAnsi"/>
          <w:color w:val="000000" w:themeColor="text1"/>
        </w:rPr>
        <w:t>e</w:t>
      </w:r>
      <w:r w:rsidR="00BA03CF" w:rsidRPr="002854E7">
        <w:rPr>
          <w:rFonts w:asciiTheme="minorHAnsi" w:hAnsiTheme="minorHAnsi"/>
          <w:color w:val="000000" w:themeColor="text1"/>
        </w:rPr>
        <w:t xml:space="preserve"> wspólnie np. </w:t>
      </w:r>
      <w:r w:rsidRPr="002854E7">
        <w:rPr>
          <w:rFonts w:asciiTheme="minorHAnsi" w:hAnsiTheme="minorHAnsi"/>
          <w:color w:val="000000" w:themeColor="text1"/>
        </w:rPr>
        <w:t xml:space="preserve">w ramach konsorcjum, odpowiadają one względem NCBR solidarnie, a postanowienia dotyczące </w:t>
      </w:r>
      <w:r w:rsidR="00374776" w:rsidRPr="002854E7">
        <w:rPr>
          <w:rFonts w:asciiTheme="minorHAnsi" w:hAnsiTheme="minorHAnsi"/>
          <w:color w:val="000000" w:themeColor="text1"/>
        </w:rPr>
        <w:t xml:space="preserve">Wykonawcy </w:t>
      </w:r>
      <w:r w:rsidRPr="002854E7">
        <w:rPr>
          <w:rFonts w:asciiTheme="minorHAnsi" w:hAnsiTheme="minorHAnsi"/>
          <w:color w:val="000000" w:themeColor="text1"/>
        </w:rPr>
        <w:t>maj</w:t>
      </w:r>
      <w:r w:rsidR="00214E59" w:rsidRPr="002854E7">
        <w:rPr>
          <w:rFonts w:asciiTheme="minorHAnsi" w:hAnsiTheme="minorHAnsi"/>
          <w:color w:val="000000" w:themeColor="text1"/>
        </w:rPr>
        <w:t>ą</w:t>
      </w:r>
      <w:r w:rsidRPr="002854E7">
        <w:rPr>
          <w:rFonts w:asciiTheme="minorHAnsi" w:hAnsiTheme="minorHAnsi"/>
          <w:color w:val="000000" w:themeColor="text1"/>
        </w:rPr>
        <w:t xml:space="preserve"> odpowiednie zastosowanie do wszystkich podmiotów </w:t>
      </w:r>
      <w:r w:rsidR="00C467E7" w:rsidRPr="002854E7">
        <w:rPr>
          <w:rFonts w:asciiTheme="minorHAnsi" w:hAnsiTheme="minorHAnsi"/>
          <w:color w:val="000000" w:themeColor="text1"/>
        </w:rPr>
        <w:t>występujących wspólnie.</w:t>
      </w:r>
      <w:r w:rsidR="000D0440" w:rsidRPr="002854E7">
        <w:rPr>
          <w:rFonts w:asciiTheme="minorHAnsi" w:hAnsiTheme="minorHAnsi"/>
          <w:color w:val="000000" w:themeColor="text1"/>
        </w:rPr>
        <w:t xml:space="preserve"> </w:t>
      </w:r>
    </w:p>
    <w:p w14:paraId="069A2E96" w14:textId="77777777" w:rsidR="000B7645" w:rsidRPr="002854E7" w:rsidRDefault="000B7645" w:rsidP="00B96C37">
      <w:pPr>
        <w:pStyle w:val="Akapitzlist"/>
        <w:numPr>
          <w:ilvl w:val="0"/>
          <w:numId w:val="36"/>
        </w:numPr>
        <w:spacing w:after="0" w:line="240" w:lineRule="auto"/>
        <w:ind w:left="426" w:hanging="426"/>
        <w:jc w:val="both"/>
        <w:rPr>
          <w:rFonts w:asciiTheme="minorHAnsi" w:hAnsiTheme="minorHAnsi"/>
          <w:color w:val="000000" w:themeColor="text1"/>
        </w:rPr>
      </w:pPr>
      <w:bookmarkStart w:id="25" w:name="_Hlk512532224"/>
      <w:r w:rsidRPr="002854E7">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25"/>
      <w:r w:rsidRPr="002854E7">
        <w:rPr>
          <w:rFonts w:asciiTheme="minorHAnsi" w:hAnsiTheme="minorHAnsi"/>
          <w:color w:val="000000" w:themeColor="text1"/>
        </w:rPr>
        <w:t>.</w:t>
      </w:r>
    </w:p>
    <w:p w14:paraId="63F9EB29" w14:textId="54126C55" w:rsidR="009C25DF" w:rsidRPr="002854E7" w:rsidRDefault="0073657D" w:rsidP="00B96C37">
      <w:pPr>
        <w:pStyle w:val="Akapitzlist"/>
        <w:numPr>
          <w:ilvl w:val="0"/>
          <w:numId w:val="3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Z zastrzeżeniem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_Ref512575368 \r \h </w:instrText>
      </w:r>
      <w:r w:rsidR="006262C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43</w:t>
      </w:r>
      <w:r w:rsidRPr="002854E7">
        <w:rPr>
          <w:rFonts w:asciiTheme="minorHAnsi" w:hAnsiTheme="minorHAnsi"/>
          <w:color w:val="000000" w:themeColor="text1"/>
          <w:shd w:val="clear" w:color="auto" w:fill="E6E6E6"/>
        </w:rPr>
        <w:fldChar w:fldCharType="end"/>
      </w:r>
      <w:r w:rsidR="00A3059C" w:rsidRPr="002854E7">
        <w:rPr>
          <w:rFonts w:asciiTheme="minorHAnsi" w:hAnsiTheme="minorHAnsi"/>
          <w:color w:val="000000" w:themeColor="text1"/>
        </w:rPr>
        <w:t xml:space="preserve"> </w:t>
      </w:r>
      <w:r w:rsidR="00A3059C" w:rsidRPr="002854E7">
        <w:rPr>
          <w:rFonts w:asciiTheme="minorHAnsi" w:hAnsiTheme="minorHAnsi" w:cstheme="minorHAnsi"/>
          <w:color w:val="000000" w:themeColor="text1"/>
        </w:rPr>
        <w:t xml:space="preserve">§ 6 i </w:t>
      </w:r>
      <w:r w:rsidR="00A3059C" w:rsidRPr="002854E7">
        <w:rPr>
          <w:rFonts w:asciiTheme="minorHAnsi" w:hAnsiTheme="minorHAnsi"/>
          <w:color w:val="000000" w:themeColor="text1"/>
        </w:rPr>
        <w:t>7</w:t>
      </w:r>
      <w:r w:rsidR="006F5228" w:rsidRPr="002854E7">
        <w:rPr>
          <w:rFonts w:asciiTheme="minorHAnsi" w:hAnsiTheme="minorHAnsi"/>
          <w:color w:val="000000" w:themeColor="text1"/>
        </w:rPr>
        <w:t xml:space="preserve">, czynności NCBR są </w:t>
      </w:r>
      <w:r w:rsidRPr="002854E7">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6F49B5C1" w:rsidR="009D30A8" w:rsidRPr="002854E7" w:rsidRDefault="009D30A8" w:rsidP="00B96C37">
      <w:pPr>
        <w:pStyle w:val="Akapitzlist"/>
        <w:numPr>
          <w:ilvl w:val="0"/>
          <w:numId w:val="3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Postanowienia dotyczące </w:t>
      </w:r>
      <w:r w:rsidR="005552E3" w:rsidRPr="002854E7">
        <w:rPr>
          <w:rFonts w:asciiTheme="minorHAnsi" w:hAnsiTheme="minorHAnsi"/>
          <w:color w:val="000000" w:themeColor="text1"/>
        </w:rPr>
        <w:t>nieruchomości,</w:t>
      </w:r>
      <w:r w:rsidRPr="002854E7">
        <w:rPr>
          <w:rFonts w:asciiTheme="minorHAnsi" w:hAnsiTheme="minorHAnsi"/>
          <w:color w:val="000000" w:themeColor="text1"/>
        </w:rPr>
        <w:t xml:space="preserve"> na której ma być posadowiony Demonstrator, jak również samego Demonstratora zostały określone w </w:t>
      </w:r>
      <w:r w:rsidR="00817A5A" w:rsidRPr="002854E7">
        <w:rPr>
          <w:rFonts w:asciiTheme="minorHAnsi" w:hAnsiTheme="minorHAnsi"/>
          <w:color w:val="000000" w:themeColor="text1"/>
        </w:rPr>
        <w:t>Umowie (</w:t>
      </w:r>
      <w:r w:rsidR="005A115A" w:rsidRPr="002854E7">
        <w:rPr>
          <w:rFonts w:asciiTheme="minorHAnsi" w:hAnsiTheme="minorHAnsi"/>
          <w:color w:val="000000" w:themeColor="text1"/>
          <w:shd w:val="clear" w:color="auto" w:fill="E6E6E6"/>
        </w:rPr>
        <w:fldChar w:fldCharType="begin"/>
      </w:r>
      <w:r w:rsidR="005A115A" w:rsidRPr="002854E7">
        <w:rPr>
          <w:rFonts w:asciiTheme="minorHAnsi" w:hAnsiTheme="minorHAnsi"/>
          <w:color w:val="000000" w:themeColor="text1"/>
        </w:rPr>
        <w:instrText xml:space="preserve"> REF _Ref52748402 \r \h </w:instrText>
      </w:r>
      <w:r w:rsidR="005C7FCC" w:rsidRPr="002854E7">
        <w:rPr>
          <w:rFonts w:asciiTheme="minorHAnsi" w:hAnsiTheme="minorHAnsi"/>
          <w:color w:val="000000" w:themeColor="text1"/>
        </w:rPr>
        <w:instrText xml:space="preserve"> \* MERGEFORMAT </w:instrText>
      </w:r>
      <w:r w:rsidR="005A115A" w:rsidRPr="002854E7">
        <w:rPr>
          <w:rFonts w:asciiTheme="minorHAnsi" w:hAnsiTheme="minorHAnsi"/>
          <w:color w:val="000000" w:themeColor="text1"/>
          <w:shd w:val="clear" w:color="auto" w:fill="E6E6E6"/>
        </w:rPr>
      </w:r>
      <w:r w:rsidR="005A115A"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 </w:t>
      </w:r>
      <w:r w:rsidR="005A115A" w:rsidRPr="002854E7">
        <w:rPr>
          <w:rFonts w:asciiTheme="minorHAnsi" w:hAnsiTheme="minorHAnsi"/>
          <w:color w:val="000000" w:themeColor="text1"/>
          <w:shd w:val="clear" w:color="auto" w:fill="E6E6E6"/>
        </w:rPr>
        <w:fldChar w:fldCharType="end"/>
      </w:r>
      <w:r w:rsidR="00817A5A" w:rsidRPr="002854E7">
        <w:rPr>
          <w:rFonts w:asciiTheme="minorHAnsi" w:hAnsiTheme="minorHAnsi"/>
          <w:color w:val="000000" w:themeColor="text1"/>
        </w:rPr>
        <w:t>).</w:t>
      </w:r>
      <w:r w:rsidR="00AC1BE7" w:rsidRPr="002854E7">
        <w:rPr>
          <w:rFonts w:asciiTheme="minorHAnsi" w:hAnsiTheme="minorHAnsi"/>
          <w:color w:val="000000" w:themeColor="text1"/>
        </w:rPr>
        <w:t xml:space="preserve"> Umowa określa również prawa i obowiązki Wykonawcy względem Partnera Strategicznego NCBR.</w:t>
      </w:r>
    </w:p>
    <w:p w14:paraId="1AC65819" w14:textId="33144AA2" w:rsidR="009C25DF" w:rsidRPr="002854E7" w:rsidRDefault="009C25DF" w:rsidP="00B96C37">
      <w:pPr>
        <w:pStyle w:val="Akapitzlist"/>
        <w:numPr>
          <w:ilvl w:val="0"/>
          <w:numId w:val="3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2854E7">
        <w:rPr>
          <w:rFonts w:asciiTheme="minorHAnsi" w:hAnsiTheme="minorHAnsi"/>
          <w:color w:val="000000" w:themeColor="text1"/>
        </w:rPr>
        <w:t xml:space="preserve"> oraz wszelkie prace</w:t>
      </w:r>
      <w:r w:rsidR="00E52EDA" w:rsidRPr="002854E7">
        <w:rPr>
          <w:rFonts w:asciiTheme="minorHAnsi" w:hAnsiTheme="minorHAnsi"/>
          <w:color w:val="000000" w:themeColor="text1"/>
        </w:rPr>
        <w:t xml:space="preserve"> lub roboty budowlane</w:t>
      </w:r>
      <w:r w:rsidR="002A4214" w:rsidRPr="002854E7">
        <w:rPr>
          <w:rFonts w:asciiTheme="minorHAnsi" w:hAnsiTheme="minorHAnsi"/>
          <w:color w:val="000000" w:themeColor="text1"/>
        </w:rPr>
        <w:t xml:space="preserve"> związane z wykonaniem</w:t>
      </w:r>
      <w:r w:rsidR="00A51523" w:rsidRPr="002854E7">
        <w:rPr>
          <w:rFonts w:asciiTheme="minorHAnsi" w:hAnsiTheme="minorHAnsi"/>
          <w:color w:val="000000" w:themeColor="text1"/>
        </w:rPr>
        <w:t xml:space="preserve"> i</w:t>
      </w:r>
      <w:r w:rsidR="00E52EDA" w:rsidRPr="002854E7">
        <w:rPr>
          <w:rFonts w:asciiTheme="minorHAnsi" w:hAnsiTheme="minorHAnsi"/>
          <w:color w:val="000000" w:themeColor="text1"/>
        </w:rPr>
        <w:t xml:space="preserve"> testami </w:t>
      </w:r>
      <w:r w:rsidR="00745DC2" w:rsidRPr="002854E7">
        <w:rPr>
          <w:rFonts w:asciiTheme="minorHAnsi" w:hAnsiTheme="minorHAnsi"/>
          <w:color w:val="000000" w:themeColor="text1"/>
        </w:rPr>
        <w:t>D</w:t>
      </w:r>
      <w:r w:rsidR="002A4214" w:rsidRPr="002854E7">
        <w:rPr>
          <w:rFonts w:asciiTheme="minorHAnsi" w:hAnsiTheme="minorHAnsi"/>
          <w:color w:val="000000" w:themeColor="text1"/>
        </w:rPr>
        <w:t>emonstratora</w:t>
      </w:r>
      <w:r w:rsidRPr="002854E7">
        <w:rPr>
          <w:rFonts w:asciiTheme="minorHAnsi" w:hAnsiTheme="minorHAnsi"/>
          <w:color w:val="000000" w:themeColor="text1"/>
        </w:rPr>
        <w:t xml:space="preserve">, </w:t>
      </w:r>
      <w:r w:rsidR="00E52EDA" w:rsidRPr="002854E7">
        <w:rPr>
          <w:rFonts w:asciiTheme="minorHAnsi" w:hAnsiTheme="minorHAnsi"/>
          <w:color w:val="000000" w:themeColor="text1"/>
        </w:rPr>
        <w:t>zostaną wykonane</w:t>
      </w:r>
      <w:r w:rsidRPr="002854E7">
        <w:rPr>
          <w:rFonts w:asciiTheme="minorHAnsi" w:hAnsiTheme="minorHAnsi"/>
          <w:color w:val="000000" w:themeColor="text1"/>
        </w:rPr>
        <w:t xml:space="preserve"> na terytorium Rzeczypospolitej Polskiej. </w:t>
      </w:r>
    </w:p>
    <w:p w14:paraId="507FDDD5" w14:textId="280F0E47" w:rsidR="00F047F4" w:rsidRPr="002854E7" w:rsidRDefault="0089226D" w:rsidP="00B96C37">
      <w:pPr>
        <w:pStyle w:val="Akapitzlist"/>
        <w:numPr>
          <w:ilvl w:val="0"/>
          <w:numId w:val="36"/>
        </w:numPr>
        <w:spacing w:after="0" w:line="240" w:lineRule="auto"/>
        <w:ind w:left="426" w:hanging="426"/>
        <w:jc w:val="both"/>
        <w:rPr>
          <w:rFonts w:asciiTheme="minorHAnsi" w:hAnsiTheme="minorHAnsi"/>
          <w:color w:val="000000" w:themeColor="text1"/>
        </w:rPr>
      </w:pPr>
      <w:ins w:id="26" w:author="Autor">
        <w:r w:rsidRPr="002854E7">
          <w:rPr>
            <w:rFonts w:asciiTheme="minorHAnsi" w:hAnsiTheme="minorHAnsi"/>
            <w:b/>
            <w:bCs/>
            <w:color w:val="000000" w:themeColor="text1"/>
          </w:rPr>
          <w:t>[</w:t>
        </w:r>
      </w:ins>
      <w:r w:rsidR="00F047F4" w:rsidRPr="002854E7">
        <w:rPr>
          <w:rFonts w:asciiTheme="minorHAnsi" w:hAnsiTheme="minorHAnsi"/>
          <w:b/>
          <w:bCs/>
          <w:color w:val="000000" w:themeColor="text1"/>
        </w:rPr>
        <w:t>Wariant B</w:t>
      </w:r>
      <w:r w:rsidR="00F047F4" w:rsidRPr="002854E7">
        <w:rPr>
          <w:rFonts w:asciiTheme="minorHAnsi" w:hAnsiTheme="minorHAnsi"/>
          <w:color w:val="000000" w:themeColor="text1"/>
        </w:rPr>
        <w:t>]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Komercjalizacji, w zamian za odroczenie w czasie udzielenia NCBR licencji do korzystania z Rozwiązania z prawem do udzielania sublicencji. NCBR dokonał w Postępowaniu pozytywnej oceny Planu Komercjalizacji, przez co Umowa jest realizowana w ramach Wariantu B.*</w:t>
      </w:r>
    </w:p>
    <w:p w14:paraId="462E82E9" w14:textId="77777777" w:rsidR="00745DC2" w:rsidRPr="002854E7" w:rsidRDefault="00745DC2" w:rsidP="003E0140">
      <w:pPr>
        <w:pStyle w:val="Akapitzlist"/>
        <w:spacing w:after="0" w:line="240" w:lineRule="auto"/>
        <w:ind w:left="426"/>
        <w:jc w:val="both"/>
        <w:rPr>
          <w:rFonts w:asciiTheme="minorHAnsi" w:hAnsiTheme="minorHAnsi"/>
          <w:color w:val="000000" w:themeColor="text1"/>
        </w:rPr>
      </w:pPr>
    </w:p>
    <w:p w14:paraId="0160F798" w14:textId="78AAF0CE" w:rsidR="005F1201" w:rsidRPr="002854E7" w:rsidRDefault="0065079D" w:rsidP="00B96C37">
      <w:pPr>
        <w:pStyle w:val="Nagwek2"/>
        <w:numPr>
          <w:ilvl w:val="0"/>
          <w:numId w:val="14"/>
        </w:numPr>
        <w:spacing w:before="0" w:line="240" w:lineRule="auto"/>
        <w:ind w:left="0" w:firstLine="0"/>
        <w:contextualSpacing/>
        <w:rPr>
          <w:rFonts w:asciiTheme="minorHAnsi" w:hAnsiTheme="minorHAnsi"/>
          <w:sz w:val="22"/>
          <w:szCs w:val="22"/>
        </w:rPr>
      </w:pPr>
      <w:bookmarkStart w:id="27" w:name="_Toc479963789"/>
      <w:bookmarkStart w:id="28" w:name="_Toc504994931"/>
      <w:bookmarkStart w:id="29" w:name="_Toc511371183"/>
      <w:bookmarkStart w:id="30" w:name="_Ref52658703"/>
      <w:bookmarkStart w:id="31" w:name="_Toc54798291"/>
      <w:bookmarkStart w:id="32" w:name="_Toc52745887"/>
      <w:r w:rsidRPr="002854E7">
        <w:rPr>
          <w:rFonts w:asciiTheme="minorHAnsi" w:hAnsiTheme="minorHAnsi"/>
          <w:sz w:val="22"/>
          <w:szCs w:val="22"/>
        </w:rPr>
        <w:lastRenderedPageBreak/>
        <w:t>[</w:t>
      </w:r>
      <w:r w:rsidR="00AC1BE7" w:rsidRPr="002854E7">
        <w:rPr>
          <w:rFonts w:asciiTheme="minorHAnsi" w:hAnsiTheme="minorHAnsi"/>
          <w:sz w:val="22"/>
          <w:szCs w:val="22"/>
        </w:rPr>
        <w:t>OKREŚLENIE STRUMIENIA</w:t>
      </w:r>
      <w:r w:rsidR="00537694" w:rsidRPr="002854E7">
        <w:rPr>
          <w:rFonts w:asciiTheme="minorHAnsi" w:hAnsiTheme="minorHAnsi"/>
          <w:sz w:val="22"/>
          <w:szCs w:val="22"/>
        </w:rPr>
        <w:t xml:space="preserve"> I WARIANTU</w:t>
      </w:r>
      <w:r w:rsidR="006B2794" w:rsidRPr="002854E7">
        <w:rPr>
          <w:rFonts w:asciiTheme="minorHAnsi" w:hAnsiTheme="minorHAnsi"/>
          <w:sz w:val="22"/>
          <w:szCs w:val="22"/>
        </w:rPr>
        <w:t xml:space="preserve"> PROJEKTU KONCEPCYJNEGO</w:t>
      </w:r>
      <w:r w:rsidRPr="002854E7">
        <w:rPr>
          <w:rFonts w:asciiTheme="minorHAnsi" w:hAnsiTheme="minorHAnsi"/>
          <w:sz w:val="22"/>
          <w:szCs w:val="22"/>
        </w:rPr>
        <w:t>]</w:t>
      </w:r>
      <w:bookmarkEnd w:id="27"/>
      <w:bookmarkEnd w:id="28"/>
      <w:bookmarkEnd w:id="29"/>
      <w:bookmarkEnd w:id="30"/>
      <w:bookmarkEnd w:id="31"/>
      <w:bookmarkEnd w:id="32"/>
    </w:p>
    <w:p w14:paraId="0007389F" w14:textId="2773E0E1" w:rsidR="003B3DB4" w:rsidRPr="002854E7" w:rsidRDefault="006D69B9" w:rsidP="00B96C37">
      <w:pPr>
        <w:pStyle w:val="Akapitzlist"/>
        <w:numPr>
          <w:ilvl w:val="0"/>
          <w:numId w:val="35"/>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Przedsięwzięcie jest podzielone na części określone jako Strumień 1, Strumień 2 i Strumień</w:t>
      </w:r>
      <w:r w:rsidR="00A90EF7" w:rsidRPr="002854E7">
        <w:rPr>
          <w:rFonts w:asciiTheme="minorHAnsi" w:hAnsiTheme="minorHAnsi"/>
          <w:color w:val="000000" w:themeColor="text1"/>
        </w:rPr>
        <w:t> </w:t>
      </w:r>
      <w:r w:rsidRPr="002854E7">
        <w:rPr>
          <w:rFonts w:asciiTheme="minorHAnsi" w:hAnsiTheme="minorHAnsi"/>
          <w:color w:val="000000" w:themeColor="text1"/>
        </w:rPr>
        <w:t>3. Z zastrzeżeniem wyraźnie odmiennych postanowień Umowy, realizacja Przedsięwzięcia w poszczególnych Strumieniach, w tym prowadzenie prac przez Uczestników Przedsięwzięcia, ocena przedstawionych przez nich Wyników Prac Etapu</w:t>
      </w:r>
      <w:r w:rsidR="007B238D" w:rsidRPr="002854E7">
        <w:rPr>
          <w:rFonts w:asciiTheme="minorHAnsi" w:hAnsiTheme="minorHAnsi"/>
          <w:color w:val="000000" w:themeColor="text1"/>
        </w:rPr>
        <w:t xml:space="preserve"> i związana z tym Selekcja</w:t>
      </w:r>
      <w:r w:rsidRPr="002854E7">
        <w:rPr>
          <w:rFonts w:asciiTheme="minorHAnsi" w:hAnsiTheme="minorHAnsi"/>
          <w:color w:val="000000" w:themeColor="text1"/>
        </w:rPr>
        <w:t xml:space="preserve">, </w:t>
      </w:r>
      <w:r w:rsidR="00A540AC" w:rsidRPr="002854E7">
        <w:rPr>
          <w:rFonts w:asciiTheme="minorHAnsi" w:hAnsiTheme="minorHAnsi"/>
          <w:color w:val="000000" w:themeColor="text1"/>
        </w:rPr>
        <w:t xml:space="preserve">realizacja Harmonogramu, </w:t>
      </w:r>
      <w:r w:rsidRPr="002854E7">
        <w:rPr>
          <w:rFonts w:asciiTheme="minorHAnsi" w:hAnsiTheme="minorHAnsi"/>
          <w:color w:val="000000" w:themeColor="text1"/>
        </w:rPr>
        <w:t xml:space="preserve">rozstrzygnięcia w przedmiocie dopuszczenia Uczestników Przedsięwzięcia do kolejnych Etapów, następuje </w:t>
      </w:r>
      <w:r w:rsidR="007B238D" w:rsidRPr="002854E7">
        <w:rPr>
          <w:rFonts w:asciiTheme="minorHAnsi" w:hAnsiTheme="minorHAnsi"/>
          <w:color w:val="000000" w:themeColor="text1"/>
        </w:rPr>
        <w:t>odrębnie</w:t>
      </w:r>
      <w:r w:rsidRPr="002854E7">
        <w:rPr>
          <w:rFonts w:asciiTheme="minorHAnsi" w:hAnsiTheme="minorHAnsi"/>
          <w:color w:val="000000" w:themeColor="text1"/>
        </w:rPr>
        <w:t xml:space="preserve"> w ramach każdego Strumienia.</w:t>
      </w:r>
    </w:p>
    <w:p w14:paraId="6AABF493" w14:textId="2C8005FD" w:rsidR="006D69B9" w:rsidRPr="002854E7" w:rsidRDefault="006D69B9" w:rsidP="00B96C37">
      <w:pPr>
        <w:pStyle w:val="Akapitzlist"/>
        <w:numPr>
          <w:ilvl w:val="0"/>
          <w:numId w:val="35"/>
        </w:numPr>
        <w:spacing w:after="0" w:line="240" w:lineRule="auto"/>
        <w:ind w:left="426" w:hanging="426"/>
        <w:jc w:val="both"/>
        <w:rPr>
          <w:rFonts w:asciiTheme="minorHAnsi" w:hAnsiTheme="minorHAnsi"/>
          <w:color w:val="000000" w:themeColor="text1"/>
        </w:rPr>
      </w:pPr>
      <w:bookmarkStart w:id="33" w:name="_Ref52658708"/>
      <w:r w:rsidRPr="002854E7">
        <w:rPr>
          <w:rFonts w:asciiTheme="minorHAnsi" w:hAnsiTheme="minorHAnsi"/>
          <w:color w:val="000000" w:themeColor="text1"/>
        </w:rPr>
        <w:t xml:space="preserve">Wskutek </w:t>
      </w:r>
      <w:r w:rsidR="005561BB" w:rsidRPr="002854E7">
        <w:rPr>
          <w:rFonts w:asciiTheme="minorHAnsi" w:hAnsiTheme="minorHAnsi"/>
          <w:color w:val="000000" w:themeColor="text1"/>
        </w:rPr>
        <w:t xml:space="preserve">oceny Wniosku Wykonawcy w ramach </w:t>
      </w:r>
      <w:r w:rsidRPr="002854E7">
        <w:rPr>
          <w:rFonts w:asciiTheme="minorHAnsi" w:hAnsiTheme="minorHAnsi"/>
          <w:color w:val="000000" w:themeColor="text1"/>
        </w:rPr>
        <w:t xml:space="preserve">Postępowania, </w:t>
      </w:r>
      <w:r w:rsidR="00055223" w:rsidRPr="002854E7">
        <w:rPr>
          <w:rFonts w:asciiTheme="minorHAnsi" w:hAnsiTheme="minorHAnsi"/>
          <w:color w:val="000000" w:themeColor="text1"/>
        </w:rPr>
        <w:t xml:space="preserve">Umowa dotyczy opracowania </w:t>
      </w:r>
      <w:r w:rsidR="005552E3" w:rsidRPr="002854E7">
        <w:rPr>
          <w:rFonts w:asciiTheme="minorHAnsi" w:hAnsiTheme="minorHAnsi"/>
          <w:color w:val="000000" w:themeColor="text1"/>
        </w:rPr>
        <w:t>Rozwiązania</w:t>
      </w:r>
      <w:r w:rsidR="00AC1BE7" w:rsidRPr="002854E7">
        <w:rPr>
          <w:rFonts w:asciiTheme="minorHAnsi" w:hAnsiTheme="minorHAnsi"/>
          <w:color w:val="000000" w:themeColor="text1"/>
        </w:rPr>
        <w:t>, w tym Wykonawca konkuruje z Konkurentami Wykonawcy</w:t>
      </w:r>
      <w:r w:rsidRPr="002854E7">
        <w:rPr>
          <w:rFonts w:asciiTheme="minorHAnsi" w:hAnsiTheme="minorHAnsi"/>
          <w:color w:val="000000" w:themeColor="text1"/>
        </w:rPr>
        <w:t xml:space="preserve"> w zakresie</w:t>
      </w:r>
      <w:r w:rsidR="00A540AC" w:rsidRPr="002854E7">
        <w:rPr>
          <w:rFonts w:asciiTheme="minorHAnsi" w:hAnsiTheme="minorHAnsi"/>
          <w:color w:val="000000" w:themeColor="text1"/>
        </w:rPr>
        <w:t xml:space="preserve"> </w:t>
      </w:r>
      <w:r w:rsidRPr="002854E7">
        <w:rPr>
          <w:rFonts w:asciiTheme="minorHAnsi" w:hAnsiTheme="minorHAnsi"/>
          <w:color w:val="000000" w:themeColor="text1"/>
        </w:rPr>
        <w:t>Strumienia 1</w:t>
      </w:r>
      <w:r w:rsidR="006A345E" w:rsidRPr="002854E7">
        <w:rPr>
          <w:rFonts w:asciiTheme="minorHAnsi" w:hAnsiTheme="minorHAnsi"/>
          <w:color w:val="000000" w:themeColor="text1"/>
        </w:rPr>
        <w:t>*</w:t>
      </w:r>
      <w:r w:rsidR="00A540AC" w:rsidRPr="002854E7">
        <w:rPr>
          <w:rFonts w:asciiTheme="minorHAnsi" w:hAnsiTheme="minorHAnsi"/>
          <w:color w:val="000000" w:themeColor="text1"/>
        </w:rPr>
        <w:t>/</w:t>
      </w:r>
      <w:r w:rsidRPr="002854E7">
        <w:rPr>
          <w:rFonts w:asciiTheme="minorHAnsi" w:hAnsiTheme="minorHAnsi"/>
          <w:color w:val="000000" w:themeColor="text1"/>
        </w:rPr>
        <w:t>Strumienia 2</w:t>
      </w:r>
      <w:r w:rsidR="006A345E" w:rsidRPr="002854E7">
        <w:rPr>
          <w:rFonts w:asciiTheme="minorHAnsi" w:hAnsiTheme="minorHAnsi"/>
          <w:color w:val="000000" w:themeColor="text1"/>
        </w:rPr>
        <w:t>*</w:t>
      </w:r>
      <w:r w:rsidR="00A540AC" w:rsidRPr="002854E7">
        <w:rPr>
          <w:rFonts w:asciiTheme="minorHAnsi" w:hAnsiTheme="minorHAnsi"/>
          <w:color w:val="000000" w:themeColor="text1"/>
        </w:rPr>
        <w:t>/</w:t>
      </w:r>
      <w:r w:rsidRPr="002854E7">
        <w:rPr>
          <w:rFonts w:asciiTheme="minorHAnsi" w:hAnsiTheme="minorHAnsi"/>
          <w:color w:val="000000" w:themeColor="text1"/>
        </w:rPr>
        <w:t>Strumienia 3</w:t>
      </w:r>
      <w:r w:rsidR="006A345E" w:rsidRPr="002854E7">
        <w:rPr>
          <w:rFonts w:asciiTheme="minorHAnsi" w:hAnsiTheme="minorHAnsi"/>
          <w:color w:val="000000" w:themeColor="text1"/>
        </w:rPr>
        <w:t>*</w:t>
      </w:r>
      <w:r w:rsidR="00A540AC" w:rsidRPr="002854E7">
        <w:rPr>
          <w:rFonts w:asciiTheme="minorHAnsi" w:hAnsiTheme="minorHAnsi"/>
          <w:color w:val="000000" w:themeColor="text1"/>
        </w:rPr>
        <w:t>.</w:t>
      </w:r>
      <w:bookmarkStart w:id="34" w:name="_Ref54798562"/>
      <w:bookmarkEnd w:id="33"/>
      <w:bookmarkEnd w:id="34"/>
    </w:p>
    <w:p w14:paraId="61D2ADAA" w14:textId="4942D059" w:rsidR="006D69B9" w:rsidRPr="002854E7" w:rsidRDefault="00960379" w:rsidP="00B96C37">
      <w:pPr>
        <w:pStyle w:val="Akapitzlist"/>
        <w:numPr>
          <w:ilvl w:val="0"/>
          <w:numId w:val="35"/>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Strony</w:t>
      </w:r>
      <w:r w:rsidR="006D69B9" w:rsidRPr="002854E7">
        <w:rPr>
          <w:rFonts w:asciiTheme="minorHAnsi" w:hAnsiTheme="minorHAnsi"/>
          <w:color w:val="000000" w:themeColor="text1"/>
        </w:rPr>
        <w:t xml:space="preserve"> wykonuj</w:t>
      </w:r>
      <w:r w:rsidRPr="002854E7">
        <w:rPr>
          <w:rFonts w:asciiTheme="minorHAnsi" w:hAnsiTheme="minorHAnsi"/>
          <w:color w:val="000000" w:themeColor="text1"/>
        </w:rPr>
        <w:t>ą</w:t>
      </w:r>
      <w:r w:rsidR="006D69B9" w:rsidRPr="002854E7">
        <w:rPr>
          <w:rFonts w:asciiTheme="minorHAnsi" w:hAnsiTheme="minorHAnsi"/>
          <w:color w:val="000000" w:themeColor="text1"/>
        </w:rPr>
        <w:t xml:space="preserve"> określone Umową </w:t>
      </w:r>
      <w:r w:rsidRPr="002854E7">
        <w:rPr>
          <w:rFonts w:asciiTheme="minorHAnsi" w:hAnsiTheme="minorHAnsi"/>
          <w:color w:val="000000" w:themeColor="text1"/>
        </w:rPr>
        <w:t xml:space="preserve">prawa i </w:t>
      </w:r>
      <w:r w:rsidR="006D69B9" w:rsidRPr="002854E7">
        <w:rPr>
          <w:rFonts w:asciiTheme="minorHAnsi" w:hAnsiTheme="minorHAnsi"/>
          <w:color w:val="000000" w:themeColor="text1"/>
        </w:rPr>
        <w:t xml:space="preserve">obowiązki odpowiednio dla </w:t>
      </w:r>
      <w:r w:rsidR="009D30A8" w:rsidRPr="002854E7">
        <w:rPr>
          <w:rFonts w:asciiTheme="minorHAnsi" w:hAnsiTheme="minorHAnsi"/>
          <w:color w:val="000000" w:themeColor="text1"/>
        </w:rPr>
        <w:t xml:space="preserve">zakresu wyznaczonego </w:t>
      </w:r>
      <w:r w:rsidR="006D69B9" w:rsidRPr="002854E7">
        <w:rPr>
          <w:rFonts w:asciiTheme="minorHAnsi" w:hAnsiTheme="minorHAnsi"/>
          <w:color w:val="000000" w:themeColor="text1"/>
        </w:rPr>
        <w:t xml:space="preserve">w </w:t>
      </w:r>
      <w:r w:rsidR="006D69B9" w:rsidRPr="002854E7">
        <w:rPr>
          <w:rFonts w:asciiTheme="minorHAnsi" w:hAnsiTheme="minorHAnsi"/>
          <w:color w:val="000000" w:themeColor="text1"/>
          <w:shd w:val="clear" w:color="auto" w:fill="E6E6E6"/>
        </w:rPr>
        <w:fldChar w:fldCharType="begin"/>
      </w:r>
      <w:r w:rsidR="006D69B9"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6D69B9" w:rsidRPr="002854E7">
        <w:rPr>
          <w:rFonts w:asciiTheme="minorHAnsi" w:hAnsiTheme="minorHAnsi"/>
          <w:color w:val="000000" w:themeColor="text1"/>
          <w:shd w:val="clear" w:color="auto" w:fill="E6E6E6"/>
        </w:rPr>
      </w:r>
      <w:r w:rsidR="006D69B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6D69B9" w:rsidRPr="002854E7">
        <w:rPr>
          <w:rFonts w:asciiTheme="minorHAnsi" w:hAnsiTheme="minorHAnsi"/>
          <w:color w:val="000000" w:themeColor="text1"/>
          <w:shd w:val="clear" w:color="auto" w:fill="E6E6E6"/>
        </w:rPr>
        <w:fldChar w:fldCharType="end"/>
      </w:r>
      <w:r w:rsidR="006D69B9" w:rsidRPr="002854E7">
        <w:rPr>
          <w:rFonts w:asciiTheme="minorHAnsi" w:hAnsiTheme="minorHAnsi"/>
          <w:color w:val="000000" w:themeColor="text1"/>
        </w:rPr>
        <w:t xml:space="preserve"> </w:t>
      </w:r>
      <w:r w:rsidR="009C0EB8" w:rsidRPr="002854E7">
        <w:rPr>
          <w:rFonts w:asciiTheme="minorHAnsi" w:hAnsiTheme="minorHAnsi"/>
          <w:color w:val="000000" w:themeColor="text1"/>
          <w:shd w:val="clear" w:color="auto" w:fill="E6E6E6"/>
        </w:rPr>
        <w:fldChar w:fldCharType="begin"/>
      </w:r>
      <w:r w:rsidR="009C0EB8"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009C0EB8" w:rsidRPr="002854E7">
        <w:rPr>
          <w:rFonts w:asciiTheme="minorHAnsi" w:hAnsiTheme="minorHAnsi"/>
          <w:color w:val="000000" w:themeColor="text1"/>
          <w:shd w:val="clear" w:color="auto" w:fill="E6E6E6"/>
        </w:rPr>
      </w:r>
      <w:r w:rsidR="009C0EB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9C0EB8" w:rsidRPr="002854E7">
        <w:rPr>
          <w:rFonts w:asciiTheme="minorHAnsi" w:hAnsiTheme="minorHAnsi"/>
          <w:color w:val="000000" w:themeColor="text1"/>
          <w:shd w:val="clear" w:color="auto" w:fill="E6E6E6"/>
        </w:rPr>
        <w:fldChar w:fldCharType="end"/>
      </w:r>
      <w:r w:rsidR="006A345E" w:rsidRPr="002854E7">
        <w:rPr>
          <w:rFonts w:asciiTheme="minorHAnsi" w:hAnsiTheme="minorHAnsi"/>
          <w:color w:val="000000" w:themeColor="text1"/>
        </w:rPr>
        <w:t>.</w:t>
      </w:r>
    </w:p>
    <w:p w14:paraId="2357DDD0" w14:textId="33088F4D" w:rsidR="00537694" w:rsidRPr="002854E7" w:rsidRDefault="00537694" w:rsidP="00B96C37">
      <w:pPr>
        <w:pStyle w:val="Akapitzlist"/>
        <w:numPr>
          <w:ilvl w:val="0"/>
          <w:numId w:val="35"/>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Wskutek oceny przeprowadzonej przez NCBR, Wykonawca stworzy Demonstrator zgodnie z projektem koncepcyjnym Demonstratora oznaczonym we Wniosku jako [___].*</w:t>
      </w:r>
    </w:p>
    <w:p w14:paraId="6A5D3776" w14:textId="77777777" w:rsidR="006226A8" w:rsidRPr="002854E7" w:rsidRDefault="006226A8" w:rsidP="003E0140">
      <w:pPr>
        <w:spacing w:after="0" w:line="240" w:lineRule="auto"/>
        <w:contextualSpacing/>
        <w:jc w:val="both"/>
        <w:rPr>
          <w:rFonts w:asciiTheme="minorHAnsi" w:hAnsiTheme="minorHAnsi" w:cstheme="majorBidi"/>
          <w:color w:val="000000" w:themeColor="text1"/>
        </w:rPr>
      </w:pPr>
    </w:p>
    <w:p w14:paraId="15258881" w14:textId="77777777" w:rsidR="00511B9D" w:rsidRPr="002854E7" w:rsidRDefault="00CA4E53" w:rsidP="00B96C37">
      <w:pPr>
        <w:pStyle w:val="Nagwek1"/>
        <w:numPr>
          <w:ilvl w:val="0"/>
          <w:numId w:val="1"/>
        </w:numPr>
        <w:spacing w:before="0" w:after="0" w:line="240" w:lineRule="auto"/>
        <w:contextualSpacing/>
        <w:rPr>
          <w:rFonts w:asciiTheme="minorHAnsi" w:hAnsiTheme="minorHAnsi"/>
          <w:sz w:val="22"/>
          <w:szCs w:val="22"/>
        </w:rPr>
      </w:pPr>
      <w:bookmarkStart w:id="35" w:name="_Toc504994933"/>
      <w:bookmarkStart w:id="36" w:name="_Ref511635791"/>
      <w:bookmarkStart w:id="37" w:name="_Toc511371185"/>
      <w:bookmarkStart w:id="38" w:name="_Toc54798292"/>
      <w:bookmarkStart w:id="39" w:name="_Toc52745888"/>
      <w:r w:rsidRPr="002854E7">
        <w:rPr>
          <w:rFonts w:asciiTheme="minorHAnsi" w:hAnsiTheme="minorHAnsi"/>
          <w:sz w:val="22"/>
          <w:szCs w:val="22"/>
        </w:rPr>
        <w:t>ZOBOWIĄZANIA OGÓLNE STRON</w:t>
      </w:r>
      <w:r w:rsidR="006A67CA" w:rsidRPr="002854E7">
        <w:rPr>
          <w:rFonts w:asciiTheme="minorHAnsi" w:hAnsiTheme="minorHAnsi"/>
          <w:sz w:val="22"/>
          <w:szCs w:val="22"/>
        </w:rPr>
        <w:t xml:space="preserve"> </w:t>
      </w:r>
      <w:r w:rsidR="009637DA" w:rsidRPr="002854E7">
        <w:rPr>
          <w:rFonts w:asciiTheme="minorHAnsi" w:hAnsiTheme="minorHAnsi"/>
          <w:sz w:val="22"/>
          <w:szCs w:val="22"/>
        </w:rPr>
        <w:t>I</w:t>
      </w:r>
      <w:r w:rsidR="00A1375C" w:rsidRPr="002854E7">
        <w:rPr>
          <w:rFonts w:asciiTheme="minorHAnsi" w:hAnsiTheme="minorHAnsi"/>
          <w:sz w:val="22"/>
          <w:szCs w:val="22"/>
        </w:rPr>
        <w:t xml:space="preserve"> </w:t>
      </w:r>
      <w:r w:rsidR="00511B9D" w:rsidRPr="002854E7">
        <w:rPr>
          <w:rFonts w:asciiTheme="minorHAnsi" w:hAnsiTheme="minorHAnsi"/>
          <w:sz w:val="22"/>
          <w:szCs w:val="22"/>
        </w:rPr>
        <w:t>ZAPEWNIENIA</w:t>
      </w:r>
      <w:bookmarkEnd w:id="35"/>
      <w:bookmarkEnd w:id="36"/>
      <w:bookmarkEnd w:id="37"/>
      <w:bookmarkEnd w:id="38"/>
      <w:bookmarkEnd w:id="39"/>
    </w:p>
    <w:p w14:paraId="5BF28026" w14:textId="77777777" w:rsidR="005F1201" w:rsidRPr="002854E7" w:rsidRDefault="005F1201" w:rsidP="003E0140">
      <w:pPr>
        <w:spacing w:after="0" w:line="240" w:lineRule="auto"/>
        <w:contextualSpacing/>
        <w:rPr>
          <w:color w:val="000000" w:themeColor="text1"/>
        </w:rPr>
      </w:pPr>
    </w:p>
    <w:p w14:paraId="012B0FFE" w14:textId="77777777" w:rsidR="00C0272A" w:rsidRPr="002854E7" w:rsidRDefault="00C0272A" w:rsidP="00B96C37">
      <w:pPr>
        <w:pStyle w:val="Nagwek2"/>
        <w:numPr>
          <w:ilvl w:val="0"/>
          <w:numId w:val="14"/>
        </w:numPr>
        <w:spacing w:before="0" w:line="240" w:lineRule="auto"/>
        <w:ind w:left="0" w:firstLine="0"/>
        <w:contextualSpacing/>
        <w:rPr>
          <w:rFonts w:asciiTheme="minorHAnsi" w:hAnsiTheme="minorHAnsi"/>
          <w:sz w:val="22"/>
          <w:szCs w:val="22"/>
        </w:rPr>
      </w:pPr>
      <w:bookmarkStart w:id="40" w:name="_Ref479914602"/>
      <w:bookmarkStart w:id="41" w:name="_Toc504994934"/>
      <w:bookmarkStart w:id="42" w:name="_Toc511371186"/>
      <w:bookmarkStart w:id="43" w:name="_Toc54798293"/>
      <w:bookmarkStart w:id="44" w:name="_Toc52745889"/>
      <w:r w:rsidRPr="002854E7">
        <w:rPr>
          <w:rFonts w:asciiTheme="minorHAnsi" w:hAnsiTheme="minorHAnsi"/>
          <w:sz w:val="22"/>
          <w:szCs w:val="22"/>
        </w:rPr>
        <w:t>[</w:t>
      </w:r>
      <w:r w:rsidR="00234C8F" w:rsidRPr="002854E7">
        <w:rPr>
          <w:rFonts w:asciiTheme="minorHAnsi" w:hAnsiTheme="minorHAnsi"/>
          <w:sz w:val="22"/>
          <w:szCs w:val="22"/>
        </w:rPr>
        <w:t xml:space="preserve">ZOBOWIĄZANIA </w:t>
      </w:r>
      <w:r w:rsidR="008315A6" w:rsidRPr="002854E7">
        <w:rPr>
          <w:rFonts w:asciiTheme="minorHAnsi" w:hAnsiTheme="minorHAnsi"/>
          <w:sz w:val="22"/>
          <w:szCs w:val="22"/>
        </w:rPr>
        <w:t xml:space="preserve">I </w:t>
      </w:r>
      <w:r w:rsidRPr="002854E7">
        <w:rPr>
          <w:rFonts w:asciiTheme="minorHAnsi" w:hAnsiTheme="minorHAnsi"/>
          <w:sz w:val="22"/>
          <w:szCs w:val="22"/>
        </w:rPr>
        <w:t>ZAPEWNIENIA STRON]</w:t>
      </w:r>
      <w:bookmarkEnd w:id="40"/>
      <w:bookmarkEnd w:id="41"/>
      <w:bookmarkEnd w:id="42"/>
      <w:bookmarkEnd w:id="43"/>
      <w:bookmarkEnd w:id="44"/>
    </w:p>
    <w:p w14:paraId="6C11431C" w14:textId="77777777" w:rsidR="005F1201" w:rsidRPr="002854E7" w:rsidRDefault="005F1201" w:rsidP="003E0140">
      <w:pPr>
        <w:spacing w:after="0" w:line="240" w:lineRule="auto"/>
        <w:contextualSpacing/>
        <w:rPr>
          <w:color w:val="000000" w:themeColor="text1"/>
        </w:rPr>
      </w:pPr>
    </w:p>
    <w:p w14:paraId="6D488015" w14:textId="77777777" w:rsidR="006A67CA" w:rsidRPr="002854E7" w:rsidRDefault="00234C8F" w:rsidP="00B96C37">
      <w:pPr>
        <w:pStyle w:val="Akapitzlist"/>
        <w:numPr>
          <w:ilvl w:val="0"/>
          <w:numId w:val="3"/>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Każda</w:t>
      </w:r>
      <w:r w:rsidR="003845F1" w:rsidRPr="002854E7">
        <w:rPr>
          <w:rFonts w:asciiTheme="minorHAnsi" w:hAnsiTheme="minorHAnsi"/>
          <w:color w:val="000000" w:themeColor="text1"/>
        </w:rPr>
        <w:t xml:space="preserve"> ze Stron</w:t>
      </w:r>
      <w:r w:rsidRPr="002854E7">
        <w:rPr>
          <w:rFonts w:asciiTheme="minorHAnsi" w:hAnsiTheme="minorHAnsi"/>
          <w:color w:val="000000" w:themeColor="text1"/>
        </w:rPr>
        <w:t xml:space="preserve"> zobowiązuje się</w:t>
      </w:r>
      <w:r w:rsidR="006A67CA" w:rsidRPr="002854E7">
        <w:rPr>
          <w:rFonts w:asciiTheme="minorHAnsi" w:hAnsiTheme="minorHAnsi"/>
          <w:color w:val="000000" w:themeColor="text1"/>
        </w:rPr>
        <w:t>:</w:t>
      </w:r>
    </w:p>
    <w:p w14:paraId="11669533" w14:textId="77777777" w:rsidR="00A361D4" w:rsidRPr="002854E7" w:rsidRDefault="00A361D4" w:rsidP="00B96C37">
      <w:pPr>
        <w:pStyle w:val="Akapitzlist"/>
        <w:numPr>
          <w:ilvl w:val="1"/>
          <w:numId w:val="3"/>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współpracować z drugą Stroną w celu wykonywania Umowy</w:t>
      </w:r>
      <w:r w:rsidR="00C467E7" w:rsidRPr="002854E7">
        <w:rPr>
          <w:rFonts w:asciiTheme="minorHAnsi" w:hAnsiTheme="minorHAnsi"/>
          <w:color w:val="000000" w:themeColor="text1"/>
        </w:rPr>
        <w:t>;</w:t>
      </w:r>
    </w:p>
    <w:p w14:paraId="27768AD6" w14:textId="30FA3D97" w:rsidR="00A361D4" w:rsidRPr="002854E7" w:rsidRDefault="00A361D4" w:rsidP="00B96C37">
      <w:pPr>
        <w:pStyle w:val="Akapitzlist"/>
        <w:numPr>
          <w:ilvl w:val="1"/>
          <w:numId w:val="3"/>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współdziałać w zakresie realizacji Umowy zgodnie z Harmonogramem</w:t>
      </w:r>
      <w:r w:rsidR="00A13D0E"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008E6D37" w:rsidRPr="002854E7">
        <w:rPr>
          <w:rFonts w:asciiTheme="minorHAnsi" w:hAnsiTheme="minorHAnsi"/>
          <w:color w:val="000000" w:themeColor="text1"/>
        </w:rPr>
        <w:t xml:space="preserve"> określonym w </w:t>
      </w:r>
      <w:r w:rsidR="430670A5" w:rsidRPr="002854E7">
        <w:rPr>
          <w:rFonts w:asciiTheme="minorHAnsi" w:hAnsiTheme="minorHAnsi"/>
          <w:color w:val="000000" w:themeColor="text1"/>
        </w:rPr>
        <w:t>Załączni</w:t>
      </w:r>
      <w:r w:rsidR="008E6D37" w:rsidRPr="002854E7">
        <w:rPr>
          <w:rFonts w:asciiTheme="minorHAnsi" w:hAnsiTheme="minorHAnsi"/>
          <w:color w:val="000000" w:themeColor="text1"/>
        </w:rPr>
        <w:t xml:space="preserve">ku nr </w:t>
      </w:r>
      <w:r w:rsidR="00EC1AB4" w:rsidRPr="002854E7">
        <w:rPr>
          <w:rFonts w:asciiTheme="minorHAnsi" w:hAnsiTheme="minorHAnsi"/>
          <w:color w:val="000000" w:themeColor="text1"/>
        </w:rPr>
        <w:t>4</w:t>
      </w:r>
      <w:r w:rsidR="008E6D37" w:rsidRPr="002854E7">
        <w:rPr>
          <w:rFonts w:asciiTheme="minorHAnsi" w:hAnsiTheme="minorHAnsi"/>
          <w:color w:val="000000" w:themeColor="text1"/>
        </w:rPr>
        <w:t xml:space="preserve"> do Regulaminu</w:t>
      </w:r>
      <w:r w:rsidRPr="002854E7">
        <w:rPr>
          <w:rFonts w:asciiTheme="minorHAnsi" w:hAnsiTheme="minorHAnsi"/>
          <w:color w:val="000000" w:themeColor="text1"/>
        </w:rPr>
        <w:t>, a w szczególności zobowiązuje się do terminowego dokonywania czynności związanych z Odbiorami</w:t>
      </w:r>
      <w:r w:rsidR="00C467E7" w:rsidRPr="002854E7">
        <w:rPr>
          <w:rFonts w:asciiTheme="minorHAnsi" w:hAnsiTheme="minorHAnsi"/>
          <w:color w:val="000000" w:themeColor="text1"/>
        </w:rPr>
        <w:t>;</w:t>
      </w:r>
    </w:p>
    <w:p w14:paraId="09B90E42" w14:textId="77777777" w:rsidR="00A361D4" w:rsidRPr="002854E7" w:rsidRDefault="00A361D4" w:rsidP="00B96C37">
      <w:pPr>
        <w:pStyle w:val="Akapitzlist"/>
        <w:numPr>
          <w:ilvl w:val="1"/>
          <w:numId w:val="3"/>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wykonać wszelkie czynności warunkujące pełne wywiązanie się przez nią z</w:t>
      </w:r>
      <w:r w:rsidR="009E284B" w:rsidRPr="002854E7">
        <w:rPr>
          <w:rFonts w:asciiTheme="minorHAnsi" w:hAnsiTheme="minorHAnsi"/>
          <w:color w:val="000000" w:themeColor="text1"/>
        </w:rPr>
        <w:t>e</w:t>
      </w:r>
      <w:r w:rsidRPr="002854E7">
        <w:rPr>
          <w:rFonts w:asciiTheme="minorHAnsi" w:hAnsiTheme="minorHAnsi"/>
          <w:color w:val="000000" w:themeColor="text1"/>
        </w:rPr>
        <w:t xml:space="preserve"> zobowiązań wynikających z Umowy</w:t>
      </w:r>
      <w:r w:rsidR="00C467E7" w:rsidRPr="002854E7">
        <w:rPr>
          <w:rFonts w:asciiTheme="minorHAnsi" w:hAnsiTheme="minorHAnsi"/>
          <w:color w:val="000000" w:themeColor="text1"/>
        </w:rPr>
        <w:t>;</w:t>
      </w:r>
    </w:p>
    <w:p w14:paraId="1B64BDA4" w14:textId="77777777" w:rsidR="00A361D4" w:rsidRPr="002854E7" w:rsidRDefault="00A361D4" w:rsidP="00B96C37">
      <w:pPr>
        <w:pStyle w:val="Akapitzlist"/>
        <w:numPr>
          <w:ilvl w:val="1"/>
          <w:numId w:val="3"/>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77777777" w:rsidR="00A361D4" w:rsidRPr="002854E7" w:rsidRDefault="00A361D4" w:rsidP="00B96C37">
      <w:pPr>
        <w:pStyle w:val="Akapitzlist"/>
        <w:numPr>
          <w:ilvl w:val="0"/>
          <w:numId w:val="3"/>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Wykonawca przyjmuje do wiadomości i wyraża zgodę na to, by czynności związane z oceną czynności Wykonawcy, pomiary</w:t>
      </w:r>
      <w:r w:rsidR="003E5BC6" w:rsidRPr="002854E7">
        <w:rPr>
          <w:rFonts w:asciiTheme="minorHAnsi" w:hAnsiTheme="minorHAnsi"/>
          <w:color w:val="000000" w:themeColor="text1"/>
        </w:rPr>
        <w:t>, testy</w:t>
      </w:r>
      <w:r w:rsidRPr="002854E7">
        <w:rPr>
          <w:rFonts w:asciiTheme="minorHAnsi" w:hAnsiTheme="minorHAnsi"/>
          <w:color w:val="000000" w:themeColor="text1"/>
        </w:rPr>
        <w:t xml:space="preserve"> i inne czynności wymagające wiedzy specjalistycznej dokonywane były w imieniu NCBR przez podmioty wskazane przez NCBR, które posiadają odpowiednie przygotowanie zawodowe.</w:t>
      </w:r>
    </w:p>
    <w:p w14:paraId="64E4B955" w14:textId="77777777" w:rsidR="003B3DB4" w:rsidRPr="002854E7" w:rsidRDefault="003B3DB4" w:rsidP="003E0140">
      <w:pPr>
        <w:pStyle w:val="Akapitzlist"/>
        <w:spacing w:after="0" w:line="240" w:lineRule="auto"/>
        <w:ind w:left="851"/>
        <w:jc w:val="both"/>
        <w:rPr>
          <w:rFonts w:asciiTheme="minorHAnsi" w:hAnsiTheme="minorHAnsi"/>
          <w:color w:val="000000" w:themeColor="text1"/>
        </w:rPr>
      </w:pPr>
    </w:p>
    <w:p w14:paraId="35A6EAAB" w14:textId="77777777" w:rsidR="00C0272A" w:rsidRPr="002854E7" w:rsidRDefault="00C0272A" w:rsidP="00B96C37">
      <w:pPr>
        <w:pStyle w:val="Nagwek2"/>
        <w:numPr>
          <w:ilvl w:val="0"/>
          <w:numId w:val="14"/>
        </w:numPr>
        <w:spacing w:before="0" w:line="240" w:lineRule="auto"/>
        <w:ind w:left="0" w:hanging="567"/>
        <w:contextualSpacing/>
        <w:rPr>
          <w:rFonts w:asciiTheme="minorHAnsi" w:hAnsiTheme="minorHAnsi"/>
          <w:sz w:val="22"/>
          <w:szCs w:val="22"/>
        </w:rPr>
      </w:pPr>
      <w:bookmarkStart w:id="45" w:name="_Ref479914685"/>
      <w:bookmarkStart w:id="46" w:name="_Ref479982143"/>
      <w:bookmarkStart w:id="47" w:name="_Toc504994935"/>
      <w:bookmarkStart w:id="48" w:name="_Toc511371187"/>
      <w:bookmarkStart w:id="49" w:name="_Toc54798294"/>
      <w:bookmarkStart w:id="50" w:name="_Toc52745890"/>
      <w:r w:rsidRPr="002854E7">
        <w:rPr>
          <w:rFonts w:asciiTheme="minorHAnsi" w:hAnsiTheme="minorHAnsi"/>
          <w:sz w:val="22"/>
          <w:szCs w:val="22"/>
        </w:rPr>
        <w:t>[</w:t>
      </w:r>
      <w:r w:rsidR="00234C8F" w:rsidRPr="002854E7">
        <w:rPr>
          <w:rFonts w:asciiTheme="minorHAnsi" w:hAnsiTheme="minorHAnsi"/>
          <w:sz w:val="22"/>
          <w:szCs w:val="22"/>
        </w:rPr>
        <w:t>ZOBOWIĄZANIA</w:t>
      </w:r>
      <w:r w:rsidR="00BA03CF" w:rsidRPr="002854E7">
        <w:rPr>
          <w:rFonts w:asciiTheme="minorHAnsi" w:hAnsiTheme="minorHAnsi"/>
          <w:sz w:val="22"/>
          <w:szCs w:val="22"/>
        </w:rPr>
        <w:t xml:space="preserve"> I</w:t>
      </w:r>
      <w:r w:rsidR="00A1375C" w:rsidRPr="002854E7">
        <w:rPr>
          <w:rFonts w:asciiTheme="minorHAnsi" w:hAnsiTheme="minorHAnsi"/>
          <w:sz w:val="22"/>
          <w:szCs w:val="22"/>
        </w:rPr>
        <w:t xml:space="preserve"> </w:t>
      </w:r>
      <w:r w:rsidRPr="002854E7">
        <w:rPr>
          <w:rFonts w:asciiTheme="minorHAnsi" w:hAnsiTheme="minorHAnsi"/>
          <w:sz w:val="22"/>
          <w:szCs w:val="22"/>
        </w:rPr>
        <w:t>ZAPEWNIENIA NCBR]</w:t>
      </w:r>
      <w:bookmarkEnd w:id="45"/>
      <w:bookmarkEnd w:id="46"/>
      <w:bookmarkEnd w:id="47"/>
      <w:bookmarkEnd w:id="48"/>
      <w:bookmarkEnd w:id="49"/>
      <w:bookmarkEnd w:id="50"/>
    </w:p>
    <w:p w14:paraId="5F85651B" w14:textId="77777777" w:rsidR="006226A8" w:rsidRPr="002854E7" w:rsidRDefault="006226A8" w:rsidP="003E0140">
      <w:pPr>
        <w:spacing w:after="0" w:line="240" w:lineRule="auto"/>
        <w:contextualSpacing/>
        <w:rPr>
          <w:rFonts w:asciiTheme="minorHAnsi" w:hAnsiTheme="minorHAnsi"/>
          <w:color w:val="000000" w:themeColor="text1"/>
        </w:rPr>
      </w:pPr>
      <w:bookmarkStart w:id="51" w:name="_Ref479982145"/>
    </w:p>
    <w:p w14:paraId="1B84A57C" w14:textId="77777777" w:rsidR="0058135A" w:rsidRPr="002854E7" w:rsidRDefault="0058135A" w:rsidP="003E0140">
      <w:pPr>
        <w:spacing w:after="0" w:line="240" w:lineRule="auto"/>
        <w:contextualSpacing/>
        <w:rPr>
          <w:rFonts w:asciiTheme="minorHAnsi" w:hAnsiTheme="minorHAnsi"/>
          <w:color w:val="000000" w:themeColor="text1"/>
        </w:rPr>
      </w:pPr>
      <w:r w:rsidRPr="002854E7">
        <w:rPr>
          <w:rFonts w:asciiTheme="minorHAnsi" w:hAnsiTheme="minorHAnsi"/>
          <w:color w:val="000000" w:themeColor="text1"/>
        </w:rPr>
        <w:t>NCBR zobowiązuje się,</w:t>
      </w:r>
      <w:r w:rsidR="00FD311D" w:rsidRPr="002854E7">
        <w:rPr>
          <w:rFonts w:asciiTheme="minorHAnsi" w:hAnsiTheme="minorHAnsi"/>
          <w:color w:val="000000" w:themeColor="text1"/>
        </w:rPr>
        <w:t xml:space="preserve"> że </w:t>
      </w:r>
      <w:r w:rsidR="00247E90" w:rsidRPr="002854E7">
        <w:rPr>
          <w:rFonts w:asciiTheme="minorHAnsi" w:hAnsiTheme="minorHAnsi"/>
          <w:color w:val="000000" w:themeColor="text1"/>
        </w:rPr>
        <w:t>w </w:t>
      </w:r>
      <w:r w:rsidR="008C2D4E" w:rsidRPr="002854E7">
        <w:rPr>
          <w:rFonts w:asciiTheme="minorHAnsi" w:hAnsiTheme="minorHAnsi"/>
          <w:color w:val="000000" w:themeColor="text1"/>
        </w:rPr>
        <w:t>przypadku zaistnienia opisanych Umową przesłanek</w:t>
      </w:r>
      <w:r w:rsidRPr="002854E7">
        <w:rPr>
          <w:rFonts w:asciiTheme="minorHAnsi" w:hAnsiTheme="minorHAnsi"/>
          <w:color w:val="000000" w:themeColor="text1"/>
        </w:rPr>
        <w:t>:</w:t>
      </w:r>
      <w:bookmarkEnd w:id="51"/>
    </w:p>
    <w:p w14:paraId="4ACD565F" w14:textId="1A7AC0F6" w:rsidR="00A361D4" w:rsidRPr="002854E7" w:rsidRDefault="00C467E7" w:rsidP="00B96C37">
      <w:pPr>
        <w:pStyle w:val="Akapitzlist"/>
        <w:numPr>
          <w:ilvl w:val="0"/>
          <w:numId w:val="5"/>
        </w:numPr>
        <w:spacing w:after="0" w:line="240" w:lineRule="auto"/>
        <w:jc w:val="both"/>
        <w:rPr>
          <w:rFonts w:asciiTheme="minorHAnsi" w:hAnsiTheme="minorHAnsi"/>
          <w:color w:val="000000" w:themeColor="text1"/>
        </w:rPr>
      </w:pPr>
      <w:bookmarkStart w:id="52" w:name="_Ref479931745"/>
      <w:bookmarkStart w:id="53" w:name="_Ref479914606"/>
      <w:r w:rsidRPr="002854E7">
        <w:rPr>
          <w:rFonts w:asciiTheme="minorHAnsi" w:hAnsiTheme="minorHAnsi"/>
          <w:color w:val="000000" w:themeColor="text1"/>
        </w:rPr>
        <w:t>u</w:t>
      </w:r>
      <w:r w:rsidR="009A6ACA" w:rsidRPr="002854E7">
        <w:rPr>
          <w:rFonts w:asciiTheme="minorHAnsi" w:hAnsiTheme="minorHAnsi"/>
          <w:color w:val="000000" w:themeColor="text1"/>
        </w:rPr>
        <w:t>iści wynagrodzenie</w:t>
      </w:r>
      <w:r w:rsidR="00A361D4" w:rsidRPr="002854E7">
        <w:rPr>
          <w:rFonts w:asciiTheme="minorHAnsi" w:hAnsiTheme="minorHAnsi"/>
          <w:color w:val="000000" w:themeColor="text1"/>
        </w:rPr>
        <w:t xml:space="preserve"> Wykonawcy zgodnie z Umową, za realizację Prac B+R</w:t>
      </w:r>
      <w:r w:rsidR="0049364C" w:rsidRPr="002854E7">
        <w:rPr>
          <w:rFonts w:asciiTheme="minorHAnsi" w:hAnsiTheme="minorHAnsi"/>
          <w:color w:val="000000" w:themeColor="text1"/>
        </w:rPr>
        <w:t xml:space="preserve"> i przygotowanie Wyników Prac Etapu</w:t>
      </w:r>
      <w:r w:rsidR="00A361D4" w:rsidRPr="002854E7">
        <w:rPr>
          <w:rFonts w:asciiTheme="minorHAnsi" w:hAnsiTheme="minorHAnsi"/>
          <w:color w:val="000000" w:themeColor="text1"/>
        </w:rPr>
        <w:t xml:space="preserve"> w</w:t>
      </w:r>
      <w:r w:rsidR="0049364C" w:rsidRPr="002854E7">
        <w:rPr>
          <w:rFonts w:asciiTheme="minorHAnsi" w:hAnsiTheme="minorHAnsi"/>
          <w:color w:val="000000" w:themeColor="text1"/>
        </w:rPr>
        <w:t>:</w:t>
      </w:r>
      <w:r w:rsidR="00A361D4" w:rsidRPr="002854E7">
        <w:rPr>
          <w:rFonts w:asciiTheme="minorHAnsi" w:hAnsiTheme="minorHAnsi"/>
          <w:color w:val="000000" w:themeColor="text1"/>
        </w:rPr>
        <w:t xml:space="preserve"> </w:t>
      </w:r>
      <w:r w:rsidR="004F64A8" w:rsidRPr="002854E7">
        <w:rPr>
          <w:rFonts w:asciiTheme="minorHAnsi" w:hAnsiTheme="minorHAnsi"/>
          <w:color w:val="000000" w:themeColor="text1"/>
        </w:rPr>
        <w:t>Etapie</w:t>
      </w:r>
      <w:r w:rsidR="00374776" w:rsidRPr="002854E7">
        <w:rPr>
          <w:rFonts w:asciiTheme="minorHAnsi" w:hAnsiTheme="minorHAnsi"/>
          <w:color w:val="000000" w:themeColor="text1"/>
        </w:rPr>
        <w:t xml:space="preserve"> I</w:t>
      </w:r>
      <w:r w:rsidR="00A1375C" w:rsidRPr="002854E7">
        <w:rPr>
          <w:rFonts w:asciiTheme="minorHAnsi" w:hAnsiTheme="minorHAnsi"/>
          <w:color w:val="000000" w:themeColor="text1"/>
        </w:rPr>
        <w:t>,</w:t>
      </w:r>
      <w:r w:rsidR="00A361D4" w:rsidRPr="002854E7">
        <w:rPr>
          <w:rFonts w:asciiTheme="minorHAnsi" w:hAnsiTheme="minorHAnsi"/>
          <w:color w:val="000000" w:themeColor="text1"/>
        </w:rPr>
        <w:t xml:space="preserve"> </w:t>
      </w:r>
      <w:r w:rsidR="004F64A8" w:rsidRPr="002854E7">
        <w:rPr>
          <w:rFonts w:asciiTheme="minorHAnsi" w:hAnsiTheme="minorHAnsi"/>
          <w:color w:val="000000" w:themeColor="text1"/>
        </w:rPr>
        <w:t>Etapie</w:t>
      </w:r>
      <w:r w:rsidR="00A361D4" w:rsidRPr="002854E7">
        <w:rPr>
          <w:rFonts w:asciiTheme="minorHAnsi" w:hAnsiTheme="minorHAnsi"/>
          <w:color w:val="000000" w:themeColor="text1"/>
        </w:rPr>
        <w:t xml:space="preserve"> </w:t>
      </w:r>
      <w:r w:rsidR="004F64A8" w:rsidRPr="002854E7">
        <w:rPr>
          <w:rFonts w:asciiTheme="minorHAnsi" w:hAnsiTheme="minorHAnsi"/>
          <w:color w:val="000000" w:themeColor="text1"/>
        </w:rPr>
        <w:t>II</w:t>
      </w:r>
      <w:r w:rsidR="00FC70C8" w:rsidRPr="002854E7">
        <w:rPr>
          <w:rFonts w:asciiTheme="minorHAnsi" w:hAnsiTheme="minorHAnsi"/>
          <w:color w:val="000000" w:themeColor="text1"/>
        </w:rPr>
        <w:t xml:space="preserve"> i</w:t>
      </w:r>
      <w:r w:rsidR="00A361D4" w:rsidRPr="002854E7">
        <w:rPr>
          <w:rFonts w:asciiTheme="minorHAnsi" w:hAnsiTheme="minorHAnsi"/>
          <w:color w:val="000000" w:themeColor="text1"/>
        </w:rPr>
        <w:t xml:space="preserve"> </w:t>
      </w:r>
      <w:r w:rsidR="004F64A8" w:rsidRPr="002854E7">
        <w:rPr>
          <w:rFonts w:asciiTheme="minorHAnsi" w:hAnsiTheme="minorHAnsi"/>
          <w:color w:val="000000" w:themeColor="text1"/>
        </w:rPr>
        <w:t>Etapie</w:t>
      </w:r>
      <w:r w:rsidR="00A361D4" w:rsidRPr="002854E7">
        <w:rPr>
          <w:rFonts w:asciiTheme="minorHAnsi" w:hAnsiTheme="minorHAnsi"/>
          <w:color w:val="000000" w:themeColor="text1"/>
        </w:rPr>
        <w:t xml:space="preserve"> </w:t>
      </w:r>
      <w:r w:rsidR="004F64A8" w:rsidRPr="002854E7">
        <w:rPr>
          <w:rFonts w:asciiTheme="minorHAnsi" w:hAnsiTheme="minorHAnsi"/>
          <w:color w:val="000000" w:themeColor="text1"/>
        </w:rPr>
        <w:t>III</w:t>
      </w:r>
      <w:r w:rsidR="00A1375C" w:rsidRPr="002854E7">
        <w:rPr>
          <w:rFonts w:asciiTheme="minorHAnsi" w:hAnsiTheme="minorHAnsi"/>
          <w:color w:val="000000" w:themeColor="text1"/>
        </w:rPr>
        <w:t>,</w:t>
      </w:r>
      <w:r w:rsidR="00A361D4" w:rsidRPr="002854E7">
        <w:rPr>
          <w:rFonts w:asciiTheme="minorHAnsi" w:hAnsiTheme="minorHAnsi"/>
          <w:color w:val="000000" w:themeColor="text1"/>
        </w:rPr>
        <w:t xml:space="preserve"> przy spełnieniu warunków i przesłanek określonych w Umowie</w:t>
      </w:r>
      <w:r w:rsidR="002A4214" w:rsidRPr="002854E7">
        <w:rPr>
          <w:rFonts w:asciiTheme="minorHAnsi" w:hAnsiTheme="minorHAnsi"/>
          <w:color w:val="000000" w:themeColor="text1"/>
        </w:rPr>
        <w:t xml:space="preserve"> oraz w Regulaminie stanowiącym </w:t>
      </w:r>
      <w:r w:rsidR="430670A5" w:rsidRPr="002854E7">
        <w:rPr>
          <w:rFonts w:asciiTheme="minorHAnsi" w:hAnsiTheme="minorHAnsi"/>
          <w:color w:val="000000" w:themeColor="text1"/>
        </w:rPr>
        <w:t>Załączni</w:t>
      </w:r>
      <w:r w:rsidR="002A4214" w:rsidRPr="002854E7">
        <w:rPr>
          <w:rFonts w:asciiTheme="minorHAnsi" w:hAnsiTheme="minorHAnsi"/>
          <w:color w:val="000000" w:themeColor="text1"/>
        </w:rPr>
        <w:t>k nr 1 do Umowy</w:t>
      </w:r>
      <w:r w:rsidR="00055223" w:rsidRPr="002854E7">
        <w:rPr>
          <w:rFonts w:asciiTheme="minorHAnsi" w:hAnsiTheme="minorHAnsi"/>
          <w:color w:val="000000" w:themeColor="text1"/>
        </w:rPr>
        <w:t xml:space="preserve">, w zakresie określonym w </w:t>
      </w:r>
      <w:r w:rsidR="00055223" w:rsidRPr="002854E7">
        <w:rPr>
          <w:rFonts w:asciiTheme="minorHAnsi" w:hAnsiTheme="minorHAnsi"/>
          <w:color w:val="000000" w:themeColor="text1"/>
          <w:shd w:val="clear" w:color="auto" w:fill="E6E6E6"/>
        </w:rPr>
        <w:fldChar w:fldCharType="begin"/>
      </w:r>
      <w:r w:rsidR="00055223"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055223" w:rsidRPr="002854E7">
        <w:rPr>
          <w:rFonts w:asciiTheme="minorHAnsi" w:hAnsiTheme="minorHAnsi"/>
          <w:color w:val="000000" w:themeColor="text1"/>
          <w:shd w:val="clear" w:color="auto" w:fill="E6E6E6"/>
        </w:rPr>
      </w:r>
      <w:r w:rsidR="0005522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055223" w:rsidRPr="002854E7">
        <w:rPr>
          <w:rFonts w:asciiTheme="minorHAnsi" w:hAnsiTheme="minorHAnsi"/>
          <w:color w:val="000000" w:themeColor="text1"/>
          <w:shd w:val="clear" w:color="auto" w:fill="E6E6E6"/>
        </w:rPr>
        <w:fldChar w:fldCharType="end"/>
      </w:r>
      <w:r w:rsidR="00055223" w:rsidRPr="002854E7">
        <w:rPr>
          <w:rFonts w:asciiTheme="minorHAnsi" w:hAnsiTheme="minorHAnsi"/>
          <w:color w:val="000000" w:themeColor="text1"/>
        </w:rPr>
        <w:t xml:space="preserve"> </w:t>
      </w:r>
      <w:r w:rsidR="009C0EB8" w:rsidRPr="002854E7">
        <w:rPr>
          <w:rFonts w:asciiTheme="minorHAnsi" w:hAnsiTheme="minorHAnsi"/>
          <w:color w:val="000000" w:themeColor="text1"/>
          <w:shd w:val="clear" w:color="auto" w:fill="E6E6E6"/>
        </w:rPr>
        <w:fldChar w:fldCharType="begin"/>
      </w:r>
      <w:r w:rsidR="009C0EB8"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009C0EB8" w:rsidRPr="002854E7">
        <w:rPr>
          <w:rFonts w:asciiTheme="minorHAnsi" w:hAnsiTheme="minorHAnsi"/>
          <w:color w:val="000000" w:themeColor="text1"/>
          <w:shd w:val="clear" w:color="auto" w:fill="E6E6E6"/>
        </w:rPr>
      </w:r>
      <w:r w:rsidR="009C0EB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9C0EB8"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bookmarkEnd w:id="52"/>
    </w:p>
    <w:p w14:paraId="42774990" w14:textId="77777777" w:rsidR="00A361D4" w:rsidRPr="002854E7" w:rsidRDefault="00A361D4" w:rsidP="00B96C37">
      <w:pPr>
        <w:pStyle w:val="Akapitzlist"/>
        <w:numPr>
          <w:ilvl w:val="0"/>
          <w:numId w:val="5"/>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wykona inne swoje zobowiązania, szczegółowo opisane w dalszych postanowieniach Umowy.</w:t>
      </w:r>
    </w:p>
    <w:p w14:paraId="754DE4FD" w14:textId="77777777" w:rsidR="003B3DB4" w:rsidRPr="002854E7" w:rsidRDefault="003B3DB4" w:rsidP="003E0140">
      <w:pPr>
        <w:pStyle w:val="Akapitzlist"/>
        <w:spacing w:after="0" w:line="240" w:lineRule="auto"/>
        <w:rPr>
          <w:rFonts w:asciiTheme="minorHAnsi" w:hAnsiTheme="minorHAnsi"/>
          <w:color w:val="000000" w:themeColor="text1"/>
        </w:rPr>
      </w:pPr>
    </w:p>
    <w:p w14:paraId="4856A948" w14:textId="77777777" w:rsidR="00A361D4" w:rsidRPr="002854E7" w:rsidRDefault="00A361D4" w:rsidP="00B96C37">
      <w:pPr>
        <w:pStyle w:val="Nagwek2"/>
        <w:numPr>
          <w:ilvl w:val="0"/>
          <w:numId w:val="14"/>
        </w:numPr>
        <w:spacing w:before="0" w:line="240" w:lineRule="auto"/>
        <w:ind w:left="0" w:hanging="567"/>
        <w:contextualSpacing/>
        <w:rPr>
          <w:rFonts w:asciiTheme="minorHAnsi" w:hAnsiTheme="minorHAnsi"/>
          <w:sz w:val="22"/>
          <w:szCs w:val="22"/>
        </w:rPr>
      </w:pPr>
      <w:bookmarkStart w:id="54" w:name="_Ref479914715"/>
      <w:bookmarkStart w:id="55" w:name="_Toc499643666"/>
      <w:bookmarkStart w:id="56" w:name="_Toc511371188"/>
      <w:bookmarkStart w:id="57" w:name="_Toc54798295"/>
      <w:bookmarkStart w:id="58" w:name="_Toc52745891"/>
      <w:bookmarkEnd w:id="53"/>
      <w:r w:rsidRPr="002854E7">
        <w:rPr>
          <w:rFonts w:asciiTheme="minorHAnsi" w:hAnsiTheme="minorHAnsi"/>
          <w:sz w:val="22"/>
          <w:szCs w:val="22"/>
        </w:rPr>
        <w:t>[ZOBOWIĄZANIA</w:t>
      </w:r>
      <w:r w:rsidR="00A1375C" w:rsidRPr="002854E7">
        <w:rPr>
          <w:rFonts w:asciiTheme="minorHAnsi" w:hAnsiTheme="minorHAnsi"/>
          <w:sz w:val="22"/>
          <w:szCs w:val="22"/>
        </w:rPr>
        <w:t xml:space="preserve"> </w:t>
      </w:r>
      <w:r w:rsidR="008315A6" w:rsidRPr="002854E7">
        <w:rPr>
          <w:rFonts w:asciiTheme="minorHAnsi" w:hAnsiTheme="minorHAnsi"/>
          <w:sz w:val="22"/>
          <w:szCs w:val="22"/>
        </w:rPr>
        <w:t xml:space="preserve">I </w:t>
      </w:r>
      <w:r w:rsidRPr="002854E7">
        <w:rPr>
          <w:rFonts w:asciiTheme="minorHAnsi" w:hAnsiTheme="minorHAnsi"/>
          <w:sz w:val="22"/>
          <w:szCs w:val="22"/>
        </w:rPr>
        <w:t>ZAPEWNIENIA WYKONAWCY]</w:t>
      </w:r>
      <w:bookmarkEnd w:id="54"/>
      <w:bookmarkEnd w:id="55"/>
      <w:bookmarkEnd w:id="56"/>
      <w:bookmarkEnd w:id="57"/>
      <w:bookmarkEnd w:id="58"/>
    </w:p>
    <w:p w14:paraId="3FA9143C" w14:textId="77777777" w:rsidR="005F1201" w:rsidRPr="002854E7" w:rsidRDefault="005F1201" w:rsidP="003E0140">
      <w:pPr>
        <w:pStyle w:val="Akapitzlist"/>
        <w:spacing w:after="0" w:line="240" w:lineRule="auto"/>
        <w:ind w:left="426"/>
        <w:rPr>
          <w:rFonts w:asciiTheme="minorHAnsi" w:hAnsiTheme="minorHAnsi"/>
          <w:color w:val="000000" w:themeColor="text1"/>
        </w:rPr>
      </w:pPr>
    </w:p>
    <w:p w14:paraId="547A1CE9" w14:textId="77777777" w:rsidR="00A361D4" w:rsidRPr="002854E7" w:rsidRDefault="00A361D4" w:rsidP="00B96C37">
      <w:pPr>
        <w:pStyle w:val="Akapitzlist"/>
        <w:numPr>
          <w:ilvl w:val="0"/>
          <w:numId w:val="4"/>
        </w:numPr>
        <w:spacing w:after="0" w:line="240" w:lineRule="auto"/>
        <w:ind w:left="426" w:hanging="426"/>
        <w:rPr>
          <w:rFonts w:asciiTheme="minorHAnsi" w:hAnsiTheme="minorHAnsi"/>
          <w:color w:val="000000" w:themeColor="text1"/>
        </w:rPr>
      </w:pPr>
      <w:r w:rsidRPr="002854E7">
        <w:rPr>
          <w:rFonts w:asciiTheme="minorHAnsi" w:hAnsiTheme="minorHAnsi"/>
          <w:color w:val="000000" w:themeColor="text1"/>
        </w:rPr>
        <w:t>Wykonawca zobowiązuje się, że:</w:t>
      </w:r>
    </w:p>
    <w:p w14:paraId="6BB3EBB0" w14:textId="4EA4FEE1"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bookmarkStart w:id="59" w:name="_Ref493680713"/>
      <w:r w:rsidRPr="002854E7">
        <w:rPr>
          <w:rFonts w:asciiTheme="minorHAnsi" w:hAnsiTheme="minorHAnsi"/>
          <w:color w:val="000000" w:themeColor="text1"/>
        </w:rPr>
        <w:t xml:space="preserve">przeprowadzi Prace B+R </w:t>
      </w:r>
      <w:r w:rsidR="00055223" w:rsidRPr="002854E7">
        <w:rPr>
          <w:rFonts w:asciiTheme="minorHAnsi" w:hAnsiTheme="minorHAnsi"/>
          <w:color w:val="000000" w:themeColor="text1"/>
        </w:rPr>
        <w:t xml:space="preserve">w zakresie </w:t>
      </w:r>
      <w:r w:rsidR="00763500" w:rsidRPr="002854E7">
        <w:rPr>
          <w:rFonts w:asciiTheme="minorHAnsi" w:hAnsiTheme="minorHAnsi"/>
          <w:color w:val="000000" w:themeColor="text1"/>
        </w:rPr>
        <w:t xml:space="preserve">Strumienia określonego </w:t>
      </w:r>
      <w:r w:rsidR="00055223" w:rsidRPr="002854E7">
        <w:rPr>
          <w:rFonts w:asciiTheme="minorHAnsi" w:hAnsiTheme="minorHAnsi"/>
          <w:color w:val="000000" w:themeColor="text1"/>
        </w:rPr>
        <w:t xml:space="preserve">w </w:t>
      </w:r>
      <w:r w:rsidR="00055223" w:rsidRPr="002854E7">
        <w:rPr>
          <w:rFonts w:asciiTheme="minorHAnsi" w:hAnsiTheme="minorHAnsi"/>
          <w:color w:val="000000" w:themeColor="text1"/>
          <w:shd w:val="clear" w:color="auto" w:fill="E6E6E6"/>
        </w:rPr>
        <w:fldChar w:fldCharType="begin"/>
      </w:r>
      <w:r w:rsidR="00055223"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055223" w:rsidRPr="002854E7">
        <w:rPr>
          <w:rFonts w:asciiTheme="minorHAnsi" w:hAnsiTheme="minorHAnsi"/>
          <w:color w:val="000000" w:themeColor="text1"/>
          <w:shd w:val="clear" w:color="auto" w:fill="E6E6E6"/>
        </w:rPr>
      </w:r>
      <w:r w:rsidR="0005522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055223" w:rsidRPr="002854E7">
        <w:rPr>
          <w:rFonts w:asciiTheme="minorHAnsi" w:hAnsiTheme="minorHAnsi"/>
          <w:color w:val="000000" w:themeColor="text1"/>
          <w:shd w:val="clear" w:color="auto" w:fill="E6E6E6"/>
        </w:rPr>
        <w:fldChar w:fldCharType="end"/>
      </w:r>
      <w:r w:rsidR="00055223"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00055223" w:rsidRPr="002854E7">
        <w:rPr>
          <w:rFonts w:asciiTheme="minorHAnsi" w:hAnsiTheme="minorHAnsi"/>
          <w:color w:val="000000" w:themeColor="text1"/>
        </w:rPr>
        <w:t xml:space="preserve">, </w:t>
      </w:r>
      <w:r w:rsidR="0091323C" w:rsidRPr="002854E7">
        <w:rPr>
          <w:rFonts w:asciiTheme="minorHAnsi" w:hAnsiTheme="minorHAnsi"/>
          <w:color w:val="000000" w:themeColor="text1"/>
        </w:rPr>
        <w:t xml:space="preserve">zgodnie </w:t>
      </w:r>
      <w:r w:rsidR="00A95C93" w:rsidRPr="002854E7">
        <w:rPr>
          <w:rFonts w:asciiTheme="minorHAnsi" w:hAnsiTheme="minorHAnsi"/>
          <w:color w:val="000000" w:themeColor="text1"/>
        </w:rPr>
        <w:t xml:space="preserve">z </w:t>
      </w:r>
      <w:r w:rsidR="3D0B46F4" w:rsidRPr="002854E7">
        <w:rPr>
          <w:rFonts w:asciiTheme="minorHAnsi" w:hAnsiTheme="minorHAnsi"/>
          <w:color w:val="000000" w:themeColor="text1"/>
        </w:rPr>
        <w:t>Wymaganiami</w:t>
      </w:r>
      <w:r w:rsidR="00214E59" w:rsidRPr="002854E7">
        <w:rPr>
          <w:rFonts w:asciiTheme="minorHAnsi" w:hAnsiTheme="minorHAnsi"/>
          <w:color w:val="000000" w:themeColor="text1"/>
        </w:rPr>
        <w:t xml:space="preserve"> określonymi Umową oraz Wnio</w:t>
      </w:r>
      <w:r w:rsidR="00A95C93" w:rsidRPr="002854E7">
        <w:rPr>
          <w:rFonts w:asciiTheme="minorHAnsi" w:hAnsiTheme="minorHAnsi"/>
          <w:color w:val="000000" w:themeColor="text1"/>
        </w:rPr>
        <w:t>skiem Wykonawcy</w:t>
      </w:r>
      <w:r w:rsidR="005306CC" w:rsidRPr="002854E7">
        <w:rPr>
          <w:rFonts w:asciiTheme="minorHAnsi" w:hAnsiTheme="minorHAnsi"/>
          <w:color w:val="000000" w:themeColor="text1"/>
        </w:rPr>
        <w:t xml:space="preserve"> i </w:t>
      </w:r>
      <w:r w:rsidR="430670A5" w:rsidRPr="002854E7">
        <w:rPr>
          <w:rFonts w:asciiTheme="minorHAnsi" w:hAnsiTheme="minorHAnsi"/>
          <w:color w:val="000000" w:themeColor="text1"/>
        </w:rPr>
        <w:t>Załączni</w:t>
      </w:r>
      <w:r w:rsidR="00C11045" w:rsidRPr="002854E7">
        <w:rPr>
          <w:rFonts w:asciiTheme="minorHAnsi" w:hAnsiTheme="minorHAnsi"/>
          <w:color w:val="000000" w:themeColor="text1"/>
        </w:rPr>
        <w:t>kiem nr 1 do Regulaminu</w:t>
      </w:r>
      <w:r w:rsidRPr="002854E7">
        <w:rPr>
          <w:rFonts w:asciiTheme="minorHAnsi" w:hAnsiTheme="minorHAnsi"/>
          <w:color w:val="000000" w:themeColor="text1"/>
        </w:rPr>
        <w:t>;</w:t>
      </w:r>
      <w:r w:rsidR="002A4214" w:rsidRPr="002854E7">
        <w:rPr>
          <w:rFonts w:asciiTheme="minorHAnsi" w:hAnsiTheme="minorHAnsi"/>
          <w:color w:val="000000" w:themeColor="text1"/>
        </w:rPr>
        <w:t xml:space="preserve"> </w:t>
      </w:r>
    </w:p>
    <w:p w14:paraId="70659EFE" w14:textId="4231CCD4" w:rsidR="00A361D4" w:rsidRPr="002854E7" w:rsidRDefault="004E2C2B"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lastRenderedPageBreak/>
        <w:t>stworzy Wynik Prac Etapu I, Wynik Prac Etapu II i Wynik Prac Etapu III</w:t>
      </w:r>
      <w:r w:rsidR="0049364C" w:rsidRPr="002854E7">
        <w:rPr>
          <w:rFonts w:asciiTheme="minorHAnsi" w:hAnsiTheme="minorHAnsi"/>
          <w:color w:val="000000" w:themeColor="text1"/>
        </w:rPr>
        <w:t>,</w:t>
      </w:r>
      <w:r w:rsidRPr="002854E7">
        <w:rPr>
          <w:rFonts w:asciiTheme="minorHAnsi" w:hAnsiTheme="minorHAnsi"/>
          <w:color w:val="000000" w:themeColor="text1"/>
        </w:rPr>
        <w:t xml:space="preserve"> </w:t>
      </w:r>
      <w:r w:rsidR="0091323C" w:rsidRPr="002854E7">
        <w:rPr>
          <w:rFonts w:asciiTheme="minorHAnsi" w:hAnsiTheme="minorHAnsi"/>
          <w:color w:val="000000" w:themeColor="text1"/>
        </w:rPr>
        <w:t xml:space="preserve">w zakresie </w:t>
      </w:r>
      <w:r w:rsidR="00763500" w:rsidRPr="002854E7">
        <w:rPr>
          <w:rFonts w:asciiTheme="minorHAnsi" w:hAnsiTheme="minorHAnsi"/>
          <w:color w:val="000000" w:themeColor="text1"/>
        </w:rPr>
        <w:t xml:space="preserve">Strumienia określonego </w:t>
      </w:r>
      <w:r w:rsidR="0091323C" w:rsidRPr="002854E7">
        <w:rPr>
          <w:rFonts w:asciiTheme="minorHAnsi" w:hAnsiTheme="minorHAnsi"/>
          <w:color w:val="000000" w:themeColor="text1"/>
        </w:rPr>
        <w:t xml:space="preserve">w </w:t>
      </w:r>
      <w:r w:rsidR="0091323C" w:rsidRPr="002854E7">
        <w:rPr>
          <w:rFonts w:asciiTheme="minorHAnsi" w:hAnsiTheme="minorHAnsi"/>
          <w:color w:val="000000" w:themeColor="text1"/>
          <w:shd w:val="clear" w:color="auto" w:fill="E6E6E6"/>
        </w:rPr>
        <w:fldChar w:fldCharType="begin"/>
      </w:r>
      <w:r w:rsidR="0091323C"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91323C" w:rsidRPr="002854E7">
        <w:rPr>
          <w:rFonts w:asciiTheme="minorHAnsi" w:hAnsiTheme="minorHAnsi"/>
          <w:color w:val="000000" w:themeColor="text1"/>
          <w:shd w:val="clear" w:color="auto" w:fill="E6E6E6"/>
        </w:rPr>
      </w:r>
      <w:r w:rsidR="0091323C"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91323C" w:rsidRPr="002854E7">
        <w:rPr>
          <w:rFonts w:asciiTheme="minorHAnsi" w:hAnsiTheme="minorHAnsi"/>
          <w:color w:val="000000" w:themeColor="text1"/>
          <w:shd w:val="clear" w:color="auto" w:fill="E6E6E6"/>
        </w:rPr>
        <w:fldChar w:fldCharType="end"/>
      </w:r>
      <w:r w:rsidR="0091323C" w:rsidRPr="002854E7">
        <w:rPr>
          <w:rFonts w:asciiTheme="minorHAnsi" w:hAnsiTheme="minorHAnsi"/>
          <w:color w:val="000000" w:themeColor="text1"/>
        </w:rPr>
        <w:t xml:space="preserve"> </w:t>
      </w:r>
      <w:r w:rsidR="009C0EB8" w:rsidRPr="002854E7">
        <w:rPr>
          <w:rFonts w:asciiTheme="minorHAnsi" w:hAnsiTheme="minorHAnsi"/>
          <w:color w:val="000000" w:themeColor="text1"/>
          <w:shd w:val="clear" w:color="auto" w:fill="E6E6E6"/>
        </w:rPr>
        <w:fldChar w:fldCharType="begin"/>
      </w:r>
      <w:r w:rsidR="009C0EB8"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009C0EB8" w:rsidRPr="002854E7">
        <w:rPr>
          <w:rFonts w:asciiTheme="minorHAnsi" w:hAnsiTheme="minorHAnsi"/>
          <w:color w:val="000000" w:themeColor="text1"/>
          <w:shd w:val="clear" w:color="auto" w:fill="E6E6E6"/>
        </w:rPr>
      </w:r>
      <w:r w:rsidR="009C0EB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9C0EB8" w:rsidRPr="002854E7">
        <w:rPr>
          <w:rFonts w:asciiTheme="minorHAnsi" w:hAnsiTheme="minorHAnsi"/>
          <w:color w:val="000000" w:themeColor="text1"/>
          <w:shd w:val="clear" w:color="auto" w:fill="E6E6E6"/>
        </w:rPr>
        <w:fldChar w:fldCharType="end"/>
      </w:r>
      <w:bookmarkEnd w:id="59"/>
      <w:r w:rsidR="00A540AC" w:rsidRPr="002854E7">
        <w:rPr>
          <w:rFonts w:asciiTheme="minorHAnsi" w:hAnsiTheme="minorHAnsi"/>
          <w:color w:val="000000" w:themeColor="text1"/>
        </w:rPr>
        <w:t>, z zastrzeżeniem postanowień dot. wcześniejszego rozwiązania Umowy</w:t>
      </w:r>
      <w:r w:rsidRPr="002854E7">
        <w:rPr>
          <w:rFonts w:asciiTheme="minorHAnsi" w:hAnsiTheme="minorHAnsi"/>
          <w:color w:val="000000" w:themeColor="text1"/>
        </w:rPr>
        <w:t>;</w:t>
      </w:r>
    </w:p>
    <w:p w14:paraId="05917162" w14:textId="77777777" w:rsidR="00A95C93" w:rsidRPr="002854E7" w:rsidRDefault="00A95C93"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 xml:space="preserve">będzie przekazywał NCBR </w:t>
      </w:r>
      <w:r w:rsidR="00684326" w:rsidRPr="002854E7">
        <w:rPr>
          <w:rFonts w:asciiTheme="minorHAnsi" w:hAnsiTheme="minorHAnsi"/>
          <w:color w:val="000000" w:themeColor="text1"/>
        </w:rPr>
        <w:t>U</w:t>
      </w:r>
      <w:r w:rsidRPr="002854E7">
        <w:rPr>
          <w:rFonts w:asciiTheme="minorHAnsi" w:hAnsiTheme="minorHAnsi"/>
          <w:color w:val="000000" w:themeColor="text1"/>
        </w:rPr>
        <w:t>dział w Przychodach z Kome</w:t>
      </w:r>
      <w:r w:rsidR="00684326" w:rsidRPr="002854E7">
        <w:rPr>
          <w:rFonts w:asciiTheme="minorHAnsi" w:hAnsiTheme="minorHAnsi"/>
          <w:color w:val="000000" w:themeColor="text1"/>
        </w:rPr>
        <w:t>r</w:t>
      </w:r>
      <w:r w:rsidRPr="002854E7">
        <w:rPr>
          <w:rFonts w:asciiTheme="minorHAnsi" w:hAnsiTheme="minorHAnsi"/>
          <w:color w:val="000000" w:themeColor="text1"/>
        </w:rPr>
        <w:t xml:space="preserve">cjalizacji Wyników Prac B+R oraz </w:t>
      </w:r>
      <w:r w:rsidR="00684326" w:rsidRPr="002854E7">
        <w:rPr>
          <w:rFonts w:asciiTheme="minorHAnsi" w:hAnsiTheme="minorHAnsi"/>
          <w:color w:val="000000" w:themeColor="text1"/>
        </w:rPr>
        <w:t xml:space="preserve">Udział </w:t>
      </w:r>
      <w:r w:rsidRPr="002854E7">
        <w:rPr>
          <w:rFonts w:asciiTheme="minorHAnsi" w:hAnsiTheme="minorHAnsi"/>
          <w:color w:val="000000" w:themeColor="text1"/>
        </w:rPr>
        <w:t>w Przychodach z Komercjalizacji Technologii Zależnych</w:t>
      </w:r>
      <w:r w:rsidR="00E45328" w:rsidRPr="002854E7">
        <w:rPr>
          <w:rFonts w:asciiTheme="minorHAnsi" w:hAnsiTheme="minorHAnsi"/>
          <w:color w:val="000000" w:themeColor="text1"/>
        </w:rPr>
        <w:t xml:space="preserve"> na zasadach określonych w Umowie</w:t>
      </w:r>
      <w:r w:rsidRPr="002854E7">
        <w:rPr>
          <w:rFonts w:asciiTheme="minorHAnsi" w:hAnsiTheme="minorHAnsi"/>
          <w:color w:val="000000" w:themeColor="text1"/>
        </w:rPr>
        <w:t>;</w:t>
      </w:r>
    </w:p>
    <w:p w14:paraId="37B780DD" w14:textId="77777777" w:rsidR="00A361D4" w:rsidRPr="002854E7" w:rsidRDefault="00A95C93"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udzieli</w:t>
      </w:r>
      <w:r w:rsidR="00A361D4" w:rsidRPr="002854E7">
        <w:rPr>
          <w:rFonts w:asciiTheme="minorHAnsi" w:hAnsiTheme="minorHAnsi"/>
          <w:color w:val="000000" w:themeColor="text1"/>
        </w:rPr>
        <w:t xml:space="preserve"> NCBR na zasadach określonych Umową:</w:t>
      </w:r>
    </w:p>
    <w:p w14:paraId="15D763F9" w14:textId="797819A9" w:rsidR="00A361D4" w:rsidRPr="002854E7" w:rsidRDefault="00A361D4" w:rsidP="00B96C37">
      <w:pPr>
        <w:pStyle w:val="Akapitzlist"/>
        <w:numPr>
          <w:ilvl w:val="1"/>
          <w:numId w:val="39"/>
        </w:numPr>
        <w:spacing w:after="0" w:line="240" w:lineRule="auto"/>
        <w:ind w:left="1276" w:hanging="567"/>
        <w:jc w:val="both"/>
        <w:rPr>
          <w:rFonts w:asciiTheme="minorHAnsi" w:hAnsiTheme="minorHAnsi"/>
          <w:color w:val="000000" w:themeColor="text1"/>
        </w:rPr>
      </w:pPr>
      <w:r w:rsidRPr="002854E7">
        <w:rPr>
          <w:rFonts w:asciiTheme="minorHAnsi" w:hAnsiTheme="minorHAnsi"/>
          <w:color w:val="000000" w:themeColor="text1"/>
        </w:rPr>
        <w:t xml:space="preserve">prawa do korzystania z praw do Wyników Prac B+R – w zakresie określonym </w:t>
      </w:r>
      <w:r w:rsidR="00CB79C2" w:rsidRPr="002854E7">
        <w:rPr>
          <w:rFonts w:asciiTheme="minorHAnsi" w:hAnsiTheme="minorHAnsi"/>
          <w:color w:val="000000" w:themeColor="text1"/>
        </w:rPr>
        <w:br/>
      </w:r>
      <w:r w:rsidRPr="002854E7">
        <w:rPr>
          <w:rFonts w:asciiTheme="minorHAnsi" w:hAnsiTheme="minorHAnsi"/>
          <w:color w:val="000000" w:themeColor="text1"/>
        </w:rPr>
        <w:t>w Umowie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_Ref493844374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VII. </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r w:rsidR="00C5461A" w:rsidRPr="002854E7">
        <w:rPr>
          <w:rFonts w:asciiTheme="minorHAnsi" w:hAnsiTheme="minorHAnsi"/>
          <w:color w:val="000000" w:themeColor="text1"/>
        </w:rPr>
        <w:t xml:space="preserve"> z zastrzeżeniem Wariantu B,</w:t>
      </w:r>
    </w:p>
    <w:p w14:paraId="0322F817" w14:textId="77777777" w:rsidR="00A361D4" w:rsidRPr="002854E7" w:rsidRDefault="00A361D4" w:rsidP="00B96C37">
      <w:pPr>
        <w:pStyle w:val="Akapitzlist"/>
        <w:numPr>
          <w:ilvl w:val="1"/>
          <w:numId w:val="39"/>
        </w:numPr>
        <w:spacing w:after="0" w:line="240" w:lineRule="auto"/>
        <w:ind w:left="1276" w:hanging="567"/>
        <w:jc w:val="both"/>
        <w:rPr>
          <w:rFonts w:asciiTheme="minorHAnsi" w:hAnsiTheme="minorHAnsi"/>
          <w:color w:val="000000" w:themeColor="text1"/>
        </w:rPr>
      </w:pPr>
      <w:r w:rsidRPr="002854E7">
        <w:rPr>
          <w:rFonts w:asciiTheme="minorHAnsi" w:hAnsiTheme="minorHAnsi"/>
          <w:color w:val="000000" w:themeColor="text1"/>
        </w:rPr>
        <w:t>prawa do korzystania z Dokumentacji B+R</w:t>
      </w:r>
      <w:r w:rsidR="007D0456" w:rsidRPr="002854E7">
        <w:rPr>
          <w:rFonts w:asciiTheme="minorHAnsi" w:hAnsiTheme="minorHAnsi"/>
          <w:color w:val="000000" w:themeColor="text1"/>
        </w:rPr>
        <w:t>;</w:t>
      </w:r>
    </w:p>
    <w:p w14:paraId="6F943968" w14:textId="77777777"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wykona inne swoje zobowiązania, szczegółowo opisane w dalszych postanowieniach Umowy;</w:t>
      </w:r>
      <w:r w:rsidR="002A4214" w:rsidRPr="002854E7">
        <w:rPr>
          <w:rFonts w:asciiTheme="minorHAnsi" w:hAnsiTheme="minorHAnsi"/>
          <w:color w:val="000000" w:themeColor="text1"/>
        </w:rPr>
        <w:t xml:space="preserve"> </w:t>
      </w:r>
    </w:p>
    <w:p w14:paraId="246B4DAF" w14:textId="525A1110"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605CEDC4" w:rsidRPr="002854E7">
        <w:rPr>
          <w:rFonts w:asciiTheme="minorHAnsi" w:hAnsiTheme="minorHAnsi"/>
          <w:color w:val="000000" w:themeColor="text1"/>
        </w:rPr>
        <w:t xml:space="preserve">niego </w:t>
      </w:r>
      <w:r w:rsidRPr="002854E7">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2854E7" w:rsidRDefault="00A361D4" w:rsidP="00B96C37">
      <w:pPr>
        <w:pStyle w:val="Akapitzlist"/>
        <w:numPr>
          <w:ilvl w:val="0"/>
          <w:numId w:val="4"/>
        </w:numPr>
        <w:spacing w:after="0" w:line="240" w:lineRule="auto"/>
        <w:ind w:left="426" w:hanging="426"/>
        <w:rPr>
          <w:rFonts w:asciiTheme="minorHAnsi" w:hAnsiTheme="minorHAnsi"/>
          <w:color w:val="000000" w:themeColor="text1"/>
        </w:rPr>
      </w:pPr>
      <w:bookmarkStart w:id="60" w:name="_Ref494427531"/>
      <w:r w:rsidRPr="002854E7">
        <w:rPr>
          <w:rFonts w:asciiTheme="minorHAnsi" w:hAnsiTheme="minorHAnsi"/>
          <w:color w:val="000000" w:themeColor="text1"/>
        </w:rPr>
        <w:t>Wykonawca zapewnia i gwarantuje, że:</w:t>
      </w:r>
      <w:bookmarkEnd w:id="60"/>
    </w:p>
    <w:p w14:paraId="07CBD519" w14:textId="01AE525D"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 xml:space="preserve">przyjmuje do wiadomości, że jest jednym z Uczestników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a</w:t>
      </w:r>
      <w:r w:rsidR="00F161A8" w:rsidRPr="002854E7">
        <w:rPr>
          <w:rFonts w:asciiTheme="minorHAnsi" w:hAnsiTheme="minorHAnsi"/>
          <w:color w:val="000000" w:themeColor="text1"/>
        </w:rPr>
        <w:t> </w:t>
      </w:r>
      <w:r w:rsidR="008F52D2" w:rsidRPr="002854E7">
        <w:rPr>
          <w:rFonts w:asciiTheme="minorHAnsi" w:hAnsiTheme="minorHAnsi"/>
          <w:color w:val="000000" w:themeColor="text1"/>
        </w:rPr>
        <w:t xml:space="preserve">Przedsięwzięcie </w:t>
      </w:r>
      <w:r w:rsidRPr="002854E7">
        <w:rPr>
          <w:rFonts w:asciiTheme="minorHAnsi" w:hAnsiTheme="minorHAnsi"/>
          <w:color w:val="000000" w:themeColor="text1"/>
        </w:rPr>
        <w:t xml:space="preserve">przewiduje </w:t>
      </w:r>
      <w:r w:rsidR="003923AF" w:rsidRPr="002854E7">
        <w:rPr>
          <w:rFonts w:asciiTheme="minorHAnsi" w:hAnsiTheme="minorHAnsi"/>
          <w:color w:val="000000" w:themeColor="text1"/>
        </w:rPr>
        <w:t xml:space="preserve">w każdym Strumieniu </w:t>
      </w:r>
      <w:r w:rsidRPr="002854E7">
        <w:rPr>
          <w:rFonts w:asciiTheme="minorHAnsi" w:hAnsiTheme="minorHAnsi"/>
          <w:color w:val="000000" w:themeColor="text1"/>
        </w:rPr>
        <w:t xml:space="preserve">Selekcję. Wykonawca przyjmuje do wiadomości, że wskutek Selekcji Umowa, w zależności od przebiegu </w:t>
      </w:r>
      <w:r w:rsidR="0094581A" w:rsidRPr="002854E7">
        <w:rPr>
          <w:rFonts w:asciiTheme="minorHAnsi" w:hAnsiTheme="minorHAnsi"/>
          <w:color w:val="000000" w:themeColor="text1"/>
        </w:rPr>
        <w:t xml:space="preserve">jej realizacji, </w:t>
      </w:r>
      <w:r w:rsidRPr="002854E7">
        <w:rPr>
          <w:rFonts w:asciiTheme="minorHAnsi" w:hAnsiTheme="minorHAnsi"/>
          <w:color w:val="000000" w:themeColor="text1"/>
        </w:rPr>
        <w:t>osiągnięć Wykonawcy oraz osiągnięć Konkurentów Wykonawcy</w:t>
      </w:r>
      <w:r w:rsidR="00127E5D" w:rsidRPr="002854E7">
        <w:rPr>
          <w:rFonts w:asciiTheme="minorHAnsi" w:hAnsiTheme="minorHAnsi"/>
          <w:color w:val="000000" w:themeColor="text1"/>
        </w:rPr>
        <w:t xml:space="preserve"> w ramach Strumienia określonego w </w:t>
      </w:r>
      <w:r w:rsidR="00127E5D" w:rsidRPr="002854E7">
        <w:rPr>
          <w:rFonts w:asciiTheme="minorHAnsi" w:hAnsiTheme="minorHAnsi"/>
          <w:color w:val="000000" w:themeColor="text1"/>
          <w:shd w:val="clear" w:color="auto" w:fill="E6E6E6"/>
        </w:rPr>
        <w:fldChar w:fldCharType="begin"/>
      </w:r>
      <w:r w:rsidR="00127E5D" w:rsidRPr="002854E7">
        <w:rPr>
          <w:rFonts w:asciiTheme="minorHAnsi" w:hAnsiTheme="minorHAnsi"/>
          <w:color w:val="000000" w:themeColor="text1"/>
        </w:rPr>
        <w:instrText xml:space="preserve"> REF _Ref52658703 \n \h  \* MERGEFORMAT </w:instrText>
      </w:r>
      <w:r w:rsidR="00127E5D" w:rsidRPr="002854E7">
        <w:rPr>
          <w:rFonts w:asciiTheme="minorHAnsi" w:hAnsiTheme="minorHAnsi"/>
          <w:color w:val="000000" w:themeColor="text1"/>
          <w:shd w:val="clear" w:color="auto" w:fill="E6E6E6"/>
        </w:rPr>
      </w:r>
      <w:r w:rsidR="00127E5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127E5D" w:rsidRPr="002854E7">
        <w:rPr>
          <w:rFonts w:asciiTheme="minorHAnsi" w:hAnsiTheme="minorHAnsi"/>
          <w:color w:val="000000" w:themeColor="text1"/>
          <w:shd w:val="clear" w:color="auto" w:fill="E6E6E6"/>
        </w:rPr>
        <w:fldChar w:fldCharType="end"/>
      </w:r>
      <w:r w:rsidR="00127E5D"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może wygasnąć zgodnie z zasadami zapisanymi w Umowie, po wykonaniu przez Wykonawcę czynności w ramach </w:t>
      </w:r>
      <w:r w:rsidR="004F64A8" w:rsidRPr="002854E7">
        <w:rPr>
          <w:rFonts w:asciiTheme="minorHAnsi" w:hAnsiTheme="minorHAnsi"/>
          <w:color w:val="000000" w:themeColor="text1"/>
        </w:rPr>
        <w:t>Etapu I</w:t>
      </w:r>
      <w:r w:rsidR="001E7819" w:rsidRPr="002854E7">
        <w:rPr>
          <w:rFonts w:asciiTheme="minorHAnsi" w:hAnsiTheme="minorHAnsi"/>
          <w:color w:val="000000" w:themeColor="text1"/>
        </w:rPr>
        <w:t xml:space="preserve"> </w:t>
      </w:r>
      <w:r w:rsidR="003A25D5" w:rsidRPr="002854E7">
        <w:rPr>
          <w:rFonts w:asciiTheme="minorHAnsi" w:hAnsiTheme="minorHAnsi"/>
          <w:color w:val="000000" w:themeColor="text1"/>
        </w:rPr>
        <w:t xml:space="preserve">albo </w:t>
      </w:r>
      <w:r w:rsidR="004F64A8" w:rsidRPr="002854E7">
        <w:rPr>
          <w:rFonts w:asciiTheme="minorHAnsi" w:hAnsiTheme="minorHAnsi"/>
          <w:color w:val="000000" w:themeColor="text1"/>
        </w:rPr>
        <w:t>Etapu II</w:t>
      </w:r>
      <w:r w:rsidR="002A4214" w:rsidRPr="002854E7">
        <w:rPr>
          <w:rFonts w:asciiTheme="minorHAnsi" w:hAnsiTheme="minorHAnsi"/>
          <w:color w:val="000000" w:themeColor="text1"/>
        </w:rPr>
        <w:t xml:space="preserve">. Wykonawca ponosi wyłączne ryzyko </w:t>
      </w:r>
      <w:r w:rsidR="007D145E" w:rsidRPr="002854E7">
        <w:rPr>
          <w:rFonts w:asciiTheme="minorHAnsi" w:hAnsiTheme="minorHAnsi"/>
          <w:color w:val="000000" w:themeColor="text1"/>
        </w:rPr>
        <w:t>związane z tym, że Rozwiązania przedstawione przez Konkurentów Wykonawcy w ramach danego Strumienia osiągną lepszy rezultat w ramach Selekcji</w:t>
      </w:r>
      <w:r w:rsidR="00C467E7" w:rsidRPr="002854E7">
        <w:rPr>
          <w:rFonts w:asciiTheme="minorHAnsi" w:hAnsiTheme="minorHAnsi"/>
          <w:color w:val="000000" w:themeColor="text1"/>
        </w:rPr>
        <w:t>;</w:t>
      </w:r>
      <w:r w:rsidRPr="002854E7">
        <w:rPr>
          <w:rFonts w:asciiTheme="minorHAnsi" w:hAnsiTheme="minorHAnsi"/>
          <w:color w:val="000000" w:themeColor="text1"/>
        </w:rPr>
        <w:t xml:space="preserve"> </w:t>
      </w:r>
    </w:p>
    <w:p w14:paraId="5FCED930" w14:textId="2CAD3263" w:rsidR="00C5461A" w:rsidRPr="002854E7" w:rsidRDefault="00C5461A"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przyjmuje do wiadomości, że NCBR ma prawo do zakończenia Przedsięwzięcia (wypowiedzenia Umowy</w:t>
      </w:r>
      <w:r w:rsidR="0088768F" w:rsidRPr="002854E7">
        <w:rPr>
          <w:rFonts w:asciiTheme="minorHAnsi" w:hAnsiTheme="minorHAnsi"/>
          <w:color w:val="000000" w:themeColor="text1"/>
        </w:rPr>
        <w:t xml:space="preserve"> wraz z wypowiedzeniem </w:t>
      </w:r>
      <w:r w:rsidRPr="002854E7">
        <w:rPr>
          <w:rFonts w:asciiTheme="minorHAnsi" w:hAnsiTheme="minorHAnsi"/>
          <w:color w:val="000000" w:themeColor="text1"/>
        </w:rPr>
        <w:t>umów ze wszystkimi Uczestnikami Przedsięwzięcia</w:t>
      </w:r>
      <w:r w:rsidR="0088768F" w:rsidRPr="002854E7">
        <w:rPr>
          <w:rFonts w:asciiTheme="minorHAnsi" w:hAnsiTheme="minorHAnsi"/>
          <w:color w:val="000000" w:themeColor="text1"/>
        </w:rPr>
        <w:t xml:space="preserve"> w danym Strumieniu</w:t>
      </w:r>
      <w:r w:rsidRPr="002854E7">
        <w:rPr>
          <w:rFonts w:asciiTheme="minorHAnsi" w:hAnsiTheme="minorHAnsi"/>
          <w:color w:val="000000" w:themeColor="text1"/>
        </w:rPr>
        <w:t>) w ramach Selekcji Etapu I albo Selekcji Etapu II, z zastrzeżeniem zobowiązania NCBR do zapłaty wynagrodzenia za wykonane Prace B+R, zgodnie z Umową;</w:t>
      </w:r>
    </w:p>
    <w:p w14:paraId="7E93D6B8" w14:textId="1A9C0425" w:rsidR="00C5461A" w:rsidRPr="002854E7" w:rsidRDefault="00C5461A"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przyjmuje do wiadomości, że liczba Uczestników Przedsięwzięcia</w:t>
      </w:r>
      <w:r w:rsidR="00C113C1" w:rsidRPr="002854E7">
        <w:rPr>
          <w:rFonts w:asciiTheme="minorHAnsi" w:hAnsiTheme="minorHAnsi"/>
          <w:color w:val="000000" w:themeColor="text1"/>
        </w:rPr>
        <w:t xml:space="preserve"> w danym Strumieniu</w:t>
      </w:r>
      <w:r w:rsidRPr="002854E7">
        <w:rPr>
          <w:rFonts w:asciiTheme="minorHAnsi" w:hAnsiTheme="minorHAnsi"/>
          <w:color w:val="000000" w:themeColor="text1"/>
        </w:rPr>
        <w:t xml:space="preserve"> na kolejnych </w:t>
      </w:r>
      <w:r w:rsidR="00C113C1" w:rsidRPr="002854E7">
        <w:rPr>
          <w:rFonts w:asciiTheme="minorHAnsi" w:hAnsiTheme="minorHAnsi"/>
          <w:color w:val="000000" w:themeColor="text1"/>
        </w:rPr>
        <w:t>E</w:t>
      </w:r>
      <w:r w:rsidRPr="002854E7">
        <w:rPr>
          <w:rFonts w:asciiTheme="minorHAnsi" w:hAnsiTheme="minorHAnsi"/>
          <w:color w:val="000000" w:themeColor="text1"/>
        </w:rPr>
        <w:t xml:space="preserve">tapach może wzrosnąć względem liczby wskazanej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_Ref479927963 \r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7</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_Ref52730665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00C113C1" w:rsidRPr="002854E7">
        <w:rPr>
          <w:rFonts w:asciiTheme="minorHAnsi" w:hAnsiTheme="minorHAnsi"/>
          <w:color w:val="000000" w:themeColor="text1"/>
        </w:rPr>
        <w:t>,</w:t>
      </w:r>
      <w:r w:rsidRPr="002854E7">
        <w:rPr>
          <w:rFonts w:asciiTheme="minorHAnsi" w:hAnsiTheme="minorHAnsi"/>
          <w:color w:val="000000" w:themeColor="text1"/>
        </w:rPr>
        <w:t xml:space="preserve"> w przypadku zwiększenia przez NCBR ogólnego budżetu Przedsięwzięcia zgodnie z </w:t>
      </w:r>
      <w:r w:rsidR="5D87E4FD" w:rsidRPr="002854E7">
        <w:rPr>
          <w:rFonts w:asciiTheme="minorHAnsi" w:hAnsiTheme="minorHAnsi"/>
          <w:color w:val="000000" w:themeColor="text1"/>
        </w:rPr>
        <w:t>R</w:t>
      </w:r>
      <w:r w:rsidRPr="002854E7">
        <w:rPr>
          <w:rFonts w:asciiTheme="minorHAnsi" w:hAnsiTheme="minorHAnsi"/>
          <w:color w:val="000000" w:themeColor="text1"/>
        </w:rPr>
        <w:t>ozdziałem X Regulaminu;</w:t>
      </w:r>
    </w:p>
    <w:p w14:paraId="31BAD642" w14:textId="36B6C4B0" w:rsidR="002A0D8E" w:rsidRPr="002854E7" w:rsidRDefault="002A0D8E" w:rsidP="00B96C37">
      <w:pPr>
        <w:pStyle w:val="Akapitzlist"/>
        <w:numPr>
          <w:ilvl w:val="1"/>
          <w:numId w:val="4"/>
        </w:numPr>
        <w:spacing w:after="0" w:line="240" w:lineRule="auto"/>
        <w:ind w:left="851" w:hanging="425"/>
        <w:jc w:val="both"/>
        <w:rPr>
          <w:rFonts w:asciiTheme="minorHAnsi" w:hAnsiTheme="minorHAnsi"/>
          <w:color w:val="000000" w:themeColor="text1"/>
        </w:rPr>
      </w:pPr>
      <w:bookmarkStart w:id="61" w:name="_Ref52698456"/>
      <w:r w:rsidRPr="002854E7">
        <w:rPr>
          <w:rFonts w:asciiTheme="minorHAnsi" w:hAnsiTheme="minorHAnsi"/>
          <w:color w:val="000000" w:themeColor="text1"/>
        </w:rPr>
        <w:t>przyjmuje do wiadomoś</w:t>
      </w:r>
      <w:r w:rsidR="0049364C" w:rsidRPr="002854E7">
        <w:rPr>
          <w:rFonts w:asciiTheme="minorHAnsi" w:hAnsiTheme="minorHAnsi"/>
          <w:color w:val="000000" w:themeColor="text1"/>
        </w:rPr>
        <w:t>c</w:t>
      </w:r>
      <w:r w:rsidRPr="002854E7">
        <w:rPr>
          <w:rFonts w:asciiTheme="minorHAnsi" w:hAnsiTheme="minorHAnsi"/>
          <w:color w:val="000000" w:themeColor="text1"/>
        </w:rPr>
        <w:t>i, że celem Przedsięwzięcia jest opracowanie Rozwiązań opartych o Model 2D</w:t>
      </w:r>
      <w:r w:rsidR="44872707" w:rsidRPr="002854E7">
        <w:rPr>
          <w:rFonts w:asciiTheme="minorHAnsi" w:hAnsiTheme="minorHAnsi"/>
          <w:color w:val="000000" w:themeColor="text1"/>
        </w:rPr>
        <w:t>*</w:t>
      </w:r>
      <w:r w:rsidRPr="002854E7">
        <w:rPr>
          <w:rFonts w:asciiTheme="minorHAnsi" w:hAnsiTheme="minorHAnsi"/>
          <w:color w:val="000000" w:themeColor="text1"/>
        </w:rPr>
        <w:t xml:space="preserve"> albo Model 3D</w:t>
      </w:r>
      <w:r w:rsidR="1747089C" w:rsidRPr="002854E7">
        <w:rPr>
          <w:rFonts w:asciiTheme="minorHAnsi" w:hAnsiTheme="minorHAnsi"/>
          <w:color w:val="000000" w:themeColor="text1"/>
        </w:rPr>
        <w:t>*</w:t>
      </w:r>
      <w:r w:rsidRPr="002854E7">
        <w:rPr>
          <w:rFonts w:asciiTheme="minorHAnsi" w:hAnsiTheme="minorHAnsi"/>
          <w:color w:val="000000" w:themeColor="text1"/>
        </w:rPr>
        <w:t xml:space="preserve"> i zobowiązuje się, że stworzone przez niego Rozwiązanie na każdym etapie będzie spełniać wymóg określony w tym punkcie</w:t>
      </w:r>
      <w:r w:rsidR="000D1D58" w:rsidRPr="002854E7">
        <w:rPr>
          <w:rFonts w:asciiTheme="minorHAnsi" w:hAnsiTheme="minorHAnsi"/>
          <w:color w:val="000000" w:themeColor="text1"/>
        </w:rPr>
        <w:t xml:space="preserve"> </w:t>
      </w:r>
      <w:r w:rsidR="000D1D58" w:rsidRPr="002854E7">
        <w:rPr>
          <w:rFonts w:asciiTheme="minorHAnsi" w:hAnsiTheme="minorHAnsi"/>
          <w:color w:val="000000" w:themeColor="text1"/>
          <w:shd w:val="clear" w:color="auto" w:fill="E6E6E6"/>
        </w:rPr>
        <w:fldChar w:fldCharType="begin"/>
      </w:r>
      <w:r w:rsidR="000D1D58" w:rsidRPr="002854E7">
        <w:rPr>
          <w:rFonts w:asciiTheme="minorHAnsi" w:hAnsiTheme="minorHAnsi"/>
          <w:color w:val="000000" w:themeColor="text1"/>
        </w:rPr>
        <w:instrText xml:space="preserve"> REF _Ref52698456 \n \h </w:instrText>
      </w:r>
      <w:r w:rsidR="00862665" w:rsidRPr="002854E7">
        <w:rPr>
          <w:rFonts w:asciiTheme="minorHAnsi" w:hAnsiTheme="minorHAnsi"/>
          <w:color w:val="000000" w:themeColor="text1"/>
        </w:rPr>
        <w:instrText xml:space="preserve"> \* MERGEFORMAT </w:instrText>
      </w:r>
      <w:r w:rsidR="000D1D58" w:rsidRPr="002854E7">
        <w:rPr>
          <w:rFonts w:asciiTheme="minorHAnsi" w:hAnsiTheme="minorHAnsi"/>
          <w:color w:val="000000" w:themeColor="text1"/>
          <w:shd w:val="clear" w:color="auto" w:fill="E6E6E6"/>
        </w:rPr>
      </w:r>
      <w:r w:rsidR="000D1D5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4)</w:t>
      </w:r>
      <w:r w:rsidR="000D1D58" w:rsidRPr="002854E7">
        <w:rPr>
          <w:rFonts w:asciiTheme="minorHAnsi" w:hAnsiTheme="minorHAnsi"/>
          <w:color w:val="000000" w:themeColor="text1"/>
          <w:shd w:val="clear" w:color="auto" w:fill="E6E6E6"/>
        </w:rPr>
        <w:fldChar w:fldCharType="end"/>
      </w:r>
      <w:r w:rsidR="00F21DAE" w:rsidRPr="002854E7">
        <w:rPr>
          <w:rFonts w:asciiTheme="minorHAnsi" w:hAnsiTheme="minorHAnsi"/>
          <w:color w:val="000000" w:themeColor="text1"/>
        </w:rPr>
        <w:t>;</w:t>
      </w:r>
      <w:bookmarkEnd w:id="61"/>
    </w:p>
    <w:p w14:paraId="67BA61F7" w14:textId="77777777" w:rsidR="00492080" w:rsidRPr="002854E7" w:rsidRDefault="00492080"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2854E7">
        <w:rPr>
          <w:rFonts w:asciiTheme="minorHAnsi" w:hAnsiTheme="minorHAnsi"/>
          <w:color w:val="000000" w:themeColor="text1"/>
        </w:rPr>
        <w:t>Przedsięwzięciu</w:t>
      </w:r>
      <w:r w:rsidRPr="002854E7">
        <w:rPr>
          <w:rFonts w:asciiTheme="minorHAnsi" w:hAnsiTheme="minorHAnsi"/>
          <w:color w:val="000000" w:themeColor="text1"/>
        </w:rPr>
        <w:t xml:space="preserve">, </w:t>
      </w:r>
      <w:r w:rsidRPr="002854E7">
        <w:rPr>
          <w:color w:val="000000" w:themeColor="text1"/>
        </w:rPr>
        <w:br/>
      </w:r>
      <w:r w:rsidRPr="002854E7">
        <w:rPr>
          <w:rFonts w:asciiTheme="minorHAnsi" w:hAnsiTheme="minorHAnsi"/>
          <w:color w:val="000000" w:themeColor="text1"/>
        </w:rPr>
        <w:t xml:space="preserve">a w szczególności ustalenie oferowanego wynagrodzenia lub warunków oferowanych NCBR w ramach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w:t>
      </w:r>
    </w:p>
    <w:p w14:paraId="744D1F36" w14:textId="77777777" w:rsidR="00BA03CF" w:rsidRPr="002854E7" w:rsidRDefault="00BA03CF" w:rsidP="00B96C37">
      <w:pPr>
        <w:pStyle w:val="Akapitzlist"/>
        <w:numPr>
          <w:ilvl w:val="1"/>
          <w:numId w:val="4"/>
        </w:numPr>
        <w:spacing w:after="0" w:line="240" w:lineRule="auto"/>
        <w:ind w:left="851"/>
        <w:jc w:val="both"/>
        <w:rPr>
          <w:rFonts w:asciiTheme="minorHAnsi" w:hAnsiTheme="minorHAnsi"/>
          <w:color w:val="000000" w:themeColor="text1"/>
        </w:rPr>
      </w:pPr>
      <w:bookmarkStart w:id="62" w:name="_Ref496275916"/>
      <w:r w:rsidRPr="002854E7">
        <w:rPr>
          <w:rFonts w:asciiTheme="minorHAnsi" w:hAnsiTheme="minorHAnsi"/>
          <w:color w:val="000000" w:themeColor="text1"/>
        </w:rPr>
        <w:t xml:space="preserve">wynagrodzenie uzyskiwane od NCBR w ramach Umowy pokrywa wszelkie jego roszczenia </w:t>
      </w:r>
      <w:r w:rsidR="00A95C93" w:rsidRPr="002854E7">
        <w:rPr>
          <w:rFonts w:asciiTheme="minorHAnsi" w:hAnsiTheme="minorHAnsi"/>
          <w:color w:val="000000" w:themeColor="text1"/>
        </w:rPr>
        <w:t xml:space="preserve">względem NCBR </w:t>
      </w:r>
      <w:r w:rsidRPr="002854E7">
        <w:rPr>
          <w:rFonts w:asciiTheme="minorHAnsi" w:hAnsiTheme="minorHAnsi"/>
          <w:color w:val="000000" w:themeColor="text1"/>
        </w:rPr>
        <w:t xml:space="preserve">związane z jej wykonaniem, </w:t>
      </w:r>
      <w:r w:rsidR="00C467E7" w:rsidRPr="002854E7">
        <w:rPr>
          <w:rFonts w:asciiTheme="minorHAnsi" w:hAnsiTheme="minorHAnsi"/>
          <w:color w:val="000000" w:themeColor="text1"/>
        </w:rPr>
        <w:t>w tym wszelkie należności publiczno-prawne oraz koszty, których nie przewidział w chwili przystępowania do Postępowania. W</w:t>
      </w:r>
      <w:r w:rsidRPr="002854E7">
        <w:rPr>
          <w:rFonts w:asciiTheme="minorHAnsi" w:hAnsiTheme="minorHAnsi"/>
          <w:color w:val="000000" w:themeColor="text1"/>
        </w:rPr>
        <w:t xml:space="preserve">szelkie koszty, których </w:t>
      </w:r>
      <w:r w:rsidR="00C467E7" w:rsidRPr="002854E7">
        <w:rPr>
          <w:rFonts w:asciiTheme="minorHAnsi" w:hAnsiTheme="minorHAnsi"/>
          <w:color w:val="000000" w:themeColor="text1"/>
        </w:rPr>
        <w:t xml:space="preserve">Wykonawca </w:t>
      </w:r>
      <w:r w:rsidRPr="002854E7">
        <w:rPr>
          <w:rFonts w:asciiTheme="minorHAnsi" w:hAnsiTheme="minorHAnsi"/>
          <w:color w:val="000000" w:themeColor="text1"/>
        </w:rPr>
        <w:t xml:space="preserve">nie jest w stanie sfinansować z </w:t>
      </w:r>
      <w:r w:rsidRPr="002854E7">
        <w:rPr>
          <w:rFonts w:asciiTheme="minorHAnsi" w:hAnsiTheme="minorHAnsi"/>
          <w:color w:val="000000" w:themeColor="text1"/>
        </w:rPr>
        <w:lastRenderedPageBreak/>
        <w:t>wynagrodzenia, pokryje we własnym zakresie</w:t>
      </w:r>
      <w:r w:rsidR="00C467E7" w:rsidRPr="002854E7">
        <w:rPr>
          <w:rFonts w:asciiTheme="minorHAnsi" w:hAnsiTheme="minorHAnsi"/>
          <w:color w:val="000000" w:themeColor="text1"/>
        </w:rPr>
        <w:t xml:space="preserve"> i nie będzie żądał od NCBR podwyższenia wynagrodzenia w żadnym zakresie</w:t>
      </w:r>
      <w:r w:rsidR="00362A49" w:rsidRPr="002854E7">
        <w:rPr>
          <w:rFonts w:asciiTheme="minorHAnsi" w:hAnsiTheme="minorHAnsi"/>
          <w:color w:val="000000" w:themeColor="text1"/>
        </w:rPr>
        <w:t>, chyba że w Umowie wyraźnie zastrzeżono odmiennie</w:t>
      </w:r>
      <w:r w:rsidR="00C467E7" w:rsidRPr="002854E7">
        <w:rPr>
          <w:rFonts w:asciiTheme="minorHAnsi" w:hAnsiTheme="minorHAnsi"/>
          <w:color w:val="000000" w:themeColor="text1"/>
        </w:rPr>
        <w:t>;</w:t>
      </w:r>
    </w:p>
    <w:p w14:paraId="4DB35CB1" w14:textId="3B651A75" w:rsidR="00A361D4" w:rsidRPr="002854E7" w:rsidRDefault="00A361D4" w:rsidP="00B96C37">
      <w:pPr>
        <w:pStyle w:val="Akapitzlist"/>
        <w:numPr>
          <w:ilvl w:val="1"/>
          <w:numId w:val="4"/>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nie będzie finansował czynności </w:t>
      </w:r>
      <w:ins w:id="63" w:author="Autor">
        <w:r w:rsidR="006E5A9E" w:rsidRPr="002854E7">
          <w:rPr>
            <w:rFonts w:asciiTheme="minorHAnsi" w:hAnsiTheme="minorHAnsi"/>
            <w:color w:val="000000" w:themeColor="text1"/>
          </w:rPr>
          <w:t xml:space="preserve">objętych Harmonogramem Rzeczowo-Finansowym </w:t>
        </w:r>
      </w:ins>
      <w:r w:rsidRPr="002854E7">
        <w:rPr>
          <w:rFonts w:asciiTheme="minorHAnsi" w:hAnsiTheme="minorHAnsi"/>
          <w:color w:val="000000" w:themeColor="text1"/>
        </w:rPr>
        <w:t xml:space="preserve">wykonanych w ramach obowiązywania Umowy </w:t>
      </w:r>
      <w:ins w:id="64" w:author="Autor">
        <w:r w:rsidR="006E5A9E" w:rsidRPr="002854E7">
          <w:rPr>
            <w:rFonts w:asciiTheme="minorHAnsi" w:hAnsiTheme="minorHAnsi"/>
            <w:color w:val="000000" w:themeColor="text1"/>
          </w:rPr>
          <w:t xml:space="preserve">ze środków pozyskanych od innych podmiotów, w </w:t>
        </w:r>
        <w:r w:rsidR="00A00355" w:rsidRPr="002854E7">
          <w:rPr>
            <w:rFonts w:asciiTheme="minorHAnsi" w:hAnsiTheme="minorHAnsi"/>
            <w:color w:val="000000" w:themeColor="text1"/>
          </w:rPr>
          <w:t>tym</w:t>
        </w:r>
        <w:r w:rsidR="006E5A9E" w:rsidRPr="002854E7">
          <w:rPr>
            <w:rFonts w:asciiTheme="minorHAnsi" w:hAnsiTheme="minorHAnsi"/>
            <w:color w:val="000000" w:themeColor="text1"/>
          </w:rPr>
          <w:t xml:space="preserve"> </w:t>
        </w:r>
      </w:ins>
      <w:r w:rsidRPr="002854E7">
        <w:rPr>
          <w:rFonts w:asciiTheme="minorHAnsi" w:hAnsiTheme="minorHAnsi"/>
          <w:color w:val="000000" w:themeColor="text1"/>
        </w:rPr>
        <w:t xml:space="preserve">ze środków pochodzących z budżetu Unii Europejskiej </w:t>
      </w:r>
      <w:r w:rsidR="00177F5C" w:rsidRPr="002854E7">
        <w:rPr>
          <w:rFonts w:asciiTheme="minorHAnsi" w:hAnsiTheme="minorHAnsi"/>
          <w:color w:val="000000" w:themeColor="text1"/>
        </w:rPr>
        <w:t xml:space="preserve">lub ze środków publicznych </w:t>
      </w:r>
      <w:r w:rsidRPr="002854E7">
        <w:rPr>
          <w:rFonts w:asciiTheme="minorHAnsi" w:hAnsiTheme="minorHAnsi"/>
          <w:color w:val="000000" w:themeColor="text1"/>
        </w:rPr>
        <w:t xml:space="preserve">z innych tytułów niż niniejsza Umowa oraz oświadcza, że w kosztach Prac B+R prowadzonych w ramach </w:t>
      </w:r>
      <w:r w:rsidR="00CB79C2" w:rsidRPr="002854E7">
        <w:rPr>
          <w:rFonts w:asciiTheme="minorHAnsi" w:hAnsiTheme="minorHAnsi"/>
          <w:color w:val="000000" w:themeColor="text1"/>
        </w:rPr>
        <w:t xml:space="preserve">Etapu I, </w:t>
      </w:r>
      <w:r w:rsidR="004F64A8" w:rsidRPr="002854E7">
        <w:rPr>
          <w:rFonts w:asciiTheme="minorHAnsi" w:hAnsiTheme="minorHAnsi"/>
          <w:color w:val="000000" w:themeColor="text1"/>
        </w:rPr>
        <w:t>Etapu II</w:t>
      </w:r>
      <w:r w:rsidR="00A1375C" w:rsidRPr="002854E7">
        <w:rPr>
          <w:rFonts w:asciiTheme="minorHAnsi" w:hAnsiTheme="minorHAnsi"/>
          <w:color w:val="000000" w:themeColor="text1"/>
        </w:rPr>
        <w:t xml:space="preserve"> </w:t>
      </w:r>
      <w:r w:rsidRPr="002854E7">
        <w:rPr>
          <w:rFonts w:asciiTheme="minorHAnsi" w:hAnsiTheme="minorHAnsi"/>
          <w:color w:val="000000" w:themeColor="text1"/>
        </w:rPr>
        <w:t xml:space="preserve">i </w:t>
      </w:r>
      <w:r w:rsidR="004F64A8" w:rsidRPr="002854E7">
        <w:rPr>
          <w:rFonts w:asciiTheme="minorHAnsi" w:hAnsiTheme="minorHAnsi"/>
          <w:color w:val="000000" w:themeColor="text1"/>
        </w:rPr>
        <w:t>Etapu III</w:t>
      </w:r>
      <w:r w:rsidR="00CB79C2" w:rsidRPr="002854E7">
        <w:rPr>
          <w:rFonts w:asciiTheme="minorHAnsi" w:hAnsiTheme="minorHAnsi"/>
          <w:color w:val="000000" w:themeColor="text1"/>
        </w:rPr>
        <w:t xml:space="preserve"> </w:t>
      </w:r>
      <w:r w:rsidRPr="002854E7">
        <w:rPr>
          <w:rFonts w:asciiTheme="minorHAnsi" w:hAnsiTheme="minorHAnsi"/>
          <w:color w:val="000000" w:themeColor="text1"/>
        </w:rPr>
        <w:t>nie uwzględni Prac B+R, na które uzyskał wcześniej dofinansowanie lub na których dofinansowanie ubiega się, a które to dofinansowanie pochodzi z innych źródeł, w tym ze środków publicznych lub z budżetu Unii Europejskiej, bez uprzedniej zgody NCBR (wyrażonej w formie pisemnej pod rygorem nieważności), przy czym obowiązywać będzie zasada, że:</w:t>
      </w:r>
      <w:bookmarkStart w:id="65" w:name="_Hlk497406464"/>
      <w:bookmarkEnd w:id="65"/>
    </w:p>
    <w:p w14:paraId="74F7D8BA" w14:textId="77777777" w:rsidR="00A361D4" w:rsidRPr="002854E7" w:rsidRDefault="00A361D4" w:rsidP="00B96C37">
      <w:pPr>
        <w:pStyle w:val="Akapitzlist"/>
        <w:numPr>
          <w:ilvl w:val="0"/>
          <w:numId w:val="40"/>
        </w:numPr>
        <w:spacing w:after="0" w:line="240" w:lineRule="auto"/>
        <w:ind w:left="1134"/>
        <w:jc w:val="both"/>
        <w:rPr>
          <w:rFonts w:asciiTheme="minorHAnsi" w:hAnsiTheme="minorHAnsi" w:cstheme="minorHAnsi"/>
          <w:color w:val="000000" w:themeColor="text1"/>
        </w:rPr>
      </w:pPr>
      <w:r w:rsidRPr="002854E7">
        <w:rPr>
          <w:rFonts w:asciiTheme="minorHAnsi" w:hAnsiTheme="minorHAnsi" w:cstheme="minorHAnsi"/>
          <w:color w:val="000000" w:themeColor="text1"/>
        </w:rPr>
        <w:t xml:space="preserve">wyniki prac sfinansowanych ze źródeł, o których mowa w zdaniu poprzednim mogą być </w:t>
      </w:r>
      <w:r w:rsidR="003B65E5" w:rsidRPr="002854E7">
        <w:rPr>
          <w:rFonts w:asciiTheme="minorHAnsi" w:hAnsiTheme="minorHAnsi" w:cstheme="minorHAnsi"/>
          <w:color w:val="000000" w:themeColor="text1"/>
        </w:rPr>
        <w:t xml:space="preserve">wykorzystane </w:t>
      </w:r>
      <w:r w:rsidRPr="002854E7">
        <w:rPr>
          <w:rFonts w:asciiTheme="minorHAnsi" w:hAnsiTheme="minorHAnsi" w:cstheme="minorHAnsi"/>
          <w:color w:val="000000" w:themeColor="text1"/>
        </w:rPr>
        <w:t xml:space="preserve">dla potrzeb osiągnięcia celu </w:t>
      </w:r>
      <w:r w:rsidR="008F52D2" w:rsidRPr="002854E7">
        <w:rPr>
          <w:rFonts w:asciiTheme="minorHAnsi" w:hAnsiTheme="minorHAnsi" w:cstheme="minorHAnsi"/>
          <w:color w:val="000000" w:themeColor="text1"/>
        </w:rPr>
        <w:t>Przedsięwzięcia</w:t>
      </w:r>
      <w:r w:rsidRPr="002854E7">
        <w:rPr>
          <w:rFonts w:asciiTheme="minorHAnsi" w:hAnsiTheme="minorHAnsi" w:cstheme="minorHAnsi"/>
          <w:color w:val="000000" w:themeColor="text1"/>
        </w:rPr>
        <w:t xml:space="preserve">, jednakże </w:t>
      </w:r>
      <w:r w:rsidR="00F161A8" w:rsidRPr="002854E7">
        <w:rPr>
          <w:rFonts w:asciiTheme="minorHAnsi" w:hAnsiTheme="minorHAnsi" w:cstheme="minorHAnsi"/>
          <w:color w:val="000000" w:themeColor="text1"/>
        </w:rPr>
        <w:t xml:space="preserve">Wykonawca </w:t>
      </w:r>
      <w:r w:rsidR="00A71552" w:rsidRPr="002854E7">
        <w:rPr>
          <w:rFonts w:asciiTheme="minorHAnsi" w:hAnsiTheme="minorHAnsi" w:cstheme="minorHAnsi"/>
          <w:color w:val="000000" w:themeColor="text1"/>
        </w:rPr>
        <w:t xml:space="preserve">zrezygnuje z </w:t>
      </w:r>
      <w:r w:rsidR="00642378" w:rsidRPr="002854E7">
        <w:rPr>
          <w:rFonts w:asciiTheme="minorHAnsi" w:hAnsiTheme="minorHAnsi" w:cstheme="minorHAnsi"/>
          <w:color w:val="000000" w:themeColor="text1"/>
        </w:rPr>
        <w:t>wynagrodzeni</w:t>
      </w:r>
      <w:r w:rsidR="00A71552" w:rsidRPr="002854E7">
        <w:rPr>
          <w:rFonts w:asciiTheme="minorHAnsi" w:hAnsiTheme="minorHAnsi" w:cstheme="minorHAnsi"/>
          <w:color w:val="000000" w:themeColor="text1"/>
        </w:rPr>
        <w:t>a</w:t>
      </w:r>
      <w:r w:rsidR="00642378" w:rsidRPr="002854E7">
        <w:rPr>
          <w:rFonts w:asciiTheme="minorHAnsi" w:hAnsiTheme="minorHAnsi" w:cstheme="minorHAnsi"/>
          <w:color w:val="000000" w:themeColor="text1"/>
        </w:rPr>
        <w:t xml:space="preserve"> </w:t>
      </w:r>
      <w:r w:rsidRPr="002854E7">
        <w:rPr>
          <w:rFonts w:asciiTheme="minorHAnsi" w:hAnsiTheme="minorHAnsi" w:cstheme="minorHAnsi"/>
          <w:color w:val="000000" w:themeColor="text1"/>
        </w:rPr>
        <w:t>Prac B+R w zakresie</w:t>
      </w:r>
      <w:r w:rsidR="0094581A" w:rsidRPr="002854E7">
        <w:rPr>
          <w:rFonts w:asciiTheme="minorHAnsi" w:hAnsiTheme="minorHAnsi" w:cstheme="minorHAnsi"/>
          <w:color w:val="000000" w:themeColor="text1"/>
        </w:rPr>
        <w:t>, w</w:t>
      </w:r>
      <w:r w:rsidRPr="002854E7">
        <w:rPr>
          <w:rFonts w:asciiTheme="minorHAnsi" w:hAnsiTheme="minorHAnsi" w:cstheme="minorHAnsi"/>
          <w:color w:val="000000" w:themeColor="text1"/>
        </w:rPr>
        <w:t xml:space="preserve"> jakim zostały sfinansowane z innych źródeł</w:t>
      </w:r>
      <w:r w:rsidR="00A71552" w:rsidRPr="002854E7">
        <w:rPr>
          <w:rFonts w:asciiTheme="minorHAnsi" w:hAnsiTheme="minorHAnsi" w:cstheme="minorHAnsi"/>
          <w:color w:val="000000" w:themeColor="text1"/>
        </w:rPr>
        <w:t xml:space="preserve"> pochodzących ze środków publicznych lub budżetu Unii Europejskiej</w:t>
      </w:r>
      <w:r w:rsidRPr="002854E7">
        <w:rPr>
          <w:rFonts w:asciiTheme="minorHAnsi" w:hAnsiTheme="minorHAnsi" w:cstheme="minorHAnsi"/>
          <w:color w:val="000000" w:themeColor="text1"/>
        </w:rPr>
        <w:t>,</w:t>
      </w:r>
    </w:p>
    <w:p w14:paraId="63423D05" w14:textId="77777777" w:rsidR="00A361D4" w:rsidRPr="002854E7" w:rsidRDefault="00A361D4" w:rsidP="00B96C37">
      <w:pPr>
        <w:pStyle w:val="Akapitzlist"/>
        <w:numPr>
          <w:ilvl w:val="0"/>
          <w:numId w:val="40"/>
        </w:numPr>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jeżeli </w:t>
      </w:r>
      <w:r w:rsidR="00E1552F" w:rsidRPr="002854E7">
        <w:rPr>
          <w:rFonts w:asciiTheme="minorHAnsi" w:hAnsiTheme="minorHAnsi"/>
          <w:color w:val="000000" w:themeColor="text1"/>
        </w:rPr>
        <w:t xml:space="preserve">rozwój produktu </w:t>
      </w:r>
      <w:r w:rsidRPr="002854E7">
        <w:rPr>
          <w:rFonts w:asciiTheme="minorHAnsi" w:hAnsiTheme="minorHAnsi"/>
          <w:color w:val="000000" w:themeColor="text1"/>
        </w:rPr>
        <w:t xml:space="preserve">będzie wymagał adaptacji prac sfinansowanych ze źródeł, </w:t>
      </w:r>
      <w:r w:rsidRPr="002854E7">
        <w:rPr>
          <w:color w:val="000000" w:themeColor="text1"/>
        </w:rPr>
        <w:br/>
      </w:r>
      <w:r w:rsidRPr="002854E7">
        <w:rPr>
          <w:rFonts w:asciiTheme="minorHAnsi" w:hAnsiTheme="minorHAnsi"/>
          <w:color w:val="000000" w:themeColor="text1"/>
        </w:rPr>
        <w:t xml:space="preserve">o których mowa powyżej, a </w:t>
      </w:r>
      <w:r w:rsidR="00F161A8" w:rsidRPr="002854E7">
        <w:rPr>
          <w:rFonts w:asciiTheme="minorHAnsi" w:hAnsiTheme="minorHAnsi"/>
          <w:color w:val="000000" w:themeColor="text1"/>
        </w:rPr>
        <w:t>Wy</w:t>
      </w:r>
      <w:r w:rsidR="007651FF" w:rsidRPr="002854E7">
        <w:rPr>
          <w:rFonts w:asciiTheme="minorHAnsi" w:hAnsiTheme="minorHAnsi"/>
          <w:color w:val="000000" w:themeColor="text1"/>
        </w:rPr>
        <w:t>kona</w:t>
      </w:r>
      <w:r w:rsidR="00F161A8" w:rsidRPr="002854E7">
        <w:rPr>
          <w:rFonts w:asciiTheme="minorHAnsi" w:hAnsiTheme="minorHAnsi"/>
          <w:color w:val="000000" w:themeColor="text1"/>
        </w:rPr>
        <w:t xml:space="preserve">wca </w:t>
      </w:r>
      <w:r w:rsidRPr="002854E7">
        <w:rPr>
          <w:rFonts w:asciiTheme="minorHAnsi" w:hAnsiTheme="minorHAnsi"/>
          <w:color w:val="000000" w:themeColor="text1"/>
        </w:rPr>
        <w:t xml:space="preserve">na odpowiednim etapie wykaże sposób </w:t>
      </w:r>
      <w:r w:rsidRPr="002854E7">
        <w:rPr>
          <w:color w:val="000000" w:themeColor="text1"/>
        </w:rPr>
        <w:br/>
      </w:r>
      <w:r w:rsidRPr="002854E7">
        <w:rPr>
          <w:rFonts w:asciiTheme="minorHAnsi" w:hAnsiTheme="minorHAnsi"/>
          <w:color w:val="000000" w:themeColor="text1"/>
        </w:rPr>
        <w:t xml:space="preserve">i koszty takiej adaptacji, </w:t>
      </w:r>
      <w:r w:rsidR="00A71552" w:rsidRPr="002854E7">
        <w:rPr>
          <w:rFonts w:asciiTheme="minorHAnsi" w:hAnsiTheme="minorHAnsi"/>
          <w:color w:val="000000" w:themeColor="text1"/>
        </w:rPr>
        <w:t xml:space="preserve">wynagrodzeniem </w:t>
      </w:r>
      <w:r w:rsidRPr="002854E7">
        <w:rPr>
          <w:rFonts w:asciiTheme="minorHAnsi" w:hAnsiTheme="minorHAnsi"/>
          <w:color w:val="000000" w:themeColor="text1"/>
        </w:rPr>
        <w:t>mogą być objęte wyłącznie koszty tej adaptacji</w:t>
      </w:r>
      <w:r w:rsidR="00177F5C" w:rsidRPr="002854E7">
        <w:rPr>
          <w:rFonts w:asciiTheme="minorHAnsi" w:hAnsiTheme="minorHAnsi"/>
          <w:color w:val="000000" w:themeColor="text1"/>
        </w:rPr>
        <w:t>,</w:t>
      </w:r>
      <w:r w:rsidR="00A20208" w:rsidRPr="002854E7">
        <w:rPr>
          <w:rFonts w:asciiTheme="minorHAnsi" w:hAnsiTheme="minorHAnsi"/>
          <w:color w:val="000000" w:themeColor="text1"/>
        </w:rPr>
        <w:t xml:space="preserve"> które zostaną przez Wykonawcę wyodrębnione w dokumentacji księgowej</w:t>
      </w:r>
      <w:r w:rsidR="00C467E7" w:rsidRPr="002854E7">
        <w:rPr>
          <w:rFonts w:asciiTheme="minorHAnsi" w:hAnsiTheme="minorHAnsi"/>
          <w:color w:val="000000" w:themeColor="text1"/>
        </w:rPr>
        <w:t>;</w:t>
      </w:r>
      <w:bookmarkEnd w:id="62"/>
    </w:p>
    <w:p w14:paraId="7F2BE6EB" w14:textId="3EDF775B"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bookmarkStart w:id="66" w:name="_Ref52699068"/>
      <w:r w:rsidRPr="002854E7">
        <w:rPr>
          <w:rFonts w:asciiTheme="minorHAnsi" w:hAnsiTheme="minorHAnsi"/>
          <w:color w:val="000000" w:themeColor="text1"/>
        </w:rPr>
        <w:t>każdy przejaw Wyników Prac B+R utrwali w postaci Dokumentacji B+R</w:t>
      </w:r>
      <w:r w:rsidR="00B57AB1" w:rsidRPr="002854E7">
        <w:rPr>
          <w:rFonts w:asciiTheme="minorHAnsi" w:hAnsiTheme="minorHAnsi"/>
          <w:color w:val="000000" w:themeColor="text1"/>
        </w:rPr>
        <w:t xml:space="preserve"> zgodnie 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_Ref54764017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28</w:t>
      </w:r>
      <w:r w:rsidRPr="002854E7">
        <w:rPr>
          <w:rFonts w:asciiTheme="minorHAnsi" w:hAnsiTheme="minorHAnsi"/>
          <w:color w:val="000000" w:themeColor="text1"/>
          <w:shd w:val="clear" w:color="auto" w:fill="E6E6E6"/>
        </w:rPr>
        <w:fldChar w:fldCharType="end"/>
      </w:r>
      <w:r w:rsidR="00B57AB1"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_Ref54764019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005D4869" w:rsidRPr="002854E7">
        <w:rPr>
          <w:rFonts w:asciiTheme="minorHAnsi" w:hAnsiTheme="minorHAnsi"/>
          <w:color w:val="000000" w:themeColor="text1"/>
        </w:rPr>
        <w:t>, niezależnie od tego czy dany element Dokumentacji B+R jest przekazywany NCBR w ramach Wyników Prac Etapu</w:t>
      </w:r>
      <w:r w:rsidR="00362A49" w:rsidRPr="002854E7">
        <w:rPr>
          <w:rFonts w:asciiTheme="minorHAnsi" w:hAnsiTheme="minorHAnsi"/>
          <w:color w:val="000000" w:themeColor="text1"/>
        </w:rPr>
        <w:t>;</w:t>
      </w:r>
      <w:bookmarkEnd w:id="66"/>
      <w:r w:rsidR="00A731C2" w:rsidRPr="002854E7">
        <w:rPr>
          <w:rFonts w:asciiTheme="minorHAnsi" w:hAnsiTheme="minorHAnsi"/>
          <w:color w:val="000000" w:themeColor="text1"/>
        </w:rPr>
        <w:t xml:space="preserve"> </w:t>
      </w:r>
    </w:p>
    <w:p w14:paraId="5246BA1C" w14:textId="015DDD10" w:rsidR="00A361D4" w:rsidRPr="002854E7" w:rsidRDefault="004F74FF"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będzie wykonywał</w:t>
      </w:r>
      <w:r w:rsidR="00A361D4" w:rsidRPr="002854E7">
        <w:rPr>
          <w:rFonts w:asciiTheme="minorHAnsi" w:hAnsiTheme="minorHAnsi"/>
          <w:color w:val="000000" w:themeColor="text1"/>
        </w:rPr>
        <w:t xml:space="preserve"> Prac</w:t>
      </w:r>
      <w:r w:rsidRPr="002854E7">
        <w:rPr>
          <w:rFonts w:asciiTheme="minorHAnsi" w:hAnsiTheme="minorHAnsi"/>
          <w:color w:val="000000" w:themeColor="text1"/>
        </w:rPr>
        <w:t>e</w:t>
      </w:r>
      <w:r w:rsidR="00A361D4" w:rsidRPr="002854E7">
        <w:rPr>
          <w:rFonts w:asciiTheme="minorHAnsi" w:hAnsiTheme="minorHAnsi"/>
          <w:color w:val="000000" w:themeColor="text1"/>
        </w:rPr>
        <w:t xml:space="preserve"> B+R, w tym przygotowanie</w:t>
      </w:r>
      <w:r w:rsidR="00C12D38" w:rsidRPr="002854E7">
        <w:rPr>
          <w:rFonts w:asciiTheme="minorHAnsi" w:hAnsiTheme="minorHAnsi"/>
          <w:color w:val="000000" w:themeColor="text1"/>
        </w:rPr>
        <w:t xml:space="preserve"> </w:t>
      </w:r>
      <w:r w:rsidR="006F089A" w:rsidRPr="002854E7">
        <w:rPr>
          <w:rFonts w:asciiTheme="minorHAnsi" w:hAnsiTheme="minorHAnsi"/>
          <w:color w:val="000000" w:themeColor="text1"/>
        </w:rPr>
        <w:t xml:space="preserve">Wyników Prac Etapu, </w:t>
      </w:r>
      <w:r w:rsidR="00E1552F" w:rsidRPr="002854E7">
        <w:rPr>
          <w:rFonts w:asciiTheme="minorHAnsi" w:hAnsiTheme="minorHAnsi"/>
          <w:color w:val="000000" w:themeColor="text1"/>
        </w:rPr>
        <w:t xml:space="preserve">dokumentacji, o której mowa </w:t>
      </w:r>
      <w:r w:rsidR="00506DF3" w:rsidRPr="002854E7">
        <w:rPr>
          <w:rFonts w:asciiTheme="minorHAnsi" w:hAnsiTheme="minorHAnsi"/>
          <w:color w:val="000000" w:themeColor="text1"/>
        </w:rPr>
        <w:t xml:space="preserve">w pkt </w:t>
      </w:r>
      <w:r w:rsidR="006F089A" w:rsidRPr="002854E7">
        <w:rPr>
          <w:rFonts w:asciiTheme="minorHAnsi" w:hAnsiTheme="minorHAnsi"/>
          <w:color w:val="000000" w:themeColor="text1"/>
          <w:shd w:val="clear" w:color="auto" w:fill="E6E6E6"/>
        </w:rPr>
        <w:fldChar w:fldCharType="begin"/>
      </w:r>
      <w:r w:rsidR="006F089A" w:rsidRPr="002854E7">
        <w:rPr>
          <w:rFonts w:asciiTheme="minorHAnsi" w:hAnsiTheme="minorHAnsi"/>
          <w:color w:val="000000" w:themeColor="text1"/>
        </w:rPr>
        <w:instrText xml:space="preserve"> REF _Ref52699068 \n \h </w:instrText>
      </w:r>
      <w:r w:rsidR="00862665" w:rsidRPr="002854E7">
        <w:rPr>
          <w:rFonts w:asciiTheme="minorHAnsi" w:hAnsiTheme="minorHAnsi"/>
          <w:color w:val="000000" w:themeColor="text1"/>
        </w:rPr>
        <w:instrText xml:space="preserve"> \* MERGEFORMAT </w:instrText>
      </w:r>
      <w:r w:rsidR="006F089A" w:rsidRPr="002854E7">
        <w:rPr>
          <w:rFonts w:asciiTheme="minorHAnsi" w:hAnsiTheme="minorHAnsi"/>
          <w:color w:val="000000" w:themeColor="text1"/>
          <w:shd w:val="clear" w:color="auto" w:fill="E6E6E6"/>
        </w:rPr>
      </w:r>
      <w:r w:rsidR="006F089A"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8)</w:t>
      </w:r>
      <w:r w:rsidR="006F089A" w:rsidRPr="002854E7">
        <w:rPr>
          <w:rFonts w:asciiTheme="minorHAnsi" w:hAnsiTheme="minorHAnsi"/>
          <w:color w:val="000000" w:themeColor="text1"/>
          <w:shd w:val="clear" w:color="auto" w:fill="E6E6E6"/>
        </w:rPr>
        <w:fldChar w:fldCharType="end"/>
      </w:r>
      <w:r w:rsidR="00506DF3" w:rsidRPr="002854E7">
        <w:rPr>
          <w:rFonts w:asciiTheme="minorHAnsi" w:hAnsiTheme="minorHAnsi"/>
          <w:color w:val="000000" w:themeColor="text1"/>
        </w:rPr>
        <w:t xml:space="preserve"> oraz </w:t>
      </w:r>
      <w:r w:rsidR="00E1552F" w:rsidRPr="002854E7">
        <w:rPr>
          <w:rFonts w:asciiTheme="minorHAnsi" w:hAnsiTheme="minorHAnsi"/>
          <w:color w:val="000000" w:themeColor="text1"/>
        </w:rPr>
        <w:t xml:space="preserve">opracowanie i </w:t>
      </w:r>
      <w:r w:rsidR="4A2D0EDC" w:rsidRPr="002854E7">
        <w:rPr>
          <w:rFonts w:asciiTheme="minorHAnsi" w:hAnsiTheme="minorHAnsi"/>
          <w:color w:val="000000" w:themeColor="text1"/>
        </w:rPr>
        <w:t xml:space="preserve">wybudowanie </w:t>
      </w:r>
      <w:r w:rsidR="006F089A" w:rsidRPr="002854E7">
        <w:rPr>
          <w:rFonts w:asciiTheme="minorHAnsi" w:hAnsiTheme="minorHAnsi"/>
          <w:color w:val="000000" w:themeColor="text1"/>
        </w:rPr>
        <w:t>Demonstratora</w:t>
      </w:r>
      <w:r w:rsidRPr="002854E7">
        <w:rPr>
          <w:rFonts w:asciiTheme="minorHAnsi" w:hAnsiTheme="minorHAnsi"/>
          <w:color w:val="000000" w:themeColor="text1"/>
        </w:rPr>
        <w:t xml:space="preserve">, </w:t>
      </w:r>
      <w:r w:rsidR="00A361D4" w:rsidRPr="002854E7">
        <w:rPr>
          <w:rFonts w:asciiTheme="minorHAnsi" w:hAnsiTheme="minorHAnsi"/>
          <w:color w:val="000000" w:themeColor="text1"/>
        </w:rPr>
        <w:t>z uwzględnieniem postanowień Umowy</w:t>
      </w:r>
      <w:r w:rsidR="00B57AB1" w:rsidRPr="002854E7">
        <w:rPr>
          <w:rFonts w:asciiTheme="minorHAnsi" w:hAnsiTheme="minorHAnsi"/>
          <w:color w:val="000000" w:themeColor="text1"/>
        </w:rPr>
        <w:t xml:space="preserve"> i jej </w:t>
      </w:r>
      <w:r w:rsidR="430670A5" w:rsidRPr="002854E7">
        <w:rPr>
          <w:rFonts w:asciiTheme="minorHAnsi" w:hAnsiTheme="minorHAnsi"/>
          <w:color w:val="000000" w:themeColor="text1"/>
        </w:rPr>
        <w:t>Załączni</w:t>
      </w:r>
      <w:r w:rsidR="00B57AB1" w:rsidRPr="002854E7">
        <w:rPr>
          <w:rFonts w:asciiTheme="minorHAnsi" w:hAnsiTheme="minorHAnsi"/>
          <w:color w:val="000000" w:themeColor="text1"/>
        </w:rPr>
        <w:t>ków</w:t>
      </w:r>
      <w:r w:rsidRPr="002854E7">
        <w:rPr>
          <w:rFonts w:asciiTheme="minorHAnsi" w:hAnsiTheme="minorHAnsi"/>
          <w:color w:val="000000" w:themeColor="text1"/>
        </w:rPr>
        <w:t xml:space="preserve"> oraz przepisami powszechnie obowiązującego prawa</w:t>
      </w:r>
      <w:r w:rsidR="00C467E7" w:rsidRPr="002854E7">
        <w:rPr>
          <w:rFonts w:asciiTheme="minorHAnsi" w:hAnsiTheme="minorHAnsi"/>
          <w:color w:val="000000" w:themeColor="text1"/>
        </w:rPr>
        <w:t>;</w:t>
      </w:r>
    </w:p>
    <w:p w14:paraId="7E5E9E02" w14:textId="78AF6258"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posiada wszelkie zdolności i warunki techniczne niezbędne dla prawidłowego wykonania Umowy</w:t>
      </w:r>
      <w:r w:rsidR="006F089A" w:rsidRPr="002854E7">
        <w:rPr>
          <w:rFonts w:asciiTheme="minorHAnsi" w:hAnsiTheme="minorHAnsi"/>
          <w:color w:val="000000" w:themeColor="text1"/>
        </w:rPr>
        <w:t xml:space="preserve">, w tym potrzebne do </w:t>
      </w:r>
      <w:r w:rsidR="6F2D28D6" w:rsidRPr="002854E7">
        <w:rPr>
          <w:rFonts w:asciiTheme="minorHAnsi" w:hAnsiTheme="minorHAnsi"/>
          <w:color w:val="000000" w:themeColor="text1"/>
        </w:rPr>
        <w:t xml:space="preserve">wybudowania </w:t>
      </w:r>
      <w:r w:rsidR="006F089A" w:rsidRPr="002854E7">
        <w:rPr>
          <w:rFonts w:asciiTheme="minorHAnsi" w:hAnsiTheme="minorHAnsi"/>
          <w:color w:val="000000" w:themeColor="text1"/>
        </w:rPr>
        <w:t>Demonstratora</w:t>
      </w:r>
      <w:r w:rsidR="007A65BD" w:rsidRPr="002854E7">
        <w:rPr>
          <w:rFonts w:asciiTheme="minorHAnsi" w:hAnsiTheme="minorHAnsi"/>
          <w:color w:val="000000" w:themeColor="text1"/>
        </w:rPr>
        <w:t xml:space="preserve"> na warunkach określonych w Regulaminie i w Załącznikach nr 1 i nr 4 do Regulaminu</w:t>
      </w:r>
      <w:r w:rsidR="00C467E7" w:rsidRPr="002854E7">
        <w:rPr>
          <w:rFonts w:asciiTheme="minorHAnsi" w:hAnsiTheme="minorHAnsi"/>
          <w:color w:val="000000" w:themeColor="text1"/>
        </w:rPr>
        <w:t>;</w:t>
      </w:r>
    </w:p>
    <w:p w14:paraId="0EE0AAC4" w14:textId="77777777"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jego kondycja finansowa nie zagraża prawidłowemu i terminowemu wykonaniu przez niego Umowy, jak również nie są mu znane żadne okoliczności, które mogłyby wpłynąć w przyszłości negatywnie na jego kondycję finansową</w:t>
      </w:r>
      <w:r w:rsidR="00C467E7" w:rsidRPr="002854E7">
        <w:rPr>
          <w:rFonts w:asciiTheme="minorHAnsi" w:hAnsiTheme="minorHAnsi"/>
          <w:color w:val="000000" w:themeColor="text1"/>
        </w:rPr>
        <w:t>;</w:t>
      </w:r>
    </w:p>
    <w:p w14:paraId="5C03D461" w14:textId="77777777"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 xml:space="preserve">nie jest wobec niego prowadzone postępowanie upadłościowe ani restrukturyzacyjne, jak również nie istnieją przesłanki do ogłoszenia </w:t>
      </w:r>
      <w:r w:rsidR="00A731C2" w:rsidRPr="002854E7">
        <w:rPr>
          <w:rFonts w:asciiTheme="minorHAnsi" w:hAnsiTheme="minorHAnsi"/>
          <w:color w:val="000000" w:themeColor="text1"/>
        </w:rPr>
        <w:t>jego</w:t>
      </w:r>
      <w:r w:rsidRPr="002854E7">
        <w:rPr>
          <w:rFonts w:asciiTheme="minorHAnsi" w:hAnsiTheme="minorHAnsi"/>
          <w:color w:val="000000" w:themeColor="text1"/>
        </w:rPr>
        <w:t xml:space="preserve"> upadłości ani wszczęcia postępowania restrukturyzacyjnego</w:t>
      </w:r>
      <w:r w:rsidR="00C467E7" w:rsidRPr="002854E7">
        <w:rPr>
          <w:rFonts w:asciiTheme="minorHAnsi" w:hAnsiTheme="minorHAnsi"/>
          <w:color w:val="000000" w:themeColor="text1"/>
        </w:rPr>
        <w:t>;</w:t>
      </w:r>
    </w:p>
    <w:p w14:paraId="19F76967" w14:textId="77777777"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2854E7">
        <w:rPr>
          <w:rFonts w:asciiTheme="minorHAnsi" w:hAnsiTheme="minorHAnsi"/>
          <w:color w:val="000000" w:themeColor="text1"/>
        </w:rPr>
        <w:t>;</w:t>
      </w:r>
    </w:p>
    <w:p w14:paraId="439357EE" w14:textId="77777777"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2854E7">
        <w:rPr>
          <w:rFonts w:asciiTheme="minorHAnsi" w:hAnsiTheme="minorHAnsi"/>
          <w:color w:val="000000" w:themeColor="text1"/>
        </w:rPr>
        <w:t>;</w:t>
      </w:r>
    </w:p>
    <w:p w14:paraId="06A11231" w14:textId="77777777"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2854E7">
        <w:rPr>
          <w:rFonts w:asciiTheme="minorHAnsi" w:hAnsiTheme="minorHAnsi"/>
          <w:color w:val="000000" w:themeColor="text1"/>
        </w:rPr>
        <w:t>;</w:t>
      </w:r>
    </w:p>
    <w:p w14:paraId="6C439546" w14:textId="77777777"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zostały pozyskane zgody jego organów korporacyjnych oraz wszelkie inne wymagane zgody – jeżeli dotyczy</w:t>
      </w:r>
      <w:r w:rsidR="00C467E7" w:rsidRPr="002854E7">
        <w:rPr>
          <w:rFonts w:asciiTheme="minorHAnsi" w:hAnsiTheme="minorHAnsi"/>
          <w:color w:val="000000" w:themeColor="text1"/>
        </w:rPr>
        <w:t>;</w:t>
      </w:r>
    </w:p>
    <w:p w14:paraId="77C29676" w14:textId="5CE3DC84"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 xml:space="preserve">przez cały czas trwania Umowy zapewni </w:t>
      </w:r>
      <w:r w:rsidR="00694D61" w:rsidRPr="002854E7">
        <w:rPr>
          <w:rFonts w:asciiTheme="minorHAnsi" w:hAnsiTheme="minorHAnsi"/>
          <w:color w:val="000000" w:themeColor="text1"/>
        </w:rPr>
        <w:t xml:space="preserve">(na podstawie wybranej przez siebie podstawy prawnej współpracy, w szczególności umowy o pracę, umowy zlecenia, itp.)  </w:t>
      </w:r>
      <w:r w:rsidRPr="002854E7">
        <w:rPr>
          <w:rFonts w:asciiTheme="minorHAnsi" w:hAnsiTheme="minorHAnsi"/>
          <w:color w:val="000000" w:themeColor="text1"/>
        </w:rPr>
        <w:t>niezbędną dla jej wykonania liczbę osób,</w:t>
      </w:r>
      <w:r w:rsidR="00694D61" w:rsidRPr="002854E7">
        <w:rPr>
          <w:rFonts w:asciiTheme="minorHAnsi" w:hAnsiTheme="minorHAnsi"/>
          <w:color w:val="000000" w:themeColor="text1"/>
        </w:rPr>
        <w:t xml:space="preserve"> </w:t>
      </w:r>
      <w:r w:rsidRPr="002854E7">
        <w:rPr>
          <w:rFonts w:asciiTheme="minorHAnsi" w:hAnsiTheme="minorHAnsi"/>
          <w:color w:val="000000" w:themeColor="text1"/>
        </w:rPr>
        <w:t xml:space="preserve">z których doświadczenia, wiedzy i umiejętności </w:t>
      </w:r>
      <w:r w:rsidRPr="002854E7">
        <w:rPr>
          <w:rFonts w:asciiTheme="minorHAnsi" w:hAnsiTheme="minorHAnsi"/>
          <w:color w:val="000000" w:themeColor="text1"/>
        </w:rPr>
        <w:lastRenderedPageBreak/>
        <w:t>Wykonawca będzie korzystał</w:t>
      </w:r>
      <w:r w:rsidR="00A26331" w:rsidRPr="002854E7">
        <w:rPr>
          <w:rFonts w:asciiTheme="minorHAnsi" w:hAnsiTheme="minorHAnsi"/>
          <w:color w:val="000000" w:themeColor="text1"/>
        </w:rPr>
        <w:t xml:space="preserve"> (Zespół </w:t>
      </w:r>
      <w:r w:rsidR="00D16247" w:rsidRPr="002854E7">
        <w:rPr>
          <w:rFonts w:asciiTheme="minorHAnsi" w:hAnsiTheme="minorHAnsi"/>
          <w:color w:val="000000" w:themeColor="text1"/>
        </w:rPr>
        <w:t xml:space="preserve">Projektowy </w:t>
      </w:r>
      <w:r w:rsidR="007651FF" w:rsidRPr="002854E7">
        <w:rPr>
          <w:rFonts w:asciiTheme="minorHAnsi" w:hAnsiTheme="minorHAnsi"/>
          <w:color w:val="000000" w:themeColor="text1"/>
        </w:rPr>
        <w:t>skierowany do realizacji Przedsięwzięcia</w:t>
      </w:r>
      <w:r w:rsidR="00A26331" w:rsidRPr="002854E7">
        <w:rPr>
          <w:rFonts w:asciiTheme="minorHAnsi" w:hAnsiTheme="minorHAnsi"/>
          <w:color w:val="000000" w:themeColor="text1"/>
        </w:rPr>
        <w:t>)</w:t>
      </w:r>
      <w:r w:rsidR="007A0BDF" w:rsidRPr="002854E7">
        <w:rPr>
          <w:rFonts w:asciiTheme="minorHAnsi" w:hAnsiTheme="minorHAnsi"/>
          <w:color w:val="000000" w:themeColor="text1"/>
        </w:rPr>
        <w:t>, zaś w przypadku konieczności zmiany członka</w:t>
      </w:r>
      <w:r w:rsidR="007651FF" w:rsidRPr="002854E7">
        <w:rPr>
          <w:rFonts w:asciiTheme="minorHAnsi" w:hAnsiTheme="minorHAnsi"/>
          <w:color w:val="000000" w:themeColor="text1"/>
        </w:rPr>
        <w:t xml:space="preserve"> ww.</w:t>
      </w:r>
      <w:r w:rsidR="007A0BDF" w:rsidRPr="002854E7">
        <w:rPr>
          <w:rFonts w:asciiTheme="minorHAnsi" w:hAnsiTheme="minorHAnsi"/>
          <w:color w:val="000000" w:themeColor="text1"/>
        </w:rPr>
        <w:t xml:space="preserve"> Zespołu, Wykonawca zapewni na własny koszt i ryzyko nowego członka </w:t>
      </w:r>
      <w:r w:rsidR="007651FF" w:rsidRPr="002854E7">
        <w:rPr>
          <w:rFonts w:asciiTheme="minorHAnsi" w:hAnsiTheme="minorHAnsi"/>
          <w:color w:val="000000" w:themeColor="text1"/>
        </w:rPr>
        <w:t xml:space="preserve">ww. </w:t>
      </w:r>
      <w:r w:rsidR="007A0BDF" w:rsidRPr="002854E7">
        <w:rPr>
          <w:rFonts w:asciiTheme="minorHAnsi" w:hAnsiTheme="minorHAnsi"/>
          <w:color w:val="000000" w:themeColor="text1"/>
        </w:rPr>
        <w:t>Zespołu, o doświadczeniu, wiedzy i umiejętnościach nie mniejszych, niż osoba zastępowana</w:t>
      </w:r>
      <w:r w:rsidR="00621F3D" w:rsidRPr="002854E7">
        <w:rPr>
          <w:rFonts w:asciiTheme="minorHAnsi" w:hAnsiTheme="minorHAnsi"/>
          <w:color w:val="000000" w:themeColor="text1"/>
        </w:rPr>
        <w:t>, przy czym Wykonawca niezwłocznie, lecz nie później niż 7 dni od zaistnienia zmiany w Zespole</w:t>
      </w:r>
      <w:r w:rsidR="00D16247" w:rsidRPr="002854E7">
        <w:rPr>
          <w:rFonts w:asciiTheme="minorHAnsi" w:hAnsiTheme="minorHAnsi"/>
          <w:color w:val="000000" w:themeColor="text1"/>
        </w:rPr>
        <w:t xml:space="preserve"> Projektowym</w:t>
      </w:r>
      <w:r w:rsidR="00621F3D" w:rsidRPr="002854E7">
        <w:rPr>
          <w:rFonts w:asciiTheme="minorHAnsi" w:hAnsiTheme="minorHAnsi"/>
          <w:color w:val="000000" w:themeColor="text1"/>
        </w:rPr>
        <w:t xml:space="preserve">, zawiadomi NCBR o zaistniałej </w:t>
      </w:r>
      <w:r w:rsidR="004B21D9" w:rsidRPr="002854E7">
        <w:rPr>
          <w:rFonts w:asciiTheme="minorHAnsi" w:hAnsiTheme="minorHAnsi"/>
          <w:color w:val="000000" w:themeColor="text1"/>
        </w:rPr>
        <w:t>konieczności zmiany</w:t>
      </w:r>
      <w:r w:rsidR="00917F23" w:rsidRPr="002854E7">
        <w:rPr>
          <w:rFonts w:asciiTheme="minorHAnsi" w:hAnsiTheme="minorHAnsi"/>
          <w:color w:val="000000" w:themeColor="text1"/>
        </w:rPr>
        <w:t>, przed jej dokonaniem</w:t>
      </w:r>
      <w:r w:rsidR="2F9E63F6" w:rsidRPr="002854E7">
        <w:rPr>
          <w:rFonts w:asciiTheme="minorHAnsi" w:hAnsiTheme="minorHAnsi"/>
          <w:color w:val="000000" w:themeColor="text1"/>
        </w:rPr>
        <w:t xml:space="preserve">. Jeśli nowy członek Zespołu nie spełnia ww. </w:t>
      </w:r>
      <w:r w:rsidR="3E4136B0" w:rsidRPr="002854E7">
        <w:rPr>
          <w:rFonts w:asciiTheme="minorHAnsi" w:hAnsiTheme="minorHAnsi"/>
          <w:color w:val="000000" w:themeColor="text1"/>
        </w:rPr>
        <w:t>w</w:t>
      </w:r>
      <w:r w:rsidR="387092E4" w:rsidRPr="002854E7">
        <w:rPr>
          <w:rFonts w:asciiTheme="minorHAnsi" w:hAnsiTheme="minorHAnsi"/>
          <w:color w:val="000000" w:themeColor="text1"/>
        </w:rPr>
        <w:t>ymagań</w:t>
      </w:r>
      <w:r w:rsidR="2F9E63F6" w:rsidRPr="002854E7">
        <w:rPr>
          <w:rFonts w:asciiTheme="minorHAnsi" w:hAnsiTheme="minorHAnsi"/>
          <w:color w:val="000000" w:themeColor="text1"/>
        </w:rPr>
        <w:t xml:space="preserve"> NCBR może sprzeciwić się takiej zmianie i zażądać przedstawienia innego kandydata</w:t>
      </w:r>
      <w:r w:rsidR="00C467E7" w:rsidRPr="002854E7">
        <w:rPr>
          <w:rFonts w:asciiTheme="minorHAnsi" w:hAnsiTheme="minorHAnsi"/>
          <w:color w:val="000000" w:themeColor="text1"/>
        </w:rPr>
        <w:t>;</w:t>
      </w:r>
    </w:p>
    <w:p w14:paraId="7F132CC4" w14:textId="6CEC5C29" w:rsidR="00C54497" w:rsidRPr="002854E7" w:rsidRDefault="00A361D4" w:rsidP="00B96C37">
      <w:pPr>
        <w:pStyle w:val="Akapitzlist"/>
        <w:numPr>
          <w:ilvl w:val="1"/>
          <w:numId w:val="4"/>
        </w:numPr>
        <w:spacing w:after="0" w:line="240" w:lineRule="auto"/>
        <w:ind w:left="851" w:hanging="425"/>
        <w:jc w:val="both"/>
        <w:rPr>
          <w:color w:val="000000" w:themeColor="text1"/>
          <w:lang w:eastAsia="pl-PL"/>
        </w:rPr>
      </w:pPr>
      <w:r w:rsidRPr="002854E7">
        <w:rPr>
          <w:rFonts w:asciiTheme="minorHAnsi" w:hAnsiTheme="minorHAnsi"/>
          <w:color w:val="000000" w:themeColor="text1"/>
        </w:rPr>
        <w:t>wyraża zgodę na przeprowadzenie kontroli oraz podda się kontrolom wskazanym w Umowie</w:t>
      </w:r>
      <w:r w:rsidR="00C54497" w:rsidRPr="002854E7">
        <w:rPr>
          <w:rFonts w:asciiTheme="minorHAnsi" w:hAnsiTheme="minorHAnsi"/>
          <w:color w:val="000000" w:themeColor="text1"/>
        </w:rPr>
        <w:t xml:space="preserve"> oraz umożliwi NCBR weryfikację prowadzonych Prac B+R zgodnie z Umową (</w:t>
      </w:r>
      <w:r w:rsidR="00C54497" w:rsidRPr="002854E7">
        <w:rPr>
          <w:rFonts w:asciiTheme="minorHAnsi" w:hAnsiTheme="minorHAnsi"/>
          <w:color w:val="000000" w:themeColor="text1"/>
          <w:shd w:val="clear" w:color="auto" w:fill="E6E6E6"/>
        </w:rPr>
        <w:fldChar w:fldCharType="begin"/>
      </w:r>
      <w:r w:rsidR="00C54497" w:rsidRPr="002854E7">
        <w:rPr>
          <w:rFonts w:asciiTheme="minorHAnsi" w:hAnsiTheme="minorHAnsi"/>
          <w:color w:val="000000" w:themeColor="text1"/>
        </w:rPr>
        <w:instrText xml:space="preserve"> REF _Ref505921280 \n \h </w:instrText>
      </w:r>
      <w:r w:rsidR="00862665" w:rsidRPr="002854E7">
        <w:rPr>
          <w:rFonts w:asciiTheme="minorHAnsi" w:hAnsiTheme="minorHAnsi"/>
          <w:color w:val="000000" w:themeColor="text1"/>
        </w:rPr>
        <w:instrText xml:space="preserve"> \* MERGEFORMAT </w:instrText>
      </w:r>
      <w:r w:rsidR="00C54497" w:rsidRPr="002854E7">
        <w:rPr>
          <w:rFonts w:asciiTheme="minorHAnsi" w:hAnsiTheme="minorHAnsi"/>
          <w:color w:val="000000" w:themeColor="text1"/>
          <w:shd w:val="clear" w:color="auto" w:fill="E6E6E6"/>
        </w:rPr>
      </w:r>
      <w:r w:rsidR="00C54497"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VIII. </w:t>
      </w:r>
      <w:r w:rsidR="00C54497" w:rsidRPr="002854E7">
        <w:rPr>
          <w:rFonts w:asciiTheme="minorHAnsi" w:hAnsiTheme="minorHAnsi"/>
          <w:color w:val="000000" w:themeColor="text1"/>
          <w:shd w:val="clear" w:color="auto" w:fill="E6E6E6"/>
        </w:rPr>
        <w:fldChar w:fldCharType="end"/>
      </w:r>
      <w:r w:rsidR="00C54497" w:rsidRPr="002854E7">
        <w:rPr>
          <w:rFonts w:asciiTheme="minorHAnsi" w:hAnsiTheme="minorHAnsi"/>
          <w:color w:val="000000" w:themeColor="text1"/>
        </w:rPr>
        <w:t>);</w:t>
      </w:r>
    </w:p>
    <w:p w14:paraId="05807265" w14:textId="3F8DAEB4"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bookmarkStart w:id="67" w:name="_Ref511826812"/>
      <w:r w:rsidRPr="002854E7">
        <w:rPr>
          <w:rFonts w:asciiTheme="minorHAnsi" w:hAnsiTheme="minorHAnsi"/>
          <w:color w:val="000000" w:themeColor="text1"/>
        </w:rPr>
        <w:t xml:space="preserve">przyjmuje do wiadomości, że istnieje możliwość zaistnienia okoliczności, o której mowa w </w:t>
      </w:r>
      <w:r w:rsidR="00DB4A7E" w:rsidRPr="002854E7">
        <w:rPr>
          <w:rFonts w:asciiTheme="minorHAnsi" w:hAnsiTheme="minorHAnsi"/>
          <w:color w:val="000000" w:themeColor="text1"/>
          <w:shd w:val="clear" w:color="auto" w:fill="E6E6E6"/>
        </w:rPr>
        <w:fldChar w:fldCharType="begin"/>
      </w:r>
      <w:r w:rsidR="00DB4A7E" w:rsidRPr="002854E7">
        <w:rPr>
          <w:rFonts w:asciiTheme="minorHAnsi" w:hAnsiTheme="minorHAnsi"/>
          <w:color w:val="000000" w:themeColor="text1"/>
        </w:rPr>
        <w:instrText xml:space="preserve"> REF _Ref508810285 \r \h  \* MERGEFORMAT </w:instrText>
      </w:r>
      <w:r w:rsidR="00DB4A7E" w:rsidRPr="002854E7">
        <w:rPr>
          <w:rFonts w:asciiTheme="minorHAnsi" w:hAnsiTheme="minorHAnsi"/>
          <w:color w:val="000000" w:themeColor="text1"/>
          <w:shd w:val="clear" w:color="auto" w:fill="E6E6E6"/>
        </w:rPr>
      </w:r>
      <w:r w:rsidR="00DB4A7E"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42</w:t>
      </w:r>
      <w:r w:rsidR="00DB4A7E"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r w:rsidR="00DB4A7E" w:rsidRPr="002854E7">
        <w:rPr>
          <w:rFonts w:asciiTheme="minorHAnsi" w:hAnsiTheme="minorHAnsi"/>
          <w:color w:val="000000" w:themeColor="text1"/>
        </w:rPr>
        <w:t xml:space="preserve"> których</w:t>
      </w:r>
      <w:r w:rsidRPr="002854E7">
        <w:rPr>
          <w:rFonts w:asciiTheme="minorHAnsi" w:hAnsiTheme="minorHAnsi"/>
          <w:color w:val="000000" w:themeColor="text1"/>
        </w:rPr>
        <w:t xml:space="preserve"> konsekwencją </w:t>
      </w:r>
      <w:r w:rsidR="00DB4A7E" w:rsidRPr="002854E7">
        <w:rPr>
          <w:rFonts w:asciiTheme="minorHAnsi" w:hAnsiTheme="minorHAnsi"/>
          <w:color w:val="000000" w:themeColor="text1"/>
        </w:rPr>
        <w:t>może być</w:t>
      </w:r>
      <w:r w:rsidRPr="002854E7">
        <w:rPr>
          <w:rFonts w:asciiTheme="minorHAnsi" w:hAnsiTheme="minorHAnsi"/>
          <w:color w:val="000000" w:themeColor="text1"/>
        </w:rPr>
        <w:t xml:space="preserve"> obniżenie poziomu finansowania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oraz konieczność dokonania stosownej zmiany Umowy, której zobowiązuje się dokonać</w:t>
      </w:r>
      <w:r w:rsidR="007A0BDF" w:rsidRPr="002854E7">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2854E7">
        <w:rPr>
          <w:rFonts w:asciiTheme="minorHAnsi" w:hAnsiTheme="minorHAnsi"/>
          <w:color w:val="000000" w:themeColor="text1"/>
          <w:shd w:val="clear" w:color="auto" w:fill="E6E6E6"/>
        </w:rPr>
        <w:fldChar w:fldCharType="begin"/>
      </w:r>
      <w:r w:rsidR="007A0BDF" w:rsidRPr="002854E7">
        <w:rPr>
          <w:rFonts w:asciiTheme="minorHAnsi" w:hAnsiTheme="minorHAnsi"/>
          <w:color w:val="000000" w:themeColor="text1"/>
        </w:rPr>
        <w:instrText xml:space="preserve"> REF _Ref493846761 \n \h </w:instrText>
      </w:r>
      <w:r w:rsidR="006713B6" w:rsidRPr="002854E7">
        <w:rPr>
          <w:rFonts w:asciiTheme="minorHAnsi" w:hAnsiTheme="minorHAnsi"/>
          <w:color w:val="000000" w:themeColor="text1"/>
        </w:rPr>
        <w:instrText xml:space="preserve"> \* MERGEFORMAT </w:instrText>
      </w:r>
      <w:r w:rsidR="007A0BDF" w:rsidRPr="002854E7">
        <w:rPr>
          <w:rFonts w:asciiTheme="minorHAnsi" w:hAnsiTheme="minorHAnsi"/>
          <w:color w:val="000000" w:themeColor="text1"/>
          <w:shd w:val="clear" w:color="auto" w:fill="E6E6E6"/>
        </w:rPr>
      </w:r>
      <w:r w:rsidR="007A0BDF"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38</w:t>
      </w:r>
      <w:r w:rsidR="007A0BDF" w:rsidRPr="002854E7">
        <w:rPr>
          <w:rFonts w:asciiTheme="minorHAnsi" w:hAnsiTheme="minorHAnsi"/>
          <w:color w:val="000000" w:themeColor="text1"/>
          <w:shd w:val="clear" w:color="auto" w:fill="E6E6E6"/>
        </w:rPr>
        <w:fldChar w:fldCharType="end"/>
      </w:r>
      <w:r w:rsidR="007A0BDF" w:rsidRPr="002854E7">
        <w:rPr>
          <w:rFonts w:asciiTheme="minorHAnsi" w:hAnsiTheme="minorHAnsi"/>
          <w:color w:val="000000" w:themeColor="text1"/>
        </w:rPr>
        <w:t xml:space="preserve"> </w:t>
      </w:r>
      <w:r w:rsidR="007A0BDF" w:rsidRPr="002854E7">
        <w:rPr>
          <w:rFonts w:asciiTheme="minorHAnsi" w:hAnsiTheme="minorHAnsi"/>
          <w:color w:val="000000" w:themeColor="text1"/>
          <w:shd w:val="clear" w:color="auto" w:fill="E6E6E6"/>
        </w:rPr>
        <w:fldChar w:fldCharType="begin"/>
      </w:r>
      <w:r w:rsidR="007A0BDF" w:rsidRPr="002854E7">
        <w:rPr>
          <w:rFonts w:asciiTheme="minorHAnsi" w:hAnsiTheme="minorHAnsi"/>
          <w:color w:val="000000" w:themeColor="text1"/>
        </w:rPr>
        <w:instrText xml:space="preserve"> REF _Ref511826850 \n \h </w:instrText>
      </w:r>
      <w:r w:rsidR="006713B6" w:rsidRPr="002854E7">
        <w:rPr>
          <w:rFonts w:asciiTheme="minorHAnsi" w:hAnsiTheme="minorHAnsi"/>
          <w:color w:val="000000" w:themeColor="text1"/>
        </w:rPr>
        <w:instrText xml:space="preserve"> \* MERGEFORMAT </w:instrText>
      </w:r>
      <w:r w:rsidR="007A0BDF" w:rsidRPr="002854E7">
        <w:rPr>
          <w:rFonts w:asciiTheme="minorHAnsi" w:hAnsiTheme="minorHAnsi"/>
          <w:color w:val="000000" w:themeColor="text1"/>
          <w:shd w:val="clear" w:color="auto" w:fill="E6E6E6"/>
        </w:rPr>
      </w:r>
      <w:r w:rsidR="007A0BDF"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§10</w:t>
      </w:r>
      <w:r w:rsidR="007A0BDF" w:rsidRPr="002854E7">
        <w:rPr>
          <w:rFonts w:asciiTheme="minorHAnsi" w:hAnsiTheme="minorHAnsi"/>
          <w:color w:val="000000" w:themeColor="text1"/>
          <w:shd w:val="clear" w:color="auto" w:fill="E6E6E6"/>
        </w:rPr>
        <w:fldChar w:fldCharType="end"/>
      </w:r>
      <w:r w:rsidR="007A0BDF" w:rsidRPr="002854E7">
        <w:rPr>
          <w:rFonts w:asciiTheme="minorHAnsi" w:hAnsiTheme="minorHAnsi"/>
          <w:color w:val="000000" w:themeColor="text1"/>
        </w:rPr>
        <w:t xml:space="preserve"> Umowy</w:t>
      </w:r>
      <w:r w:rsidR="00C467E7" w:rsidRPr="002854E7">
        <w:rPr>
          <w:rFonts w:asciiTheme="minorHAnsi" w:hAnsiTheme="minorHAnsi"/>
          <w:color w:val="000000" w:themeColor="text1"/>
        </w:rPr>
        <w:t>;</w:t>
      </w:r>
      <w:bookmarkEnd w:id="67"/>
    </w:p>
    <w:p w14:paraId="2BB135E7" w14:textId="77777777"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 xml:space="preserve">wszelkie oświadczenia Wykonawcy złożone we Wniosku oraz w związku </w:t>
      </w:r>
      <w:r w:rsidRPr="002854E7">
        <w:rPr>
          <w:color w:val="000000" w:themeColor="text1"/>
        </w:rPr>
        <w:br/>
      </w:r>
      <w:r w:rsidRPr="002854E7">
        <w:rPr>
          <w:rFonts w:asciiTheme="minorHAnsi" w:hAnsiTheme="minorHAnsi"/>
          <w:color w:val="000000" w:themeColor="text1"/>
        </w:rPr>
        <w:t xml:space="preserve">z przeprowadzeniem </w:t>
      </w:r>
      <w:r w:rsidR="0064154D" w:rsidRPr="002854E7">
        <w:rPr>
          <w:rFonts w:asciiTheme="minorHAnsi" w:hAnsiTheme="minorHAnsi"/>
          <w:color w:val="000000" w:themeColor="text1"/>
        </w:rPr>
        <w:t>Postępowania</w:t>
      </w:r>
      <w:r w:rsidRPr="002854E7">
        <w:rPr>
          <w:rFonts w:asciiTheme="minorHAnsi" w:hAnsiTheme="minorHAnsi"/>
          <w:color w:val="000000" w:themeColor="text1"/>
        </w:rPr>
        <w:t xml:space="preserve"> są prawdziwe oraz potwierdza ich prawdziwość także na moment zawarcia Umowy oraz czas jej realizacji;</w:t>
      </w:r>
    </w:p>
    <w:p w14:paraId="486DB503" w14:textId="30B30F37" w:rsidR="00A361D4" w:rsidRPr="002854E7" w:rsidRDefault="00BE4FE5" w:rsidP="00B96C37">
      <w:pPr>
        <w:pStyle w:val="Akapitzlist"/>
        <w:numPr>
          <w:ilvl w:val="1"/>
          <w:numId w:val="4"/>
        </w:numPr>
        <w:spacing w:after="0" w:line="240" w:lineRule="auto"/>
        <w:ind w:left="851" w:hanging="425"/>
        <w:jc w:val="both"/>
        <w:rPr>
          <w:rFonts w:asciiTheme="minorHAnsi" w:hAnsiTheme="minorHAnsi"/>
          <w:color w:val="000000" w:themeColor="text1"/>
        </w:rPr>
      </w:pPr>
      <w:bookmarkStart w:id="68" w:name="_Ref52699466"/>
      <w:r w:rsidRPr="002854E7">
        <w:rPr>
          <w:rFonts w:asciiTheme="minorHAnsi" w:hAnsiTheme="minorHAnsi"/>
          <w:color w:val="000000" w:themeColor="text1"/>
        </w:rPr>
        <w:t xml:space="preserve">Wykonawca, </w:t>
      </w:r>
      <w:r w:rsidR="00A361D4" w:rsidRPr="002854E7">
        <w:rPr>
          <w:rFonts w:asciiTheme="minorHAnsi" w:hAnsiTheme="minorHAnsi"/>
          <w:color w:val="000000" w:themeColor="text1"/>
        </w:rPr>
        <w:t xml:space="preserve">zespół pracowników, współpracowników lub Podwykonawców Wykonawcy, stanowiący </w:t>
      </w:r>
      <w:r w:rsidR="00773096" w:rsidRPr="002854E7">
        <w:rPr>
          <w:rFonts w:asciiTheme="minorHAnsi" w:hAnsiTheme="minorHAnsi"/>
          <w:color w:val="000000" w:themeColor="text1"/>
        </w:rPr>
        <w:t xml:space="preserve">Zespół </w:t>
      </w:r>
      <w:r w:rsidR="00D16247" w:rsidRPr="002854E7">
        <w:rPr>
          <w:rFonts w:asciiTheme="minorHAnsi" w:hAnsiTheme="minorHAnsi"/>
          <w:color w:val="000000" w:themeColor="text1"/>
        </w:rPr>
        <w:t xml:space="preserve">Projektowy </w:t>
      </w:r>
      <w:r w:rsidR="007651FF" w:rsidRPr="002854E7">
        <w:rPr>
          <w:rFonts w:asciiTheme="minorHAnsi" w:hAnsiTheme="minorHAnsi"/>
          <w:color w:val="000000" w:themeColor="text1"/>
        </w:rPr>
        <w:t>Wykonawcy</w:t>
      </w:r>
      <w:r w:rsidR="007651FF" w:rsidRPr="002854E7" w:rsidDel="007651FF">
        <w:rPr>
          <w:rFonts w:asciiTheme="minorHAnsi" w:hAnsiTheme="minorHAnsi"/>
          <w:color w:val="000000" w:themeColor="text1"/>
        </w:rPr>
        <w:t xml:space="preserve"> </w:t>
      </w:r>
      <w:r w:rsidR="007651FF" w:rsidRPr="002854E7">
        <w:rPr>
          <w:rFonts w:asciiTheme="minorHAnsi" w:hAnsiTheme="minorHAnsi"/>
          <w:color w:val="000000" w:themeColor="text1"/>
        </w:rPr>
        <w:t>skier</w:t>
      </w:r>
      <w:r w:rsidR="008E72AE" w:rsidRPr="002854E7">
        <w:rPr>
          <w:rFonts w:asciiTheme="minorHAnsi" w:hAnsiTheme="minorHAnsi"/>
          <w:color w:val="000000" w:themeColor="text1"/>
        </w:rPr>
        <w:t>owany do realizacji Przedsięwzię</w:t>
      </w:r>
      <w:r w:rsidR="007651FF" w:rsidRPr="002854E7">
        <w:rPr>
          <w:rFonts w:asciiTheme="minorHAnsi" w:hAnsiTheme="minorHAnsi"/>
          <w:color w:val="000000" w:themeColor="text1"/>
        </w:rPr>
        <w:t>cia</w:t>
      </w:r>
      <w:r w:rsidR="00A361D4" w:rsidRPr="002854E7">
        <w:rPr>
          <w:rFonts w:asciiTheme="minorHAnsi" w:hAnsiTheme="minorHAnsi"/>
          <w:color w:val="000000" w:themeColor="text1"/>
        </w:rPr>
        <w:t xml:space="preserve">, </w:t>
      </w:r>
      <w:r w:rsidR="00C467E7" w:rsidRPr="002854E7">
        <w:rPr>
          <w:rFonts w:asciiTheme="minorHAnsi" w:hAnsiTheme="minorHAnsi"/>
          <w:color w:val="000000" w:themeColor="text1"/>
        </w:rPr>
        <w:t xml:space="preserve">ani też </w:t>
      </w:r>
      <w:r w:rsidR="00A361D4" w:rsidRPr="002854E7">
        <w:rPr>
          <w:rFonts w:asciiTheme="minorHAnsi" w:hAnsiTheme="minorHAnsi"/>
          <w:color w:val="000000" w:themeColor="text1"/>
        </w:rPr>
        <w:t xml:space="preserve">poszczególni jego członkowie, wykonujący czynności w ramach Umowy, w tym prowadzący Prace B+R, nie będzie wykonywał </w:t>
      </w:r>
      <w:r w:rsidR="00001ABD" w:rsidRPr="002854E7">
        <w:rPr>
          <w:rFonts w:asciiTheme="minorHAnsi" w:hAnsiTheme="minorHAnsi"/>
          <w:color w:val="000000" w:themeColor="text1"/>
        </w:rPr>
        <w:t xml:space="preserve">(nie będą wykonywali) </w:t>
      </w:r>
      <w:r w:rsidR="00A361D4" w:rsidRPr="002854E7">
        <w:rPr>
          <w:rFonts w:asciiTheme="minorHAnsi" w:hAnsiTheme="minorHAnsi"/>
          <w:color w:val="000000" w:themeColor="text1"/>
        </w:rPr>
        <w:t>jakichkolwiek czynności w ramach umowy zawartej pomiędzy NCBR a Konkurentem Wykonawcy</w:t>
      </w:r>
      <w:r w:rsidR="00D51330" w:rsidRPr="002854E7">
        <w:rPr>
          <w:rFonts w:asciiTheme="minorHAnsi" w:hAnsiTheme="minorHAnsi"/>
          <w:color w:val="000000" w:themeColor="text1"/>
        </w:rPr>
        <w:t xml:space="preserve">, bez uprzedniej zgody NCBR. NCBR nie odmówi udzielenia </w:t>
      </w:r>
      <w:r w:rsidR="005552E3" w:rsidRPr="002854E7">
        <w:rPr>
          <w:rFonts w:asciiTheme="minorHAnsi" w:hAnsiTheme="minorHAnsi"/>
          <w:color w:val="000000" w:themeColor="text1"/>
        </w:rPr>
        <w:t>zgody,</w:t>
      </w:r>
      <w:r w:rsidR="00D51330" w:rsidRPr="002854E7">
        <w:rPr>
          <w:rFonts w:asciiTheme="minorHAnsi" w:hAnsiTheme="minorHAnsi"/>
          <w:color w:val="000000" w:themeColor="text1"/>
        </w:rPr>
        <w:t xml:space="preserve"> jeśli wedle oceny NCBR działanie opisane w tym punkcie </w:t>
      </w:r>
      <w:r w:rsidR="00D51330" w:rsidRPr="002854E7">
        <w:rPr>
          <w:rFonts w:asciiTheme="minorHAnsi" w:hAnsiTheme="minorHAnsi"/>
          <w:color w:val="000000" w:themeColor="text1"/>
          <w:shd w:val="clear" w:color="auto" w:fill="E6E6E6"/>
        </w:rPr>
        <w:fldChar w:fldCharType="begin"/>
      </w:r>
      <w:r w:rsidR="00D51330" w:rsidRPr="002854E7">
        <w:rPr>
          <w:rFonts w:asciiTheme="minorHAnsi" w:hAnsiTheme="minorHAnsi"/>
          <w:color w:val="000000" w:themeColor="text1"/>
        </w:rPr>
        <w:instrText xml:space="preserve"> REF _Ref52699466 \n \h </w:instrText>
      </w:r>
      <w:r w:rsidR="00862665" w:rsidRPr="002854E7">
        <w:rPr>
          <w:rFonts w:asciiTheme="minorHAnsi" w:hAnsiTheme="minorHAnsi"/>
          <w:color w:val="000000" w:themeColor="text1"/>
        </w:rPr>
        <w:instrText xml:space="preserve"> \* MERGEFORMAT </w:instrText>
      </w:r>
      <w:r w:rsidR="00D51330" w:rsidRPr="002854E7">
        <w:rPr>
          <w:rFonts w:asciiTheme="minorHAnsi" w:hAnsiTheme="minorHAnsi"/>
          <w:color w:val="000000" w:themeColor="text1"/>
          <w:shd w:val="clear" w:color="auto" w:fill="E6E6E6"/>
        </w:rPr>
      </w:r>
      <w:r w:rsidR="00D51330"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21)</w:t>
      </w:r>
      <w:r w:rsidR="00D51330" w:rsidRPr="002854E7">
        <w:rPr>
          <w:rFonts w:asciiTheme="minorHAnsi" w:hAnsiTheme="minorHAnsi"/>
          <w:color w:val="000000" w:themeColor="text1"/>
          <w:shd w:val="clear" w:color="auto" w:fill="E6E6E6"/>
        </w:rPr>
        <w:fldChar w:fldCharType="end"/>
      </w:r>
      <w:r w:rsidR="00D51330" w:rsidRPr="002854E7">
        <w:rPr>
          <w:rFonts w:asciiTheme="minorHAnsi" w:hAnsiTheme="minorHAnsi"/>
          <w:color w:val="000000" w:themeColor="text1"/>
        </w:rPr>
        <w:t xml:space="preserve"> nie wpłynie na realizację celu Umowy i naruszenie konkurencyjności pomiędzy Uczestnikami Przedsięwzięcia</w:t>
      </w:r>
      <w:r w:rsidR="00A361D4" w:rsidRPr="002854E7">
        <w:rPr>
          <w:rFonts w:asciiTheme="minorHAnsi" w:hAnsiTheme="minorHAnsi"/>
          <w:color w:val="000000" w:themeColor="text1"/>
        </w:rPr>
        <w:t>;</w:t>
      </w:r>
      <w:bookmarkEnd w:id="68"/>
      <w:r w:rsidR="00A361D4" w:rsidRPr="002854E7">
        <w:rPr>
          <w:rFonts w:asciiTheme="minorHAnsi" w:hAnsiTheme="minorHAnsi"/>
          <w:color w:val="000000" w:themeColor="text1"/>
        </w:rPr>
        <w:t xml:space="preserve"> </w:t>
      </w:r>
    </w:p>
    <w:p w14:paraId="33C6029E" w14:textId="2FF84DD8" w:rsidR="00A361D4"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bookmarkStart w:id="69" w:name="_Ref52699549"/>
      <w:r w:rsidRPr="002854E7">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2854E7">
        <w:rPr>
          <w:rFonts w:asciiTheme="minorHAnsi" w:hAnsiTheme="minorHAnsi"/>
          <w:color w:val="000000" w:themeColor="text1"/>
        </w:rPr>
        <w:t xml:space="preserve"> w ramach </w:t>
      </w:r>
      <w:r w:rsidR="008F52D2" w:rsidRPr="002854E7">
        <w:rPr>
          <w:rFonts w:asciiTheme="minorHAnsi" w:hAnsiTheme="minorHAnsi"/>
          <w:color w:val="000000" w:themeColor="text1"/>
        </w:rPr>
        <w:t>Przedsięwzięcia</w:t>
      </w:r>
      <w:r w:rsidR="007B5BEB" w:rsidRPr="002854E7">
        <w:rPr>
          <w:rFonts w:asciiTheme="minorHAnsi" w:hAnsiTheme="minorHAnsi"/>
          <w:color w:val="000000" w:themeColor="text1"/>
        </w:rPr>
        <w:t xml:space="preserve">, przy czym niniejsze zobowiązanie nie ma zastosowania </w:t>
      </w:r>
      <w:r w:rsidR="006A0C0C" w:rsidRPr="002854E7">
        <w:rPr>
          <w:rFonts w:asciiTheme="minorHAnsi" w:hAnsiTheme="minorHAnsi"/>
          <w:color w:val="000000" w:themeColor="text1"/>
        </w:rPr>
        <w:t xml:space="preserve">do </w:t>
      </w:r>
      <w:r w:rsidR="007B5BEB" w:rsidRPr="002854E7">
        <w:rPr>
          <w:rFonts w:asciiTheme="minorHAnsi" w:hAnsiTheme="minorHAnsi"/>
          <w:color w:val="000000" w:themeColor="text1"/>
        </w:rPr>
        <w:t xml:space="preserve">korzystania z wyników prac Konkurenta Wykonawcy względem którego odpowiednia umowa </w:t>
      </w:r>
      <w:r w:rsidR="00A71552" w:rsidRPr="002854E7">
        <w:rPr>
          <w:rFonts w:asciiTheme="minorHAnsi" w:hAnsiTheme="minorHAnsi"/>
          <w:color w:val="000000" w:themeColor="text1"/>
        </w:rPr>
        <w:t xml:space="preserve">uprzednio </w:t>
      </w:r>
      <w:r w:rsidR="007B5BEB" w:rsidRPr="002854E7">
        <w:rPr>
          <w:rFonts w:asciiTheme="minorHAnsi" w:hAnsiTheme="minorHAnsi"/>
          <w:color w:val="000000" w:themeColor="text1"/>
        </w:rPr>
        <w:t>wygasła wskutek dokonanej Selekcji</w:t>
      </w:r>
      <w:r w:rsidR="006C2E53" w:rsidRPr="002854E7">
        <w:rPr>
          <w:rFonts w:asciiTheme="minorHAnsi" w:hAnsiTheme="minorHAnsi"/>
          <w:color w:val="000000" w:themeColor="text1"/>
        </w:rPr>
        <w:t xml:space="preserve">, bez uprzedniej zgody NCBR. NCBR nie odmówi udzielenia </w:t>
      </w:r>
      <w:r w:rsidR="005552E3" w:rsidRPr="002854E7">
        <w:rPr>
          <w:rFonts w:asciiTheme="minorHAnsi" w:hAnsiTheme="minorHAnsi"/>
          <w:color w:val="000000" w:themeColor="text1"/>
        </w:rPr>
        <w:t>zgody,</w:t>
      </w:r>
      <w:r w:rsidR="006C2E53" w:rsidRPr="002854E7">
        <w:rPr>
          <w:rFonts w:asciiTheme="minorHAnsi" w:hAnsiTheme="minorHAnsi"/>
          <w:color w:val="000000" w:themeColor="text1"/>
        </w:rPr>
        <w:t xml:space="preserve"> jeśli wedle oceny NCBR działanie opisane w tym punkcie </w:t>
      </w:r>
      <w:r w:rsidR="006C2E53" w:rsidRPr="002854E7">
        <w:rPr>
          <w:rFonts w:asciiTheme="minorHAnsi" w:hAnsiTheme="minorHAnsi"/>
          <w:color w:val="000000" w:themeColor="text1"/>
          <w:shd w:val="clear" w:color="auto" w:fill="E6E6E6"/>
        </w:rPr>
        <w:fldChar w:fldCharType="begin"/>
      </w:r>
      <w:r w:rsidR="006C2E53" w:rsidRPr="002854E7">
        <w:rPr>
          <w:rFonts w:asciiTheme="minorHAnsi" w:hAnsiTheme="minorHAnsi"/>
          <w:color w:val="000000" w:themeColor="text1"/>
        </w:rPr>
        <w:instrText xml:space="preserve"> REF _Ref52699549 \n \h </w:instrText>
      </w:r>
      <w:r w:rsidR="00862665" w:rsidRPr="002854E7">
        <w:rPr>
          <w:rFonts w:asciiTheme="minorHAnsi" w:hAnsiTheme="minorHAnsi"/>
          <w:color w:val="000000" w:themeColor="text1"/>
        </w:rPr>
        <w:instrText xml:space="preserve"> \* MERGEFORMAT </w:instrText>
      </w:r>
      <w:r w:rsidR="006C2E53" w:rsidRPr="002854E7">
        <w:rPr>
          <w:rFonts w:asciiTheme="minorHAnsi" w:hAnsiTheme="minorHAnsi"/>
          <w:color w:val="000000" w:themeColor="text1"/>
          <w:shd w:val="clear" w:color="auto" w:fill="E6E6E6"/>
        </w:rPr>
      </w:r>
      <w:r w:rsidR="006C2E5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22)</w:t>
      </w:r>
      <w:r w:rsidR="006C2E53" w:rsidRPr="002854E7">
        <w:rPr>
          <w:rFonts w:asciiTheme="minorHAnsi" w:hAnsiTheme="minorHAnsi"/>
          <w:color w:val="000000" w:themeColor="text1"/>
          <w:shd w:val="clear" w:color="auto" w:fill="E6E6E6"/>
        </w:rPr>
        <w:fldChar w:fldCharType="end"/>
      </w:r>
      <w:r w:rsidR="006C2E53" w:rsidRPr="002854E7">
        <w:rPr>
          <w:rFonts w:asciiTheme="minorHAnsi" w:hAnsiTheme="minorHAnsi"/>
          <w:color w:val="000000" w:themeColor="text1"/>
        </w:rPr>
        <w:t xml:space="preserve"> nie wpłynie na realizację celu Umowy i naruszenie konkurencyjności pomiędzy Uczestnikami Przedsięwzięcia</w:t>
      </w:r>
      <w:r w:rsidRPr="002854E7">
        <w:rPr>
          <w:rFonts w:asciiTheme="minorHAnsi" w:hAnsiTheme="minorHAnsi"/>
          <w:color w:val="000000" w:themeColor="text1"/>
        </w:rPr>
        <w:t>;</w:t>
      </w:r>
      <w:bookmarkEnd w:id="69"/>
    </w:p>
    <w:p w14:paraId="1CC41207" w14:textId="2C8F8FF7" w:rsidR="00AF2C7A" w:rsidRPr="002854E7" w:rsidRDefault="00A361D4" w:rsidP="00B96C37">
      <w:pPr>
        <w:pStyle w:val="Akapitzlist"/>
        <w:numPr>
          <w:ilvl w:val="1"/>
          <w:numId w:val="4"/>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AF2C7A" w:rsidRPr="002854E7">
        <w:rPr>
          <w:rFonts w:asciiTheme="minorHAnsi" w:hAnsiTheme="minorHAnsi"/>
          <w:color w:val="000000" w:themeColor="text1"/>
        </w:rPr>
        <w:t>;</w:t>
      </w:r>
    </w:p>
    <w:p w14:paraId="4096D3A8" w14:textId="77777777" w:rsidR="0079079E" w:rsidRDefault="00AF2C7A" w:rsidP="00B96C37">
      <w:pPr>
        <w:pStyle w:val="Akapitzlist"/>
        <w:numPr>
          <w:ilvl w:val="1"/>
          <w:numId w:val="4"/>
        </w:numPr>
        <w:spacing w:after="0" w:line="240" w:lineRule="auto"/>
        <w:ind w:left="851" w:hanging="425"/>
        <w:jc w:val="both"/>
        <w:rPr>
          <w:ins w:id="70" w:author="Autor"/>
          <w:rFonts w:asciiTheme="minorHAnsi" w:hAnsiTheme="minorHAnsi"/>
          <w:color w:val="000000" w:themeColor="text1"/>
        </w:rPr>
      </w:pPr>
      <w:r w:rsidRPr="002854E7">
        <w:rPr>
          <w:rFonts w:asciiTheme="minorHAnsi" w:hAnsiTheme="minorHAnsi"/>
          <w:color w:val="000000" w:themeColor="text1"/>
        </w:rPr>
        <w:t>całość Prac B+R oraz innych czynności Wykonawcy w ramach Etapu II zostanie sfinansowana przez Wykonawcę wyłącznie z wynagrodzenia uzyskiwanego w ramach Umowy</w:t>
      </w:r>
      <w:r w:rsidR="00B04A72" w:rsidRPr="002854E7">
        <w:rPr>
          <w:rFonts w:asciiTheme="minorHAnsi" w:hAnsiTheme="minorHAnsi"/>
          <w:color w:val="000000" w:themeColor="text1"/>
        </w:rPr>
        <w:t xml:space="preserve"> lub ze środków własnych Wykonawcy</w:t>
      </w:r>
      <w:ins w:id="71" w:author="Autor">
        <w:r w:rsidR="0079079E">
          <w:rPr>
            <w:rFonts w:asciiTheme="minorHAnsi" w:hAnsiTheme="minorHAnsi"/>
            <w:color w:val="000000" w:themeColor="text1"/>
          </w:rPr>
          <w:t>;</w:t>
        </w:r>
      </w:ins>
    </w:p>
    <w:p w14:paraId="33A7BD41" w14:textId="7BD3C69B" w:rsidR="00A361D4" w:rsidRPr="002854E7" w:rsidRDefault="0079079E" w:rsidP="00B96C37">
      <w:pPr>
        <w:pStyle w:val="Akapitzlist"/>
        <w:numPr>
          <w:ilvl w:val="1"/>
          <w:numId w:val="4"/>
        </w:numPr>
        <w:spacing w:after="0" w:line="240" w:lineRule="auto"/>
        <w:ind w:left="851" w:hanging="425"/>
        <w:jc w:val="both"/>
        <w:rPr>
          <w:rFonts w:asciiTheme="minorHAnsi" w:hAnsiTheme="minorHAnsi"/>
          <w:color w:val="000000" w:themeColor="text1"/>
        </w:rPr>
      </w:pPr>
      <w:ins w:id="72" w:author="Autor">
        <w:r>
          <w:rPr>
            <w:rFonts w:asciiTheme="minorHAnsi" w:hAnsiTheme="minorHAnsi"/>
            <w:color w:val="000000" w:themeColor="text1"/>
          </w:rPr>
          <w:t xml:space="preserve">w przypadku, jeśli Wykonawca uczestniczy w realizacji więcej niż jednego Strumienia w ramach Przedsięwzięcia, </w:t>
        </w:r>
        <w:r w:rsidR="00746CAC" w:rsidRPr="00746CAC">
          <w:rPr>
            <w:rFonts w:asciiTheme="minorHAnsi" w:hAnsiTheme="minorHAnsi"/>
            <w:color w:val="000000" w:themeColor="text1"/>
          </w:rPr>
          <w:t xml:space="preserve">przedmiot Prac B+R w każdym Strumieniu w którym uczestniczy będzie się różnić </w:t>
        </w:r>
        <w:r>
          <w:rPr>
            <w:rFonts w:asciiTheme="minorHAnsi" w:hAnsiTheme="minorHAnsi"/>
            <w:color w:val="000000" w:themeColor="text1"/>
          </w:rPr>
          <w:t>(tzn. że przedmiotem jego prac będą różne Rozwiązania), z zastrzeżeniem, że w obu przypadkach może korzystać z tożsamego Background IP</w:t>
        </w:r>
      </w:ins>
      <w:r w:rsidR="00A361D4" w:rsidRPr="002854E7">
        <w:rPr>
          <w:rFonts w:asciiTheme="minorHAnsi" w:hAnsiTheme="minorHAnsi"/>
          <w:color w:val="000000" w:themeColor="text1"/>
        </w:rPr>
        <w:t>.</w:t>
      </w:r>
    </w:p>
    <w:p w14:paraId="54FD75D2" w14:textId="77777777" w:rsidR="00AF157B" w:rsidRPr="002854E7" w:rsidRDefault="00AF157B" w:rsidP="003E0140">
      <w:pPr>
        <w:spacing w:after="0" w:line="240" w:lineRule="auto"/>
        <w:ind w:left="426"/>
        <w:contextualSpacing/>
        <w:jc w:val="both"/>
        <w:rPr>
          <w:rFonts w:asciiTheme="minorHAnsi" w:hAnsiTheme="minorHAnsi"/>
          <w:color w:val="000000" w:themeColor="text1"/>
        </w:rPr>
      </w:pPr>
    </w:p>
    <w:p w14:paraId="1A9DE8C9" w14:textId="77777777" w:rsidR="00511B9D" w:rsidRPr="002854E7" w:rsidRDefault="00511B9D" w:rsidP="00B96C37">
      <w:pPr>
        <w:pStyle w:val="Nagwek1"/>
        <w:numPr>
          <w:ilvl w:val="0"/>
          <w:numId w:val="1"/>
        </w:numPr>
        <w:spacing w:before="0" w:after="0" w:line="240" w:lineRule="auto"/>
        <w:contextualSpacing/>
        <w:rPr>
          <w:rFonts w:asciiTheme="minorHAnsi" w:hAnsiTheme="minorHAnsi"/>
          <w:sz w:val="22"/>
          <w:szCs w:val="22"/>
        </w:rPr>
      </w:pPr>
      <w:bookmarkStart w:id="73" w:name="_Toc504994941"/>
      <w:bookmarkStart w:id="74" w:name="_Toc511371189"/>
      <w:bookmarkStart w:id="75" w:name="_Toc54798296"/>
      <w:bookmarkStart w:id="76" w:name="_Toc52745892"/>
      <w:r w:rsidRPr="002854E7">
        <w:rPr>
          <w:rFonts w:asciiTheme="minorHAnsi" w:hAnsiTheme="minorHAnsi"/>
          <w:sz w:val="22"/>
          <w:szCs w:val="22"/>
        </w:rPr>
        <w:t xml:space="preserve">GŁÓWNE ZAŁOŻENIA </w:t>
      </w:r>
      <w:bookmarkEnd w:id="73"/>
      <w:bookmarkEnd w:id="74"/>
      <w:r w:rsidR="00047FEC" w:rsidRPr="002854E7">
        <w:rPr>
          <w:rFonts w:asciiTheme="minorHAnsi" w:hAnsiTheme="minorHAnsi"/>
          <w:sz w:val="22"/>
          <w:szCs w:val="22"/>
        </w:rPr>
        <w:t xml:space="preserve">REALIZACJI </w:t>
      </w:r>
      <w:r w:rsidR="000410E4" w:rsidRPr="002854E7">
        <w:rPr>
          <w:rFonts w:asciiTheme="minorHAnsi" w:hAnsiTheme="minorHAnsi"/>
          <w:sz w:val="22"/>
          <w:szCs w:val="22"/>
        </w:rPr>
        <w:t>PRAC B+R</w:t>
      </w:r>
      <w:bookmarkEnd w:id="75"/>
      <w:bookmarkEnd w:id="76"/>
    </w:p>
    <w:p w14:paraId="36F82549" w14:textId="77777777" w:rsidR="00506DF3" w:rsidRPr="002854E7" w:rsidRDefault="00506DF3" w:rsidP="003E0140">
      <w:pPr>
        <w:spacing w:after="0" w:line="240" w:lineRule="auto"/>
        <w:contextualSpacing/>
        <w:rPr>
          <w:color w:val="000000" w:themeColor="text1"/>
        </w:rPr>
      </w:pPr>
    </w:p>
    <w:p w14:paraId="68BB392F" w14:textId="77777777" w:rsidR="00C0272A" w:rsidRPr="002854E7" w:rsidRDefault="00285C43" w:rsidP="00B96C37">
      <w:pPr>
        <w:pStyle w:val="Nagwek2"/>
        <w:numPr>
          <w:ilvl w:val="0"/>
          <w:numId w:val="14"/>
        </w:numPr>
        <w:spacing w:before="0" w:line="240" w:lineRule="auto"/>
        <w:ind w:left="0" w:firstLine="0"/>
        <w:contextualSpacing/>
        <w:rPr>
          <w:rFonts w:asciiTheme="minorHAnsi" w:hAnsiTheme="minorHAnsi"/>
          <w:sz w:val="22"/>
          <w:szCs w:val="22"/>
        </w:rPr>
      </w:pPr>
      <w:bookmarkStart w:id="77" w:name="_Ref479927963"/>
      <w:bookmarkStart w:id="78" w:name="_Toc504994942"/>
      <w:bookmarkStart w:id="79" w:name="_Toc511371190"/>
      <w:bookmarkStart w:id="80" w:name="_Toc54798297"/>
      <w:bookmarkStart w:id="81" w:name="_Toc52745893"/>
      <w:r w:rsidRPr="002854E7">
        <w:rPr>
          <w:rFonts w:asciiTheme="minorHAnsi" w:hAnsiTheme="minorHAnsi"/>
          <w:sz w:val="22"/>
          <w:szCs w:val="22"/>
        </w:rPr>
        <w:lastRenderedPageBreak/>
        <w:t>[</w:t>
      </w:r>
      <w:r w:rsidR="004639A9" w:rsidRPr="002854E7">
        <w:rPr>
          <w:rFonts w:asciiTheme="minorHAnsi" w:hAnsiTheme="minorHAnsi"/>
          <w:sz w:val="22"/>
          <w:szCs w:val="22"/>
        </w:rPr>
        <w:t>ETAPY</w:t>
      </w:r>
      <w:r w:rsidR="000F7BCE" w:rsidRPr="002854E7">
        <w:rPr>
          <w:rFonts w:asciiTheme="minorHAnsi" w:hAnsiTheme="minorHAnsi"/>
          <w:sz w:val="22"/>
          <w:szCs w:val="22"/>
        </w:rPr>
        <w:t xml:space="preserve"> </w:t>
      </w:r>
      <w:r w:rsidR="00FF5332" w:rsidRPr="002854E7">
        <w:rPr>
          <w:rFonts w:asciiTheme="minorHAnsi" w:hAnsiTheme="minorHAnsi"/>
          <w:sz w:val="22"/>
          <w:szCs w:val="22"/>
        </w:rPr>
        <w:t>REALIZACJ</w:t>
      </w:r>
      <w:r w:rsidR="001D6733" w:rsidRPr="002854E7">
        <w:rPr>
          <w:rFonts w:asciiTheme="minorHAnsi" w:hAnsiTheme="minorHAnsi"/>
          <w:sz w:val="22"/>
          <w:szCs w:val="22"/>
        </w:rPr>
        <w:t>I</w:t>
      </w:r>
      <w:r w:rsidR="00A1375C" w:rsidRPr="002854E7">
        <w:rPr>
          <w:rFonts w:asciiTheme="minorHAnsi" w:hAnsiTheme="minorHAnsi"/>
          <w:sz w:val="22"/>
          <w:szCs w:val="22"/>
        </w:rPr>
        <w:t xml:space="preserve"> </w:t>
      </w:r>
      <w:r w:rsidR="00815A0C" w:rsidRPr="002854E7">
        <w:rPr>
          <w:rFonts w:asciiTheme="minorHAnsi" w:hAnsiTheme="minorHAnsi"/>
          <w:sz w:val="22"/>
          <w:szCs w:val="22"/>
        </w:rPr>
        <w:t>UMOWY</w:t>
      </w:r>
      <w:r w:rsidRPr="002854E7">
        <w:rPr>
          <w:rFonts w:asciiTheme="minorHAnsi" w:hAnsiTheme="minorHAnsi"/>
          <w:sz w:val="22"/>
          <w:szCs w:val="22"/>
        </w:rPr>
        <w:t>]</w:t>
      </w:r>
      <w:bookmarkEnd w:id="77"/>
      <w:bookmarkEnd w:id="78"/>
      <w:bookmarkEnd w:id="79"/>
      <w:bookmarkEnd w:id="80"/>
      <w:bookmarkEnd w:id="81"/>
    </w:p>
    <w:p w14:paraId="718DADD7" w14:textId="77777777" w:rsidR="008262FF" w:rsidRPr="002854E7" w:rsidRDefault="008262FF" w:rsidP="003E0140">
      <w:pPr>
        <w:pStyle w:val="Akapitzlist"/>
        <w:spacing w:after="0" w:line="240" w:lineRule="auto"/>
        <w:ind w:left="426"/>
        <w:jc w:val="both"/>
        <w:rPr>
          <w:rFonts w:asciiTheme="minorHAnsi" w:hAnsiTheme="minorHAnsi"/>
          <w:color w:val="000000" w:themeColor="text1"/>
        </w:rPr>
      </w:pPr>
      <w:bookmarkStart w:id="82" w:name="_Ref479927950"/>
    </w:p>
    <w:p w14:paraId="63531547" w14:textId="77777777" w:rsidR="00243E8E" w:rsidRPr="002854E7" w:rsidRDefault="00243E8E" w:rsidP="00B96C37">
      <w:pPr>
        <w:pStyle w:val="Akapitzlist"/>
        <w:numPr>
          <w:ilvl w:val="0"/>
          <w:numId w:val="11"/>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Zawarcie Umowy zostało poprzedzone </w:t>
      </w:r>
      <w:r w:rsidR="00E147B3" w:rsidRPr="002854E7">
        <w:rPr>
          <w:rFonts w:asciiTheme="minorHAnsi" w:hAnsiTheme="minorHAnsi"/>
          <w:color w:val="000000" w:themeColor="text1"/>
        </w:rPr>
        <w:t>Postępowaniem</w:t>
      </w:r>
      <w:r w:rsidRPr="002854E7">
        <w:rPr>
          <w:rFonts w:asciiTheme="minorHAnsi" w:hAnsiTheme="minorHAnsi"/>
          <w:color w:val="000000" w:themeColor="text1"/>
        </w:rPr>
        <w:t>.</w:t>
      </w:r>
    </w:p>
    <w:p w14:paraId="05642E85" w14:textId="77777777" w:rsidR="00243E8E" w:rsidRPr="002854E7" w:rsidRDefault="00243E8E" w:rsidP="00B96C37">
      <w:pPr>
        <w:pStyle w:val="Akapitzlist"/>
        <w:numPr>
          <w:ilvl w:val="0"/>
          <w:numId w:val="11"/>
        </w:numPr>
        <w:spacing w:after="0" w:line="240" w:lineRule="auto"/>
        <w:ind w:left="426" w:hanging="426"/>
        <w:jc w:val="both"/>
        <w:rPr>
          <w:rFonts w:asciiTheme="minorHAnsi" w:hAnsiTheme="minorHAnsi"/>
          <w:color w:val="000000" w:themeColor="text1"/>
        </w:rPr>
      </w:pPr>
      <w:bookmarkStart w:id="83" w:name="_Ref495943102"/>
      <w:r w:rsidRPr="002854E7">
        <w:rPr>
          <w:rFonts w:asciiTheme="minorHAnsi" w:hAnsiTheme="minorHAnsi"/>
          <w:color w:val="000000" w:themeColor="text1"/>
        </w:rPr>
        <w:t xml:space="preserve">Wykonanie Umowy dzieli się na </w:t>
      </w:r>
      <w:r w:rsidR="00157088" w:rsidRPr="002854E7">
        <w:rPr>
          <w:rFonts w:asciiTheme="minorHAnsi" w:hAnsiTheme="minorHAnsi"/>
          <w:color w:val="000000" w:themeColor="text1"/>
        </w:rPr>
        <w:t>trzy</w:t>
      </w:r>
      <w:r w:rsidRPr="002854E7">
        <w:rPr>
          <w:rFonts w:asciiTheme="minorHAnsi" w:hAnsiTheme="minorHAnsi"/>
          <w:color w:val="000000" w:themeColor="text1"/>
        </w:rPr>
        <w:t xml:space="preserve"> następujące po sobie </w:t>
      </w:r>
      <w:r w:rsidR="004F64A8" w:rsidRPr="002854E7">
        <w:rPr>
          <w:rFonts w:asciiTheme="minorHAnsi" w:hAnsiTheme="minorHAnsi"/>
          <w:color w:val="000000" w:themeColor="text1"/>
        </w:rPr>
        <w:t>Etapy</w:t>
      </w:r>
      <w:r w:rsidR="00A95C93" w:rsidRPr="002854E7">
        <w:rPr>
          <w:rFonts w:asciiTheme="minorHAnsi" w:hAnsiTheme="minorHAnsi"/>
          <w:color w:val="000000" w:themeColor="text1"/>
        </w:rPr>
        <w:t xml:space="preserve"> odpowiadające procesowi badawczo-rozwojowemu</w:t>
      </w:r>
      <w:r w:rsidRPr="002854E7">
        <w:rPr>
          <w:rFonts w:asciiTheme="minorHAnsi" w:hAnsiTheme="minorHAnsi"/>
          <w:color w:val="000000" w:themeColor="text1"/>
        </w:rPr>
        <w:t>:</w:t>
      </w:r>
      <w:bookmarkEnd w:id="82"/>
      <w:bookmarkEnd w:id="83"/>
    </w:p>
    <w:p w14:paraId="6F59631B" w14:textId="3A3E64C8" w:rsidR="00E73562" w:rsidRPr="002854E7" w:rsidRDefault="004F64A8" w:rsidP="00B96C37">
      <w:pPr>
        <w:pStyle w:val="Akapitzlist"/>
        <w:numPr>
          <w:ilvl w:val="0"/>
          <w:numId w:val="12"/>
        </w:numPr>
        <w:spacing w:after="0" w:line="240" w:lineRule="auto"/>
        <w:jc w:val="both"/>
        <w:rPr>
          <w:rFonts w:asciiTheme="minorHAnsi" w:hAnsiTheme="minorHAnsi"/>
          <w:color w:val="000000" w:themeColor="text1"/>
        </w:rPr>
      </w:pPr>
      <w:bookmarkStart w:id="84" w:name="_Ref495943109"/>
      <w:bookmarkStart w:id="85" w:name="_Ref494996219"/>
      <w:bookmarkStart w:id="86" w:name="_Ref479927988"/>
      <w:r w:rsidRPr="002854E7">
        <w:rPr>
          <w:rFonts w:asciiTheme="minorHAnsi" w:hAnsiTheme="minorHAnsi"/>
          <w:color w:val="000000" w:themeColor="text1"/>
        </w:rPr>
        <w:t>Etap I</w:t>
      </w:r>
      <w:r w:rsidR="00A1375C" w:rsidRPr="002854E7">
        <w:rPr>
          <w:rFonts w:asciiTheme="minorHAnsi" w:hAnsiTheme="minorHAnsi"/>
          <w:color w:val="000000" w:themeColor="text1"/>
        </w:rPr>
        <w:t xml:space="preserve"> </w:t>
      </w:r>
      <w:r w:rsidR="00243E8E" w:rsidRPr="002854E7">
        <w:rPr>
          <w:rFonts w:asciiTheme="minorHAnsi" w:hAnsiTheme="minorHAnsi"/>
          <w:color w:val="000000" w:themeColor="text1"/>
        </w:rPr>
        <w:t>– czyli pierwszą część Umowy, polegającą na</w:t>
      </w:r>
      <w:bookmarkStart w:id="87" w:name="_Ref495943137"/>
      <w:bookmarkEnd w:id="84"/>
      <w:r w:rsidR="00E147B3" w:rsidRPr="002854E7">
        <w:rPr>
          <w:rFonts w:asciiTheme="minorHAnsi" w:hAnsiTheme="minorHAnsi"/>
          <w:color w:val="000000" w:themeColor="text1"/>
        </w:rPr>
        <w:t xml:space="preserve"> opracowaniu</w:t>
      </w:r>
      <w:r w:rsidR="007D376A" w:rsidRPr="002854E7">
        <w:rPr>
          <w:rFonts w:asciiTheme="minorHAnsi" w:hAnsiTheme="minorHAnsi"/>
          <w:color w:val="000000" w:themeColor="text1"/>
        </w:rPr>
        <w:t xml:space="preserve"> </w:t>
      </w:r>
      <w:r w:rsidR="003C0B81" w:rsidRPr="002854E7">
        <w:rPr>
          <w:rFonts w:asciiTheme="minorHAnsi" w:hAnsiTheme="minorHAnsi"/>
          <w:color w:val="000000" w:themeColor="text1"/>
        </w:rPr>
        <w:t xml:space="preserve">przez Wykonawcę </w:t>
      </w:r>
      <w:r w:rsidR="007D376A" w:rsidRPr="002854E7">
        <w:rPr>
          <w:rFonts w:asciiTheme="minorHAnsi" w:hAnsiTheme="minorHAnsi"/>
          <w:color w:val="000000" w:themeColor="text1"/>
        </w:rPr>
        <w:t xml:space="preserve">Wyniku Prac </w:t>
      </w:r>
      <w:r w:rsidRPr="002854E7">
        <w:rPr>
          <w:rFonts w:asciiTheme="minorHAnsi" w:hAnsiTheme="minorHAnsi"/>
          <w:color w:val="000000" w:themeColor="text1"/>
        </w:rPr>
        <w:t>Etapu I</w:t>
      </w:r>
      <w:r w:rsidR="003C0B81" w:rsidRPr="002854E7">
        <w:rPr>
          <w:rFonts w:asciiTheme="minorHAnsi" w:hAnsiTheme="minorHAnsi"/>
          <w:color w:val="000000" w:themeColor="text1"/>
        </w:rPr>
        <w:t xml:space="preserve"> w zakresie określonym w </w:t>
      </w:r>
      <w:r w:rsidR="003C0B81" w:rsidRPr="002854E7">
        <w:rPr>
          <w:rFonts w:asciiTheme="minorHAnsi" w:hAnsiTheme="minorHAnsi"/>
          <w:color w:val="000000" w:themeColor="text1"/>
          <w:shd w:val="clear" w:color="auto" w:fill="E6E6E6"/>
        </w:rPr>
        <w:fldChar w:fldCharType="begin"/>
      </w:r>
      <w:r w:rsidR="003C0B81"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3C0B81" w:rsidRPr="002854E7">
        <w:rPr>
          <w:rFonts w:asciiTheme="minorHAnsi" w:hAnsiTheme="minorHAnsi"/>
          <w:color w:val="000000" w:themeColor="text1"/>
          <w:shd w:val="clear" w:color="auto" w:fill="E6E6E6"/>
        </w:rPr>
      </w:r>
      <w:r w:rsidR="003C0B81"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3C0B81" w:rsidRPr="002854E7">
        <w:rPr>
          <w:rFonts w:asciiTheme="minorHAnsi" w:hAnsiTheme="minorHAnsi"/>
          <w:color w:val="000000" w:themeColor="text1"/>
          <w:shd w:val="clear" w:color="auto" w:fill="E6E6E6"/>
        </w:rPr>
        <w:fldChar w:fldCharType="end"/>
      </w:r>
      <w:r w:rsidR="003C0B81"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003C0B81" w:rsidRPr="002854E7">
        <w:rPr>
          <w:rFonts w:asciiTheme="minorHAnsi" w:hAnsiTheme="minorHAnsi"/>
          <w:color w:val="000000" w:themeColor="text1"/>
        </w:rPr>
        <w:t xml:space="preserve"> i realizacj</w:t>
      </w:r>
      <w:r w:rsidR="00096B58" w:rsidRPr="002854E7">
        <w:rPr>
          <w:rFonts w:asciiTheme="minorHAnsi" w:hAnsiTheme="minorHAnsi"/>
          <w:color w:val="000000" w:themeColor="text1"/>
        </w:rPr>
        <w:t>i</w:t>
      </w:r>
      <w:r w:rsidR="003C0B81" w:rsidRPr="002854E7">
        <w:rPr>
          <w:rFonts w:asciiTheme="minorHAnsi" w:hAnsiTheme="minorHAnsi"/>
          <w:color w:val="000000" w:themeColor="text1"/>
        </w:rPr>
        <w:t xml:space="preserve"> innych czynności</w:t>
      </w:r>
      <w:r w:rsidR="00157088" w:rsidRPr="002854E7">
        <w:rPr>
          <w:rFonts w:asciiTheme="minorHAnsi" w:hAnsiTheme="minorHAnsi"/>
          <w:color w:val="000000" w:themeColor="text1"/>
        </w:rPr>
        <w:t>,</w:t>
      </w:r>
      <w:r w:rsidR="006A7022" w:rsidRPr="002854E7">
        <w:rPr>
          <w:rFonts w:asciiTheme="minorHAnsi" w:hAnsiTheme="minorHAnsi"/>
          <w:color w:val="000000" w:themeColor="text1"/>
        </w:rPr>
        <w:t xml:space="preserve"> wskazanych w </w:t>
      </w:r>
      <w:r w:rsidR="006A7022" w:rsidRPr="002854E7">
        <w:rPr>
          <w:rFonts w:asciiTheme="minorHAnsi" w:hAnsiTheme="minorHAnsi"/>
          <w:color w:val="000000" w:themeColor="text1"/>
          <w:shd w:val="clear" w:color="auto" w:fill="E6E6E6"/>
        </w:rPr>
        <w:fldChar w:fldCharType="begin"/>
      </w:r>
      <w:r w:rsidR="006A7022" w:rsidRPr="002854E7">
        <w:rPr>
          <w:rFonts w:asciiTheme="minorHAnsi" w:hAnsiTheme="minorHAnsi"/>
          <w:color w:val="000000" w:themeColor="text1"/>
        </w:rPr>
        <w:instrText xml:space="preserve"> REF _Ref495937616 \r \h </w:instrText>
      </w:r>
      <w:r w:rsidR="00862665" w:rsidRPr="002854E7">
        <w:rPr>
          <w:rFonts w:asciiTheme="minorHAnsi" w:hAnsiTheme="minorHAnsi"/>
          <w:color w:val="000000" w:themeColor="text1"/>
        </w:rPr>
        <w:instrText xml:space="preserve"> \* MERGEFORMAT </w:instrText>
      </w:r>
      <w:r w:rsidR="006A7022" w:rsidRPr="002854E7">
        <w:rPr>
          <w:rFonts w:asciiTheme="minorHAnsi" w:hAnsiTheme="minorHAnsi"/>
          <w:color w:val="000000" w:themeColor="text1"/>
          <w:shd w:val="clear" w:color="auto" w:fill="E6E6E6"/>
        </w:rPr>
      </w:r>
      <w:r w:rsidR="006A7022"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14</w:t>
      </w:r>
      <w:r w:rsidR="006A7022" w:rsidRPr="002854E7">
        <w:rPr>
          <w:rFonts w:asciiTheme="minorHAnsi" w:hAnsiTheme="minorHAnsi"/>
          <w:color w:val="000000" w:themeColor="text1"/>
          <w:shd w:val="clear" w:color="auto" w:fill="E6E6E6"/>
        </w:rPr>
        <w:fldChar w:fldCharType="end"/>
      </w:r>
      <w:r w:rsidR="004F74FF" w:rsidRPr="002854E7">
        <w:rPr>
          <w:rFonts w:asciiTheme="minorHAnsi" w:hAnsiTheme="minorHAnsi"/>
          <w:color w:val="000000" w:themeColor="text1"/>
        </w:rPr>
        <w:t xml:space="preserve"> i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4F74FF" w:rsidRPr="002854E7">
        <w:rPr>
          <w:rFonts w:asciiTheme="minorHAnsi" w:hAnsiTheme="minorHAnsi"/>
          <w:color w:val="000000" w:themeColor="text1"/>
        </w:rPr>
        <w:t xml:space="preserve"> nr 4 do Regulaminu</w:t>
      </w:r>
      <w:r w:rsidR="006A7022" w:rsidRPr="002854E7">
        <w:rPr>
          <w:rFonts w:asciiTheme="minorHAnsi" w:hAnsiTheme="minorHAnsi"/>
          <w:color w:val="000000" w:themeColor="text1"/>
        </w:rPr>
        <w:t>;</w:t>
      </w:r>
      <w:r w:rsidR="00157088" w:rsidRPr="002854E7">
        <w:rPr>
          <w:rFonts w:asciiTheme="minorHAnsi" w:hAnsiTheme="minorHAnsi"/>
          <w:color w:val="000000" w:themeColor="text1"/>
        </w:rPr>
        <w:t xml:space="preserve"> </w:t>
      </w:r>
    </w:p>
    <w:p w14:paraId="533BE4E4" w14:textId="58960028" w:rsidR="00E147B3" w:rsidRPr="002854E7" w:rsidRDefault="004F64A8" w:rsidP="00B96C37">
      <w:pPr>
        <w:pStyle w:val="Akapitzlist"/>
        <w:numPr>
          <w:ilvl w:val="0"/>
          <w:numId w:val="12"/>
        </w:numPr>
        <w:spacing w:after="0" w:line="240" w:lineRule="auto"/>
        <w:jc w:val="both"/>
        <w:rPr>
          <w:rFonts w:asciiTheme="minorHAnsi" w:hAnsiTheme="minorHAnsi" w:cstheme="majorBidi"/>
          <w:color w:val="000000" w:themeColor="text1"/>
        </w:rPr>
      </w:pPr>
      <w:r w:rsidRPr="002854E7">
        <w:rPr>
          <w:rFonts w:asciiTheme="minorHAnsi" w:hAnsiTheme="minorHAnsi"/>
          <w:color w:val="000000" w:themeColor="text1"/>
        </w:rPr>
        <w:t>Etap II</w:t>
      </w:r>
      <w:r w:rsidR="00A1375C" w:rsidRPr="002854E7">
        <w:rPr>
          <w:rFonts w:asciiTheme="minorHAnsi" w:hAnsiTheme="minorHAnsi"/>
          <w:color w:val="000000" w:themeColor="text1"/>
        </w:rPr>
        <w:t xml:space="preserve"> </w:t>
      </w:r>
      <w:r w:rsidR="00243E8E" w:rsidRPr="002854E7">
        <w:rPr>
          <w:rFonts w:asciiTheme="minorHAnsi" w:hAnsiTheme="minorHAnsi"/>
          <w:color w:val="000000" w:themeColor="text1"/>
        </w:rPr>
        <w:t xml:space="preserve">– czyli </w:t>
      </w:r>
      <w:r w:rsidR="00243E8E" w:rsidRPr="002854E7">
        <w:rPr>
          <w:rFonts w:asciiTheme="minorHAnsi" w:hAnsiTheme="minorHAnsi" w:cstheme="majorBidi"/>
          <w:color w:val="000000" w:themeColor="text1"/>
        </w:rPr>
        <w:t xml:space="preserve">drugą część Umowy, polegającą </w:t>
      </w:r>
      <w:r w:rsidR="007D376A" w:rsidRPr="002854E7">
        <w:rPr>
          <w:rFonts w:asciiTheme="minorHAnsi" w:hAnsiTheme="minorHAnsi" w:cstheme="majorBidi"/>
          <w:color w:val="000000" w:themeColor="text1"/>
        </w:rPr>
        <w:t xml:space="preserve">na opracowaniu </w:t>
      </w:r>
      <w:r w:rsidR="007D376A" w:rsidRPr="002854E7">
        <w:rPr>
          <w:rFonts w:asciiTheme="minorHAnsi" w:hAnsiTheme="minorHAnsi"/>
          <w:color w:val="000000" w:themeColor="text1"/>
        </w:rPr>
        <w:t xml:space="preserve">Wyniku Prac </w:t>
      </w:r>
      <w:r w:rsidRPr="002854E7">
        <w:rPr>
          <w:rFonts w:asciiTheme="minorHAnsi" w:hAnsiTheme="minorHAnsi"/>
          <w:color w:val="000000" w:themeColor="text1"/>
        </w:rPr>
        <w:t>Etapu II</w:t>
      </w:r>
      <w:bookmarkEnd w:id="85"/>
      <w:bookmarkEnd w:id="87"/>
      <w:r w:rsidR="003C0B81" w:rsidRPr="002854E7">
        <w:rPr>
          <w:rFonts w:asciiTheme="minorHAnsi" w:hAnsiTheme="minorHAnsi"/>
          <w:color w:val="000000" w:themeColor="text1"/>
        </w:rPr>
        <w:t xml:space="preserve"> w zakresie określonym w </w:t>
      </w:r>
      <w:r w:rsidR="003C0B81" w:rsidRPr="002854E7">
        <w:rPr>
          <w:rFonts w:asciiTheme="minorHAnsi" w:hAnsiTheme="minorHAnsi"/>
          <w:color w:val="000000" w:themeColor="text1"/>
          <w:shd w:val="clear" w:color="auto" w:fill="E6E6E6"/>
        </w:rPr>
        <w:fldChar w:fldCharType="begin"/>
      </w:r>
      <w:r w:rsidR="003C0B81"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3C0B81" w:rsidRPr="002854E7">
        <w:rPr>
          <w:rFonts w:asciiTheme="minorHAnsi" w:hAnsiTheme="minorHAnsi"/>
          <w:color w:val="000000" w:themeColor="text1"/>
          <w:shd w:val="clear" w:color="auto" w:fill="E6E6E6"/>
        </w:rPr>
      </w:r>
      <w:r w:rsidR="003C0B81"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3C0B81" w:rsidRPr="002854E7">
        <w:rPr>
          <w:rFonts w:asciiTheme="minorHAnsi" w:hAnsiTheme="minorHAnsi"/>
          <w:color w:val="000000" w:themeColor="text1"/>
          <w:shd w:val="clear" w:color="auto" w:fill="E6E6E6"/>
        </w:rPr>
        <w:fldChar w:fldCharType="end"/>
      </w:r>
      <w:r w:rsidR="003C0B81" w:rsidRPr="002854E7">
        <w:rPr>
          <w:rFonts w:asciiTheme="minorHAnsi" w:hAnsiTheme="minorHAnsi"/>
          <w:color w:val="000000" w:themeColor="text1"/>
        </w:rPr>
        <w:t xml:space="preserve"> </w:t>
      </w:r>
      <w:r w:rsidR="009C0EB8" w:rsidRPr="002854E7">
        <w:rPr>
          <w:rFonts w:asciiTheme="minorHAnsi" w:hAnsiTheme="minorHAnsi"/>
          <w:color w:val="000000" w:themeColor="text1"/>
          <w:shd w:val="clear" w:color="auto" w:fill="E6E6E6"/>
        </w:rPr>
        <w:fldChar w:fldCharType="begin"/>
      </w:r>
      <w:r w:rsidR="009C0EB8"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009C0EB8" w:rsidRPr="002854E7">
        <w:rPr>
          <w:rFonts w:asciiTheme="minorHAnsi" w:hAnsiTheme="minorHAnsi"/>
          <w:color w:val="000000" w:themeColor="text1"/>
          <w:shd w:val="clear" w:color="auto" w:fill="E6E6E6"/>
        </w:rPr>
      </w:r>
      <w:r w:rsidR="009C0EB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9C0EB8" w:rsidRPr="002854E7">
        <w:rPr>
          <w:rFonts w:asciiTheme="minorHAnsi" w:hAnsiTheme="minorHAnsi"/>
          <w:color w:val="000000" w:themeColor="text1"/>
          <w:shd w:val="clear" w:color="auto" w:fill="E6E6E6"/>
        </w:rPr>
        <w:fldChar w:fldCharType="end"/>
      </w:r>
      <w:r w:rsidR="005463E3" w:rsidRPr="002854E7">
        <w:rPr>
          <w:rFonts w:asciiTheme="minorHAnsi" w:hAnsiTheme="minorHAnsi"/>
          <w:color w:val="000000" w:themeColor="text1"/>
        </w:rPr>
        <w:t xml:space="preserve"> </w:t>
      </w:r>
      <w:r w:rsidR="006A7022" w:rsidRPr="002854E7">
        <w:rPr>
          <w:rFonts w:asciiTheme="minorHAnsi" w:hAnsiTheme="minorHAnsi"/>
          <w:color w:val="000000" w:themeColor="text1"/>
        </w:rPr>
        <w:t>i realizacj</w:t>
      </w:r>
      <w:r w:rsidR="00096B58" w:rsidRPr="002854E7">
        <w:rPr>
          <w:rFonts w:asciiTheme="minorHAnsi" w:hAnsiTheme="minorHAnsi"/>
          <w:color w:val="000000" w:themeColor="text1"/>
        </w:rPr>
        <w:t>i</w:t>
      </w:r>
      <w:r w:rsidR="006A7022" w:rsidRPr="002854E7">
        <w:rPr>
          <w:rFonts w:asciiTheme="minorHAnsi" w:hAnsiTheme="minorHAnsi"/>
          <w:color w:val="000000" w:themeColor="text1"/>
        </w:rPr>
        <w:t xml:space="preserve"> innych czynności, wskazanych w </w:t>
      </w:r>
      <w:r w:rsidR="006A7022" w:rsidRPr="002854E7">
        <w:rPr>
          <w:rFonts w:asciiTheme="minorHAnsi" w:hAnsiTheme="minorHAnsi"/>
          <w:color w:val="000000" w:themeColor="text1"/>
          <w:shd w:val="clear" w:color="auto" w:fill="E6E6E6"/>
        </w:rPr>
        <w:fldChar w:fldCharType="begin"/>
      </w:r>
      <w:r w:rsidR="006A7022" w:rsidRPr="002854E7">
        <w:rPr>
          <w:rFonts w:asciiTheme="minorHAnsi" w:hAnsiTheme="minorHAnsi"/>
          <w:color w:val="000000" w:themeColor="text1"/>
        </w:rPr>
        <w:instrText xml:space="preserve"> REF _Ref479952437 \r \h </w:instrText>
      </w:r>
      <w:r w:rsidR="00862665" w:rsidRPr="002854E7">
        <w:rPr>
          <w:rFonts w:asciiTheme="minorHAnsi" w:hAnsiTheme="minorHAnsi"/>
          <w:color w:val="000000" w:themeColor="text1"/>
        </w:rPr>
        <w:instrText xml:space="preserve"> \* MERGEFORMAT </w:instrText>
      </w:r>
      <w:r w:rsidR="006A7022" w:rsidRPr="002854E7">
        <w:rPr>
          <w:rFonts w:asciiTheme="minorHAnsi" w:hAnsiTheme="minorHAnsi"/>
          <w:color w:val="000000" w:themeColor="text1"/>
          <w:shd w:val="clear" w:color="auto" w:fill="E6E6E6"/>
        </w:rPr>
      </w:r>
      <w:r w:rsidR="006A7022"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15</w:t>
      </w:r>
      <w:r w:rsidR="006A7022" w:rsidRPr="002854E7">
        <w:rPr>
          <w:rFonts w:asciiTheme="minorHAnsi" w:hAnsiTheme="minorHAnsi"/>
          <w:color w:val="000000" w:themeColor="text1"/>
          <w:shd w:val="clear" w:color="auto" w:fill="E6E6E6"/>
        </w:rPr>
        <w:fldChar w:fldCharType="end"/>
      </w:r>
      <w:r w:rsidR="004F74FF" w:rsidRPr="002854E7">
        <w:rPr>
          <w:rFonts w:asciiTheme="minorHAnsi" w:hAnsiTheme="minorHAnsi"/>
          <w:color w:val="000000" w:themeColor="text1"/>
        </w:rPr>
        <w:t xml:space="preserve"> i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4F74FF" w:rsidRPr="002854E7">
        <w:rPr>
          <w:rFonts w:asciiTheme="minorHAnsi" w:hAnsiTheme="minorHAnsi"/>
          <w:color w:val="000000" w:themeColor="text1"/>
        </w:rPr>
        <w:t xml:space="preserve"> nr 4 do Regulaminu</w:t>
      </w:r>
      <w:r w:rsidR="006A7022" w:rsidRPr="002854E7">
        <w:rPr>
          <w:rFonts w:asciiTheme="minorHAnsi" w:hAnsiTheme="minorHAnsi"/>
          <w:color w:val="000000" w:themeColor="text1"/>
        </w:rPr>
        <w:t xml:space="preserve">; </w:t>
      </w:r>
    </w:p>
    <w:p w14:paraId="21D9B90E" w14:textId="7227E037" w:rsidR="008B4AC6" w:rsidRPr="002854E7" w:rsidRDefault="00E523FA" w:rsidP="00B96C37">
      <w:pPr>
        <w:pStyle w:val="Akapitzlist"/>
        <w:numPr>
          <w:ilvl w:val="0"/>
          <w:numId w:val="12"/>
        </w:numPr>
        <w:spacing w:after="0" w:line="240" w:lineRule="auto"/>
        <w:jc w:val="both"/>
        <w:rPr>
          <w:rFonts w:asciiTheme="minorHAnsi" w:hAnsiTheme="minorHAnsi"/>
          <w:color w:val="000000" w:themeColor="text1"/>
        </w:rPr>
      </w:pPr>
      <w:bookmarkStart w:id="88" w:name="_Ref494996209"/>
      <w:bookmarkStart w:id="89" w:name="_Ref479927928"/>
      <w:bookmarkEnd w:id="86"/>
      <w:r w:rsidRPr="002854E7">
        <w:rPr>
          <w:rFonts w:asciiTheme="minorHAnsi" w:hAnsiTheme="minorHAnsi"/>
          <w:color w:val="000000" w:themeColor="text1"/>
        </w:rPr>
        <w:t>Etap III</w:t>
      </w:r>
      <w:r w:rsidR="00A1375C" w:rsidRPr="002854E7">
        <w:rPr>
          <w:rFonts w:asciiTheme="minorHAnsi" w:hAnsiTheme="minorHAnsi"/>
          <w:color w:val="000000" w:themeColor="text1"/>
        </w:rPr>
        <w:t xml:space="preserve"> </w:t>
      </w:r>
      <w:r w:rsidR="00243E8E" w:rsidRPr="002854E7">
        <w:rPr>
          <w:rFonts w:asciiTheme="minorHAnsi" w:hAnsiTheme="minorHAnsi"/>
          <w:color w:val="000000" w:themeColor="text1"/>
        </w:rPr>
        <w:t xml:space="preserve">– czyli </w:t>
      </w:r>
      <w:r w:rsidR="00243E8E" w:rsidRPr="002854E7">
        <w:rPr>
          <w:rFonts w:asciiTheme="minorHAnsi" w:hAnsiTheme="minorHAnsi" w:cstheme="majorBidi"/>
          <w:color w:val="000000" w:themeColor="text1"/>
        </w:rPr>
        <w:t xml:space="preserve">trzecią część Umowy, polegającą </w:t>
      </w:r>
      <w:r w:rsidR="007D376A" w:rsidRPr="002854E7">
        <w:rPr>
          <w:rFonts w:asciiTheme="minorHAnsi" w:hAnsiTheme="minorHAnsi" w:cstheme="majorBidi"/>
          <w:color w:val="000000" w:themeColor="text1"/>
        </w:rPr>
        <w:t xml:space="preserve">na opracowaniu </w:t>
      </w:r>
      <w:r w:rsidR="007D376A" w:rsidRPr="002854E7">
        <w:rPr>
          <w:rFonts w:asciiTheme="minorHAnsi" w:hAnsiTheme="minorHAnsi"/>
          <w:color w:val="000000" w:themeColor="text1"/>
        </w:rPr>
        <w:t xml:space="preserve">Wyniku Prac </w:t>
      </w:r>
      <w:r w:rsidR="00500DA5" w:rsidRPr="002854E7">
        <w:rPr>
          <w:rFonts w:asciiTheme="minorHAnsi" w:hAnsiTheme="minorHAnsi"/>
          <w:color w:val="000000" w:themeColor="text1"/>
        </w:rPr>
        <w:t>Etapu III</w:t>
      </w:r>
      <w:r w:rsidR="003C0B81" w:rsidRPr="002854E7">
        <w:rPr>
          <w:rFonts w:asciiTheme="minorHAnsi" w:hAnsiTheme="minorHAnsi"/>
          <w:color w:val="000000" w:themeColor="text1"/>
        </w:rPr>
        <w:t xml:space="preserve"> w zakresie określonym w </w:t>
      </w:r>
      <w:r w:rsidR="003C0B81" w:rsidRPr="002854E7">
        <w:rPr>
          <w:rFonts w:asciiTheme="minorHAnsi" w:hAnsiTheme="minorHAnsi"/>
          <w:color w:val="000000" w:themeColor="text1"/>
          <w:shd w:val="clear" w:color="auto" w:fill="E6E6E6"/>
        </w:rPr>
        <w:fldChar w:fldCharType="begin"/>
      </w:r>
      <w:r w:rsidR="003C0B81"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3C0B81" w:rsidRPr="002854E7">
        <w:rPr>
          <w:rFonts w:asciiTheme="minorHAnsi" w:hAnsiTheme="minorHAnsi"/>
          <w:color w:val="000000" w:themeColor="text1"/>
          <w:shd w:val="clear" w:color="auto" w:fill="E6E6E6"/>
        </w:rPr>
      </w:r>
      <w:r w:rsidR="003C0B81"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3C0B81" w:rsidRPr="002854E7">
        <w:rPr>
          <w:rFonts w:asciiTheme="minorHAnsi" w:hAnsiTheme="minorHAnsi"/>
          <w:color w:val="000000" w:themeColor="text1"/>
          <w:shd w:val="clear" w:color="auto" w:fill="E6E6E6"/>
        </w:rPr>
        <w:fldChar w:fldCharType="end"/>
      </w:r>
      <w:r w:rsidR="003C0B81"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003C0B81" w:rsidRPr="002854E7">
        <w:rPr>
          <w:rFonts w:asciiTheme="minorHAnsi" w:hAnsiTheme="minorHAnsi"/>
          <w:color w:val="000000" w:themeColor="text1"/>
        </w:rPr>
        <w:t>, w szczególności</w:t>
      </w:r>
      <w:r w:rsidR="00FF6F42" w:rsidRPr="002854E7">
        <w:rPr>
          <w:rFonts w:asciiTheme="minorHAnsi" w:hAnsiTheme="minorHAnsi"/>
          <w:color w:val="000000" w:themeColor="text1"/>
        </w:rPr>
        <w:t xml:space="preserve"> na przeprowadzeniu Prac B+R mających na celu przeniesienie Rozwiązania do skali 1:1 </w:t>
      </w:r>
      <w:r w:rsidR="004F74FF" w:rsidRPr="002854E7">
        <w:rPr>
          <w:rFonts w:asciiTheme="minorHAnsi" w:hAnsiTheme="minorHAnsi"/>
          <w:color w:val="000000" w:themeColor="text1"/>
        </w:rPr>
        <w:t xml:space="preserve">i stworzenia przez Wykonawcę w oparciu o to Rozwiązanie </w:t>
      </w:r>
      <w:r w:rsidR="003C0B81" w:rsidRPr="002854E7">
        <w:rPr>
          <w:rFonts w:asciiTheme="minorHAnsi" w:hAnsiTheme="minorHAnsi"/>
          <w:color w:val="000000" w:themeColor="text1"/>
        </w:rPr>
        <w:t>Demonstratora</w:t>
      </w:r>
      <w:r w:rsidR="004F74FF" w:rsidRPr="002854E7">
        <w:rPr>
          <w:rFonts w:asciiTheme="minorHAnsi" w:hAnsiTheme="minorHAnsi"/>
          <w:color w:val="000000" w:themeColor="text1"/>
        </w:rPr>
        <w:t>, a także</w:t>
      </w:r>
      <w:bookmarkEnd w:id="88"/>
      <w:r w:rsidR="006A7022" w:rsidRPr="002854E7">
        <w:rPr>
          <w:rFonts w:asciiTheme="minorHAnsi" w:hAnsiTheme="minorHAnsi"/>
          <w:color w:val="000000" w:themeColor="text1"/>
        </w:rPr>
        <w:t xml:space="preserve"> realizacj</w:t>
      </w:r>
      <w:r w:rsidR="00096B58" w:rsidRPr="002854E7">
        <w:rPr>
          <w:rFonts w:asciiTheme="minorHAnsi" w:hAnsiTheme="minorHAnsi"/>
          <w:color w:val="000000" w:themeColor="text1"/>
        </w:rPr>
        <w:t>i</w:t>
      </w:r>
      <w:r w:rsidR="006A7022" w:rsidRPr="002854E7">
        <w:rPr>
          <w:rFonts w:asciiTheme="minorHAnsi" w:hAnsiTheme="minorHAnsi"/>
          <w:color w:val="000000" w:themeColor="text1"/>
        </w:rPr>
        <w:t xml:space="preserve"> innych czynności, wskazanych w </w:t>
      </w:r>
      <w:r w:rsidR="006A7022" w:rsidRPr="002854E7">
        <w:rPr>
          <w:rFonts w:asciiTheme="minorHAnsi" w:hAnsiTheme="minorHAnsi"/>
          <w:color w:val="000000" w:themeColor="text1"/>
          <w:shd w:val="clear" w:color="auto" w:fill="E6E6E6"/>
        </w:rPr>
        <w:fldChar w:fldCharType="begin"/>
      </w:r>
      <w:r w:rsidR="006A7022" w:rsidRPr="002854E7">
        <w:rPr>
          <w:rFonts w:asciiTheme="minorHAnsi" w:hAnsiTheme="minorHAnsi"/>
          <w:color w:val="000000" w:themeColor="text1"/>
        </w:rPr>
        <w:instrText xml:space="preserve"> REF _Ref511132482 \r \h </w:instrText>
      </w:r>
      <w:r w:rsidR="00862665" w:rsidRPr="002854E7">
        <w:rPr>
          <w:rFonts w:asciiTheme="minorHAnsi" w:hAnsiTheme="minorHAnsi"/>
          <w:color w:val="000000" w:themeColor="text1"/>
        </w:rPr>
        <w:instrText xml:space="preserve"> \* MERGEFORMAT </w:instrText>
      </w:r>
      <w:r w:rsidR="006A7022" w:rsidRPr="002854E7">
        <w:rPr>
          <w:rFonts w:asciiTheme="minorHAnsi" w:hAnsiTheme="minorHAnsi"/>
          <w:color w:val="000000" w:themeColor="text1"/>
          <w:shd w:val="clear" w:color="auto" w:fill="E6E6E6"/>
        </w:rPr>
      </w:r>
      <w:r w:rsidR="006A7022"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16</w:t>
      </w:r>
      <w:r w:rsidR="006A7022" w:rsidRPr="002854E7">
        <w:rPr>
          <w:rFonts w:asciiTheme="minorHAnsi" w:hAnsiTheme="minorHAnsi"/>
          <w:color w:val="000000" w:themeColor="text1"/>
          <w:shd w:val="clear" w:color="auto" w:fill="E6E6E6"/>
        </w:rPr>
        <w:fldChar w:fldCharType="end"/>
      </w:r>
      <w:r w:rsidR="004F74FF" w:rsidRPr="002854E7">
        <w:rPr>
          <w:rFonts w:asciiTheme="minorHAnsi" w:hAnsiTheme="minorHAnsi"/>
          <w:color w:val="000000" w:themeColor="text1"/>
        </w:rPr>
        <w:t xml:space="preserve"> i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4F74FF" w:rsidRPr="002854E7">
        <w:rPr>
          <w:rFonts w:asciiTheme="minorHAnsi" w:hAnsiTheme="minorHAnsi"/>
          <w:color w:val="000000" w:themeColor="text1"/>
        </w:rPr>
        <w:t xml:space="preserve"> nr 4 do Regulaminu</w:t>
      </w:r>
      <w:r w:rsidR="008B4AC6" w:rsidRPr="002854E7">
        <w:rPr>
          <w:rFonts w:asciiTheme="minorHAnsi" w:hAnsiTheme="minorHAnsi"/>
          <w:color w:val="000000" w:themeColor="text1"/>
        </w:rPr>
        <w:t xml:space="preserve">. </w:t>
      </w:r>
    </w:p>
    <w:p w14:paraId="2593CA58" w14:textId="32269049" w:rsidR="00C113C1" w:rsidRPr="002854E7" w:rsidRDefault="00C113C1" w:rsidP="00B96C37">
      <w:pPr>
        <w:pStyle w:val="Akapitzlist"/>
        <w:numPr>
          <w:ilvl w:val="0"/>
          <w:numId w:val="11"/>
        </w:numPr>
        <w:spacing w:after="0" w:line="240" w:lineRule="auto"/>
        <w:ind w:left="426" w:hanging="426"/>
        <w:jc w:val="both"/>
        <w:rPr>
          <w:rFonts w:asciiTheme="minorHAnsi" w:hAnsiTheme="minorHAnsi"/>
          <w:color w:val="000000" w:themeColor="text1"/>
        </w:rPr>
      </w:pPr>
      <w:bookmarkStart w:id="90" w:name="_Ref52730665"/>
      <w:bookmarkEnd w:id="89"/>
      <w:r w:rsidRPr="002854E7">
        <w:rPr>
          <w:rFonts w:asciiTheme="minorHAnsi" w:hAnsiTheme="minorHAnsi"/>
          <w:color w:val="000000" w:themeColor="text1"/>
        </w:rPr>
        <w:t xml:space="preserve">Z zastrzeżeniem </w:t>
      </w:r>
      <w:r w:rsidR="00FF6F42" w:rsidRPr="002854E7">
        <w:rPr>
          <w:rFonts w:asciiTheme="minorHAnsi" w:hAnsiTheme="minorHAnsi"/>
          <w:color w:val="000000" w:themeColor="text1"/>
        </w:rPr>
        <w:t xml:space="preserve">postanowień dot. </w:t>
      </w:r>
      <w:r w:rsidRPr="002854E7">
        <w:rPr>
          <w:rFonts w:asciiTheme="minorHAnsi" w:hAnsiTheme="minorHAnsi"/>
          <w:color w:val="000000" w:themeColor="text1"/>
        </w:rPr>
        <w:t xml:space="preserve">zwiększenia </w:t>
      </w:r>
      <w:r w:rsidR="00FF6F42" w:rsidRPr="002854E7">
        <w:rPr>
          <w:rFonts w:asciiTheme="minorHAnsi" w:hAnsiTheme="minorHAnsi"/>
          <w:color w:val="000000" w:themeColor="text1"/>
        </w:rPr>
        <w:t xml:space="preserve">przez NCBR </w:t>
      </w:r>
      <w:r w:rsidRPr="002854E7">
        <w:rPr>
          <w:rFonts w:asciiTheme="minorHAnsi" w:hAnsiTheme="minorHAnsi"/>
          <w:color w:val="000000" w:themeColor="text1"/>
        </w:rPr>
        <w:t>budżetu Przedsięwzięcia zgodnie z rozdziałem X Regulaminu</w:t>
      </w:r>
      <w:r w:rsidR="127BEEA6" w:rsidRPr="002854E7">
        <w:rPr>
          <w:rFonts w:asciiTheme="minorHAnsi" w:hAnsiTheme="minorHAnsi"/>
          <w:color w:val="000000" w:themeColor="text1"/>
        </w:rPr>
        <w:t>, do udziału w</w:t>
      </w:r>
      <w:r w:rsidRPr="002854E7">
        <w:rPr>
          <w:rFonts w:asciiTheme="minorHAnsi" w:hAnsiTheme="minorHAnsi"/>
          <w:color w:val="000000" w:themeColor="text1"/>
        </w:rPr>
        <w:t>:</w:t>
      </w:r>
    </w:p>
    <w:p w14:paraId="0AB2FA2E" w14:textId="6D511674" w:rsidR="00C113C1" w:rsidRPr="002854E7" w:rsidRDefault="003C0B81" w:rsidP="00B96C37">
      <w:pPr>
        <w:pStyle w:val="Akapitzlist"/>
        <w:numPr>
          <w:ilvl w:val="1"/>
          <w:numId w:val="11"/>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 Etapie I </w:t>
      </w:r>
      <w:r w:rsidR="004F74FF" w:rsidRPr="002854E7">
        <w:rPr>
          <w:rFonts w:asciiTheme="minorHAnsi" w:hAnsiTheme="minorHAnsi"/>
          <w:color w:val="000000" w:themeColor="text1"/>
        </w:rPr>
        <w:t xml:space="preserve">może być dopuszczonych </w:t>
      </w:r>
      <w:r w:rsidRPr="002854E7">
        <w:rPr>
          <w:rFonts w:asciiTheme="minorHAnsi" w:hAnsiTheme="minorHAnsi"/>
          <w:color w:val="000000" w:themeColor="text1"/>
        </w:rPr>
        <w:t>w każdym Strumieniu nie więcej niż trzech Uczestników Przedsięwzięcia</w:t>
      </w:r>
      <w:r w:rsidR="00C113C1" w:rsidRPr="002854E7">
        <w:rPr>
          <w:rFonts w:asciiTheme="minorHAnsi" w:hAnsiTheme="minorHAnsi"/>
          <w:color w:val="000000" w:themeColor="text1"/>
        </w:rPr>
        <w:t>,</w:t>
      </w:r>
    </w:p>
    <w:p w14:paraId="49919E28" w14:textId="678EA569" w:rsidR="00C113C1" w:rsidRPr="002854E7" w:rsidRDefault="003C0B81" w:rsidP="00B96C37">
      <w:pPr>
        <w:pStyle w:val="Akapitzlist"/>
        <w:numPr>
          <w:ilvl w:val="1"/>
          <w:numId w:val="11"/>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 Etapie II </w:t>
      </w:r>
      <w:r w:rsidR="004F74FF" w:rsidRPr="002854E7">
        <w:rPr>
          <w:rFonts w:asciiTheme="minorHAnsi" w:hAnsiTheme="minorHAnsi"/>
          <w:color w:val="000000" w:themeColor="text1"/>
        </w:rPr>
        <w:t xml:space="preserve">może być dopuszczonych </w:t>
      </w:r>
      <w:r w:rsidRPr="002854E7">
        <w:rPr>
          <w:rFonts w:asciiTheme="minorHAnsi" w:hAnsiTheme="minorHAnsi"/>
          <w:color w:val="000000" w:themeColor="text1"/>
        </w:rPr>
        <w:t>w każdym Strumieniu nie więcej niż dwóch Uczestników Przedsięwzięcia</w:t>
      </w:r>
      <w:r w:rsidR="00C113C1" w:rsidRPr="002854E7">
        <w:rPr>
          <w:rFonts w:asciiTheme="minorHAnsi" w:hAnsiTheme="minorHAnsi"/>
          <w:color w:val="000000" w:themeColor="text1"/>
        </w:rPr>
        <w:t>,</w:t>
      </w:r>
    </w:p>
    <w:p w14:paraId="389D1B0A" w14:textId="2BF6BA76" w:rsidR="003C0B81" w:rsidRPr="002854E7" w:rsidRDefault="003C0B81" w:rsidP="00B96C37">
      <w:pPr>
        <w:pStyle w:val="Akapitzlist"/>
        <w:numPr>
          <w:ilvl w:val="1"/>
          <w:numId w:val="11"/>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 Etapie III </w:t>
      </w:r>
      <w:r w:rsidR="004F74FF" w:rsidRPr="002854E7">
        <w:rPr>
          <w:rFonts w:asciiTheme="minorHAnsi" w:hAnsiTheme="minorHAnsi"/>
          <w:color w:val="000000" w:themeColor="text1"/>
        </w:rPr>
        <w:t xml:space="preserve">może być dopuszczonych </w:t>
      </w:r>
      <w:r w:rsidRPr="002854E7">
        <w:rPr>
          <w:rFonts w:asciiTheme="minorHAnsi" w:hAnsiTheme="minorHAnsi"/>
          <w:color w:val="000000" w:themeColor="text1"/>
        </w:rPr>
        <w:t xml:space="preserve">w każdym Strumieniu nie więcej niż jeden Uczestnik Przedsięwzięcia z wyjątkiem Strumienia 3, w którym </w:t>
      </w:r>
      <w:r w:rsidR="001635AC" w:rsidRPr="002854E7">
        <w:rPr>
          <w:rFonts w:asciiTheme="minorHAnsi" w:hAnsiTheme="minorHAnsi"/>
          <w:color w:val="000000" w:themeColor="text1"/>
        </w:rPr>
        <w:t xml:space="preserve">może uczestniczyć </w:t>
      </w:r>
      <w:r w:rsidRPr="002854E7">
        <w:rPr>
          <w:rFonts w:asciiTheme="minorHAnsi" w:hAnsiTheme="minorHAnsi"/>
          <w:color w:val="000000" w:themeColor="text1"/>
        </w:rPr>
        <w:t>nie więcej niż dwóch Uczestników Przedsięwzięcia.</w:t>
      </w:r>
      <w:bookmarkEnd w:id="90"/>
    </w:p>
    <w:p w14:paraId="7E231703" w14:textId="4E5CCFF7" w:rsidR="00243E8E" w:rsidRPr="002854E7" w:rsidRDefault="00243E8E" w:rsidP="00B96C37">
      <w:pPr>
        <w:pStyle w:val="Akapitzlist"/>
        <w:numPr>
          <w:ilvl w:val="0"/>
          <w:numId w:val="11"/>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pozostałym zakresie opis </w:t>
      </w:r>
      <w:r w:rsidR="00E523FA" w:rsidRPr="002854E7">
        <w:rPr>
          <w:rFonts w:asciiTheme="minorHAnsi" w:hAnsiTheme="minorHAnsi"/>
          <w:color w:val="000000" w:themeColor="text1"/>
        </w:rPr>
        <w:t>Etapu I</w:t>
      </w:r>
      <w:r w:rsidR="00A1375C" w:rsidRPr="002854E7">
        <w:rPr>
          <w:rFonts w:asciiTheme="minorHAnsi" w:hAnsiTheme="minorHAnsi"/>
          <w:color w:val="000000" w:themeColor="text1"/>
        </w:rPr>
        <w:t>,</w:t>
      </w:r>
      <w:r w:rsidRPr="002854E7">
        <w:rPr>
          <w:rFonts w:asciiTheme="minorHAnsi" w:hAnsiTheme="minorHAnsi"/>
          <w:color w:val="000000" w:themeColor="text1"/>
        </w:rPr>
        <w:t xml:space="preserve"> </w:t>
      </w:r>
      <w:r w:rsidR="00E523FA" w:rsidRPr="002854E7">
        <w:rPr>
          <w:rFonts w:asciiTheme="minorHAnsi" w:hAnsiTheme="minorHAnsi"/>
          <w:color w:val="000000" w:themeColor="text1"/>
        </w:rPr>
        <w:t>Etapu II</w:t>
      </w:r>
      <w:r w:rsidR="00157088" w:rsidRPr="002854E7">
        <w:rPr>
          <w:rFonts w:asciiTheme="minorHAnsi" w:hAnsiTheme="minorHAnsi"/>
          <w:color w:val="000000" w:themeColor="text1"/>
        </w:rPr>
        <w:t xml:space="preserve"> i</w:t>
      </w:r>
      <w:r w:rsidRPr="002854E7">
        <w:rPr>
          <w:rFonts w:asciiTheme="minorHAnsi" w:hAnsiTheme="minorHAnsi"/>
          <w:color w:val="000000" w:themeColor="text1"/>
        </w:rPr>
        <w:t xml:space="preserve"> </w:t>
      </w:r>
      <w:r w:rsidR="00E523FA" w:rsidRPr="002854E7">
        <w:rPr>
          <w:rFonts w:asciiTheme="minorHAnsi" w:hAnsiTheme="minorHAnsi"/>
          <w:color w:val="000000" w:themeColor="text1"/>
        </w:rPr>
        <w:t xml:space="preserve">Etapu III </w:t>
      </w:r>
      <w:r w:rsidRPr="002854E7">
        <w:rPr>
          <w:rFonts w:asciiTheme="minorHAnsi" w:hAnsiTheme="minorHAnsi"/>
          <w:color w:val="000000" w:themeColor="text1"/>
        </w:rPr>
        <w:t>określono w dalszych postanowieniach Umowy</w:t>
      </w:r>
      <w:r w:rsidR="00157088" w:rsidRPr="002854E7">
        <w:rPr>
          <w:rFonts w:asciiTheme="minorHAnsi" w:hAnsiTheme="minorHAnsi"/>
          <w:color w:val="000000" w:themeColor="text1"/>
        </w:rPr>
        <w:t xml:space="preserve"> i jej </w:t>
      </w:r>
      <w:r w:rsidR="430670A5" w:rsidRPr="002854E7">
        <w:rPr>
          <w:rFonts w:asciiTheme="minorHAnsi" w:hAnsiTheme="minorHAnsi"/>
          <w:color w:val="000000" w:themeColor="text1"/>
        </w:rPr>
        <w:t>Załączni</w:t>
      </w:r>
      <w:r w:rsidR="00157088" w:rsidRPr="002854E7">
        <w:rPr>
          <w:rFonts w:asciiTheme="minorHAnsi" w:hAnsiTheme="minorHAnsi"/>
          <w:color w:val="000000" w:themeColor="text1"/>
        </w:rPr>
        <w:t>kach</w:t>
      </w:r>
      <w:r w:rsidRPr="002854E7">
        <w:rPr>
          <w:rFonts w:asciiTheme="minorHAnsi" w:hAnsiTheme="minorHAnsi"/>
          <w:color w:val="000000" w:themeColor="text1"/>
        </w:rPr>
        <w:t>.</w:t>
      </w:r>
    </w:p>
    <w:p w14:paraId="2336B9C4" w14:textId="77777777" w:rsidR="00815A0C" w:rsidRPr="002854E7" w:rsidRDefault="00815A0C" w:rsidP="003E0140">
      <w:pPr>
        <w:pStyle w:val="Akapitzlist"/>
        <w:spacing w:after="0" w:line="240" w:lineRule="auto"/>
        <w:ind w:left="426"/>
        <w:jc w:val="both"/>
        <w:rPr>
          <w:rFonts w:asciiTheme="minorHAnsi" w:hAnsiTheme="minorHAnsi"/>
          <w:color w:val="000000" w:themeColor="text1"/>
        </w:rPr>
      </w:pPr>
    </w:p>
    <w:p w14:paraId="0581486F" w14:textId="77777777" w:rsidR="00C0272A" w:rsidRPr="002854E7" w:rsidRDefault="00285C43" w:rsidP="00B96C37">
      <w:pPr>
        <w:pStyle w:val="Nagwek2"/>
        <w:numPr>
          <w:ilvl w:val="0"/>
          <w:numId w:val="14"/>
        </w:numPr>
        <w:spacing w:before="0" w:line="240" w:lineRule="auto"/>
        <w:ind w:left="0" w:hanging="567"/>
        <w:contextualSpacing/>
        <w:rPr>
          <w:rFonts w:asciiTheme="minorHAnsi" w:hAnsiTheme="minorHAnsi"/>
          <w:sz w:val="22"/>
          <w:szCs w:val="22"/>
        </w:rPr>
      </w:pPr>
      <w:bookmarkStart w:id="91" w:name="_Ref479912773"/>
      <w:bookmarkStart w:id="92" w:name="_Ref479947439"/>
      <w:bookmarkStart w:id="93" w:name="_Toc504994943"/>
      <w:bookmarkStart w:id="94" w:name="_Toc511371191"/>
      <w:bookmarkStart w:id="95" w:name="_Toc54798298"/>
      <w:bookmarkStart w:id="96" w:name="_Toc52745894"/>
      <w:r w:rsidRPr="002854E7">
        <w:rPr>
          <w:rFonts w:asciiTheme="minorHAnsi" w:hAnsiTheme="minorHAnsi"/>
          <w:sz w:val="22"/>
          <w:szCs w:val="22"/>
        </w:rPr>
        <w:t>[</w:t>
      </w:r>
      <w:bookmarkEnd w:id="91"/>
      <w:r w:rsidR="00DD75B2" w:rsidRPr="002854E7">
        <w:rPr>
          <w:rFonts w:asciiTheme="minorHAnsi" w:hAnsiTheme="minorHAnsi"/>
          <w:sz w:val="22"/>
          <w:szCs w:val="22"/>
        </w:rPr>
        <w:t>OGÓLNY PRZEBIEG</w:t>
      </w:r>
      <w:r w:rsidR="00020F70" w:rsidRPr="002854E7">
        <w:rPr>
          <w:rFonts w:asciiTheme="minorHAnsi" w:hAnsiTheme="minorHAnsi"/>
          <w:sz w:val="22"/>
          <w:szCs w:val="22"/>
        </w:rPr>
        <w:t xml:space="preserve"> P</w:t>
      </w:r>
      <w:r w:rsidR="008F52D2" w:rsidRPr="002854E7">
        <w:rPr>
          <w:rFonts w:asciiTheme="minorHAnsi" w:hAnsiTheme="minorHAnsi"/>
          <w:sz w:val="22"/>
          <w:szCs w:val="22"/>
        </w:rPr>
        <w:t>RZEDSIĘWZIĘCIA</w:t>
      </w:r>
      <w:r w:rsidR="001060C0" w:rsidRPr="002854E7">
        <w:rPr>
          <w:rFonts w:asciiTheme="minorHAnsi" w:hAnsiTheme="minorHAnsi"/>
          <w:sz w:val="22"/>
          <w:szCs w:val="22"/>
        </w:rPr>
        <w:t xml:space="preserve"> OD ETAPU I DO ETAPU III</w:t>
      </w:r>
      <w:r w:rsidRPr="002854E7">
        <w:rPr>
          <w:rFonts w:asciiTheme="minorHAnsi" w:hAnsiTheme="minorHAnsi"/>
          <w:sz w:val="22"/>
          <w:szCs w:val="22"/>
        </w:rPr>
        <w:t>]</w:t>
      </w:r>
      <w:bookmarkEnd w:id="92"/>
      <w:bookmarkEnd w:id="93"/>
      <w:bookmarkEnd w:id="94"/>
      <w:bookmarkEnd w:id="95"/>
      <w:bookmarkEnd w:id="96"/>
    </w:p>
    <w:p w14:paraId="4BC46E97" w14:textId="1495679D" w:rsidR="00815A0C" w:rsidRPr="002854E7" w:rsidRDefault="00815A0C" w:rsidP="00B96C37">
      <w:pPr>
        <w:pStyle w:val="Akapitzlist"/>
        <w:numPr>
          <w:ilvl w:val="0"/>
          <w:numId w:val="13"/>
        </w:numPr>
        <w:spacing w:after="0" w:line="240" w:lineRule="auto"/>
        <w:ind w:left="426" w:hanging="426"/>
        <w:jc w:val="both"/>
        <w:rPr>
          <w:rFonts w:asciiTheme="minorHAnsi" w:hAnsiTheme="minorHAnsi"/>
          <w:color w:val="000000" w:themeColor="text1"/>
        </w:rPr>
      </w:pPr>
      <w:bookmarkStart w:id="97" w:name="_Ref479946373"/>
      <w:r w:rsidRPr="002854E7">
        <w:rPr>
          <w:rFonts w:asciiTheme="minorHAnsi" w:hAnsiTheme="minorHAnsi"/>
          <w:color w:val="000000" w:themeColor="text1"/>
        </w:rPr>
        <w:t xml:space="preserve">Harmonogram </w:t>
      </w:r>
      <w:r w:rsidR="008F52D2" w:rsidRPr="002854E7">
        <w:rPr>
          <w:rFonts w:asciiTheme="minorHAnsi" w:hAnsiTheme="minorHAnsi"/>
          <w:color w:val="000000" w:themeColor="text1"/>
        </w:rPr>
        <w:t>Przedsięwzięcia</w:t>
      </w:r>
      <w:r w:rsidR="008E6D37" w:rsidRPr="002854E7">
        <w:rPr>
          <w:rFonts w:asciiTheme="minorHAnsi" w:hAnsiTheme="minorHAnsi"/>
          <w:color w:val="000000" w:themeColor="text1"/>
        </w:rPr>
        <w:t xml:space="preserve"> </w:t>
      </w:r>
      <w:r w:rsidR="00FF6F42" w:rsidRPr="002854E7">
        <w:rPr>
          <w:rFonts w:asciiTheme="minorHAnsi" w:hAnsiTheme="minorHAnsi"/>
          <w:color w:val="000000" w:themeColor="text1"/>
        </w:rPr>
        <w:t xml:space="preserve">i </w:t>
      </w:r>
      <w:r w:rsidR="00A865FD" w:rsidRPr="002854E7">
        <w:rPr>
          <w:rFonts w:asciiTheme="minorHAnsi" w:hAnsiTheme="minorHAnsi"/>
          <w:color w:val="000000" w:themeColor="text1"/>
        </w:rPr>
        <w:t>w</w:t>
      </w:r>
      <w:r w:rsidR="5DE364E7" w:rsidRPr="002854E7">
        <w:rPr>
          <w:rFonts w:asciiTheme="minorHAnsi" w:hAnsiTheme="minorHAnsi"/>
          <w:color w:val="000000" w:themeColor="text1"/>
        </w:rPr>
        <w:t>ymagania</w:t>
      </w:r>
      <w:r w:rsidR="00FF6F42" w:rsidRPr="002854E7">
        <w:rPr>
          <w:rFonts w:asciiTheme="minorHAnsi" w:hAnsiTheme="minorHAnsi"/>
          <w:color w:val="000000" w:themeColor="text1"/>
        </w:rPr>
        <w:t xml:space="preserve"> co do Wyników Prac Etapów są zawarte </w:t>
      </w:r>
      <w:r w:rsidR="00A71F07" w:rsidRPr="002854E7">
        <w:rPr>
          <w:rFonts w:asciiTheme="minorHAnsi" w:hAnsiTheme="minorHAnsi"/>
          <w:color w:val="000000" w:themeColor="text1"/>
        </w:rPr>
        <w:t xml:space="preserve">w </w:t>
      </w:r>
      <w:r w:rsidR="430670A5" w:rsidRPr="002854E7">
        <w:rPr>
          <w:rFonts w:asciiTheme="minorHAnsi" w:hAnsiTheme="minorHAnsi"/>
          <w:color w:val="000000" w:themeColor="text1"/>
        </w:rPr>
        <w:t>Załączni</w:t>
      </w:r>
      <w:r w:rsidRPr="002854E7">
        <w:rPr>
          <w:rFonts w:asciiTheme="minorHAnsi" w:hAnsiTheme="minorHAnsi"/>
          <w:color w:val="000000" w:themeColor="text1"/>
        </w:rPr>
        <w:t>k</w:t>
      </w:r>
      <w:r w:rsidR="00A71F07" w:rsidRPr="002854E7">
        <w:rPr>
          <w:rFonts w:asciiTheme="minorHAnsi" w:hAnsiTheme="minorHAnsi"/>
          <w:color w:val="000000" w:themeColor="text1"/>
        </w:rPr>
        <w:t>u</w:t>
      </w:r>
      <w:r w:rsidRPr="002854E7">
        <w:rPr>
          <w:rFonts w:asciiTheme="minorHAnsi" w:hAnsiTheme="minorHAnsi"/>
          <w:color w:val="000000" w:themeColor="text1"/>
        </w:rPr>
        <w:t xml:space="preserve"> nr </w:t>
      </w:r>
      <w:r w:rsidR="00EC1AB4" w:rsidRPr="002854E7">
        <w:rPr>
          <w:rFonts w:asciiTheme="minorHAnsi" w:hAnsiTheme="minorHAnsi"/>
          <w:color w:val="000000" w:themeColor="text1"/>
        </w:rPr>
        <w:t>4</w:t>
      </w:r>
      <w:r w:rsidR="00B77F1E" w:rsidRPr="002854E7">
        <w:rPr>
          <w:rFonts w:asciiTheme="minorHAnsi" w:hAnsiTheme="minorHAnsi"/>
          <w:color w:val="000000" w:themeColor="text1"/>
        </w:rPr>
        <w:t xml:space="preserve"> do Regulaminu</w:t>
      </w:r>
      <w:r w:rsidRPr="002854E7">
        <w:rPr>
          <w:rFonts w:asciiTheme="minorHAnsi" w:hAnsiTheme="minorHAnsi"/>
          <w:color w:val="000000" w:themeColor="text1"/>
        </w:rPr>
        <w:t xml:space="preserve">. </w:t>
      </w:r>
    </w:p>
    <w:p w14:paraId="49D36D66" w14:textId="770AC7FC" w:rsidR="00815A0C" w:rsidRPr="002854E7" w:rsidRDefault="00A76979" w:rsidP="00B96C37">
      <w:pPr>
        <w:pStyle w:val="Akapitzlist"/>
        <w:numPr>
          <w:ilvl w:val="0"/>
          <w:numId w:val="13"/>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zakresie określonym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Wykonawca rozpoczyna p</w:t>
      </w:r>
      <w:r w:rsidR="00815A0C" w:rsidRPr="002854E7">
        <w:rPr>
          <w:rFonts w:asciiTheme="minorHAnsi" w:hAnsiTheme="minorHAnsi"/>
          <w:color w:val="000000" w:themeColor="text1"/>
        </w:rPr>
        <w:t xml:space="preserve">race w ramach </w:t>
      </w:r>
      <w:r w:rsidR="001848E2" w:rsidRPr="002854E7">
        <w:rPr>
          <w:rFonts w:asciiTheme="minorHAnsi" w:hAnsiTheme="minorHAnsi"/>
          <w:color w:val="000000" w:themeColor="text1"/>
        </w:rPr>
        <w:t>Etapu I</w:t>
      </w:r>
      <w:r w:rsidR="00A1375C" w:rsidRPr="002854E7">
        <w:rPr>
          <w:rFonts w:asciiTheme="minorHAnsi" w:hAnsiTheme="minorHAnsi"/>
          <w:color w:val="000000" w:themeColor="text1"/>
        </w:rPr>
        <w:t xml:space="preserve"> </w:t>
      </w:r>
      <w:r w:rsidR="00815A0C" w:rsidRPr="002854E7">
        <w:rPr>
          <w:rFonts w:asciiTheme="minorHAnsi" w:hAnsiTheme="minorHAnsi"/>
          <w:color w:val="000000" w:themeColor="text1"/>
        </w:rPr>
        <w:t xml:space="preserve">niezwłocznie po zawarciu Umowy i zakończy je nie później niż </w:t>
      </w:r>
      <w:r w:rsidR="00CB5D41" w:rsidRPr="002854E7">
        <w:rPr>
          <w:rFonts w:asciiTheme="minorHAnsi" w:hAnsiTheme="minorHAnsi"/>
          <w:color w:val="000000" w:themeColor="text1"/>
        </w:rPr>
        <w:t xml:space="preserve">w </w:t>
      </w:r>
      <w:r w:rsidR="007A5CB8" w:rsidRPr="002854E7">
        <w:rPr>
          <w:rFonts w:asciiTheme="minorHAnsi" w:hAnsiTheme="minorHAnsi"/>
          <w:color w:val="000000" w:themeColor="text1"/>
        </w:rPr>
        <w:t>ostatnim dniu przewidzianym</w:t>
      </w:r>
      <w:r w:rsidR="00DE5F16" w:rsidRPr="002854E7">
        <w:rPr>
          <w:rFonts w:asciiTheme="minorHAnsi" w:hAnsiTheme="minorHAnsi"/>
          <w:color w:val="000000" w:themeColor="text1"/>
        </w:rPr>
        <w:t xml:space="preserve"> w Harmonogramie</w:t>
      </w:r>
      <w:r w:rsidR="007A5CB8" w:rsidRPr="002854E7">
        <w:rPr>
          <w:rFonts w:asciiTheme="minorHAnsi" w:hAnsiTheme="minorHAnsi"/>
          <w:color w:val="000000" w:themeColor="text1"/>
        </w:rPr>
        <w:t xml:space="preserve"> dla Terminu </w:t>
      </w:r>
      <w:r w:rsidR="00CB5D41" w:rsidRPr="002854E7">
        <w:rPr>
          <w:rFonts w:asciiTheme="minorHAnsi" w:hAnsiTheme="minorHAnsi"/>
          <w:color w:val="000000" w:themeColor="text1"/>
        </w:rPr>
        <w:t xml:space="preserve">Doręczenia Wyników Prac </w:t>
      </w:r>
      <w:r w:rsidR="001848E2" w:rsidRPr="002854E7">
        <w:rPr>
          <w:rFonts w:asciiTheme="minorHAnsi" w:hAnsiTheme="minorHAnsi"/>
          <w:color w:val="000000" w:themeColor="text1"/>
        </w:rPr>
        <w:t>Etapu I</w:t>
      </w:r>
      <w:r w:rsidR="00E90F73" w:rsidRPr="002854E7">
        <w:rPr>
          <w:rFonts w:asciiTheme="minorHAnsi" w:hAnsiTheme="minorHAnsi"/>
          <w:color w:val="000000" w:themeColor="text1"/>
        </w:rPr>
        <w:t xml:space="preserve"> </w:t>
      </w:r>
      <w:r w:rsidR="00FD428C" w:rsidRPr="002854E7">
        <w:rPr>
          <w:rFonts w:asciiTheme="minorHAnsi" w:hAnsiTheme="minorHAnsi"/>
          <w:color w:val="000000" w:themeColor="text1"/>
        </w:rPr>
        <w:t xml:space="preserve">w zakresie odpowiednim dla </w:t>
      </w:r>
      <w:r w:rsidR="005463E3" w:rsidRPr="002854E7">
        <w:rPr>
          <w:rFonts w:asciiTheme="minorHAnsi" w:hAnsiTheme="minorHAnsi"/>
          <w:color w:val="000000" w:themeColor="text1"/>
        </w:rPr>
        <w:t xml:space="preserve">danego </w:t>
      </w:r>
      <w:r w:rsidR="00FD428C" w:rsidRPr="002854E7">
        <w:rPr>
          <w:rFonts w:asciiTheme="minorHAnsi" w:hAnsiTheme="minorHAnsi"/>
          <w:color w:val="000000" w:themeColor="text1"/>
        </w:rPr>
        <w:t xml:space="preserve">Strumienia wskazanego w </w:t>
      </w:r>
      <w:r w:rsidR="00FD428C" w:rsidRPr="002854E7">
        <w:rPr>
          <w:rFonts w:asciiTheme="minorHAnsi" w:hAnsiTheme="minorHAnsi"/>
          <w:color w:val="000000" w:themeColor="text1"/>
          <w:shd w:val="clear" w:color="auto" w:fill="E6E6E6"/>
        </w:rPr>
        <w:fldChar w:fldCharType="begin"/>
      </w:r>
      <w:r w:rsidR="00FD428C" w:rsidRPr="002854E7">
        <w:rPr>
          <w:rFonts w:asciiTheme="minorHAnsi" w:hAnsiTheme="minorHAnsi"/>
          <w:color w:val="000000" w:themeColor="text1"/>
        </w:rPr>
        <w:instrText xml:space="preserve"> REF _Ref52658703 \n \h </w:instrText>
      </w:r>
      <w:r w:rsidR="00862665" w:rsidRPr="002854E7">
        <w:rPr>
          <w:rFonts w:asciiTheme="minorHAnsi" w:hAnsiTheme="minorHAnsi"/>
          <w:color w:val="000000" w:themeColor="text1"/>
        </w:rPr>
        <w:instrText xml:space="preserve"> \* MERGEFORMAT </w:instrText>
      </w:r>
      <w:r w:rsidR="00FD428C" w:rsidRPr="002854E7">
        <w:rPr>
          <w:rFonts w:asciiTheme="minorHAnsi" w:hAnsiTheme="minorHAnsi"/>
          <w:color w:val="000000" w:themeColor="text1"/>
          <w:shd w:val="clear" w:color="auto" w:fill="E6E6E6"/>
        </w:rPr>
      </w:r>
      <w:r w:rsidR="00FD428C"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w:t>
      </w:r>
      <w:r w:rsidR="00FD428C" w:rsidRPr="002854E7">
        <w:rPr>
          <w:rFonts w:asciiTheme="minorHAnsi" w:hAnsiTheme="minorHAnsi"/>
          <w:color w:val="000000" w:themeColor="text1"/>
          <w:shd w:val="clear" w:color="auto" w:fill="E6E6E6"/>
        </w:rPr>
        <w:fldChar w:fldCharType="end"/>
      </w:r>
      <w:r w:rsidR="00FD428C"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_Ref54798562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00815A0C" w:rsidRPr="002854E7">
        <w:rPr>
          <w:rFonts w:asciiTheme="minorHAnsi" w:hAnsiTheme="minorHAnsi"/>
          <w:color w:val="000000" w:themeColor="text1"/>
        </w:rPr>
        <w:t xml:space="preserve">, przy czym wskazany termin </w:t>
      </w:r>
      <w:r w:rsidR="00E90F73" w:rsidRPr="002854E7">
        <w:rPr>
          <w:rFonts w:asciiTheme="minorHAnsi" w:hAnsiTheme="minorHAnsi"/>
          <w:color w:val="000000" w:themeColor="text1"/>
        </w:rPr>
        <w:t xml:space="preserve">w ramach danego Strumienia </w:t>
      </w:r>
      <w:r w:rsidR="00815A0C" w:rsidRPr="002854E7">
        <w:rPr>
          <w:rFonts w:asciiTheme="minorHAnsi" w:hAnsiTheme="minorHAnsi"/>
          <w:color w:val="000000" w:themeColor="text1"/>
        </w:rPr>
        <w:t>jest dochowany</w:t>
      </w:r>
      <w:r w:rsidR="00001ABD" w:rsidRPr="002854E7">
        <w:rPr>
          <w:rFonts w:asciiTheme="minorHAnsi" w:hAnsiTheme="minorHAnsi"/>
          <w:color w:val="000000" w:themeColor="text1"/>
        </w:rPr>
        <w:t>,</w:t>
      </w:r>
      <w:r w:rsidR="00815A0C" w:rsidRPr="002854E7">
        <w:rPr>
          <w:rFonts w:asciiTheme="minorHAnsi" w:hAnsiTheme="minorHAnsi"/>
          <w:color w:val="000000" w:themeColor="text1"/>
        </w:rPr>
        <w:t xml:space="preserve"> jeśli przed jego upływem Wykonawca dostarczy NCBR</w:t>
      </w:r>
      <w:r w:rsidR="00186855" w:rsidRPr="002854E7">
        <w:rPr>
          <w:rFonts w:asciiTheme="minorHAnsi" w:hAnsiTheme="minorHAnsi"/>
          <w:color w:val="000000" w:themeColor="text1"/>
        </w:rPr>
        <w:t>,</w:t>
      </w:r>
      <w:r w:rsidR="00815A0C" w:rsidRPr="002854E7">
        <w:rPr>
          <w:rFonts w:asciiTheme="minorHAnsi" w:hAnsiTheme="minorHAnsi"/>
          <w:color w:val="000000" w:themeColor="text1"/>
        </w:rPr>
        <w:t xml:space="preserve"> w celu </w:t>
      </w:r>
      <w:r w:rsidR="00054B06" w:rsidRPr="002854E7">
        <w:rPr>
          <w:rFonts w:asciiTheme="minorHAnsi" w:hAnsiTheme="minorHAnsi"/>
          <w:color w:val="000000" w:themeColor="text1"/>
        </w:rPr>
        <w:t>przeprowadzenia Selekcji</w:t>
      </w:r>
      <w:r w:rsidR="004F74FF" w:rsidRPr="002854E7">
        <w:rPr>
          <w:rFonts w:asciiTheme="minorHAnsi" w:hAnsiTheme="minorHAnsi"/>
          <w:color w:val="000000" w:themeColor="text1"/>
        </w:rPr>
        <w:t xml:space="preserve"> Etapu I</w:t>
      </w:r>
      <w:r w:rsidR="00001ABD" w:rsidRPr="002854E7">
        <w:rPr>
          <w:rFonts w:asciiTheme="minorHAnsi" w:hAnsiTheme="minorHAnsi"/>
          <w:color w:val="000000" w:themeColor="text1"/>
        </w:rPr>
        <w:t>,</w:t>
      </w:r>
      <w:r w:rsidR="00815A0C" w:rsidRPr="002854E7">
        <w:rPr>
          <w:rFonts w:asciiTheme="minorHAnsi" w:hAnsiTheme="minorHAnsi"/>
          <w:color w:val="000000" w:themeColor="text1"/>
        </w:rPr>
        <w:t xml:space="preserve"> Wynik Prac </w:t>
      </w:r>
      <w:r w:rsidR="001848E2" w:rsidRPr="002854E7">
        <w:rPr>
          <w:rFonts w:asciiTheme="minorHAnsi" w:hAnsiTheme="minorHAnsi"/>
          <w:color w:val="000000" w:themeColor="text1"/>
        </w:rPr>
        <w:t>Etapu I</w:t>
      </w:r>
      <w:r w:rsidR="00463DFC" w:rsidRPr="002854E7">
        <w:rPr>
          <w:rFonts w:asciiTheme="minorHAnsi" w:hAnsiTheme="minorHAnsi"/>
          <w:color w:val="000000" w:themeColor="text1"/>
        </w:rPr>
        <w:t xml:space="preserve"> </w:t>
      </w:r>
      <w:r w:rsidR="00E90F73" w:rsidRPr="002854E7">
        <w:rPr>
          <w:rFonts w:asciiTheme="minorHAnsi" w:hAnsiTheme="minorHAnsi"/>
          <w:color w:val="000000" w:themeColor="text1"/>
        </w:rPr>
        <w:t>dla danego Strumienia</w:t>
      </w:r>
      <w:r w:rsidR="00575B49" w:rsidRPr="002854E7">
        <w:rPr>
          <w:rFonts w:asciiTheme="minorHAnsi" w:hAnsiTheme="minorHAnsi"/>
          <w:color w:val="000000" w:themeColor="text1"/>
        </w:rPr>
        <w:t>.</w:t>
      </w:r>
    </w:p>
    <w:p w14:paraId="4F18B407" w14:textId="778A7BA4" w:rsidR="00815A0C" w:rsidRPr="002854E7" w:rsidRDefault="0082475E" w:rsidP="00B96C37">
      <w:pPr>
        <w:pStyle w:val="Akapitzlist"/>
        <w:numPr>
          <w:ilvl w:val="0"/>
          <w:numId w:val="13"/>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Po zakończeniu przez </w:t>
      </w:r>
      <w:r w:rsidR="00B46157" w:rsidRPr="002854E7">
        <w:rPr>
          <w:rFonts w:asciiTheme="minorHAnsi" w:hAnsiTheme="minorHAnsi"/>
          <w:color w:val="000000" w:themeColor="text1"/>
        </w:rPr>
        <w:t xml:space="preserve">Uczestników Przedsięwzięcia </w:t>
      </w:r>
      <w:r w:rsidRPr="002854E7">
        <w:rPr>
          <w:rFonts w:asciiTheme="minorHAnsi" w:hAnsiTheme="minorHAnsi"/>
          <w:color w:val="000000" w:themeColor="text1"/>
        </w:rPr>
        <w:t xml:space="preserve">Prac B+R w </w:t>
      </w:r>
      <w:r w:rsidR="001848E2" w:rsidRPr="002854E7">
        <w:rPr>
          <w:rFonts w:asciiTheme="minorHAnsi" w:hAnsiTheme="minorHAnsi"/>
          <w:color w:val="000000" w:themeColor="text1"/>
        </w:rPr>
        <w:t>Etapie I</w:t>
      </w:r>
      <w:r w:rsidR="00C72452" w:rsidRPr="002854E7">
        <w:rPr>
          <w:rFonts w:asciiTheme="minorHAnsi" w:hAnsiTheme="minorHAnsi"/>
          <w:color w:val="000000" w:themeColor="text1"/>
        </w:rPr>
        <w:t xml:space="preserve"> w danym Strumieniu</w:t>
      </w:r>
      <w:r w:rsidRPr="002854E7">
        <w:rPr>
          <w:rFonts w:asciiTheme="minorHAnsi" w:hAnsiTheme="minorHAnsi"/>
          <w:color w:val="000000" w:themeColor="text1"/>
        </w:rPr>
        <w:t>, nie później niż w terminach wskazanych w Harmonogramie</w:t>
      </w:r>
      <w:r w:rsidR="003C2D54"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00CB738B" w:rsidRPr="002854E7">
        <w:rPr>
          <w:rFonts w:asciiTheme="minorHAnsi" w:hAnsiTheme="minorHAnsi"/>
          <w:color w:val="000000" w:themeColor="text1"/>
        </w:rPr>
        <w:t>,</w:t>
      </w:r>
      <w:r w:rsidR="00FC2DEA" w:rsidRPr="002854E7">
        <w:rPr>
          <w:rFonts w:asciiTheme="minorHAnsi" w:hAnsiTheme="minorHAnsi"/>
          <w:color w:val="000000" w:themeColor="text1"/>
        </w:rPr>
        <w:t xml:space="preserve"> </w:t>
      </w:r>
      <w:r w:rsidR="00815A0C" w:rsidRPr="002854E7">
        <w:rPr>
          <w:rFonts w:asciiTheme="minorHAnsi" w:hAnsiTheme="minorHAnsi"/>
          <w:color w:val="000000" w:themeColor="text1"/>
        </w:rPr>
        <w:t>z zastrzeżeniem</w:t>
      </w:r>
      <w:r w:rsidR="008B4AC6" w:rsidRPr="002854E7">
        <w:rPr>
          <w:rFonts w:asciiTheme="minorHAnsi" w:hAnsiTheme="minorHAnsi"/>
          <w:color w:val="000000" w:themeColor="text1"/>
        </w:rPr>
        <w:t xml:space="preserve"> </w:t>
      </w:r>
      <w:r w:rsidR="008B4AC6" w:rsidRPr="002854E7">
        <w:rPr>
          <w:rFonts w:asciiTheme="minorHAnsi" w:hAnsiTheme="minorHAnsi"/>
          <w:color w:val="000000" w:themeColor="text1"/>
          <w:shd w:val="clear" w:color="auto" w:fill="E6E6E6"/>
        </w:rPr>
        <w:fldChar w:fldCharType="begin"/>
      </w:r>
      <w:r w:rsidR="008B4AC6" w:rsidRPr="002854E7">
        <w:rPr>
          <w:rFonts w:asciiTheme="minorHAnsi" w:hAnsiTheme="minorHAnsi"/>
          <w:color w:val="000000" w:themeColor="text1"/>
        </w:rPr>
        <w:instrText xml:space="preserve"> REF _Ref479947439 \n \h </w:instrText>
      </w:r>
      <w:r w:rsidR="00862665" w:rsidRPr="002854E7">
        <w:rPr>
          <w:rFonts w:asciiTheme="minorHAnsi" w:hAnsiTheme="minorHAnsi"/>
          <w:color w:val="000000" w:themeColor="text1"/>
        </w:rPr>
        <w:instrText xml:space="preserve"> \* MERGEFORMAT </w:instrText>
      </w:r>
      <w:r w:rsidR="008B4AC6" w:rsidRPr="002854E7">
        <w:rPr>
          <w:rFonts w:asciiTheme="minorHAnsi" w:hAnsiTheme="minorHAnsi"/>
          <w:color w:val="000000" w:themeColor="text1"/>
          <w:shd w:val="clear" w:color="auto" w:fill="E6E6E6"/>
        </w:rPr>
      </w:r>
      <w:r w:rsidR="008B4AC6"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008B4AC6" w:rsidRPr="002854E7">
        <w:rPr>
          <w:rFonts w:asciiTheme="minorHAnsi" w:hAnsiTheme="minorHAnsi"/>
          <w:color w:val="000000" w:themeColor="text1"/>
          <w:shd w:val="clear" w:color="auto" w:fill="E6E6E6"/>
        </w:rPr>
        <w:fldChar w:fldCharType="end"/>
      </w:r>
      <w:r w:rsidR="008B4AC6" w:rsidRPr="002854E7">
        <w:rPr>
          <w:rFonts w:asciiTheme="minorHAnsi" w:hAnsiTheme="minorHAnsi"/>
          <w:color w:val="000000" w:themeColor="text1"/>
        </w:rPr>
        <w:t xml:space="preserve"> </w:t>
      </w:r>
      <w:r w:rsidR="008B4AC6" w:rsidRPr="002854E7">
        <w:rPr>
          <w:rFonts w:asciiTheme="minorHAnsi" w:hAnsiTheme="minorHAnsi"/>
          <w:color w:val="000000" w:themeColor="text1"/>
          <w:shd w:val="clear" w:color="auto" w:fill="E6E6E6"/>
        </w:rPr>
        <w:fldChar w:fldCharType="begin"/>
      </w:r>
      <w:r w:rsidR="008B4AC6" w:rsidRPr="002854E7">
        <w:rPr>
          <w:rFonts w:asciiTheme="minorHAnsi" w:hAnsiTheme="minorHAnsi"/>
          <w:color w:val="000000" w:themeColor="text1"/>
        </w:rPr>
        <w:instrText xml:space="preserve"> REF _Ref52703593 \n \h </w:instrText>
      </w:r>
      <w:r w:rsidR="00862665" w:rsidRPr="002854E7">
        <w:rPr>
          <w:rFonts w:asciiTheme="minorHAnsi" w:hAnsiTheme="minorHAnsi"/>
          <w:color w:val="000000" w:themeColor="text1"/>
        </w:rPr>
        <w:instrText xml:space="preserve"> \* MERGEFORMAT </w:instrText>
      </w:r>
      <w:r w:rsidR="008B4AC6" w:rsidRPr="002854E7">
        <w:rPr>
          <w:rFonts w:asciiTheme="minorHAnsi" w:hAnsiTheme="minorHAnsi"/>
          <w:color w:val="000000" w:themeColor="text1"/>
          <w:shd w:val="clear" w:color="auto" w:fill="E6E6E6"/>
        </w:rPr>
      </w:r>
      <w:r w:rsidR="008B4AC6"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§8</w:t>
      </w:r>
      <w:r w:rsidR="008B4AC6" w:rsidRPr="002854E7">
        <w:rPr>
          <w:rFonts w:asciiTheme="minorHAnsi" w:hAnsiTheme="minorHAnsi"/>
          <w:color w:val="000000" w:themeColor="text1"/>
          <w:shd w:val="clear" w:color="auto" w:fill="E6E6E6"/>
        </w:rPr>
        <w:fldChar w:fldCharType="end"/>
      </w:r>
      <w:r w:rsidR="008B4AC6" w:rsidRPr="002854E7">
        <w:rPr>
          <w:rFonts w:asciiTheme="minorHAnsi" w:hAnsiTheme="minorHAnsi"/>
          <w:color w:val="000000" w:themeColor="text1"/>
        </w:rPr>
        <w:t xml:space="preserve"> - </w:t>
      </w:r>
      <w:r w:rsidR="008B4AC6" w:rsidRPr="002854E7">
        <w:rPr>
          <w:rFonts w:asciiTheme="minorHAnsi" w:hAnsiTheme="minorHAnsi"/>
          <w:color w:val="000000" w:themeColor="text1"/>
          <w:shd w:val="clear" w:color="auto" w:fill="E6E6E6"/>
        </w:rPr>
        <w:fldChar w:fldCharType="begin"/>
      </w:r>
      <w:r w:rsidR="008B4AC6" w:rsidRPr="002854E7">
        <w:rPr>
          <w:rFonts w:asciiTheme="minorHAnsi" w:hAnsiTheme="minorHAnsi"/>
          <w:color w:val="000000" w:themeColor="text1"/>
        </w:rPr>
        <w:instrText xml:space="preserve"> REF _Ref52703598 \n \h </w:instrText>
      </w:r>
      <w:r w:rsidR="00862665" w:rsidRPr="002854E7">
        <w:rPr>
          <w:rFonts w:asciiTheme="minorHAnsi" w:hAnsiTheme="minorHAnsi"/>
          <w:color w:val="000000" w:themeColor="text1"/>
        </w:rPr>
        <w:instrText xml:space="preserve"> \* MERGEFORMAT </w:instrText>
      </w:r>
      <w:r w:rsidR="008B4AC6" w:rsidRPr="002854E7">
        <w:rPr>
          <w:rFonts w:asciiTheme="minorHAnsi" w:hAnsiTheme="minorHAnsi"/>
          <w:color w:val="000000" w:themeColor="text1"/>
          <w:shd w:val="clear" w:color="auto" w:fill="E6E6E6"/>
        </w:rPr>
      </w:r>
      <w:r w:rsidR="008B4AC6"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§13</w:t>
      </w:r>
      <w:r w:rsidR="008B4AC6" w:rsidRPr="002854E7">
        <w:rPr>
          <w:rFonts w:asciiTheme="minorHAnsi" w:hAnsiTheme="minorHAnsi"/>
          <w:color w:val="000000" w:themeColor="text1"/>
          <w:shd w:val="clear" w:color="auto" w:fill="E6E6E6"/>
        </w:rPr>
        <w:fldChar w:fldCharType="end"/>
      </w:r>
      <w:r w:rsidR="00815A0C" w:rsidRPr="002854E7">
        <w:rPr>
          <w:rFonts w:asciiTheme="minorHAnsi" w:hAnsiTheme="minorHAnsi"/>
          <w:color w:val="000000" w:themeColor="text1"/>
        </w:rPr>
        <w:t>, NCBR</w:t>
      </w:r>
      <w:r w:rsidR="00E0061A" w:rsidRPr="002854E7">
        <w:rPr>
          <w:rFonts w:asciiTheme="minorHAnsi" w:hAnsiTheme="minorHAnsi"/>
          <w:color w:val="000000" w:themeColor="text1"/>
        </w:rPr>
        <w:t xml:space="preserve"> rozpoczyna</w:t>
      </w:r>
      <w:r w:rsidRPr="002854E7">
        <w:rPr>
          <w:rFonts w:asciiTheme="minorHAnsi" w:hAnsiTheme="minorHAnsi"/>
          <w:color w:val="000000" w:themeColor="text1"/>
        </w:rPr>
        <w:t xml:space="preserve"> Selekcję </w:t>
      </w:r>
      <w:r w:rsidR="001848E2" w:rsidRPr="002854E7">
        <w:rPr>
          <w:rFonts w:asciiTheme="minorHAnsi" w:hAnsiTheme="minorHAnsi"/>
          <w:color w:val="000000" w:themeColor="text1"/>
        </w:rPr>
        <w:t xml:space="preserve">Etapu </w:t>
      </w:r>
      <w:r w:rsidR="0026746A" w:rsidRPr="002854E7">
        <w:rPr>
          <w:rFonts w:asciiTheme="minorHAnsi" w:hAnsiTheme="minorHAnsi"/>
          <w:color w:val="000000" w:themeColor="text1"/>
        </w:rPr>
        <w:t>I</w:t>
      </w:r>
      <w:r w:rsidRPr="002854E7">
        <w:rPr>
          <w:rFonts w:asciiTheme="minorHAnsi" w:hAnsiTheme="minorHAnsi"/>
          <w:color w:val="000000" w:themeColor="text1"/>
        </w:rPr>
        <w:t xml:space="preserve"> </w:t>
      </w:r>
      <w:r w:rsidR="00DE5145" w:rsidRPr="002854E7">
        <w:rPr>
          <w:rFonts w:asciiTheme="minorHAnsi" w:hAnsiTheme="minorHAnsi"/>
          <w:color w:val="000000" w:themeColor="text1"/>
        </w:rPr>
        <w:t xml:space="preserve">w ramach każdego Strumienia, w tym </w:t>
      </w:r>
      <w:r w:rsidRPr="002854E7">
        <w:rPr>
          <w:rFonts w:asciiTheme="minorHAnsi" w:hAnsiTheme="minorHAnsi"/>
          <w:color w:val="000000" w:themeColor="text1"/>
        </w:rPr>
        <w:t>podejmuje</w:t>
      </w:r>
      <w:r w:rsidR="00E0061A" w:rsidRPr="002854E7">
        <w:rPr>
          <w:rFonts w:asciiTheme="minorHAnsi" w:hAnsiTheme="minorHAnsi"/>
          <w:color w:val="000000" w:themeColor="text1"/>
        </w:rPr>
        <w:t xml:space="preserve"> następujące działania</w:t>
      </w:r>
      <w:r w:rsidR="00815A0C" w:rsidRPr="002854E7">
        <w:rPr>
          <w:rFonts w:asciiTheme="minorHAnsi" w:hAnsiTheme="minorHAnsi"/>
          <w:color w:val="000000" w:themeColor="text1"/>
        </w:rPr>
        <w:t>:</w:t>
      </w:r>
    </w:p>
    <w:p w14:paraId="01BF3F72" w14:textId="59D6BCB8" w:rsidR="00E90E6B" w:rsidRPr="002854E7" w:rsidRDefault="00054B06" w:rsidP="00B96C37">
      <w:pPr>
        <w:pStyle w:val="Akapitzlist"/>
        <w:numPr>
          <w:ilvl w:val="1"/>
          <w:numId w:val="15"/>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przeprowadza z pomocą pracowników NCBR i Zespołu Oceniającego ocenę Wyników Prac Etapu I</w:t>
      </w:r>
      <w:r w:rsidR="22F12564" w:rsidRPr="002854E7">
        <w:rPr>
          <w:rFonts w:asciiTheme="minorHAnsi" w:hAnsiTheme="minorHAnsi"/>
          <w:color w:val="000000" w:themeColor="text1"/>
        </w:rPr>
        <w:t xml:space="preserve"> </w:t>
      </w:r>
      <w:r w:rsidRPr="002854E7">
        <w:rPr>
          <w:rFonts w:asciiTheme="minorHAnsi" w:hAnsiTheme="minorHAnsi"/>
          <w:color w:val="000000" w:themeColor="text1"/>
        </w:rPr>
        <w:t xml:space="preserve">zgodnie z Umową i </w:t>
      </w:r>
      <w:r w:rsidR="430670A5" w:rsidRPr="002854E7">
        <w:rPr>
          <w:rFonts w:asciiTheme="minorHAnsi" w:hAnsiTheme="minorHAnsi"/>
          <w:color w:val="000000" w:themeColor="text1"/>
        </w:rPr>
        <w:t>Załączni</w:t>
      </w:r>
      <w:r w:rsidRPr="002854E7">
        <w:rPr>
          <w:rFonts w:asciiTheme="minorHAnsi" w:hAnsiTheme="minorHAnsi"/>
          <w:color w:val="000000" w:themeColor="text1"/>
        </w:rPr>
        <w:t>kiem nr 5 do Regulaminu,</w:t>
      </w:r>
    </w:p>
    <w:p w14:paraId="73E5E9C8" w14:textId="7B9A5212" w:rsidR="00575B49" w:rsidRPr="002854E7" w:rsidRDefault="005463E3" w:rsidP="00B96C37">
      <w:pPr>
        <w:pStyle w:val="Akapitzlist"/>
        <w:numPr>
          <w:ilvl w:val="1"/>
          <w:numId w:val="15"/>
        </w:numPr>
        <w:spacing w:after="0" w:line="240" w:lineRule="auto"/>
        <w:ind w:left="851"/>
        <w:jc w:val="both"/>
        <w:rPr>
          <w:rFonts w:asciiTheme="minorHAnsi" w:eastAsiaTheme="minorEastAsia" w:hAnsiTheme="minorHAnsi"/>
          <w:color w:val="000000" w:themeColor="text1"/>
        </w:rPr>
      </w:pPr>
      <w:r w:rsidRPr="002854E7">
        <w:rPr>
          <w:rFonts w:asciiTheme="minorHAnsi" w:hAnsiTheme="minorHAnsi"/>
          <w:color w:val="000000" w:themeColor="text1"/>
        </w:rPr>
        <w:t xml:space="preserve">może zorganizować </w:t>
      </w:r>
      <w:r w:rsidR="00575B49" w:rsidRPr="002854E7">
        <w:rPr>
          <w:rFonts w:asciiTheme="minorHAnsi" w:hAnsiTheme="minorHAnsi"/>
          <w:color w:val="000000" w:themeColor="text1"/>
        </w:rPr>
        <w:t>spotkani</w:t>
      </w:r>
      <w:r w:rsidR="00563172" w:rsidRPr="002854E7">
        <w:rPr>
          <w:rFonts w:asciiTheme="minorHAnsi" w:hAnsiTheme="minorHAnsi"/>
          <w:color w:val="000000" w:themeColor="text1"/>
        </w:rPr>
        <w:t>a</w:t>
      </w:r>
      <w:r w:rsidR="00575B49" w:rsidRPr="002854E7">
        <w:rPr>
          <w:rFonts w:asciiTheme="minorHAnsi" w:hAnsiTheme="minorHAnsi"/>
          <w:color w:val="000000" w:themeColor="text1"/>
        </w:rPr>
        <w:t xml:space="preserve"> Uczestników </w:t>
      </w:r>
      <w:r w:rsidR="008F52D2" w:rsidRPr="002854E7">
        <w:rPr>
          <w:rFonts w:asciiTheme="minorHAnsi" w:hAnsiTheme="minorHAnsi"/>
          <w:color w:val="000000" w:themeColor="text1"/>
        </w:rPr>
        <w:t xml:space="preserve">Przedsięwzięcia </w:t>
      </w:r>
      <w:r w:rsidR="00575B49" w:rsidRPr="002854E7">
        <w:rPr>
          <w:rFonts w:asciiTheme="minorHAnsi" w:hAnsiTheme="minorHAnsi"/>
          <w:color w:val="000000" w:themeColor="text1"/>
        </w:rPr>
        <w:t>z Zespołem Oceniającym</w:t>
      </w:r>
      <w:r w:rsidR="008262FF" w:rsidRPr="002854E7">
        <w:rPr>
          <w:rFonts w:asciiTheme="minorHAnsi" w:hAnsiTheme="minorHAnsi"/>
          <w:color w:val="000000" w:themeColor="text1"/>
        </w:rPr>
        <w:t>;</w:t>
      </w:r>
    </w:p>
    <w:p w14:paraId="39261906" w14:textId="421501C3" w:rsidR="00FE0B03" w:rsidRPr="002854E7" w:rsidRDefault="00FE0B03" w:rsidP="00A81505">
      <w:pPr>
        <w:spacing w:after="0" w:line="240" w:lineRule="auto"/>
        <w:ind w:left="491"/>
        <w:jc w:val="both"/>
        <w:rPr>
          <w:rFonts w:asciiTheme="minorHAnsi" w:hAnsiTheme="minorHAnsi"/>
          <w:color w:val="000000" w:themeColor="text1"/>
        </w:rPr>
      </w:pPr>
      <w:r w:rsidRPr="002854E7">
        <w:rPr>
          <w:rFonts w:asciiTheme="minorHAnsi" w:hAnsiTheme="minorHAnsi"/>
          <w:color w:val="000000" w:themeColor="text1"/>
        </w:rPr>
        <w:t>przy czym NCBR jest uprawnione do określenia kolejności ww. czynności lub ich dokonywania równolegle,</w:t>
      </w:r>
    </w:p>
    <w:p w14:paraId="564698EA" w14:textId="0586E480" w:rsidR="001E4464" w:rsidRPr="002854E7" w:rsidRDefault="001E4464" w:rsidP="00B96C37">
      <w:pPr>
        <w:pStyle w:val="Akapitzlist"/>
        <w:numPr>
          <w:ilvl w:val="1"/>
          <w:numId w:val="15"/>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przekazuje każdemu Uczestnikowi </w:t>
      </w:r>
      <w:r w:rsidR="008F52D2" w:rsidRPr="002854E7">
        <w:rPr>
          <w:rFonts w:asciiTheme="minorHAnsi" w:hAnsiTheme="minorHAnsi"/>
          <w:color w:val="000000" w:themeColor="text1"/>
        </w:rPr>
        <w:t xml:space="preserve">Przedsięwzięcia </w:t>
      </w:r>
      <w:r w:rsidRPr="002854E7">
        <w:rPr>
          <w:rFonts w:asciiTheme="minorHAnsi" w:hAnsiTheme="minorHAnsi"/>
          <w:color w:val="000000" w:themeColor="text1"/>
        </w:rPr>
        <w:t xml:space="preserve">Raport z Oceny stworzonych przez niego Wyników Prac </w:t>
      </w:r>
      <w:r w:rsidR="001848E2" w:rsidRPr="002854E7">
        <w:rPr>
          <w:rFonts w:asciiTheme="minorHAnsi" w:hAnsiTheme="minorHAnsi"/>
          <w:color w:val="000000" w:themeColor="text1"/>
        </w:rPr>
        <w:t xml:space="preserve">Etapu </w:t>
      </w:r>
      <w:r w:rsidR="00125348" w:rsidRPr="002854E7">
        <w:rPr>
          <w:rFonts w:asciiTheme="minorHAnsi" w:hAnsiTheme="minorHAnsi"/>
          <w:color w:val="000000" w:themeColor="text1"/>
        </w:rPr>
        <w:t xml:space="preserve">I </w:t>
      </w:r>
      <w:r w:rsidR="00FD31EE" w:rsidRPr="002854E7">
        <w:rPr>
          <w:rFonts w:asciiTheme="minorHAnsi" w:hAnsiTheme="minorHAnsi"/>
          <w:color w:val="000000" w:themeColor="text1"/>
        </w:rPr>
        <w:t xml:space="preserve">w danym Strumieniu </w:t>
      </w:r>
      <w:r w:rsidRPr="002854E7">
        <w:rPr>
          <w:rFonts w:asciiTheme="minorHAnsi" w:hAnsiTheme="minorHAnsi"/>
          <w:color w:val="000000" w:themeColor="text1"/>
        </w:rPr>
        <w:t xml:space="preserve">i przekazuje ewentualne zastrzeżenia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Zespołowi Oceniającemu</w:t>
      </w:r>
      <w:r w:rsidR="008262FF" w:rsidRPr="002854E7">
        <w:rPr>
          <w:rFonts w:asciiTheme="minorHAnsi" w:hAnsiTheme="minorHAnsi"/>
          <w:color w:val="000000" w:themeColor="text1"/>
        </w:rPr>
        <w:t>;</w:t>
      </w:r>
    </w:p>
    <w:p w14:paraId="29B8B949" w14:textId="5D3BF1BC" w:rsidR="004F74FF" w:rsidRPr="002854E7" w:rsidRDefault="00886B4D" w:rsidP="00B96C37">
      <w:pPr>
        <w:pStyle w:val="Akapitzlist"/>
        <w:numPr>
          <w:ilvl w:val="1"/>
          <w:numId w:val="15"/>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lastRenderedPageBreak/>
        <w:t xml:space="preserve">publikuje Listę Rankingową </w:t>
      </w:r>
      <w:r w:rsidR="00C63CCE" w:rsidRPr="002854E7">
        <w:rPr>
          <w:rFonts w:asciiTheme="minorHAnsi" w:hAnsiTheme="minorHAnsi"/>
          <w:color w:val="000000" w:themeColor="text1"/>
        </w:rPr>
        <w:t xml:space="preserve">dla </w:t>
      </w:r>
      <w:r w:rsidR="005463E3" w:rsidRPr="002854E7">
        <w:rPr>
          <w:rFonts w:asciiTheme="minorHAnsi" w:hAnsiTheme="minorHAnsi"/>
          <w:color w:val="000000" w:themeColor="text1"/>
        </w:rPr>
        <w:t xml:space="preserve">danego </w:t>
      </w:r>
      <w:r w:rsidR="00C63CCE" w:rsidRPr="002854E7">
        <w:rPr>
          <w:rFonts w:asciiTheme="minorHAnsi" w:hAnsiTheme="minorHAnsi"/>
          <w:color w:val="000000" w:themeColor="text1"/>
        </w:rPr>
        <w:t xml:space="preserve">Strumienia </w:t>
      </w:r>
      <w:r w:rsidRPr="002854E7">
        <w:rPr>
          <w:rFonts w:asciiTheme="minorHAnsi" w:hAnsiTheme="minorHAnsi"/>
          <w:color w:val="000000" w:themeColor="text1"/>
        </w:rPr>
        <w:t xml:space="preserve">i </w:t>
      </w:r>
      <w:r w:rsidR="00815A0C" w:rsidRPr="002854E7">
        <w:rPr>
          <w:rFonts w:asciiTheme="minorHAnsi" w:hAnsiTheme="minorHAnsi"/>
          <w:color w:val="000000" w:themeColor="text1"/>
        </w:rPr>
        <w:t xml:space="preserve">dokonuje doręczenia Uczestnikom </w:t>
      </w:r>
      <w:r w:rsidR="008F52D2" w:rsidRPr="002854E7">
        <w:rPr>
          <w:rFonts w:asciiTheme="minorHAnsi" w:hAnsiTheme="minorHAnsi"/>
          <w:color w:val="000000" w:themeColor="text1"/>
        </w:rPr>
        <w:t xml:space="preserve">Przedsięwzięcia </w:t>
      </w:r>
      <w:r w:rsidR="00815A0C" w:rsidRPr="002854E7">
        <w:rPr>
          <w:rFonts w:asciiTheme="minorHAnsi" w:hAnsiTheme="minorHAnsi"/>
          <w:color w:val="000000" w:themeColor="text1"/>
        </w:rPr>
        <w:t>dopuszczonym do kolejne</w:t>
      </w:r>
      <w:r w:rsidR="001848E2" w:rsidRPr="002854E7">
        <w:rPr>
          <w:rFonts w:asciiTheme="minorHAnsi" w:hAnsiTheme="minorHAnsi"/>
          <w:color w:val="000000" w:themeColor="text1"/>
        </w:rPr>
        <w:t>go</w:t>
      </w:r>
      <w:r w:rsidR="00815A0C" w:rsidRPr="002854E7">
        <w:rPr>
          <w:rFonts w:asciiTheme="minorHAnsi" w:hAnsiTheme="minorHAnsi"/>
          <w:color w:val="000000" w:themeColor="text1"/>
        </w:rPr>
        <w:t xml:space="preserve"> </w:t>
      </w:r>
      <w:r w:rsidR="001848E2" w:rsidRPr="002854E7">
        <w:rPr>
          <w:rFonts w:asciiTheme="minorHAnsi" w:hAnsiTheme="minorHAnsi"/>
          <w:color w:val="000000" w:themeColor="text1"/>
        </w:rPr>
        <w:t xml:space="preserve">Etapu </w:t>
      </w:r>
      <w:r w:rsidR="00C63CCE" w:rsidRPr="002854E7">
        <w:rPr>
          <w:rFonts w:asciiTheme="minorHAnsi" w:hAnsiTheme="minorHAnsi"/>
          <w:color w:val="000000" w:themeColor="text1"/>
        </w:rPr>
        <w:t xml:space="preserve">w danym Strumieniu </w:t>
      </w:r>
      <w:r w:rsidR="00815A0C" w:rsidRPr="002854E7">
        <w:rPr>
          <w:rFonts w:asciiTheme="minorHAnsi" w:hAnsiTheme="minorHAnsi"/>
          <w:color w:val="000000" w:themeColor="text1"/>
        </w:rPr>
        <w:t>Wyników Pozytywnych</w:t>
      </w:r>
      <w:r w:rsidR="00054B06" w:rsidRPr="002854E7">
        <w:rPr>
          <w:rFonts w:asciiTheme="minorHAnsi" w:hAnsiTheme="minorHAnsi"/>
          <w:color w:val="000000" w:themeColor="text1"/>
        </w:rPr>
        <w:t xml:space="preserve"> </w:t>
      </w:r>
      <w:r w:rsidR="00DA3717" w:rsidRPr="002854E7">
        <w:rPr>
          <w:rFonts w:asciiTheme="minorHAnsi" w:hAnsiTheme="minorHAnsi"/>
          <w:color w:val="000000" w:themeColor="text1"/>
        </w:rPr>
        <w:t>z Dopuszczeniem do Kolejnego Etapu</w:t>
      </w:r>
      <w:r w:rsidR="00815A0C" w:rsidRPr="002854E7">
        <w:rPr>
          <w:rFonts w:asciiTheme="minorHAnsi" w:hAnsiTheme="minorHAnsi"/>
          <w:color w:val="000000" w:themeColor="text1"/>
        </w:rPr>
        <w:t xml:space="preserve">, zaś pozostałym Uczestnikom </w:t>
      </w:r>
      <w:r w:rsidR="008F52D2" w:rsidRPr="002854E7">
        <w:rPr>
          <w:rFonts w:asciiTheme="minorHAnsi" w:hAnsiTheme="minorHAnsi"/>
          <w:color w:val="000000" w:themeColor="text1"/>
        </w:rPr>
        <w:t>Przedsięwzięcia</w:t>
      </w:r>
      <w:r w:rsidR="00815A0C" w:rsidRPr="002854E7">
        <w:rPr>
          <w:rFonts w:asciiTheme="minorHAnsi" w:hAnsiTheme="minorHAnsi"/>
          <w:color w:val="000000" w:themeColor="text1"/>
        </w:rPr>
        <w:t xml:space="preserve"> – Wyników </w:t>
      </w:r>
      <w:r w:rsidR="00054B06" w:rsidRPr="002854E7">
        <w:rPr>
          <w:rFonts w:asciiTheme="minorHAnsi" w:hAnsiTheme="minorHAnsi"/>
          <w:color w:val="000000" w:themeColor="text1"/>
        </w:rPr>
        <w:t>Pozytywnych albo Wynikó</w:t>
      </w:r>
      <w:r w:rsidR="00DE5F16" w:rsidRPr="002854E7">
        <w:rPr>
          <w:rFonts w:asciiTheme="minorHAnsi" w:hAnsiTheme="minorHAnsi"/>
          <w:color w:val="000000" w:themeColor="text1"/>
        </w:rPr>
        <w:t>w</w:t>
      </w:r>
      <w:r w:rsidR="00054B06" w:rsidRPr="002854E7">
        <w:rPr>
          <w:rFonts w:asciiTheme="minorHAnsi" w:hAnsiTheme="minorHAnsi"/>
          <w:color w:val="000000" w:themeColor="text1"/>
        </w:rPr>
        <w:t xml:space="preserve"> </w:t>
      </w:r>
      <w:r w:rsidR="00815A0C" w:rsidRPr="002854E7">
        <w:rPr>
          <w:rFonts w:asciiTheme="minorHAnsi" w:hAnsiTheme="minorHAnsi"/>
          <w:color w:val="000000" w:themeColor="text1"/>
        </w:rPr>
        <w:t>Negatywnych</w:t>
      </w:r>
      <w:r w:rsidR="00C63CCE" w:rsidRPr="002854E7">
        <w:rPr>
          <w:rFonts w:asciiTheme="minorHAnsi" w:hAnsiTheme="minorHAnsi"/>
          <w:color w:val="000000" w:themeColor="text1"/>
        </w:rPr>
        <w:t xml:space="preserve"> w danym Strumieniu</w:t>
      </w:r>
      <w:r w:rsidR="004F74FF" w:rsidRPr="002854E7">
        <w:rPr>
          <w:rFonts w:asciiTheme="minorHAnsi" w:hAnsiTheme="minorHAnsi"/>
          <w:color w:val="000000" w:themeColor="text1"/>
        </w:rPr>
        <w:t xml:space="preserve">; </w:t>
      </w:r>
    </w:p>
    <w:p w14:paraId="6D651B34" w14:textId="18A9696E" w:rsidR="00815A0C" w:rsidRPr="002854E7" w:rsidRDefault="004F74FF" w:rsidP="00B96C37">
      <w:pPr>
        <w:pStyle w:val="Akapitzlist"/>
        <w:numPr>
          <w:ilvl w:val="1"/>
          <w:numId w:val="15"/>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dokonuje Odbioru Wyników Prac Etapu I, o ile zostały spełnione przesłanki Odbioru.</w:t>
      </w:r>
    </w:p>
    <w:p w14:paraId="5AD17DB2" w14:textId="4D6698D5" w:rsidR="00815A0C" w:rsidRPr="002854E7" w:rsidRDefault="00FD428C" w:rsidP="00B96C37">
      <w:pPr>
        <w:pStyle w:val="Akapitzlist"/>
        <w:numPr>
          <w:ilvl w:val="0"/>
          <w:numId w:val="13"/>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Wykonawca rozpoczyna prace w ramach Etapu </w:t>
      </w:r>
      <w:r w:rsidR="001848E2" w:rsidRPr="002854E7">
        <w:rPr>
          <w:rFonts w:asciiTheme="minorHAnsi" w:hAnsiTheme="minorHAnsi"/>
          <w:color w:val="000000" w:themeColor="text1"/>
        </w:rPr>
        <w:t>II</w:t>
      </w:r>
      <w:r w:rsidR="00A1375C" w:rsidRPr="002854E7">
        <w:rPr>
          <w:rFonts w:asciiTheme="minorHAnsi" w:hAnsiTheme="minorHAnsi"/>
          <w:color w:val="000000" w:themeColor="text1"/>
        </w:rPr>
        <w:t xml:space="preserve"> </w:t>
      </w:r>
      <w:r w:rsidR="00815A0C" w:rsidRPr="002854E7">
        <w:rPr>
          <w:rFonts w:asciiTheme="minorHAnsi" w:hAnsiTheme="minorHAnsi"/>
          <w:color w:val="000000" w:themeColor="text1"/>
        </w:rPr>
        <w:t>niezwłocznie po terminie i pod warunkiem</w:t>
      </w:r>
      <w:r w:rsidR="00F374A8" w:rsidRPr="002854E7">
        <w:rPr>
          <w:rFonts w:asciiTheme="minorHAnsi" w:hAnsiTheme="minorHAnsi"/>
          <w:color w:val="000000" w:themeColor="text1"/>
        </w:rPr>
        <w:t xml:space="preserve"> </w:t>
      </w:r>
      <w:r w:rsidR="00E91A0C" w:rsidRPr="002854E7">
        <w:rPr>
          <w:rFonts w:asciiTheme="minorHAnsi" w:hAnsiTheme="minorHAnsi"/>
          <w:color w:val="000000" w:themeColor="text1"/>
        </w:rPr>
        <w:t>uzyskania</w:t>
      </w:r>
      <w:r w:rsidR="00815A0C" w:rsidRPr="002854E7">
        <w:rPr>
          <w:rFonts w:asciiTheme="minorHAnsi" w:hAnsiTheme="minorHAnsi"/>
          <w:color w:val="000000" w:themeColor="text1"/>
        </w:rPr>
        <w:t xml:space="preserve"> </w:t>
      </w:r>
      <w:r w:rsidR="003C27A3" w:rsidRPr="002854E7">
        <w:rPr>
          <w:rFonts w:asciiTheme="minorHAnsi" w:hAnsiTheme="minorHAnsi"/>
          <w:color w:val="000000" w:themeColor="text1"/>
        </w:rPr>
        <w:t xml:space="preserve">w ramach Selekcji Etapu I </w:t>
      </w:r>
      <w:r w:rsidR="00815A0C" w:rsidRPr="002854E7">
        <w:rPr>
          <w:rFonts w:asciiTheme="minorHAnsi" w:hAnsiTheme="minorHAnsi"/>
          <w:color w:val="000000" w:themeColor="text1"/>
        </w:rPr>
        <w:t xml:space="preserve">Wyniku Pozytywnego </w:t>
      </w:r>
      <w:r w:rsidR="00DA3717" w:rsidRPr="002854E7">
        <w:rPr>
          <w:rFonts w:asciiTheme="minorHAnsi" w:hAnsiTheme="minorHAnsi"/>
          <w:color w:val="000000" w:themeColor="text1"/>
        </w:rPr>
        <w:t>z Dopuszczeniem do Kolejnego Etapu</w:t>
      </w:r>
      <w:r w:rsidR="003C27A3" w:rsidRPr="002854E7">
        <w:rPr>
          <w:rFonts w:asciiTheme="minorHAnsi" w:hAnsiTheme="minorHAnsi"/>
          <w:color w:val="000000" w:themeColor="text1"/>
        </w:rPr>
        <w:t xml:space="preserve"> </w:t>
      </w:r>
      <w:r w:rsidRPr="002854E7">
        <w:rPr>
          <w:rFonts w:asciiTheme="minorHAnsi" w:hAnsiTheme="minorHAnsi"/>
          <w:color w:val="000000" w:themeColor="text1"/>
        </w:rPr>
        <w:t xml:space="preserve">w danym Strumieniu </w:t>
      </w:r>
      <w:r w:rsidR="00E91A0C" w:rsidRPr="002854E7">
        <w:rPr>
          <w:rFonts w:asciiTheme="minorHAnsi" w:hAnsiTheme="minorHAnsi"/>
          <w:color w:val="000000" w:themeColor="text1"/>
        </w:rPr>
        <w:t xml:space="preserve">(publikacji Listy Rankingowej na Stronie internetowej Centrum) </w:t>
      </w:r>
      <w:r w:rsidR="00815A0C" w:rsidRPr="002854E7">
        <w:rPr>
          <w:rFonts w:asciiTheme="minorHAnsi" w:hAnsiTheme="minorHAnsi"/>
          <w:color w:val="000000" w:themeColor="text1"/>
        </w:rPr>
        <w:t xml:space="preserve">i zakończy je nie później niż </w:t>
      </w:r>
      <w:r w:rsidR="007A5CB8" w:rsidRPr="002854E7">
        <w:rPr>
          <w:rFonts w:asciiTheme="minorHAnsi" w:hAnsiTheme="minorHAnsi"/>
          <w:color w:val="000000" w:themeColor="text1"/>
        </w:rPr>
        <w:t xml:space="preserve">w ostatnim dniu przewidzianym </w:t>
      </w:r>
      <w:r w:rsidR="00DE5F16" w:rsidRPr="002854E7">
        <w:rPr>
          <w:rFonts w:asciiTheme="minorHAnsi" w:hAnsiTheme="minorHAnsi"/>
          <w:color w:val="000000" w:themeColor="text1"/>
        </w:rPr>
        <w:t xml:space="preserve">w Harmonogramie </w:t>
      </w:r>
      <w:r w:rsidR="007A5CB8" w:rsidRPr="002854E7">
        <w:rPr>
          <w:rFonts w:asciiTheme="minorHAnsi" w:hAnsiTheme="minorHAnsi"/>
          <w:color w:val="000000" w:themeColor="text1"/>
        </w:rPr>
        <w:t xml:space="preserve">dla Terminu </w:t>
      </w:r>
      <w:r w:rsidR="00CB5D41" w:rsidRPr="002854E7">
        <w:rPr>
          <w:rFonts w:asciiTheme="minorHAnsi" w:hAnsiTheme="minorHAnsi"/>
          <w:color w:val="000000" w:themeColor="text1"/>
        </w:rPr>
        <w:t xml:space="preserve">Doręczenia Wyników Prac </w:t>
      </w:r>
      <w:r w:rsidR="001848E2" w:rsidRPr="002854E7">
        <w:rPr>
          <w:rFonts w:asciiTheme="minorHAnsi" w:hAnsiTheme="minorHAnsi"/>
          <w:color w:val="000000" w:themeColor="text1"/>
        </w:rPr>
        <w:t>Etapu II</w:t>
      </w:r>
      <w:r w:rsidRPr="002854E7">
        <w:rPr>
          <w:rFonts w:asciiTheme="minorHAnsi" w:hAnsiTheme="minorHAnsi"/>
          <w:color w:val="000000" w:themeColor="text1"/>
        </w:rPr>
        <w:t xml:space="preserve"> w zakresie </w:t>
      </w:r>
      <w:r w:rsidR="004F74FF" w:rsidRPr="002854E7">
        <w:rPr>
          <w:rFonts w:asciiTheme="minorHAnsi" w:hAnsiTheme="minorHAnsi"/>
          <w:color w:val="000000" w:themeColor="text1"/>
        </w:rPr>
        <w:t xml:space="preserve">określonym </w:t>
      </w:r>
      <w:r w:rsidRPr="002854E7">
        <w:rPr>
          <w:rFonts w:asciiTheme="minorHAnsi" w:hAnsiTheme="minorHAnsi"/>
          <w:color w:val="000000" w:themeColor="text1"/>
        </w:rPr>
        <w:t xml:space="preserve">dla </w:t>
      </w:r>
      <w:r w:rsidR="005463E3" w:rsidRPr="002854E7">
        <w:rPr>
          <w:rFonts w:asciiTheme="minorHAnsi" w:hAnsiTheme="minorHAnsi"/>
          <w:color w:val="000000" w:themeColor="text1"/>
        </w:rPr>
        <w:t xml:space="preserve">danego </w:t>
      </w:r>
      <w:r w:rsidRPr="002854E7">
        <w:rPr>
          <w:rFonts w:asciiTheme="minorHAnsi" w:hAnsiTheme="minorHAnsi"/>
          <w:color w:val="000000" w:themeColor="text1"/>
        </w:rPr>
        <w:t>Strumienia</w:t>
      </w:r>
      <w:r w:rsidR="00815A0C" w:rsidRPr="002854E7">
        <w:rPr>
          <w:rFonts w:asciiTheme="minorHAnsi" w:hAnsiTheme="minorHAnsi"/>
          <w:color w:val="000000" w:themeColor="text1"/>
        </w:rPr>
        <w:t>, przy czym wskazany termin jest dochowany</w:t>
      </w:r>
      <w:r w:rsidR="00664341" w:rsidRPr="002854E7">
        <w:rPr>
          <w:rFonts w:asciiTheme="minorHAnsi" w:hAnsiTheme="minorHAnsi"/>
          <w:color w:val="000000" w:themeColor="text1"/>
        </w:rPr>
        <w:t>,</w:t>
      </w:r>
      <w:r w:rsidR="00815A0C" w:rsidRPr="002854E7">
        <w:rPr>
          <w:rFonts w:asciiTheme="minorHAnsi" w:hAnsiTheme="minorHAnsi"/>
          <w:color w:val="000000" w:themeColor="text1"/>
        </w:rPr>
        <w:t xml:space="preserve"> jeśli przed jego upływem Wykonawca dostarczy NCBR</w:t>
      </w:r>
      <w:r w:rsidR="007C183D" w:rsidRPr="002854E7">
        <w:rPr>
          <w:rFonts w:asciiTheme="minorHAnsi" w:hAnsiTheme="minorHAnsi"/>
          <w:color w:val="000000" w:themeColor="text1"/>
        </w:rPr>
        <w:t>,</w:t>
      </w:r>
      <w:r w:rsidR="00815A0C" w:rsidRPr="002854E7">
        <w:rPr>
          <w:rFonts w:asciiTheme="minorHAnsi" w:hAnsiTheme="minorHAnsi"/>
          <w:color w:val="000000" w:themeColor="text1"/>
        </w:rPr>
        <w:t xml:space="preserve"> </w:t>
      </w:r>
      <w:r w:rsidR="003C27A3" w:rsidRPr="002854E7">
        <w:rPr>
          <w:rFonts w:asciiTheme="minorHAnsi" w:hAnsiTheme="minorHAnsi"/>
          <w:color w:val="000000" w:themeColor="text1"/>
        </w:rPr>
        <w:t xml:space="preserve">w celu przeprowadzenia Selekcji </w:t>
      </w:r>
      <w:r w:rsidR="00815A0C" w:rsidRPr="002854E7">
        <w:rPr>
          <w:rFonts w:asciiTheme="minorHAnsi" w:hAnsiTheme="minorHAnsi"/>
          <w:color w:val="000000" w:themeColor="text1"/>
        </w:rPr>
        <w:t>Wynik</w:t>
      </w:r>
      <w:r w:rsidR="00C0136D" w:rsidRPr="002854E7">
        <w:rPr>
          <w:rFonts w:asciiTheme="minorHAnsi" w:hAnsiTheme="minorHAnsi"/>
          <w:color w:val="000000" w:themeColor="text1"/>
        </w:rPr>
        <w:t>i</w:t>
      </w:r>
      <w:r w:rsidR="00815A0C" w:rsidRPr="002854E7">
        <w:rPr>
          <w:rFonts w:asciiTheme="minorHAnsi" w:hAnsiTheme="minorHAnsi"/>
          <w:color w:val="000000" w:themeColor="text1"/>
        </w:rPr>
        <w:t xml:space="preserve"> Prac </w:t>
      </w:r>
      <w:r w:rsidR="001848E2" w:rsidRPr="002854E7">
        <w:rPr>
          <w:rFonts w:asciiTheme="minorHAnsi" w:hAnsiTheme="minorHAnsi"/>
          <w:color w:val="000000" w:themeColor="text1"/>
        </w:rPr>
        <w:t>Etapu II</w:t>
      </w:r>
      <w:r w:rsidR="0026746A" w:rsidRPr="002854E7">
        <w:rPr>
          <w:rFonts w:asciiTheme="minorHAnsi" w:hAnsiTheme="minorHAnsi"/>
          <w:color w:val="000000" w:themeColor="text1"/>
        </w:rPr>
        <w:t>.</w:t>
      </w:r>
      <w:bookmarkEnd w:id="97"/>
    </w:p>
    <w:p w14:paraId="31CFED68" w14:textId="0944398C" w:rsidR="00815A0C" w:rsidRPr="002854E7" w:rsidRDefault="00D1313F" w:rsidP="00B96C37">
      <w:pPr>
        <w:pStyle w:val="Akapitzlist"/>
        <w:numPr>
          <w:ilvl w:val="0"/>
          <w:numId w:val="13"/>
        </w:numPr>
        <w:spacing w:after="0" w:line="240" w:lineRule="auto"/>
        <w:ind w:left="426" w:hanging="426"/>
        <w:jc w:val="both"/>
        <w:rPr>
          <w:rFonts w:asciiTheme="minorHAnsi" w:hAnsiTheme="minorHAnsi"/>
          <w:color w:val="000000" w:themeColor="text1"/>
        </w:rPr>
      </w:pPr>
      <w:bookmarkStart w:id="98" w:name="_Ref479947441"/>
      <w:r w:rsidRPr="002854E7">
        <w:rPr>
          <w:rFonts w:asciiTheme="minorHAnsi" w:hAnsiTheme="minorHAnsi"/>
          <w:color w:val="000000" w:themeColor="text1"/>
        </w:rPr>
        <w:t xml:space="preserve">Po zakończeniu przez </w:t>
      </w:r>
      <w:r w:rsidR="00B46157" w:rsidRPr="002854E7">
        <w:rPr>
          <w:rFonts w:asciiTheme="minorHAnsi" w:hAnsiTheme="minorHAnsi"/>
          <w:color w:val="000000" w:themeColor="text1"/>
        </w:rPr>
        <w:t>Uczestników Przedsięwzięcia</w:t>
      </w:r>
      <w:r w:rsidR="00B46157" w:rsidRPr="002854E7" w:rsidDel="00B46157">
        <w:rPr>
          <w:rFonts w:asciiTheme="minorHAnsi" w:hAnsiTheme="minorHAnsi"/>
          <w:color w:val="000000" w:themeColor="text1"/>
        </w:rPr>
        <w:t xml:space="preserve"> </w:t>
      </w:r>
      <w:r w:rsidRPr="002854E7">
        <w:rPr>
          <w:rFonts w:asciiTheme="minorHAnsi" w:hAnsiTheme="minorHAnsi"/>
          <w:color w:val="000000" w:themeColor="text1"/>
        </w:rPr>
        <w:t xml:space="preserve">Prac B+R w </w:t>
      </w:r>
      <w:r w:rsidR="001848E2" w:rsidRPr="002854E7">
        <w:rPr>
          <w:rFonts w:asciiTheme="minorHAnsi" w:hAnsiTheme="minorHAnsi"/>
          <w:color w:val="000000" w:themeColor="text1"/>
        </w:rPr>
        <w:t>Etapie II</w:t>
      </w:r>
      <w:r w:rsidR="00C72452" w:rsidRPr="002854E7">
        <w:rPr>
          <w:rFonts w:asciiTheme="minorHAnsi" w:hAnsiTheme="minorHAnsi"/>
          <w:color w:val="000000" w:themeColor="text1"/>
        </w:rPr>
        <w:t xml:space="preserve"> w danym Strumieniu</w:t>
      </w:r>
      <w:r w:rsidRPr="002854E7">
        <w:rPr>
          <w:rFonts w:asciiTheme="minorHAnsi" w:hAnsiTheme="minorHAnsi"/>
          <w:color w:val="000000" w:themeColor="text1"/>
        </w:rPr>
        <w:t>, nie później niż w terminach wskazanych w Harmonogramie</w:t>
      </w:r>
      <w:r w:rsidR="00DF6747"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z zastrzeżeniem</w:t>
      </w:r>
      <w:r w:rsidR="008E2D8A" w:rsidRPr="002854E7">
        <w:rPr>
          <w:rFonts w:asciiTheme="minorHAnsi" w:hAnsiTheme="minorHAnsi"/>
          <w:color w:val="000000" w:themeColor="text1"/>
        </w:rPr>
        <w:t xml:space="preserve"> </w:t>
      </w:r>
      <w:r w:rsidR="00E90F73" w:rsidRPr="002854E7">
        <w:rPr>
          <w:rFonts w:asciiTheme="minorHAnsi" w:hAnsiTheme="minorHAnsi"/>
          <w:color w:val="000000" w:themeColor="text1"/>
          <w:shd w:val="clear" w:color="auto" w:fill="E6E6E6"/>
        </w:rPr>
        <w:fldChar w:fldCharType="begin"/>
      </w:r>
      <w:r w:rsidR="00E90F73" w:rsidRPr="002854E7">
        <w:rPr>
          <w:rFonts w:asciiTheme="minorHAnsi" w:hAnsiTheme="minorHAnsi"/>
          <w:color w:val="000000" w:themeColor="text1"/>
        </w:rPr>
        <w:instrText xml:space="preserve"> REF _Ref479947439 \n \h </w:instrText>
      </w:r>
      <w:r w:rsidR="00862665" w:rsidRPr="002854E7">
        <w:rPr>
          <w:rFonts w:asciiTheme="minorHAnsi" w:hAnsiTheme="minorHAnsi"/>
          <w:color w:val="000000" w:themeColor="text1"/>
        </w:rPr>
        <w:instrText xml:space="preserve"> \* MERGEFORMAT </w:instrText>
      </w:r>
      <w:r w:rsidR="00E90F73" w:rsidRPr="002854E7">
        <w:rPr>
          <w:rFonts w:asciiTheme="minorHAnsi" w:hAnsiTheme="minorHAnsi"/>
          <w:color w:val="000000" w:themeColor="text1"/>
          <w:shd w:val="clear" w:color="auto" w:fill="E6E6E6"/>
        </w:rPr>
      </w:r>
      <w:r w:rsidR="00E90F7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00E90F73" w:rsidRPr="002854E7">
        <w:rPr>
          <w:rFonts w:asciiTheme="minorHAnsi" w:hAnsiTheme="minorHAnsi"/>
          <w:color w:val="000000" w:themeColor="text1"/>
          <w:shd w:val="clear" w:color="auto" w:fill="E6E6E6"/>
        </w:rPr>
        <w:fldChar w:fldCharType="end"/>
      </w:r>
      <w:r w:rsidR="00E90F73" w:rsidRPr="002854E7">
        <w:rPr>
          <w:rFonts w:asciiTheme="minorHAnsi" w:hAnsiTheme="minorHAnsi"/>
          <w:color w:val="000000" w:themeColor="text1"/>
        </w:rPr>
        <w:t xml:space="preserve"> </w:t>
      </w:r>
      <w:r w:rsidR="00E90F73" w:rsidRPr="002854E7">
        <w:rPr>
          <w:rFonts w:asciiTheme="minorHAnsi" w:hAnsiTheme="minorHAnsi"/>
          <w:color w:val="000000" w:themeColor="text1"/>
          <w:shd w:val="clear" w:color="auto" w:fill="E6E6E6"/>
        </w:rPr>
        <w:fldChar w:fldCharType="begin"/>
      </w:r>
      <w:r w:rsidR="00E90F73" w:rsidRPr="002854E7">
        <w:rPr>
          <w:rFonts w:asciiTheme="minorHAnsi" w:hAnsiTheme="minorHAnsi"/>
          <w:color w:val="000000" w:themeColor="text1"/>
        </w:rPr>
        <w:instrText xml:space="preserve"> REF _Ref52703593 \n \h </w:instrText>
      </w:r>
      <w:r w:rsidR="00862665" w:rsidRPr="002854E7">
        <w:rPr>
          <w:rFonts w:asciiTheme="minorHAnsi" w:hAnsiTheme="minorHAnsi"/>
          <w:color w:val="000000" w:themeColor="text1"/>
        </w:rPr>
        <w:instrText xml:space="preserve"> \* MERGEFORMAT </w:instrText>
      </w:r>
      <w:r w:rsidR="00E90F73" w:rsidRPr="002854E7">
        <w:rPr>
          <w:rFonts w:asciiTheme="minorHAnsi" w:hAnsiTheme="minorHAnsi"/>
          <w:color w:val="000000" w:themeColor="text1"/>
          <w:shd w:val="clear" w:color="auto" w:fill="E6E6E6"/>
        </w:rPr>
      </w:r>
      <w:r w:rsidR="00E90F7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§8</w:t>
      </w:r>
      <w:r w:rsidR="00E90F73" w:rsidRPr="002854E7">
        <w:rPr>
          <w:rFonts w:asciiTheme="minorHAnsi" w:hAnsiTheme="minorHAnsi"/>
          <w:color w:val="000000" w:themeColor="text1"/>
          <w:shd w:val="clear" w:color="auto" w:fill="E6E6E6"/>
        </w:rPr>
        <w:fldChar w:fldCharType="end"/>
      </w:r>
      <w:r w:rsidR="00E90F73" w:rsidRPr="002854E7">
        <w:rPr>
          <w:rFonts w:asciiTheme="minorHAnsi" w:hAnsiTheme="minorHAnsi"/>
          <w:color w:val="000000" w:themeColor="text1"/>
        </w:rPr>
        <w:t xml:space="preserve"> - </w:t>
      </w:r>
      <w:r w:rsidR="00E90F73" w:rsidRPr="002854E7">
        <w:rPr>
          <w:rFonts w:asciiTheme="minorHAnsi" w:hAnsiTheme="minorHAnsi"/>
          <w:color w:val="000000" w:themeColor="text1"/>
          <w:shd w:val="clear" w:color="auto" w:fill="E6E6E6"/>
        </w:rPr>
        <w:fldChar w:fldCharType="begin"/>
      </w:r>
      <w:r w:rsidR="00E90F73" w:rsidRPr="002854E7">
        <w:rPr>
          <w:rFonts w:asciiTheme="minorHAnsi" w:hAnsiTheme="minorHAnsi"/>
          <w:color w:val="000000" w:themeColor="text1"/>
        </w:rPr>
        <w:instrText xml:space="preserve"> REF _Ref52703598 \n \h </w:instrText>
      </w:r>
      <w:r w:rsidR="00862665" w:rsidRPr="002854E7">
        <w:rPr>
          <w:rFonts w:asciiTheme="minorHAnsi" w:hAnsiTheme="minorHAnsi"/>
          <w:color w:val="000000" w:themeColor="text1"/>
        </w:rPr>
        <w:instrText xml:space="preserve"> \* MERGEFORMAT </w:instrText>
      </w:r>
      <w:r w:rsidR="00E90F73" w:rsidRPr="002854E7">
        <w:rPr>
          <w:rFonts w:asciiTheme="minorHAnsi" w:hAnsiTheme="minorHAnsi"/>
          <w:color w:val="000000" w:themeColor="text1"/>
          <w:shd w:val="clear" w:color="auto" w:fill="E6E6E6"/>
        </w:rPr>
      </w:r>
      <w:r w:rsidR="00E90F7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§13</w:t>
      </w:r>
      <w:r w:rsidR="00E90F73"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NCBR </w:t>
      </w:r>
      <w:r w:rsidR="00563172" w:rsidRPr="002854E7">
        <w:rPr>
          <w:rFonts w:asciiTheme="minorHAnsi" w:hAnsiTheme="minorHAnsi"/>
          <w:color w:val="000000" w:themeColor="text1"/>
        </w:rPr>
        <w:t>rozpoczyna Selekcję Etapu II w ramach każdego Strumienia, w tym podejmuje następujące działania</w:t>
      </w:r>
      <w:r w:rsidR="00815A0C" w:rsidRPr="002854E7">
        <w:rPr>
          <w:rFonts w:asciiTheme="minorHAnsi" w:hAnsiTheme="minorHAnsi"/>
          <w:color w:val="000000" w:themeColor="text1"/>
        </w:rPr>
        <w:t>:</w:t>
      </w:r>
      <w:bookmarkEnd w:id="98"/>
    </w:p>
    <w:p w14:paraId="445D742C" w14:textId="7B2F7AD3" w:rsidR="00DE5F16" w:rsidRPr="002854E7" w:rsidRDefault="00DE5F16"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przeprowadza z pomocą pracowników NCBR i Zespołu Oceniającego ocenę Wyników Prac Etapu II, zgodnie z Umową i </w:t>
      </w:r>
      <w:r w:rsidR="430670A5" w:rsidRPr="002854E7">
        <w:rPr>
          <w:rFonts w:asciiTheme="minorHAnsi" w:hAnsiTheme="minorHAnsi"/>
          <w:color w:val="000000" w:themeColor="text1"/>
        </w:rPr>
        <w:t>Załączni</w:t>
      </w:r>
      <w:r w:rsidRPr="002854E7">
        <w:rPr>
          <w:rFonts w:asciiTheme="minorHAnsi" w:hAnsiTheme="minorHAnsi"/>
          <w:color w:val="000000" w:themeColor="text1"/>
        </w:rPr>
        <w:t>kiem nr 5 do Regulaminu,</w:t>
      </w:r>
    </w:p>
    <w:p w14:paraId="098E2DC8" w14:textId="55FAF28F" w:rsidR="00DE5F16" w:rsidRPr="002854E7" w:rsidRDefault="00DE5F16" w:rsidP="00B96C37">
      <w:pPr>
        <w:pStyle w:val="Akapitzlist"/>
        <w:numPr>
          <w:ilvl w:val="1"/>
          <w:numId w:val="13"/>
        </w:numPr>
        <w:spacing w:after="0" w:line="240" w:lineRule="auto"/>
        <w:ind w:left="851"/>
        <w:jc w:val="both"/>
        <w:rPr>
          <w:rFonts w:asciiTheme="minorHAnsi" w:eastAsiaTheme="minorEastAsia" w:hAnsiTheme="minorHAnsi"/>
          <w:color w:val="000000" w:themeColor="text1"/>
        </w:rPr>
      </w:pPr>
      <w:r w:rsidRPr="002854E7">
        <w:rPr>
          <w:rFonts w:asciiTheme="minorHAnsi" w:hAnsiTheme="minorHAnsi"/>
          <w:color w:val="000000" w:themeColor="text1"/>
        </w:rPr>
        <w:t>może zorganizować spotkania Uczestników Przedsięwzięcia z Zespołem Oceniającym;</w:t>
      </w:r>
    </w:p>
    <w:p w14:paraId="09AB8F79" w14:textId="77FE7C1A" w:rsidR="00FE0B03" w:rsidRPr="002854E7" w:rsidRDefault="00FE0B03" w:rsidP="00A81505">
      <w:pPr>
        <w:spacing w:after="0" w:line="240" w:lineRule="auto"/>
        <w:ind w:left="491"/>
        <w:jc w:val="both"/>
        <w:rPr>
          <w:rFonts w:asciiTheme="minorHAnsi" w:hAnsiTheme="minorHAnsi"/>
          <w:color w:val="000000" w:themeColor="text1"/>
        </w:rPr>
      </w:pPr>
      <w:r w:rsidRPr="002854E7">
        <w:rPr>
          <w:rFonts w:asciiTheme="minorHAnsi" w:hAnsiTheme="minorHAnsi"/>
          <w:color w:val="000000" w:themeColor="text1"/>
        </w:rPr>
        <w:t>przy czym NCBR jest uprawnione do określenia kolejności ww. czynności lub ich dokonywania równolegle,</w:t>
      </w:r>
    </w:p>
    <w:p w14:paraId="2E7EF699" w14:textId="77777777" w:rsidR="00DE5F16" w:rsidRPr="002854E7" w:rsidRDefault="00DE5F16"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przekazuje każdemu Uczestnikowi Przedsięwzięcia Raport z Oceny stworzonych przez niego Wyników Prac Etapu w danym Strumieniu i przekazuje ewentualne zastrzeżenia Uczestnika Przedsięwzięcia Zespołowi Oceniającemu;</w:t>
      </w:r>
    </w:p>
    <w:p w14:paraId="71B1ADB2" w14:textId="4E07E868" w:rsidR="00FE0B03" w:rsidRPr="002854E7" w:rsidRDefault="00FE0B03"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publikuje Listę Rankingową dla danego Strumienia i dokonuje doręczenia Uczestnikom Przedsięwzięcia dopuszczonym do kolejnego Etapu w danym Strumieniu Wyników Pozytywnych z Dopuszczeniem do Kolejnego Etapu, zaś pozostałym Uczestnikom Przedsięwzięcia – Wyników Pozytywnych albo Wyników Negatywnych w danym Strumieniu;</w:t>
      </w:r>
    </w:p>
    <w:p w14:paraId="0B5B6FC9" w14:textId="335C1BE8" w:rsidR="00DE5F16" w:rsidRPr="002854E7" w:rsidRDefault="00DE5F16"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dokonuje Odbioru Wyników Prac Etapu II, o ile zostały spełnione przesłanki Odbioru.</w:t>
      </w:r>
    </w:p>
    <w:p w14:paraId="3F7A3785" w14:textId="7228350C" w:rsidR="00815A0C" w:rsidRPr="002854E7" w:rsidRDefault="00A53C9F" w:rsidP="00B96C37">
      <w:pPr>
        <w:pStyle w:val="Akapitzlist"/>
        <w:numPr>
          <w:ilvl w:val="0"/>
          <w:numId w:val="13"/>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Z zastrzeżeniem zdania kolejnego, </w:t>
      </w:r>
      <w:r w:rsidR="00563172" w:rsidRPr="002854E7">
        <w:rPr>
          <w:rFonts w:asciiTheme="minorHAnsi" w:hAnsiTheme="minorHAnsi"/>
          <w:color w:val="000000" w:themeColor="text1"/>
        </w:rPr>
        <w:t>Wykonawca rozpoczyna prace w ramach Etapu III niezwłocznie po terminie i pod warunkiem</w:t>
      </w:r>
      <w:r w:rsidR="00F374A8" w:rsidRPr="002854E7">
        <w:rPr>
          <w:rFonts w:asciiTheme="minorHAnsi" w:hAnsiTheme="minorHAnsi"/>
          <w:color w:val="000000" w:themeColor="text1"/>
        </w:rPr>
        <w:t xml:space="preserve"> </w:t>
      </w:r>
      <w:r w:rsidR="00563172" w:rsidRPr="002854E7">
        <w:rPr>
          <w:rFonts w:asciiTheme="minorHAnsi" w:hAnsiTheme="minorHAnsi"/>
          <w:color w:val="000000" w:themeColor="text1"/>
        </w:rPr>
        <w:t xml:space="preserve">uzyskania </w:t>
      </w:r>
      <w:r w:rsidR="00DE5F16" w:rsidRPr="002854E7">
        <w:rPr>
          <w:rFonts w:asciiTheme="minorHAnsi" w:hAnsiTheme="minorHAnsi"/>
          <w:color w:val="000000" w:themeColor="text1"/>
        </w:rPr>
        <w:t xml:space="preserve">w ramach Selekcji Etapu II </w:t>
      </w:r>
      <w:r w:rsidR="00563172" w:rsidRPr="002854E7">
        <w:rPr>
          <w:rFonts w:asciiTheme="minorHAnsi" w:hAnsiTheme="minorHAnsi"/>
          <w:color w:val="000000" w:themeColor="text1"/>
        </w:rPr>
        <w:t xml:space="preserve">Wyniku Pozytywnego </w:t>
      </w:r>
      <w:r w:rsidR="00DA3717" w:rsidRPr="002854E7">
        <w:rPr>
          <w:rFonts w:asciiTheme="minorHAnsi" w:hAnsiTheme="minorHAnsi"/>
          <w:color w:val="000000" w:themeColor="text1"/>
        </w:rPr>
        <w:t xml:space="preserve">z Dopuszczeniem do Kolejnego Etapu </w:t>
      </w:r>
      <w:r w:rsidR="00563172" w:rsidRPr="002854E7">
        <w:rPr>
          <w:rFonts w:asciiTheme="minorHAnsi" w:hAnsiTheme="minorHAnsi"/>
          <w:color w:val="000000" w:themeColor="text1"/>
        </w:rPr>
        <w:t xml:space="preserve">w danym Strumieniu </w:t>
      </w:r>
      <w:r w:rsidR="00E91A0C" w:rsidRPr="002854E7">
        <w:rPr>
          <w:rFonts w:asciiTheme="minorHAnsi" w:hAnsiTheme="minorHAnsi"/>
          <w:color w:val="000000" w:themeColor="text1"/>
        </w:rPr>
        <w:t xml:space="preserve">(publikacji Listy Rankingowej na Stronie internetowej </w:t>
      </w:r>
      <w:r w:rsidR="0026746A" w:rsidRPr="002854E7">
        <w:rPr>
          <w:rFonts w:asciiTheme="minorHAnsi" w:hAnsiTheme="minorHAnsi"/>
          <w:color w:val="000000" w:themeColor="text1"/>
        </w:rPr>
        <w:t>NCBR</w:t>
      </w:r>
      <w:r w:rsidR="00E91A0C" w:rsidRPr="002854E7">
        <w:rPr>
          <w:rFonts w:asciiTheme="minorHAnsi" w:hAnsiTheme="minorHAnsi"/>
          <w:color w:val="000000" w:themeColor="text1"/>
        </w:rPr>
        <w:t>)</w:t>
      </w:r>
      <w:r w:rsidR="00815A0C" w:rsidRPr="002854E7">
        <w:rPr>
          <w:rFonts w:asciiTheme="minorHAnsi" w:hAnsiTheme="minorHAnsi"/>
          <w:color w:val="000000" w:themeColor="text1"/>
        </w:rPr>
        <w:t xml:space="preserve">, i zakończy je nie później niż </w:t>
      </w:r>
      <w:r w:rsidR="007A5CB8" w:rsidRPr="002854E7">
        <w:rPr>
          <w:rFonts w:asciiTheme="minorHAnsi" w:hAnsiTheme="minorHAnsi"/>
          <w:color w:val="000000" w:themeColor="text1"/>
        </w:rPr>
        <w:t xml:space="preserve">w ostatnim dniu przewidzianym </w:t>
      </w:r>
      <w:r w:rsidR="00DE5F16" w:rsidRPr="002854E7">
        <w:rPr>
          <w:rFonts w:asciiTheme="minorHAnsi" w:hAnsiTheme="minorHAnsi"/>
          <w:color w:val="000000" w:themeColor="text1"/>
        </w:rPr>
        <w:t xml:space="preserve">w Harmonogramie </w:t>
      </w:r>
      <w:r w:rsidR="007A5CB8" w:rsidRPr="002854E7">
        <w:rPr>
          <w:rFonts w:asciiTheme="minorHAnsi" w:hAnsiTheme="minorHAnsi"/>
          <w:color w:val="000000" w:themeColor="text1"/>
        </w:rPr>
        <w:t xml:space="preserve">dla Terminu </w:t>
      </w:r>
      <w:r w:rsidR="00CB5D41" w:rsidRPr="002854E7">
        <w:rPr>
          <w:rFonts w:asciiTheme="minorHAnsi" w:hAnsiTheme="minorHAnsi"/>
          <w:color w:val="000000" w:themeColor="text1"/>
        </w:rPr>
        <w:t xml:space="preserve">Doręczenia Wyników Prac </w:t>
      </w:r>
      <w:r w:rsidR="001848E2" w:rsidRPr="002854E7">
        <w:rPr>
          <w:rFonts w:asciiTheme="minorHAnsi" w:hAnsiTheme="minorHAnsi"/>
          <w:color w:val="000000" w:themeColor="text1"/>
        </w:rPr>
        <w:t>Etapu III</w:t>
      </w:r>
      <w:r w:rsidR="00563172" w:rsidRPr="002854E7">
        <w:rPr>
          <w:rFonts w:asciiTheme="minorHAnsi" w:hAnsiTheme="minorHAnsi"/>
          <w:color w:val="000000" w:themeColor="text1"/>
        </w:rPr>
        <w:t xml:space="preserve"> dla danego Strumienia</w:t>
      </w:r>
      <w:r w:rsidR="00815A0C" w:rsidRPr="002854E7">
        <w:rPr>
          <w:rFonts w:asciiTheme="minorHAnsi" w:hAnsiTheme="minorHAnsi"/>
          <w:color w:val="000000" w:themeColor="text1"/>
        </w:rPr>
        <w:t>, przy czym wskazany termin jest dochowany</w:t>
      </w:r>
      <w:r w:rsidR="007C183D" w:rsidRPr="002854E7">
        <w:rPr>
          <w:rFonts w:asciiTheme="minorHAnsi" w:hAnsiTheme="minorHAnsi"/>
          <w:color w:val="000000" w:themeColor="text1"/>
        </w:rPr>
        <w:t>,</w:t>
      </w:r>
      <w:r w:rsidR="00815A0C" w:rsidRPr="002854E7">
        <w:rPr>
          <w:rFonts w:asciiTheme="minorHAnsi" w:hAnsiTheme="minorHAnsi"/>
          <w:color w:val="000000" w:themeColor="text1"/>
        </w:rPr>
        <w:t xml:space="preserve"> jeśli przed jego upływem Wykonawca </w:t>
      </w:r>
      <w:r w:rsidR="00563172" w:rsidRPr="002854E7">
        <w:rPr>
          <w:rFonts w:asciiTheme="minorHAnsi" w:hAnsiTheme="minorHAnsi"/>
          <w:color w:val="000000" w:themeColor="text1"/>
        </w:rPr>
        <w:t xml:space="preserve">przedstawi NCBR do testów końcowych i w celu dokonania </w:t>
      </w:r>
      <w:r w:rsidR="004F74FF" w:rsidRPr="002854E7">
        <w:rPr>
          <w:rFonts w:asciiTheme="minorHAnsi" w:hAnsiTheme="minorHAnsi"/>
          <w:color w:val="000000" w:themeColor="text1"/>
        </w:rPr>
        <w:t>Oceny Końcowej</w:t>
      </w:r>
      <w:r w:rsidR="00563172" w:rsidRPr="002854E7">
        <w:rPr>
          <w:rFonts w:asciiTheme="minorHAnsi" w:hAnsiTheme="minorHAnsi"/>
          <w:color w:val="000000" w:themeColor="text1"/>
        </w:rPr>
        <w:t xml:space="preserve"> Demonstrator</w:t>
      </w:r>
      <w:r w:rsidR="004F74FF" w:rsidRPr="002854E7">
        <w:rPr>
          <w:rFonts w:asciiTheme="minorHAnsi" w:hAnsiTheme="minorHAnsi"/>
          <w:color w:val="000000" w:themeColor="text1"/>
        </w:rPr>
        <w:t xml:space="preserve"> i</w:t>
      </w:r>
      <w:r w:rsidR="00563172" w:rsidRPr="002854E7">
        <w:rPr>
          <w:rFonts w:asciiTheme="minorHAnsi" w:hAnsiTheme="minorHAnsi"/>
          <w:color w:val="000000" w:themeColor="text1"/>
        </w:rPr>
        <w:t xml:space="preserve"> pozostałe elementy</w:t>
      </w:r>
      <w:r w:rsidR="00815A0C" w:rsidRPr="002854E7">
        <w:rPr>
          <w:rFonts w:asciiTheme="minorHAnsi" w:hAnsiTheme="minorHAnsi"/>
          <w:color w:val="000000" w:themeColor="text1"/>
        </w:rPr>
        <w:t xml:space="preserve"> Wynik</w:t>
      </w:r>
      <w:r w:rsidR="00563172" w:rsidRPr="002854E7">
        <w:rPr>
          <w:rFonts w:asciiTheme="minorHAnsi" w:hAnsiTheme="minorHAnsi"/>
          <w:color w:val="000000" w:themeColor="text1"/>
        </w:rPr>
        <w:t>u</w:t>
      </w:r>
      <w:r w:rsidR="00815A0C" w:rsidRPr="002854E7">
        <w:rPr>
          <w:rFonts w:asciiTheme="minorHAnsi" w:hAnsiTheme="minorHAnsi"/>
          <w:color w:val="000000" w:themeColor="text1"/>
        </w:rPr>
        <w:t xml:space="preserve"> Prac </w:t>
      </w:r>
      <w:r w:rsidR="001848E2" w:rsidRPr="002854E7">
        <w:rPr>
          <w:rFonts w:asciiTheme="minorHAnsi" w:hAnsiTheme="minorHAnsi"/>
          <w:color w:val="000000" w:themeColor="text1"/>
        </w:rPr>
        <w:t>Etapu I</w:t>
      </w:r>
      <w:r w:rsidR="009655A9" w:rsidRPr="002854E7">
        <w:rPr>
          <w:rFonts w:asciiTheme="minorHAnsi" w:hAnsiTheme="minorHAnsi"/>
          <w:color w:val="000000" w:themeColor="text1"/>
        </w:rPr>
        <w:t>II</w:t>
      </w:r>
      <w:r w:rsidR="00815A0C" w:rsidRPr="002854E7">
        <w:rPr>
          <w:rFonts w:asciiTheme="minorHAnsi" w:hAnsiTheme="minorHAnsi"/>
          <w:color w:val="000000" w:themeColor="text1"/>
        </w:rPr>
        <w:t>.</w:t>
      </w:r>
      <w:r w:rsidR="00E24B29" w:rsidRPr="002854E7">
        <w:rPr>
          <w:rFonts w:asciiTheme="minorHAnsi" w:hAnsiTheme="minorHAnsi"/>
          <w:color w:val="000000" w:themeColor="text1"/>
        </w:rPr>
        <w:t xml:space="preserve"> Postanowienia Załącznika nr 4 do Regulaminu określają szczególne elementy Wyniku Prac Etapu III, które Wykonawca jest zobowiązany przedstawić NCBR przed lub po Terminie Doręczenia Wyników Prac Etapu III, w terminie i na zasadach wskazanych w tym Załączniku.</w:t>
      </w:r>
    </w:p>
    <w:p w14:paraId="4EB0B824" w14:textId="08ABB48F" w:rsidR="009655A9" w:rsidRPr="002854E7" w:rsidRDefault="009655A9" w:rsidP="00B96C37">
      <w:pPr>
        <w:pStyle w:val="Akapitzlist"/>
        <w:numPr>
          <w:ilvl w:val="0"/>
          <w:numId w:val="13"/>
        </w:numPr>
        <w:spacing w:after="0" w:line="240" w:lineRule="auto"/>
        <w:ind w:left="426" w:hanging="426"/>
        <w:jc w:val="both"/>
        <w:rPr>
          <w:rFonts w:asciiTheme="minorHAnsi" w:hAnsiTheme="minorHAnsi"/>
          <w:color w:val="000000" w:themeColor="text1"/>
        </w:rPr>
      </w:pPr>
      <w:bookmarkStart w:id="99" w:name="_Ref52728767"/>
      <w:r w:rsidRPr="002854E7">
        <w:rPr>
          <w:rFonts w:asciiTheme="minorHAnsi" w:hAnsiTheme="minorHAnsi"/>
          <w:color w:val="000000" w:themeColor="text1"/>
        </w:rPr>
        <w:t xml:space="preserve">Po zakończeniu przez </w:t>
      </w:r>
      <w:r w:rsidR="00B46157" w:rsidRPr="002854E7">
        <w:rPr>
          <w:rFonts w:asciiTheme="minorHAnsi" w:hAnsiTheme="minorHAnsi"/>
          <w:color w:val="000000" w:themeColor="text1"/>
        </w:rPr>
        <w:t>Uczestników Przedsięwzięcia</w:t>
      </w:r>
      <w:r w:rsidR="00B46157" w:rsidRPr="002854E7" w:rsidDel="00B46157">
        <w:rPr>
          <w:rFonts w:asciiTheme="minorHAnsi" w:hAnsiTheme="minorHAnsi"/>
          <w:color w:val="000000" w:themeColor="text1"/>
        </w:rPr>
        <w:t xml:space="preserve"> </w:t>
      </w:r>
      <w:r w:rsidRPr="002854E7">
        <w:rPr>
          <w:rFonts w:asciiTheme="minorHAnsi" w:hAnsiTheme="minorHAnsi"/>
          <w:color w:val="000000" w:themeColor="text1"/>
        </w:rPr>
        <w:t>Prac B+R w Etapie III</w:t>
      </w:r>
      <w:r w:rsidR="00C72452" w:rsidRPr="002854E7">
        <w:rPr>
          <w:rFonts w:asciiTheme="minorHAnsi" w:hAnsiTheme="minorHAnsi"/>
          <w:color w:val="000000" w:themeColor="text1"/>
        </w:rPr>
        <w:t xml:space="preserve"> w danym Strumieniu</w:t>
      </w:r>
      <w:r w:rsidRPr="002854E7">
        <w:rPr>
          <w:rFonts w:asciiTheme="minorHAnsi" w:hAnsiTheme="minorHAnsi"/>
          <w:color w:val="000000" w:themeColor="text1"/>
        </w:rPr>
        <w:t>, nie później niż w terminach wskazanych w Harmonogramie</w:t>
      </w:r>
      <w:r w:rsidR="00DF6747"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z zastrzeżeniem </w:t>
      </w:r>
      <w:r w:rsidR="00E90F73" w:rsidRPr="002854E7">
        <w:rPr>
          <w:rFonts w:asciiTheme="minorHAnsi" w:hAnsiTheme="minorHAnsi"/>
          <w:color w:val="000000" w:themeColor="text1"/>
          <w:shd w:val="clear" w:color="auto" w:fill="E6E6E6"/>
        </w:rPr>
        <w:fldChar w:fldCharType="begin"/>
      </w:r>
      <w:r w:rsidR="00E90F73" w:rsidRPr="002854E7">
        <w:rPr>
          <w:rFonts w:asciiTheme="minorHAnsi" w:hAnsiTheme="minorHAnsi"/>
          <w:color w:val="000000" w:themeColor="text1"/>
        </w:rPr>
        <w:instrText xml:space="preserve"> REF _Ref479947439 \n \h </w:instrText>
      </w:r>
      <w:r w:rsidR="00862665" w:rsidRPr="002854E7">
        <w:rPr>
          <w:rFonts w:asciiTheme="minorHAnsi" w:hAnsiTheme="minorHAnsi"/>
          <w:color w:val="000000" w:themeColor="text1"/>
        </w:rPr>
        <w:instrText xml:space="preserve"> \* MERGEFORMAT </w:instrText>
      </w:r>
      <w:r w:rsidR="00E90F73" w:rsidRPr="002854E7">
        <w:rPr>
          <w:rFonts w:asciiTheme="minorHAnsi" w:hAnsiTheme="minorHAnsi"/>
          <w:color w:val="000000" w:themeColor="text1"/>
          <w:shd w:val="clear" w:color="auto" w:fill="E6E6E6"/>
        </w:rPr>
      </w:r>
      <w:r w:rsidR="00E90F7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00E90F73" w:rsidRPr="002854E7">
        <w:rPr>
          <w:rFonts w:asciiTheme="minorHAnsi" w:hAnsiTheme="minorHAnsi"/>
          <w:color w:val="000000" w:themeColor="text1"/>
          <w:shd w:val="clear" w:color="auto" w:fill="E6E6E6"/>
        </w:rPr>
        <w:fldChar w:fldCharType="end"/>
      </w:r>
      <w:r w:rsidR="00E90F73" w:rsidRPr="002854E7">
        <w:rPr>
          <w:rFonts w:asciiTheme="minorHAnsi" w:hAnsiTheme="minorHAnsi"/>
          <w:color w:val="000000" w:themeColor="text1"/>
        </w:rPr>
        <w:t xml:space="preserve"> </w:t>
      </w:r>
      <w:r w:rsidR="00E90F73" w:rsidRPr="002854E7">
        <w:rPr>
          <w:rFonts w:asciiTheme="minorHAnsi" w:hAnsiTheme="minorHAnsi"/>
          <w:color w:val="000000" w:themeColor="text1"/>
          <w:shd w:val="clear" w:color="auto" w:fill="E6E6E6"/>
        </w:rPr>
        <w:fldChar w:fldCharType="begin"/>
      </w:r>
      <w:r w:rsidR="00E90F73" w:rsidRPr="002854E7">
        <w:rPr>
          <w:rFonts w:asciiTheme="minorHAnsi" w:hAnsiTheme="minorHAnsi"/>
          <w:color w:val="000000" w:themeColor="text1"/>
        </w:rPr>
        <w:instrText xml:space="preserve"> REF _Ref52703593 \n \h </w:instrText>
      </w:r>
      <w:r w:rsidR="00862665" w:rsidRPr="002854E7">
        <w:rPr>
          <w:rFonts w:asciiTheme="minorHAnsi" w:hAnsiTheme="minorHAnsi"/>
          <w:color w:val="000000" w:themeColor="text1"/>
        </w:rPr>
        <w:instrText xml:space="preserve"> \* MERGEFORMAT </w:instrText>
      </w:r>
      <w:r w:rsidR="00E90F73" w:rsidRPr="002854E7">
        <w:rPr>
          <w:rFonts w:asciiTheme="minorHAnsi" w:hAnsiTheme="minorHAnsi"/>
          <w:color w:val="000000" w:themeColor="text1"/>
          <w:shd w:val="clear" w:color="auto" w:fill="E6E6E6"/>
        </w:rPr>
      </w:r>
      <w:r w:rsidR="00E90F7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§8</w:t>
      </w:r>
      <w:r w:rsidR="00E90F73" w:rsidRPr="002854E7">
        <w:rPr>
          <w:rFonts w:asciiTheme="minorHAnsi" w:hAnsiTheme="minorHAnsi"/>
          <w:color w:val="000000" w:themeColor="text1"/>
          <w:shd w:val="clear" w:color="auto" w:fill="E6E6E6"/>
        </w:rPr>
        <w:fldChar w:fldCharType="end"/>
      </w:r>
      <w:r w:rsidR="00E90F73" w:rsidRPr="002854E7">
        <w:rPr>
          <w:rFonts w:asciiTheme="minorHAnsi" w:hAnsiTheme="minorHAnsi"/>
          <w:color w:val="000000" w:themeColor="text1"/>
        </w:rPr>
        <w:t xml:space="preserve"> - </w:t>
      </w:r>
      <w:r w:rsidR="00E90F73" w:rsidRPr="002854E7">
        <w:rPr>
          <w:rFonts w:asciiTheme="minorHAnsi" w:hAnsiTheme="minorHAnsi"/>
          <w:color w:val="000000" w:themeColor="text1"/>
          <w:shd w:val="clear" w:color="auto" w:fill="E6E6E6"/>
        </w:rPr>
        <w:fldChar w:fldCharType="begin"/>
      </w:r>
      <w:r w:rsidR="00E90F73" w:rsidRPr="002854E7">
        <w:rPr>
          <w:rFonts w:asciiTheme="minorHAnsi" w:hAnsiTheme="minorHAnsi"/>
          <w:color w:val="000000" w:themeColor="text1"/>
        </w:rPr>
        <w:instrText xml:space="preserve"> REF _Ref52703598 \n \h </w:instrText>
      </w:r>
      <w:r w:rsidR="00862665" w:rsidRPr="002854E7">
        <w:rPr>
          <w:rFonts w:asciiTheme="minorHAnsi" w:hAnsiTheme="minorHAnsi"/>
          <w:color w:val="000000" w:themeColor="text1"/>
        </w:rPr>
        <w:instrText xml:space="preserve"> \* MERGEFORMAT </w:instrText>
      </w:r>
      <w:r w:rsidR="00E90F73" w:rsidRPr="002854E7">
        <w:rPr>
          <w:rFonts w:asciiTheme="minorHAnsi" w:hAnsiTheme="minorHAnsi"/>
          <w:color w:val="000000" w:themeColor="text1"/>
          <w:shd w:val="clear" w:color="auto" w:fill="E6E6E6"/>
        </w:rPr>
      </w:r>
      <w:r w:rsidR="00E90F7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§13</w:t>
      </w:r>
      <w:r w:rsidR="00E90F73"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NCBR </w:t>
      </w:r>
      <w:r w:rsidR="00563172" w:rsidRPr="002854E7">
        <w:rPr>
          <w:rFonts w:asciiTheme="minorHAnsi" w:hAnsiTheme="minorHAnsi"/>
          <w:color w:val="000000" w:themeColor="text1"/>
        </w:rPr>
        <w:t>rozpoczyna Ocenę Końcową w ramach każdego Strumienia, w tym podejmuje następujące działania</w:t>
      </w:r>
      <w:r w:rsidRPr="002854E7">
        <w:rPr>
          <w:rFonts w:asciiTheme="minorHAnsi" w:hAnsiTheme="minorHAnsi"/>
          <w:color w:val="000000" w:themeColor="text1"/>
        </w:rPr>
        <w:t>:</w:t>
      </w:r>
      <w:bookmarkEnd w:id="99"/>
    </w:p>
    <w:p w14:paraId="55233A32" w14:textId="164821B4" w:rsidR="00A060DD" w:rsidRPr="002854E7" w:rsidRDefault="00A060DD" w:rsidP="00B96C37">
      <w:pPr>
        <w:pStyle w:val="Akapitzlist"/>
        <w:numPr>
          <w:ilvl w:val="1"/>
          <w:numId w:val="13"/>
        </w:numPr>
        <w:spacing w:after="0" w:line="240" w:lineRule="auto"/>
        <w:ind w:left="851"/>
        <w:jc w:val="both"/>
        <w:rPr>
          <w:rFonts w:asciiTheme="minorHAnsi" w:hAnsiTheme="minorHAnsi"/>
          <w:color w:val="000000" w:themeColor="text1"/>
        </w:rPr>
      </w:pPr>
      <w:bookmarkStart w:id="100" w:name="_Ref479947542"/>
      <w:r w:rsidRPr="002854E7">
        <w:rPr>
          <w:rFonts w:asciiTheme="minorHAnsi" w:hAnsiTheme="minorHAnsi"/>
          <w:color w:val="000000" w:themeColor="text1"/>
        </w:rPr>
        <w:t xml:space="preserve">przeprowadza z pomocą pracowników NCBR i Zespołu Oceniającego ocenę Wyników Prac Etapu III, zgodnie z Umową i </w:t>
      </w:r>
      <w:r w:rsidR="430670A5" w:rsidRPr="002854E7">
        <w:rPr>
          <w:rFonts w:asciiTheme="minorHAnsi" w:hAnsiTheme="minorHAnsi"/>
          <w:color w:val="000000" w:themeColor="text1"/>
        </w:rPr>
        <w:t>Załączni</w:t>
      </w:r>
      <w:r w:rsidRPr="002854E7">
        <w:rPr>
          <w:rFonts w:asciiTheme="minorHAnsi" w:hAnsiTheme="minorHAnsi"/>
          <w:color w:val="000000" w:themeColor="text1"/>
        </w:rPr>
        <w:t>kiem nr 5 do Regulaminu,</w:t>
      </w:r>
    </w:p>
    <w:p w14:paraId="437C6907" w14:textId="4F809C84" w:rsidR="00A060DD" w:rsidRPr="002854E7" w:rsidRDefault="00A060DD"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organizuje testy Wyników Prac Etapu III, zgodnie z </w:t>
      </w:r>
      <w:r w:rsidR="430670A5" w:rsidRPr="002854E7">
        <w:rPr>
          <w:rFonts w:asciiTheme="minorHAnsi" w:hAnsiTheme="minorHAnsi"/>
          <w:color w:val="000000" w:themeColor="text1"/>
        </w:rPr>
        <w:t>Załączni</w:t>
      </w:r>
      <w:r w:rsidRPr="002854E7">
        <w:rPr>
          <w:rFonts w:asciiTheme="minorHAnsi" w:hAnsiTheme="minorHAnsi"/>
          <w:color w:val="000000" w:themeColor="text1"/>
        </w:rPr>
        <w:t>kiem nr 4 do Regulaminu;</w:t>
      </w:r>
    </w:p>
    <w:p w14:paraId="16D61BB8" w14:textId="641939F1" w:rsidR="00A060DD" w:rsidRPr="002854E7" w:rsidRDefault="00A060DD"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może zorganizować spotkania Uczestników Przedsięwzięcia z Zespołem Oceniającym;</w:t>
      </w:r>
    </w:p>
    <w:p w14:paraId="5AB53F20" w14:textId="389DC295" w:rsidR="00FE0B03" w:rsidRPr="002854E7" w:rsidRDefault="00FE0B03" w:rsidP="00A81505">
      <w:pPr>
        <w:spacing w:after="0" w:line="240" w:lineRule="auto"/>
        <w:ind w:left="491"/>
        <w:jc w:val="both"/>
        <w:rPr>
          <w:rFonts w:asciiTheme="minorHAnsi" w:hAnsiTheme="minorHAnsi"/>
          <w:color w:val="000000" w:themeColor="text1"/>
        </w:rPr>
      </w:pPr>
      <w:r w:rsidRPr="002854E7">
        <w:rPr>
          <w:rFonts w:asciiTheme="minorHAnsi" w:hAnsiTheme="minorHAnsi"/>
          <w:color w:val="000000" w:themeColor="text1"/>
        </w:rPr>
        <w:lastRenderedPageBreak/>
        <w:t>przy czym NCBR jest uprawnione do określenia kolejności ww. czynności lub ich dokonywania równolegle,</w:t>
      </w:r>
    </w:p>
    <w:p w14:paraId="2EF22415" w14:textId="77777777" w:rsidR="00A060DD" w:rsidRPr="002854E7" w:rsidRDefault="00A060DD"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przekazuje każdemu Uczestnikowi Przedsięwzięcia Raport z Oceny stworzonych przez niego Wyników Prac Etapu w danym Strumieniu i przekazuje ewentualne zastrzeżenia Uczestnika Przedsięwzięcia Zespołowi Oceniającemu;</w:t>
      </w:r>
    </w:p>
    <w:p w14:paraId="08CFA548" w14:textId="23D0B291" w:rsidR="00975F33" w:rsidRPr="002854E7" w:rsidRDefault="00A060DD"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publikuje Listę Rankingową dla danego Strumienia i dokonuje doręczenia Uczestnikom Przedsięwzięcia </w:t>
      </w:r>
      <w:r w:rsidR="003B2FCB" w:rsidRPr="002854E7">
        <w:rPr>
          <w:rFonts w:asciiTheme="minorHAnsi" w:hAnsiTheme="minorHAnsi"/>
          <w:color w:val="000000" w:themeColor="text1"/>
        </w:rPr>
        <w:t>Wyników Pozytywnych Końcowych albo</w:t>
      </w:r>
      <w:r w:rsidR="007A74B3" w:rsidRPr="002854E7">
        <w:rPr>
          <w:rFonts w:asciiTheme="minorHAnsi" w:hAnsiTheme="minorHAnsi"/>
          <w:color w:val="000000" w:themeColor="text1"/>
        </w:rPr>
        <w:t xml:space="preserve"> końcowych</w:t>
      </w:r>
      <w:r w:rsidR="003B2FCB" w:rsidRPr="002854E7">
        <w:rPr>
          <w:rFonts w:asciiTheme="minorHAnsi" w:hAnsiTheme="minorHAnsi"/>
          <w:color w:val="000000" w:themeColor="text1"/>
        </w:rPr>
        <w:t xml:space="preserve"> Wyników Negatywnych</w:t>
      </w:r>
      <w:r w:rsidR="00975F33" w:rsidRPr="002854E7">
        <w:rPr>
          <w:rFonts w:asciiTheme="minorHAnsi" w:hAnsiTheme="minorHAnsi"/>
          <w:color w:val="000000" w:themeColor="text1"/>
        </w:rPr>
        <w:t>;</w:t>
      </w:r>
    </w:p>
    <w:p w14:paraId="4A0250B8" w14:textId="78F94247" w:rsidR="00A060DD" w:rsidRPr="002854E7" w:rsidRDefault="00975F33"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dokonuje Odbioru Wyników Prac Etapu III, o ile zostały spełnione przesłanki Odbioru</w:t>
      </w:r>
      <w:r w:rsidR="00A060DD" w:rsidRPr="002854E7">
        <w:rPr>
          <w:rFonts w:asciiTheme="minorHAnsi" w:hAnsiTheme="minorHAnsi"/>
          <w:color w:val="000000" w:themeColor="text1"/>
        </w:rPr>
        <w:t>.</w:t>
      </w:r>
    </w:p>
    <w:p w14:paraId="1D566993" w14:textId="576B494E" w:rsidR="00E0061A" w:rsidRPr="002854E7" w:rsidRDefault="00E0061A" w:rsidP="00B96C37">
      <w:pPr>
        <w:pStyle w:val="Akapitzlist"/>
        <w:numPr>
          <w:ilvl w:val="0"/>
          <w:numId w:val="13"/>
        </w:numPr>
        <w:spacing w:after="0" w:line="240" w:lineRule="auto"/>
        <w:ind w:left="426" w:hanging="426"/>
        <w:jc w:val="both"/>
        <w:rPr>
          <w:rFonts w:asciiTheme="minorHAnsi" w:hAnsiTheme="minorHAnsi"/>
          <w:color w:val="000000" w:themeColor="text1"/>
        </w:rPr>
      </w:pPr>
      <w:bookmarkStart w:id="101" w:name="_Ref52703593"/>
      <w:bookmarkStart w:id="102" w:name="_Ref511380580"/>
      <w:bookmarkStart w:id="103" w:name="_Ref493951206"/>
      <w:bookmarkEnd w:id="100"/>
      <w:r w:rsidRPr="002854E7">
        <w:rPr>
          <w:rFonts w:asciiTheme="minorHAnsi" w:hAnsiTheme="minorHAnsi"/>
          <w:color w:val="000000" w:themeColor="text1"/>
        </w:rPr>
        <w:t xml:space="preserve">Wykonawca jest uprawniony do zgłoszenia Wyniku Prac </w:t>
      </w:r>
      <w:r w:rsidR="001848E2" w:rsidRPr="002854E7">
        <w:rPr>
          <w:rFonts w:asciiTheme="minorHAnsi" w:hAnsiTheme="minorHAnsi"/>
          <w:color w:val="000000" w:themeColor="text1"/>
        </w:rPr>
        <w:t>E</w:t>
      </w:r>
      <w:r w:rsidR="009655A9" w:rsidRPr="002854E7">
        <w:rPr>
          <w:rFonts w:asciiTheme="minorHAnsi" w:hAnsiTheme="minorHAnsi"/>
          <w:color w:val="000000" w:themeColor="text1"/>
        </w:rPr>
        <w:t xml:space="preserve">tapu </w:t>
      </w:r>
      <w:r w:rsidR="00563172" w:rsidRPr="002854E7">
        <w:rPr>
          <w:rFonts w:asciiTheme="minorHAnsi" w:hAnsiTheme="minorHAnsi"/>
          <w:color w:val="000000" w:themeColor="text1"/>
        </w:rPr>
        <w:t>III</w:t>
      </w:r>
      <w:r w:rsidRPr="002854E7">
        <w:rPr>
          <w:rFonts w:asciiTheme="minorHAnsi" w:hAnsiTheme="minorHAnsi"/>
          <w:color w:val="000000" w:themeColor="text1"/>
        </w:rPr>
        <w:t xml:space="preserve"> przed terminem wskazanym w Harmonogramie</w:t>
      </w:r>
      <w:r w:rsidR="00260732"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za uprzednim 7</w:t>
      </w:r>
      <w:r w:rsidR="00260732" w:rsidRPr="002854E7">
        <w:rPr>
          <w:rFonts w:asciiTheme="minorHAnsi" w:hAnsiTheme="minorHAnsi"/>
          <w:color w:val="000000" w:themeColor="text1"/>
        </w:rPr>
        <w:t>-</w:t>
      </w:r>
      <w:r w:rsidRPr="002854E7">
        <w:rPr>
          <w:rFonts w:asciiTheme="minorHAnsi" w:hAnsiTheme="minorHAnsi"/>
          <w:color w:val="000000" w:themeColor="text1"/>
        </w:rPr>
        <w:t xml:space="preserve">dniowym powiadomieniem NCBR w formie pisemnej </w:t>
      </w:r>
      <w:bookmarkStart w:id="104" w:name="_Hlk57338394"/>
      <w:r w:rsidR="007A74B3" w:rsidRPr="002854E7">
        <w:rPr>
          <w:rFonts w:asciiTheme="minorHAnsi" w:hAnsiTheme="minorHAnsi"/>
          <w:color w:val="000000" w:themeColor="text1"/>
        </w:rPr>
        <w:t xml:space="preserve">lub elektronicznej </w:t>
      </w:r>
      <w:bookmarkEnd w:id="104"/>
      <w:r w:rsidRPr="002854E7">
        <w:rPr>
          <w:rFonts w:asciiTheme="minorHAnsi" w:hAnsiTheme="minorHAnsi"/>
          <w:color w:val="000000" w:themeColor="text1"/>
        </w:rPr>
        <w:t xml:space="preserve">pod rygorem nieważności. W takim wypadku czynności wskazane w </w:t>
      </w:r>
      <w:r w:rsidR="00B30838" w:rsidRPr="002854E7">
        <w:rPr>
          <w:rFonts w:asciiTheme="minorHAnsi" w:hAnsiTheme="minorHAnsi"/>
          <w:color w:val="000000" w:themeColor="text1"/>
          <w:shd w:val="clear" w:color="auto" w:fill="E6E6E6"/>
        </w:rPr>
        <w:fldChar w:fldCharType="begin"/>
      </w:r>
      <w:r w:rsidR="00B30838" w:rsidRPr="002854E7">
        <w:rPr>
          <w:rFonts w:asciiTheme="minorHAnsi" w:hAnsiTheme="minorHAnsi"/>
          <w:color w:val="000000" w:themeColor="text1"/>
        </w:rPr>
        <w:instrText xml:space="preserve"> REF _Ref479947439 \r \h </w:instrText>
      </w:r>
      <w:r w:rsidR="00DA5DB8" w:rsidRPr="002854E7">
        <w:rPr>
          <w:rFonts w:asciiTheme="minorHAnsi" w:hAnsiTheme="minorHAnsi"/>
          <w:color w:val="000000" w:themeColor="text1"/>
        </w:rPr>
        <w:instrText xml:space="preserve"> \* MERGEFORMAT </w:instrText>
      </w:r>
      <w:r w:rsidR="00B30838" w:rsidRPr="002854E7">
        <w:rPr>
          <w:rFonts w:asciiTheme="minorHAnsi" w:hAnsiTheme="minorHAnsi"/>
          <w:color w:val="000000" w:themeColor="text1"/>
          <w:shd w:val="clear" w:color="auto" w:fill="E6E6E6"/>
        </w:rPr>
      </w:r>
      <w:r w:rsidR="00B3083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00B30838" w:rsidRPr="002854E7">
        <w:rPr>
          <w:rFonts w:asciiTheme="minorHAnsi" w:hAnsiTheme="minorHAnsi"/>
          <w:color w:val="000000" w:themeColor="text1"/>
          <w:shd w:val="clear" w:color="auto" w:fill="E6E6E6"/>
        </w:rPr>
        <w:fldChar w:fldCharType="end"/>
      </w:r>
      <w:r w:rsidR="00B30838" w:rsidRPr="002854E7">
        <w:rPr>
          <w:rFonts w:asciiTheme="minorHAnsi" w:hAnsiTheme="minorHAnsi"/>
          <w:color w:val="000000" w:themeColor="text1"/>
        </w:rPr>
        <w:t xml:space="preserve"> </w:t>
      </w:r>
      <w:r w:rsidR="000B7D68" w:rsidRPr="002854E7">
        <w:rPr>
          <w:rFonts w:asciiTheme="minorHAnsi" w:hAnsiTheme="minorHAnsi"/>
          <w:color w:val="000000" w:themeColor="text1"/>
          <w:shd w:val="clear" w:color="auto" w:fill="E6E6E6"/>
        </w:rPr>
        <w:fldChar w:fldCharType="begin"/>
      </w:r>
      <w:r w:rsidR="000B7D68" w:rsidRPr="002854E7">
        <w:rPr>
          <w:rFonts w:asciiTheme="minorHAnsi" w:hAnsiTheme="minorHAnsi"/>
          <w:color w:val="000000" w:themeColor="text1"/>
        </w:rPr>
        <w:instrText xml:space="preserve"> REF _Ref52728767 \n \h </w:instrText>
      </w:r>
      <w:r w:rsidR="00862665" w:rsidRPr="002854E7">
        <w:rPr>
          <w:rFonts w:asciiTheme="minorHAnsi" w:hAnsiTheme="minorHAnsi"/>
          <w:color w:val="000000" w:themeColor="text1"/>
        </w:rPr>
        <w:instrText xml:space="preserve"> \* MERGEFORMAT </w:instrText>
      </w:r>
      <w:r w:rsidR="000B7D68" w:rsidRPr="002854E7">
        <w:rPr>
          <w:rFonts w:asciiTheme="minorHAnsi" w:hAnsiTheme="minorHAnsi"/>
          <w:color w:val="000000" w:themeColor="text1"/>
          <w:shd w:val="clear" w:color="auto" w:fill="E6E6E6"/>
        </w:rPr>
      </w:r>
      <w:r w:rsidR="000B7D6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§7</w:t>
      </w:r>
      <w:r w:rsidR="000B7D68" w:rsidRPr="002854E7">
        <w:rPr>
          <w:rFonts w:asciiTheme="minorHAnsi" w:hAnsiTheme="minorHAnsi"/>
          <w:color w:val="000000" w:themeColor="text1"/>
          <w:shd w:val="clear" w:color="auto" w:fill="E6E6E6"/>
        </w:rPr>
        <w:fldChar w:fldCharType="end"/>
      </w:r>
      <w:r w:rsidR="000B7D68" w:rsidRPr="002854E7">
        <w:rPr>
          <w:rFonts w:asciiTheme="minorHAnsi" w:hAnsiTheme="minorHAnsi"/>
          <w:color w:val="000000" w:themeColor="text1"/>
        </w:rPr>
        <w:t xml:space="preserve"> </w:t>
      </w:r>
      <w:r w:rsidRPr="002854E7">
        <w:rPr>
          <w:rFonts w:asciiTheme="minorHAnsi" w:hAnsiTheme="minorHAnsi"/>
          <w:color w:val="000000" w:themeColor="text1"/>
        </w:rPr>
        <w:t>NCBR</w:t>
      </w:r>
      <w:r w:rsidR="005E28E5" w:rsidRPr="002854E7">
        <w:rPr>
          <w:rFonts w:asciiTheme="minorHAnsi" w:hAnsiTheme="minorHAnsi"/>
          <w:color w:val="000000" w:themeColor="text1"/>
        </w:rPr>
        <w:t xml:space="preserve"> może podjąć</w:t>
      </w:r>
      <w:r w:rsidRPr="002854E7">
        <w:rPr>
          <w:rFonts w:asciiTheme="minorHAnsi" w:hAnsiTheme="minorHAnsi"/>
          <w:color w:val="000000" w:themeColor="text1"/>
        </w:rPr>
        <w:t xml:space="preserve"> niezwłocznie.</w:t>
      </w:r>
      <w:bookmarkEnd w:id="101"/>
    </w:p>
    <w:p w14:paraId="171CE0DB" w14:textId="7404606C" w:rsidR="00886B4D" w:rsidRPr="002854E7" w:rsidRDefault="00886B4D" w:rsidP="00B96C37">
      <w:pPr>
        <w:pStyle w:val="Akapitzlist"/>
        <w:numPr>
          <w:ilvl w:val="0"/>
          <w:numId w:val="13"/>
        </w:numPr>
        <w:spacing w:after="0" w:line="240" w:lineRule="auto"/>
        <w:ind w:left="426" w:hanging="426"/>
        <w:jc w:val="both"/>
        <w:rPr>
          <w:rFonts w:asciiTheme="minorHAnsi" w:hAnsiTheme="minorHAnsi"/>
          <w:color w:val="000000" w:themeColor="text1"/>
        </w:rPr>
      </w:pPr>
      <w:bookmarkStart w:id="105" w:name="_Ref52729830"/>
      <w:r w:rsidRPr="002854E7">
        <w:rPr>
          <w:rFonts w:asciiTheme="minorHAnsi" w:hAnsiTheme="minorHAnsi"/>
          <w:color w:val="000000" w:themeColor="text1"/>
        </w:rPr>
        <w:t xml:space="preserve">W trakcie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NCBR jest uprawnione do jednostronnej zmiany każdego z terminów wskazan</w:t>
      </w:r>
      <w:r w:rsidR="00106492" w:rsidRPr="002854E7">
        <w:rPr>
          <w:rFonts w:asciiTheme="minorHAnsi" w:hAnsiTheme="minorHAnsi"/>
          <w:color w:val="000000" w:themeColor="text1"/>
        </w:rPr>
        <w:t xml:space="preserve">ych </w:t>
      </w:r>
      <w:r w:rsidRPr="002854E7">
        <w:rPr>
          <w:rFonts w:asciiTheme="minorHAnsi" w:hAnsiTheme="minorHAnsi"/>
          <w:color w:val="000000" w:themeColor="text1"/>
        </w:rPr>
        <w:t>w Harmonogramie</w:t>
      </w:r>
      <w:r w:rsidR="003C2D54"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00F52EA0" w:rsidRPr="002854E7">
        <w:rPr>
          <w:rFonts w:asciiTheme="minorHAnsi" w:hAnsiTheme="minorHAnsi"/>
          <w:color w:val="000000" w:themeColor="text1"/>
        </w:rPr>
        <w:t xml:space="preserve"> w zakresie danego Strumienia</w:t>
      </w:r>
      <w:r w:rsidRPr="002854E7">
        <w:rPr>
          <w:rFonts w:asciiTheme="minorHAnsi" w:hAnsiTheme="minorHAnsi"/>
          <w:color w:val="000000" w:themeColor="text1"/>
        </w:rPr>
        <w:t>, z zastrzeżeniem, że:</w:t>
      </w:r>
      <w:bookmarkEnd w:id="102"/>
      <w:bookmarkEnd w:id="105"/>
    </w:p>
    <w:p w14:paraId="49EAEABB" w14:textId="68427F91" w:rsidR="00886B4D" w:rsidRPr="002854E7" w:rsidRDefault="00886B4D"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NCBR nie dokona skrócenia terminu na przeprowadzenie Prac B+R w ramach dane</w:t>
      </w:r>
      <w:r w:rsidR="00FB4BEC" w:rsidRPr="002854E7">
        <w:rPr>
          <w:rFonts w:asciiTheme="minorHAnsi" w:hAnsiTheme="minorHAnsi"/>
          <w:color w:val="000000" w:themeColor="text1"/>
        </w:rPr>
        <w:t>go</w:t>
      </w:r>
      <w:r w:rsidRPr="002854E7">
        <w:rPr>
          <w:rFonts w:asciiTheme="minorHAnsi" w:hAnsiTheme="minorHAnsi"/>
          <w:color w:val="000000" w:themeColor="text1"/>
        </w:rPr>
        <w:t xml:space="preserve"> </w:t>
      </w:r>
      <w:r w:rsidR="00FB4BEC" w:rsidRPr="002854E7">
        <w:rPr>
          <w:rFonts w:asciiTheme="minorHAnsi" w:hAnsiTheme="minorHAnsi"/>
          <w:color w:val="000000" w:themeColor="text1"/>
        </w:rPr>
        <w:t>Etapu</w:t>
      </w:r>
      <w:r w:rsidRPr="002854E7">
        <w:rPr>
          <w:rFonts w:asciiTheme="minorHAnsi" w:hAnsiTheme="minorHAnsi"/>
          <w:color w:val="000000" w:themeColor="text1"/>
        </w:rPr>
        <w:t xml:space="preserve">, </w:t>
      </w:r>
      <w:r w:rsidR="00106492" w:rsidRPr="002854E7">
        <w:rPr>
          <w:rFonts w:asciiTheme="minorHAnsi" w:hAnsiTheme="minorHAnsi"/>
          <w:color w:val="000000" w:themeColor="text1"/>
        </w:rPr>
        <w:t xml:space="preserve">z zastrzeżeniem </w:t>
      </w:r>
      <w:r w:rsidR="00E24A45" w:rsidRPr="002854E7">
        <w:rPr>
          <w:rFonts w:asciiTheme="minorHAnsi" w:hAnsiTheme="minorHAnsi"/>
          <w:color w:val="000000" w:themeColor="text1"/>
          <w:shd w:val="clear" w:color="auto" w:fill="E6E6E6"/>
        </w:rPr>
        <w:fldChar w:fldCharType="begin"/>
      </w:r>
      <w:r w:rsidR="00E24A45" w:rsidRPr="002854E7">
        <w:rPr>
          <w:rFonts w:asciiTheme="minorHAnsi" w:hAnsiTheme="minorHAnsi"/>
          <w:color w:val="000000" w:themeColor="text1"/>
        </w:rPr>
        <w:instrText xml:space="preserve"> REF _Ref52729399 \n \h </w:instrText>
      </w:r>
      <w:r w:rsidR="00862665" w:rsidRPr="002854E7">
        <w:rPr>
          <w:rFonts w:asciiTheme="minorHAnsi" w:hAnsiTheme="minorHAnsi"/>
          <w:color w:val="000000" w:themeColor="text1"/>
        </w:rPr>
        <w:instrText xml:space="preserve"> \* MERGEFORMAT </w:instrText>
      </w:r>
      <w:r w:rsidR="00E24A45" w:rsidRPr="002854E7">
        <w:rPr>
          <w:rFonts w:asciiTheme="minorHAnsi" w:hAnsiTheme="minorHAnsi"/>
          <w:color w:val="000000" w:themeColor="text1"/>
          <w:shd w:val="clear" w:color="auto" w:fill="E6E6E6"/>
        </w:rPr>
      </w:r>
      <w:r w:rsidR="00E24A45"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§10</w:t>
      </w:r>
      <w:r w:rsidR="00E24A45" w:rsidRPr="002854E7">
        <w:rPr>
          <w:rFonts w:asciiTheme="minorHAnsi" w:hAnsiTheme="minorHAnsi"/>
          <w:color w:val="000000" w:themeColor="text1"/>
          <w:shd w:val="clear" w:color="auto" w:fill="E6E6E6"/>
        </w:rPr>
        <w:fldChar w:fldCharType="end"/>
      </w:r>
      <w:r w:rsidR="00E24A45" w:rsidRPr="002854E7">
        <w:rPr>
          <w:rFonts w:asciiTheme="minorHAnsi" w:hAnsiTheme="minorHAnsi"/>
          <w:color w:val="000000" w:themeColor="text1"/>
        </w:rPr>
        <w:t>,</w:t>
      </w:r>
      <w:r w:rsidR="00106492" w:rsidRPr="002854E7">
        <w:rPr>
          <w:rFonts w:asciiTheme="minorHAnsi" w:hAnsiTheme="minorHAnsi"/>
          <w:color w:val="000000" w:themeColor="text1"/>
        </w:rPr>
        <w:t xml:space="preserve"> </w:t>
      </w:r>
      <w:r w:rsidRPr="002854E7">
        <w:rPr>
          <w:rFonts w:asciiTheme="minorHAnsi" w:hAnsiTheme="minorHAnsi"/>
          <w:color w:val="000000" w:themeColor="text1"/>
        </w:rPr>
        <w:t>oraz</w:t>
      </w:r>
    </w:p>
    <w:p w14:paraId="543BD21D" w14:textId="2CA29707" w:rsidR="005E28E5" w:rsidRPr="002854E7" w:rsidRDefault="005E28E5" w:rsidP="00B96C37">
      <w:pPr>
        <w:pStyle w:val="Akapitzlist"/>
        <w:numPr>
          <w:ilvl w:val="1"/>
          <w:numId w:val="13"/>
        </w:numPr>
        <w:spacing w:after="0" w:line="240" w:lineRule="auto"/>
        <w:ind w:left="851"/>
        <w:jc w:val="both"/>
        <w:rPr>
          <w:rFonts w:asciiTheme="minorHAnsi" w:hAnsiTheme="minorHAnsi"/>
          <w:color w:val="000000" w:themeColor="text1"/>
        </w:rPr>
      </w:pPr>
      <w:bookmarkStart w:id="106" w:name="_Hlk511661070"/>
      <w:r w:rsidRPr="002854E7">
        <w:rPr>
          <w:rFonts w:asciiTheme="minorHAnsi" w:hAnsiTheme="minorHAnsi"/>
          <w:color w:val="000000" w:themeColor="text1"/>
        </w:rPr>
        <w:t xml:space="preserve">zmiana zostanie dokonana względem wszystkich Uczestników </w:t>
      </w:r>
      <w:r w:rsidR="008F52D2" w:rsidRPr="002854E7">
        <w:rPr>
          <w:rFonts w:asciiTheme="minorHAnsi" w:hAnsiTheme="minorHAnsi"/>
          <w:color w:val="000000" w:themeColor="text1"/>
        </w:rPr>
        <w:t xml:space="preserve">Przedsięwzięcia </w:t>
      </w:r>
      <w:r w:rsidR="00BE2E48" w:rsidRPr="002854E7">
        <w:rPr>
          <w:rFonts w:asciiTheme="minorHAnsi" w:hAnsiTheme="minorHAnsi"/>
          <w:color w:val="000000" w:themeColor="text1"/>
        </w:rPr>
        <w:t>uczestniczących w dan</w:t>
      </w:r>
      <w:r w:rsidR="00FB4BEC" w:rsidRPr="002854E7">
        <w:rPr>
          <w:rFonts w:asciiTheme="minorHAnsi" w:hAnsiTheme="minorHAnsi"/>
          <w:color w:val="000000" w:themeColor="text1"/>
        </w:rPr>
        <w:t>ym</w:t>
      </w:r>
      <w:r w:rsidR="00BE2E48" w:rsidRPr="002854E7">
        <w:rPr>
          <w:rFonts w:asciiTheme="minorHAnsi" w:hAnsiTheme="minorHAnsi"/>
          <w:color w:val="000000" w:themeColor="text1"/>
        </w:rPr>
        <w:t xml:space="preserve"> </w:t>
      </w:r>
      <w:r w:rsidR="00FB4BEC" w:rsidRPr="002854E7">
        <w:rPr>
          <w:rFonts w:asciiTheme="minorHAnsi" w:hAnsiTheme="minorHAnsi"/>
          <w:color w:val="000000" w:themeColor="text1"/>
        </w:rPr>
        <w:t>Etapie</w:t>
      </w:r>
      <w:r w:rsidR="00F52EA0" w:rsidRPr="002854E7">
        <w:rPr>
          <w:rFonts w:asciiTheme="minorHAnsi" w:hAnsiTheme="minorHAnsi"/>
          <w:color w:val="000000" w:themeColor="text1"/>
        </w:rPr>
        <w:t xml:space="preserve"> w ramach danego Strumienia</w:t>
      </w:r>
      <w:r w:rsidRPr="002854E7">
        <w:rPr>
          <w:rFonts w:asciiTheme="minorHAnsi" w:hAnsiTheme="minorHAnsi"/>
          <w:color w:val="000000" w:themeColor="text1"/>
        </w:rPr>
        <w:t>, oraz</w:t>
      </w:r>
    </w:p>
    <w:p w14:paraId="15F875A2" w14:textId="30C9B229" w:rsidR="00886B4D" w:rsidRPr="002854E7" w:rsidRDefault="00886B4D" w:rsidP="00B96C37">
      <w:pPr>
        <w:pStyle w:val="Akapitzlist"/>
        <w:numPr>
          <w:ilvl w:val="1"/>
          <w:numId w:val="13"/>
        </w:numPr>
        <w:spacing w:after="0" w:line="240" w:lineRule="auto"/>
        <w:ind w:left="851"/>
        <w:jc w:val="both"/>
        <w:rPr>
          <w:rFonts w:asciiTheme="minorHAnsi" w:hAnsiTheme="minorHAnsi"/>
          <w:color w:val="000000" w:themeColor="text1"/>
        </w:rPr>
      </w:pPr>
      <w:bookmarkStart w:id="107" w:name="_Ref511380582"/>
      <w:bookmarkEnd w:id="106"/>
      <w:r w:rsidRPr="002854E7">
        <w:rPr>
          <w:rFonts w:asciiTheme="minorHAnsi" w:hAnsiTheme="minorHAnsi"/>
          <w:color w:val="000000" w:themeColor="text1"/>
        </w:rPr>
        <w:t xml:space="preserve">z uprawnienia, o którym mowa w niniejszym </w:t>
      </w:r>
      <w:r w:rsidR="00475C4F" w:rsidRPr="002854E7">
        <w:rPr>
          <w:rFonts w:asciiTheme="minorHAnsi" w:hAnsiTheme="minorHAnsi"/>
          <w:color w:val="000000" w:themeColor="text1"/>
        </w:rPr>
        <w:t>paragrafie</w:t>
      </w:r>
      <w:r w:rsidRPr="002854E7">
        <w:rPr>
          <w:rFonts w:asciiTheme="minorHAnsi" w:hAnsiTheme="minorHAnsi"/>
          <w:color w:val="000000" w:themeColor="text1"/>
        </w:rPr>
        <w:t xml:space="preserve">, NCBR może skorzystać względem każdego z terminów, nie później jednak niż na </w:t>
      </w:r>
      <w:r w:rsidR="00F06DB4" w:rsidRPr="002854E7">
        <w:rPr>
          <w:rFonts w:asciiTheme="minorHAnsi" w:hAnsiTheme="minorHAnsi"/>
          <w:color w:val="000000" w:themeColor="text1"/>
        </w:rPr>
        <w:t>3</w:t>
      </w:r>
      <w:r w:rsidR="00463DFC" w:rsidRPr="002854E7">
        <w:rPr>
          <w:rFonts w:asciiTheme="minorHAnsi" w:hAnsiTheme="minorHAnsi"/>
          <w:color w:val="000000" w:themeColor="text1"/>
        </w:rPr>
        <w:t xml:space="preserve"> </w:t>
      </w:r>
      <w:r w:rsidRPr="002854E7">
        <w:rPr>
          <w:rFonts w:asciiTheme="minorHAnsi" w:hAnsiTheme="minorHAnsi"/>
          <w:color w:val="000000" w:themeColor="text1"/>
        </w:rPr>
        <w:t>Dni Robocz</w:t>
      </w:r>
      <w:r w:rsidR="004811E1" w:rsidRPr="002854E7">
        <w:rPr>
          <w:rFonts w:asciiTheme="minorHAnsi" w:hAnsiTheme="minorHAnsi"/>
          <w:color w:val="000000" w:themeColor="text1"/>
        </w:rPr>
        <w:t>e</w:t>
      </w:r>
      <w:r w:rsidRPr="002854E7">
        <w:rPr>
          <w:rFonts w:asciiTheme="minorHAnsi" w:hAnsiTheme="minorHAnsi"/>
          <w:color w:val="000000" w:themeColor="text1"/>
        </w:rPr>
        <w:t xml:space="preserve"> przed jego upływem, oraz</w:t>
      </w:r>
    </w:p>
    <w:p w14:paraId="77C58C2F" w14:textId="5055D575" w:rsidR="00B86FE6" w:rsidRPr="002854E7" w:rsidRDefault="00886B4D"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NCBR jest zobowiązane </w:t>
      </w:r>
      <w:r w:rsidR="008C189B" w:rsidRPr="002854E7">
        <w:rPr>
          <w:rFonts w:asciiTheme="minorHAnsi" w:hAnsiTheme="minorHAnsi"/>
          <w:color w:val="000000" w:themeColor="text1"/>
        </w:rPr>
        <w:t xml:space="preserve">niezwłocznie </w:t>
      </w:r>
      <w:r w:rsidR="00A61658" w:rsidRPr="002854E7">
        <w:rPr>
          <w:rFonts w:asciiTheme="minorHAnsi" w:hAnsiTheme="minorHAnsi"/>
          <w:color w:val="000000" w:themeColor="text1"/>
        </w:rPr>
        <w:t xml:space="preserve">umieścić </w:t>
      </w:r>
      <w:r w:rsidRPr="002854E7">
        <w:rPr>
          <w:rFonts w:asciiTheme="minorHAnsi" w:hAnsiTheme="minorHAnsi"/>
          <w:color w:val="000000" w:themeColor="text1"/>
        </w:rPr>
        <w:t>informację o zmianie terminów wynikających z Harmonogramu</w:t>
      </w:r>
      <w:r w:rsidR="003C2D54" w:rsidRPr="002854E7">
        <w:rPr>
          <w:rFonts w:asciiTheme="minorHAnsi" w:hAnsiTheme="minorHAnsi"/>
          <w:color w:val="000000" w:themeColor="text1"/>
        </w:rPr>
        <w:t xml:space="preserve"> </w:t>
      </w:r>
      <w:r w:rsidR="008F52D2" w:rsidRPr="002854E7">
        <w:rPr>
          <w:rFonts w:asciiTheme="minorHAnsi" w:hAnsiTheme="minorHAnsi"/>
          <w:color w:val="000000" w:themeColor="text1"/>
        </w:rPr>
        <w:t xml:space="preserve">Przedsięwzięcia </w:t>
      </w:r>
      <w:r w:rsidRPr="002854E7">
        <w:rPr>
          <w:rFonts w:asciiTheme="minorHAnsi" w:hAnsiTheme="minorHAnsi"/>
          <w:color w:val="000000" w:themeColor="text1"/>
        </w:rPr>
        <w:t xml:space="preserve">na Stronie </w:t>
      </w:r>
      <w:r w:rsidR="005552E3" w:rsidRPr="002854E7">
        <w:rPr>
          <w:rFonts w:asciiTheme="minorHAnsi" w:hAnsiTheme="minorHAnsi"/>
          <w:color w:val="000000" w:themeColor="text1"/>
        </w:rPr>
        <w:t>internetowej</w:t>
      </w:r>
      <w:r w:rsidR="00A61658" w:rsidRPr="002854E7">
        <w:rPr>
          <w:rFonts w:asciiTheme="minorHAnsi" w:hAnsiTheme="minorHAnsi"/>
          <w:color w:val="000000" w:themeColor="text1"/>
        </w:rPr>
        <w:t xml:space="preserve"> oraz wysłać do Wykonawcy informację o dokonanej zmianie na adres poczty elektronicznej wskazany w </w:t>
      </w:r>
      <w:r w:rsidR="00A61658" w:rsidRPr="002854E7">
        <w:rPr>
          <w:rFonts w:asciiTheme="minorHAnsi" w:hAnsiTheme="minorHAnsi"/>
          <w:color w:val="000000" w:themeColor="text1"/>
          <w:shd w:val="clear" w:color="auto" w:fill="E6E6E6"/>
        </w:rPr>
        <w:fldChar w:fldCharType="begin"/>
      </w:r>
      <w:r w:rsidR="00A61658" w:rsidRPr="002854E7">
        <w:rPr>
          <w:rFonts w:asciiTheme="minorHAnsi" w:hAnsiTheme="minorHAnsi"/>
          <w:color w:val="000000" w:themeColor="text1"/>
        </w:rPr>
        <w:instrText xml:space="preserve"> REF _Ref511380535 \n \h </w:instrText>
      </w:r>
      <w:r w:rsidR="009637DA" w:rsidRPr="002854E7">
        <w:rPr>
          <w:rFonts w:asciiTheme="minorHAnsi" w:hAnsiTheme="minorHAnsi"/>
          <w:color w:val="000000" w:themeColor="text1"/>
        </w:rPr>
        <w:instrText xml:space="preserve"> \* MERGEFORMAT </w:instrText>
      </w:r>
      <w:r w:rsidR="00A61658" w:rsidRPr="002854E7">
        <w:rPr>
          <w:rFonts w:asciiTheme="minorHAnsi" w:hAnsiTheme="minorHAnsi"/>
          <w:color w:val="000000" w:themeColor="text1"/>
          <w:shd w:val="clear" w:color="auto" w:fill="E6E6E6"/>
        </w:rPr>
      </w:r>
      <w:r w:rsidR="00A6165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43</w:t>
      </w:r>
      <w:r w:rsidR="00A61658" w:rsidRPr="002854E7">
        <w:rPr>
          <w:rFonts w:asciiTheme="minorHAnsi" w:hAnsiTheme="minorHAnsi"/>
          <w:color w:val="000000" w:themeColor="text1"/>
          <w:shd w:val="clear" w:color="auto" w:fill="E6E6E6"/>
        </w:rPr>
        <w:fldChar w:fldCharType="end"/>
      </w:r>
      <w:r w:rsidR="004811E1" w:rsidRPr="002854E7">
        <w:rPr>
          <w:rFonts w:asciiTheme="minorHAnsi" w:hAnsiTheme="minorHAnsi"/>
          <w:color w:val="000000" w:themeColor="text1"/>
        </w:rPr>
        <w:t>,</w:t>
      </w:r>
    </w:p>
    <w:p w14:paraId="709FDA16" w14:textId="77777777" w:rsidR="00886B4D" w:rsidRPr="002854E7" w:rsidRDefault="00B86FE6" w:rsidP="00B96C37">
      <w:pPr>
        <w:pStyle w:val="Akapitzlist"/>
        <w:numPr>
          <w:ilvl w:val="1"/>
          <w:numId w:val="1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zmiana Harmonogramu</w:t>
      </w:r>
      <w:r w:rsidR="00260732" w:rsidRPr="002854E7">
        <w:rPr>
          <w:rFonts w:asciiTheme="minorHAnsi" w:hAnsiTheme="minorHAnsi"/>
          <w:color w:val="000000" w:themeColor="text1"/>
        </w:rPr>
        <w:t xml:space="preserve"> </w:t>
      </w:r>
      <w:r w:rsidR="008F52D2" w:rsidRPr="002854E7">
        <w:rPr>
          <w:rFonts w:asciiTheme="minorHAnsi" w:hAnsiTheme="minorHAnsi"/>
          <w:color w:val="000000" w:themeColor="text1"/>
        </w:rPr>
        <w:t xml:space="preserve">Przedsięwzięcia </w:t>
      </w:r>
      <w:r w:rsidRPr="002854E7">
        <w:rPr>
          <w:rFonts w:asciiTheme="minorHAnsi" w:hAnsiTheme="minorHAnsi"/>
          <w:color w:val="000000" w:themeColor="text1"/>
        </w:rPr>
        <w:t>z zachowaniem opisanych w pkt 1)-4) zasad nie wymaga sporządzenia aneksu do Umowy</w:t>
      </w:r>
      <w:r w:rsidR="00886B4D" w:rsidRPr="002854E7">
        <w:rPr>
          <w:rFonts w:asciiTheme="minorHAnsi" w:hAnsiTheme="minorHAnsi"/>
          <w:color w:val="000000" w:themeColor="text1"/>
        </w:rPr>
        <w:t>.</w:t>
      </w:r>
    </w:p>
    <w:p w14:paraId="3F7E774D" w14:textId="3D915E5D" w:rsidR="00E24A45" w:rsidRPr="002854E7" w:rsidRDefault="00E24A45" w:rsidP="00B96C37">
      <w:pPr>
        <w:pStyle w:val="Akapitzlist"/>
        <w:numPr>
          <w:ilvl w:val="0"/>
          <w:numId w:val="13"/>
        </w:numPr>
        <w:spacing w:after="0" w:line="240" w:lineRule="auto"/>
        <w:ind w:left="426" w:hanging="426"/>
        <w:jc w:val="both"/>
        <w:rPr>
          <w:rFonts w:asciiTheme="minorHAnsi" w:hAnsiTheme="minorHAnsi"/>
          <w:color w:val="000000" w:themeColor="text1"/>
        </w:rPr>
      </w:pPr>
      <w:bookmarkStart w:id="108" w:name="_Ref52729399"/>
      <w:bookmarkStart w:id="109" w:name="_Ref513451538"/>
      <w:r w:rsidRPr="002854E7">
        <w:rPr>
          <w:rFonts w:asciiTheme="minorHAnsi" w:hAnsiTheme="minorHAnsi"/>
          <w:color w:val="000000" w:themeColor="text1"/>
        </w:rPr>
        <w:t xml:space="preserve">Jeśli względem pierwotnie opublikowanego w Postępowaniu Harmonogramu nastąpiło opóźnienie zawarcia Umów o co najmniej </w:t>
      </w:r>
      <w:r w:rsidR="007A74B3" w:rsidRPr="002854E7">
        <w:rPr>
          <w:rFonts w:asciiTheme="minorHAnsi" w:hAnsiTheme="minorHAnsi"/>
          <w:color w:val="000000" w:themeColor="text1"/>
        </w:rPr>
        <w:t>30 dni</w:t>
      </w:r>
      <w:r w:rsidRPr="002854E7">
        <w:rPr>
          <w:rFonts w:asciiTheme="minorHAnsi" w:hAnsiTheme="minorHAnsi"/>
          <w:color w:val="000000" w:themeColor="text1"/>
        </w:rPr>
        <w:t>, NCBR jest uprawniony do jednostronnego skrócenia czasu</w:t>
      </w:r>
      <w:r w:rsidR="00F52EA0" w:rsidRPr="002854E7">
        <w:rPr>
          <w:rFonts w:asciiTheme="minorHAnsi" w:hAnsiTheme="minorHAnsi"/>
          <w:color w:val="000000" w:themeColor="text1"/>
        </w:rPr>
        <w:t xml:space="preserve"> określonego dla</w:t>
      </w:r>
      <w:r w:rsidRPr="002854E7">
        <w:rPr>
          <w:rFonts w:asciiTheme="minorHAnsi" w:hAnsiTheme="minorHAnsi"/>
          <w:color w:val="000000" w:themeColor="text1"/>
        </w:rPr>
        <w:t xml:space="preserve"> Terminu na Doręczenie Wyników Prac Etapu I </w:t>
      </w:r>
      <w:r w:rsidR="00F52EA0" w:rsidRPr="002854E7">
        <w:rPr>
          <w:rFonts w:asciiTheme="minorHAnsi" w:hAnsiTheme="minorHAnsi"/>
          <w:color w:val="000000" w:themeColor="text1"/>
        </w:rPr>
        <w:t xml:space="preserve">w zakresie danego Strumienia </w:t>
      </w:r>
      <w:r w:rsidRPr="002854E7">
        <w:rPr>
          <w:rFonts w:asciiTheme="minorHAnsi" w:hAnsiTheme="minorHAnsi"/>
          <w:color w:val="000000" w:themeColor="text1"/>
        </w:rPr>
        <w:t xml:space="preserve">o </w:t>
      </w:r>
      <w:r w:rsidR="007A74B3" w:rsidRPr="002854E7">
        <w:rPr>
          <w:rFonts w:asciiTheme="minorHAnsi" w:hAnsiTheme="minorHAnsi"/>
          <w:color w:val="000000" w:themeColor="text1"/>
        </w:rPr>
        <w:t>30 dni</w:t>
      </w:r>
      <w:r w:rsidRPr="002854E7">
        <w:rPr>
          <w:rFonts w:asciiTheme="minorHAnsi" w:hAnsiTheme="minorHAnsi"/>
          <w:color w:val="000000" w:themeColor="text1"/>
        </w:rPr>
        <w:t xml:space="preserve">. Jeśli względem pierwotnie opublikowanego w Postępowaniu Harmonogramu nastąpiło opóźnienie zawarcia Umów o co najmniej </w:t>
      </w:r>
      <w:r w:rsidR="007A74B3" w:rsidRPr="002854E7">
        <w:rPr>
          <w:rFonts w:asciiTheme="minorHAnsi" w:hAnsiTheme="minorHAnsi"/>
          <w:color w:val="000000" w:themeColor="text1"/>
        </w:rPr>
        <w:t>60 dni</w:t>
      </w:r>
      <w:r w:rsidRPr="002854E7">
        <w:rPr>
          <w:rFonts w:asciiTheme="minorHAnsi" w:hAnsiTheme="minorHAnsi"/>
          <w:color w:val="000000" w:themeColor="text1"/>
        </w:rPr>
        <w:t xml:space="preserve">, NCBR jest uprawniony do jednostronnego skrócenia </w:t>
      </w:r>
      <w:r w:rsidR="00F52EA0" w:rsidRPr="002854E7">
        <w:rPr>
          <w:rFonts w:asciiTheme="minorHAnsi" w:hAnsiTheme="minorHAnsi"/>
          <w:color w:val="000000" w:themeColor="text1"/>
        </w:rPr>
        <w:t xml:space="preserve">w zakresie danego Strumienia </w:t>
      </w:r>
      <w:r w:rsidRPr="002854E7">
        <w:rPr>
          <w:rFonts w:asciiTheme="minorHAnsi" w:hAnsiTheme="minorHAnsi"/>
          <w:color w:val="000000" w:themeColor="text1"/>
        </w:rPr>
        <w:t xml:space="preserve">czasu </w:t>
      </w:r>
      <w:r w:rsidR="00F52EA0" w:rsidRPr="002854E7">
        <w:rPr>
          <w:rFonts w:asciiTheme="minorHAnsi" w:hAnsiTheme="minorHAnsi"/>
          <w:color w:val="000000" w:themeColor="text1"/>
        </w:rPr>
        <w:t xml:space="preserve">określonego dla </w:t>
      </w:r>
      <w:r w:rsidRPr="002854E7">
        <w:rPr>
          <w:rFonts w:asciiTheme="minorHAnsi" w:hAnsiTheme="minorHAnsi"/>
          <w:color w:val="000000" w:themeColor="text1"/>
        </w:rPr>
        <w:t xml:space="preserve">Terminu na Doręczenie Wyników Prac Etapu I o </w:t>
      </w:r>
      <w:r w:rsidR="007A74B3" w:rsidRPr="002854E7">
        <w:rPr>
          <w:rFonts w:asciiTheme="minorHAnsi" w:hAnsiTheme="minorHAnsi"/>
          <w:color w:val="000000" w:themeColor="text1"/>
        </w:rPr>
        <w:t>30 dni</w:t>
      </w:r>
      <w:r w:rsidRPr="002854E7">
        <w:rPr>
          <w:rFonts w:asciiTheme="minorHAnsi" w:hAnsiTheme="minorHAnsi"/>
          <w:color w:val="000000" w:themeColor="text1"/>
        </w:rPr>
        <w:t xml:space="preserve"> i Terminu na Doręczenie Wyników Prac Etapu II o </w:t>
      </w:r>
      <w:r w:rsidR="007A74B3" w:rsidRPr="002854E7">
        <w:rPr>
          <w:rFonts w:asciiTheme="minorHAnsi" w:hAnsiTheme="minorHAnsi"/>
          <w:color w:val="000000" w:themeColor="text1"/>
        </w:rPr>
        <w:t>30 dni</w:t>
      </w:r>
      <w:r w:rsidRPr="002854E7">
        <w:rPr>
          <w:rFonts w:asciiTheme="minorHAnsi" w:hAnsiTheme="minorHAnsi"/>
          <w:color w:val="000000" w:themeColor="text1"/>
        </w:rPr>
        <w:t>.</w:t>
      </w:r>
    </w:p>
    <w:p w14:paraId="71B3A1CE" w14:textId="25753947" w:rsidR="00815A0C" w:rsidRPr="002854E7" w:rsidRDefault="00815A0C" w:rsidP="00B96C37">
      <w:pPr>
        <w:pStyle w:val="Akapitzlist"/>
        <w:numPr>
          <w:ilvl w:val="0"/>
          <w:numId w:val="13"/>
        </w:numPr>
        <w:spacing w:after="0" w:line="240" w:lineRule="auto"/>
        <w:ind w:left="426" w:hanging="426"/>
        <w:jc w:val="both"/>
        <w:rPr>
          <w:rFonts w:asciiTheme="minorHAnsi" w:hAnsiTheme="minorHAnsi"/>
          <w:color w:val="000000" w:themeColor="text1"/>
        </w:rPr>
      </w:pPr>
      <w:bookmarkStart w:id="110" w:name="_Ref52729742"/>
      <w:bookmarkEnd w:id="108"/>
      <w:r w:rsidRPr="002854E7">
        <w:rPr>
          <w:rFonts w:asciiTheme="minorHAnsi" w:hAnsiTheme="minorHAnsi"/>
          <w:color w:val="000000" w:themeColor="text1"/>
        </w:rPr>
        <w:t xml:space="preserve">W przypadku niedochowania przez Uczestnika </w:t>
      </w:r>
      <w:r w:rsidR="008F52D2" w:rsidRPr="002854E7">
        <w:rPr>
          <w:rFonts w:asciiTheme="minorHAnsi" w:hAnsiTheme="minorHAnsi"/>
          <w:color w:val="000000" w:themeColor="text1"/>
        </w:rPr>
        <w:t xml:space="preserve">Przedsięwzięcia </w:t>
      </w:r>
      <w:r w:rsidRPr="002854E7">
        <w:rPr>
          <w:rFonts w:asciiTheme="minorHAnsi" w:hAnsiTheme="minorHAnsi"/>
          <w:color w:val="000000" w:themeColor="text1"/>
        </w:rPr>
        <w:t>terminu dostarczenia w ramach dane</w:t>
      </w:r>
      <w:r w:rsidR="00FB4BEC" w:rsidRPr="002854E7">
        <w:rPr>
          <w:rFonts w:asciiTheme="minorHAnsi" w:hAnsiTheme="minorHAnsi"/>
          <w:color w:val="000000" w:themeColor="text1"/>
        </w:rPr>
        <w:t>go</w:t>
      </w:r>
      <w:r w:rsidRPr="002854E7">
        <w:rPr>
          <w:rFonts w:asciiTheme="minorHAnsi" w:hAnsiTheme="minorHAnsi"/>
          <w:color w:val="000000" w:themeColor="text1"/>
        </w:rPr>
        <w:t xml:space="preserve"> </w:t>
      </w:r>
      <w:r w:rsidR="00FB4BEC" w:rsidRPr="002854E7">
        <w:rPr>
          <w:rFonts w:asciiTheme="minorHAnsi" w:hAnsiTheme="minorHAnsi"/>
          <w:color w:val="000000" w:themeColor="text1"/>
        </w:rPr>
        <w:t>Etapu</w:t>
      </w:r>
      <w:r w:rsidRPr="002854E7">
        <w:rPr>
          <w:rFonts w:asciiTheme="minorHAnsi" w:hAnsiTheme="minorHAnsi"/>
          <w:color w:val="000000" w:themeColor="text1"/>
        </w:rPr>
        <w:t xml:space="preserve"> do NCBR Wyników Prac </w:t>
      </w:r>
      <w:r w:rsidR="00FB4BEC" w:rsidRPr="002854E7">
        <w:rPr>
          <w:rFonts w:asciiTheme="minorHAnsi" w:hAnsiTheme="minorHAnsi"/>
          <w:color w:val="000000" w:themeColor="text1"/>
        </w:rPr>
        <w:t>Etapu</w:t>
      </w:r>
      <w:r w:rsidRPr="002854E7">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2854E7">
        <w:rPr>
          <w:rFonts w:asciiTheme="minorHAnsi" w:hAnsiTheme="minorHAnsi"/>
          <w:color w:val="000000" w:themeColor="text1"/>
        </w:rPr>
        <w:t>go</w:t>
      </w:r>
      <w:r w:rsidRPr="002854E7">
        <w:rPr>
          <w:rFonts w:asciiTheme="minorHAnsi" w:hAnsiTheme="minorHAnsi"/>
          <w:color w:val="000000" w:themeColor="text1"/>
        </w:rPr>
        <w:t xml:space="preserve"> </w:t>
      </w:r>
      <w:r w:rsidR="00FB4BEC" w:rsidRPr="002854E7">
        <w:rPr>
          <w:rFonts w:asciiTheme="minorHAnsi" w:hAnsiTheme="minorHAnsi"/>
          <w:color w:val="000000" w:themeColor="text1"/>
        </w:rPr>
        <w:t>Etapu</w:t>
      </w:r>
      <w:r w:rsidRPr="002854E7">
        <w:rPr>
          <w:rFonts w:asciiTheme="minorHAnsi" w:hAnsiTheme="minorHAnsi"/>
          <w:color w:val="000000" w:themeColor="text1"/>
        </w:rPr>
        <w:t>, chyba że NCBR, na wniosek</w:t>
      </w:r>
      <w:r w:rsidR="00692353" w:rsidRPr="002854E7">
        <w:rPr>
          <w:rFonts w:asciiTheme="minorHAnsi" w:hAnsiTheme="minorHAnsi"/>
          <w:color w:val="000000" w:themeColor="text1"/>
        </w:rPr>
        <w:t xml:space="preserve"> złożony w formie pisemnej lub elektronicznej</w:t>
      </w:r>
      <w:r w:rsidRPr="002854E7">
        <w:rPr>
          <w:rFonts w:asciiTheme="minorHAnsi" w:hAnsiTheme="minorHAnsi"/>
          <w:color w:val="000000" w:themeColor="text1"/>
        </w:rPr>
        <w:t xml:space="preserve">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złożony przed upływem</w:t>
      </w:r>
      <w:r w:rsidR="007C183D" w:rsidRPr="002854E7">
        <w:rPr>
          <w:rFonts w:asciiTheme="minorHAnsi" w:hAnsiTheme="minorHAnsi"/>
          <w:color w:val="000000" w:themeColor="text1"/>
        </w:rPr>
        <w:t xml:space="preserve"> terminu</w:t>
      </w:r>
      <w:r w:rsidRPr="002854E7">
        <w:rPr>
          <w:rFonts w:asciiTheme="minorHAnsi" w:hAnsiTheme="minorHAnsi"/>
          <w:color w:val="000000" w:themeColor="text1"/>
        </w:rPr>
        <w:t xml:space="preserve"> </w:t>
      </w:r>
      <w:r w:rsidR="009272E0" w:rsidRPr="002854E7">
        <w:rPr>
          <w:rFonts w:asciiTheme="minorHAnsi" w:hAnsiTheme="minorHAnsi"/>
          <w:color w:val="000000" w:themeColor="text1"/>
        </w:rPr>
        <w:t>dostarczenia w ramach dane</w:t>
      </w:r>
      <w:r w:rsidR="00FB4BEC" w:rsidRPr="002854E7">
        <w:rPr>
          <w:rFonts w:asciiTheme="minorHAnsi" w:hAnsiTheme="minorHAnsi"/>
          <w:color w:val="000000" w:themeColor="text1"/>
        </w:rPr>
        <w:t>go</w:t>
      </w:r>
      <w:r w:rsidR="009272E0" w:rsidRPr="002854E7">
        <w:rPr>
          <w:rFonts w:asciiTheme="minorHAnsi" w:hAnsiTheme="minorHAnsi"/>
          <w:color w:val="000000" w:themeColor="text1"/>
        </w:rPr>
        <w:t xml:space="preserve"> </w:t>
      </w:r>
      <w:r w:rsidR="00FB4BEC" w:rsidRPr="002854E7">
        <w:rPr>
          <w:rFonts w:asciiTheme="minorHAnsi" w:hAnsiTheme="minorHAnsi"/>
          <w:color w:val="000000" w:themeColor="text1"/>
        </w:rPr>
        <w:t xml:space="preserve">Etapu </w:t>
      </w:r>
      <w:r w:rsidR="009272E0" w:rsidRPr="002854E7">
        <w:rPr>
          <w:rFonts w:asciiTheme="minorHAnsi" w:hAnsiTheme="minorHAnsi"/>
          <w:color w:val="000000" w:themeColor="text1"/>
        </w:rPr>
        <w:t xml:space="preserve">do NCBR Wyników Prac </w:t>
      </w:r>
      <w:r w:rsidR="00286881" w:rsidRPr="002854E7">
        <w:rPr>
          <w:rFonts w:asciiTheme="minorHAnsi" w:hAnsiTheme="minorHAnsi"/>
          <w:color w:val="000000" w:themeColor="text1"/>
        </w:rPr>
        <w:t>Etapu</w:t>
      </w:r>
      <w:r w:rsidRPr="002854E7">
        <w:rPr>
          <w:rFonts w:asciiTheme="minorHAnsi" w:hAnsiTheme="minorHAnsi"/>
          <w:color w:val="000000" w:themeColor="text1"/>
        </w:rPr>
        <w:t>, uzasadniony przyczynami związanymi z</w:t>
      </w:r>
      <w:r w:rsidR="00FB4BEC" w:rsidRPr="002854E7">
        <w:rPr>
          <w:rFonts w:asciiTheme="minorHAnsi" w:hAnsiTheme="minorHAnsi"/>
          <w:color w:val="000000" w:themeColor="text1"/>
        </w:rPr>
        <w:t> </w:t>
      </w:r>
      <w:r w:rsidRPr="002854E7">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2854E7">
        <w:rPr>
          <w:rFonts w:asciiTheme="minorHAnsi" w:hAnsiTheme="minorHAnsi"/>
          <w:color w:val="000000" w:themeColor="text1"/>
        </w:rPr>
        <w:t>Etapu</w:t>
      </w:r>
      <w:r w:rsidRPr="002854E7">
        <w:rPr>
          <w:rFonts w:asciiTheme="minorHAnsi" w:hAnsiTheme="minorHAnsi"/>
          <w:color w:val="000000" w:themeColor="text1"/>
        </w:rPr>
        <w:t>. Przedłużenie terminu</w:t>
      </w:r>
      <w:r w:rsidR="00ED7803" w:rsidRPr="002854E7">
        <w:rPr>
          <w:rFonts w:asciiTheme="minorHAnsi" w:hAnsiTheme="minorHAnsi"/>
          <w:color w:val="000000" w:themeColor="text1"/>
        </w:rPr>
        <w:t xml:space="preserve">, dokonane na podstawie </w:t>
      </w:r>
      <w:r w:rsidR="00B86FE6" w:rsidRPr="002854E7">
        <w:rPr>
          <w:rFonts w:asciiTheme="minorHAnsi" w:hAnsiTheme="minorHAnsi"/>
          <w:color w:val="000000" w:themeColor="text1"/>
        </w:rPr>
        <w:t>U</w:t>
      </w:r>
      <w:r w:rsidR="00ED7803" w:rsidRPr="002854E7">
        <w:rPr>
          <w:rFonts w:asciiTheme="minorHAnsi" w:hAnsiTheme="minorHAnsi"/>
          <w:color w:val="000000" w:themeColor="text1"/>
        </w:rPr>
        <w:t xml:space="preserve">mowy zawartej z którymkolwiek Uczestnikiem </w:t>
      </w:r>
      <w:r w:rsidR="008F52D2" w:rsidRPr="002854E7">
        <w:rPr>
          <w:rFonts w:asciiTheme="minorHAnsi" w:hAnsiTheme="minorHAnsi"/>
          <w:color w:val="000000" w:themeColor="text1"/>
        </w:rPr>
        <w:t>Przedsięwzięcia</w:t>
      </w:r>
      <w:r w:rsidR="00A27AEA" w:rsidRPr="002854E7">
        <w:rPr>
          <w:rFonts w:asciiTheme="minorHAnsi" w:hAnsiTheme="minorHAnsi"/>
          <w:color w:val="000000" w:themeColor="text1"/>
        </w:rPr>
        <w:t xml:space="preserve"> w danym Strumieniu</w:t>
      </w:r>
      <w:r w:rsidR="00ED7803" w:rsidRPr="002854E7">
        <w:rPr>
          <w:rFonts w:asciiTheme="minorHAnsi" w:hAnsiTheme="minorHAnsi"/>
          <w:color w:val="000000" w:themeColor="text1"/>
        </w:rPr>
        <w:t>,</w:t>
      </w:r>
      <w:r w:rsidRPr="002854E7">
        <w:rPr>
          <w:rFonts w:asciiTheme="minorHAnsi" w:hAnsiTheme="minorHAnsi"/>
          <w:color w:val="000000" w:themeColor="text1"/>
        </w:rPr>
        <w:t xml:space="preserve"> skuteczne wobec jednego Uczestnika </w:t>
      </w:r>
      <w:r w:rsidR="008F52D2" w:rsidRPr="002854E7">
        <w:rPr>
          <w:rFonts w:asciiTheme="minorHAnsi" w:hAnsiTheme="minorHAnsi"/>
          <w:color w:val="000000" w:themeColor="text1"/>
        </w:rPr>
        <w:t>Przedsięwzięcia</w:t>
      </w:r>
      <w:r w:rsidR="008262FF" w:rsidRPr="002854E7">
        <w:rPr>
          <w:rFonts w:asciiTheme="minorHAnsi" w:hAnsiTheme="minorHAnsi"/>
          <w:color w:val="000000" w:themeColor="text1"/>
        </w:rPr>
        <w:t>,</w:t>
      </w:r>
      <w:r w:rsidRPr="002854E7">
        <w:rPr>
          <w:rFonts w:asciiTheme="minorHAnsi" w:hAnsiTheme="minorHAnsi"/>
          <w:color w:val="000000" w:themeColor="text1"/>
        </w:rPr>
        <w:t xml:space="preserve"> skuteczne jest wobec wszystkich Uczestników </w:t>
      </w:r>
      <w:r w:rsidR="008F52D2" w:rsidRPr="002854E7">
        <w:rPr>
          <w:rFonts w:asciiTheme="minorHAnsi" w:hAnsiTheme="minorHAnsi"/>
          <w:color w:val="000000" w:themeColor="text1"/>
        </w:rPr>
        <w:t>Przedsięwzięcia</w:t>
      </w:r>
      <w:r w:rsidR="00A27AEA" w:rsidRPr="002854E7">
        <w:rPr>
          <w:rFonts w:asciiTheme="minorHAnsi" w:hAnsiTheme="minorHAnsi"/>
          <w:color w:val="000000" w:themeColor="text1"/>
        </w:rPr>
        <w:t xml:space="preserve"> w tym samym Strumieniu</w:t>
      </w:r>
      <w:r w:rsidR="00ED7803" w:rsidRPr="002854E7">
        <w:rPr>
          <w:rFonts w:asciiTheme="minorHAnsi" w:hAnsiTheme="minorHAnsi"/>
          <w:color w:val="000000" w:themeColor="text1"/>
        </w:rPr>
        <w:t>, w tym wobec Wykonawcy</w:t>
      </w:r>
      <w:r w:rsidRPr="002854E7">
        <w:rPr>
          <w:rFonts w:asciiTheme="minorHAnsi" w:hAnsiTheme="minorHAnsi"/>
          <w:color w:val="000000" w:themeColor="text1"/>
        </w:rPr>
        <w:t xml:space="preserve">, przy czym NCBR zawiadomi </w:t>
      </w:r>
      <w:r w:rsidR="00ED7803" w:rsidRPr="002854E7">
        <w:rPr>
          <w:rFonts w:asciiTheme="minorHAnsi" w:hAnsiTheme="minorHAnsi"/>
          <w:color w:val="000000" w:themeColor="text1"/>
        </w:rPr>
        <w:t xml:space="preserve">Wykonawcę (i pozostałych </w:t>
      </w:r>
      <w:r w:rsidRPr="002854E7">
        <w:rPr>
          <w:rFonts w:asciiTheme="minorHAnsi" w:hAnsiTheme="minorHAnsi"/>
          <w:color w:val="000000" w:themeColor="text1"/>
        </w:rPr>
        <w:t xml:space="preserve">Uczestników </w:t>
      </w:r>
      <w:r w:rsidR="008F52D2" w:rsidRPr="002854E7">
        <w:rPr>
          <w:rFonts w:asciiTheme="minorHAnsi" w:hAnsiTheme="minorHAnsi"/>
          <w:color w:val="000000" w:themeColor="text1"/>
        </w:rPr>
        <w:t>Przedsięwzięcia</w:t>
      </w:r>
      <w:r w:rsidR="00ED7803" w:rsidRPr="002854E7">
        <w:rPr>
          <w:rFonts w:asciiTheme="minorHAnsi" w:hAnsiTheme="minorHAnsi"/>
          <w:color w:val="000000" w:themeColor="text1"/>
        </w:rPr>
        <w:t>)</w:t>
      </w:r>
      <w:r w:rsidRPr="002854E7">
        <w:rPr>
          <w:rFonts w:asciiTheme="minorHAnsi" w:hAnsiTheme="minorHAnsi"/>
          <w:color w:val="000000" w:themeColor="text1"/>
        </w:rPr>
        <w:t xml:space="preserve"> o jakimkolwiek </w:t>
      </w:r>
      <w:r w:rsidRPr="002854E7">
        <w:rPr>
          <w:rFonts w:asciiTheme="minorHAnsi" w:hAnsiTheme="minorHAnsi"/>
          <w:color w:val="000000" w:themeColor="text1"/>
        </w:rPr>
        <w:lastRenderedPageBreak/>
        <w:t xml:space="preserve">przedłużeniu terminu niezwłocznie, lecz nie później niż w terminie 7 Dni Roboczych od powzięcia decyzji o przedłużeniu terminu oraz nie później niż na 7 Dni Roboczych przed upływem </w:t>
      </w:r>
      <w:r w:rsidR="00761635" w:rsidRPr="002854E7">
        <w:rPr>
          <w:rFonts w:asciiTheme="minorHAnsi" w:hAnsiTheme="minorHAnsi"/>
          <w:color w:val="000000" w:themeColor="text1"/>
        </w:rPr>
        <w:t>T</w:t>
      </w:r>
      <w:r w:rsidRPr="002854E7">
        <w:rPr>
          <w:rFonts w:asciiTheme="minorHAnsi" w:hAnsiTheme="minorHAnsi"/>
          <w:color w:val="000000" w:themeColor="text1"/>
        </w:rPr>
        <w:t xml:space="preserve">erminu </w:t>
      </w:r>
      <w:r w:rsidR="00761635" w:rsidRPr="002854E7">
        <w:rPr>
          <w:rFonts w:asciiTheme="minorHAnsi" w:hAnsiTheme="minorHAnsi"/>
          <w:color w:val="000000" w:themeColor="text1"/>
        </w:rPr>
        <w:t xml:space="preserve">Doręczenia </w:t>
      </w:r>
      <w:r w:rsidRPr="002854E7">
        <w:rPr>
          <w:rFonts w:asciiTheme="minorHAnsi" w:hAnsiTheme="minorHAnsi"/>
          <w:color w:val="000000" w:themeColor="text1"/>
        </w:rPr>
        <w:t xml:space="preserve">Wyników Prac </w:t>
      </w:r>
      <w:r w:rsidR="00FB4BEC" w:rsidRPr="002854E7">
        <w:rPr>
          <w:rFonts w:asciiTheme="minorHAnsi" w:hAnsiTheme="minorHAnsi"/>
          <w:color w:val="000000" w:themeColor="text1"/>
        </w:rPr>
        <w:t>Etapu</w:t>
      </w:r>
      <w:r w:rsidRPr="002854E7">
        <w:rPr>
          <w:rFonts w:asciiTheme="minorHAnsi" w:hAnsiTheme="minorHAnsi"/>
          <w:color w:val="000000" w:themeColor="text1"/>
        </w:rPr>
        <w:t xml:space="preserve">. NCBR może przedłużyć termin </w:t>
      </w:r>
      <w:r w:rsidR="00453670" w:rsidRPr="002854E7">
        <w:rPr>
          <w:rFonts w:asciiTheme="minorHAnsi" w:hAnsiTheme="minorHAnsi"/>
          <w:color w:val="000000" w:themeColor="text1"/>
        </w:rPr>
        <w:t>wykonania p</w:t>
      </w:r>
      <w:r w:rsidRPr="002854E7">
        <w:rPr>
          <w:rFonts w:asciiTheme="minorHAnsi" w:hAnsiTheme="minorHAnsi"/>
          <w:color w:val="000000" w:themeColor="text1"/>
        </w:rPr>
        <w:t>rac w ramach dane</w:t>
      </w:r>
      <w:r w:rsidR="00FB4BEC" w:rsidRPr="002854E7">
        <w:rPr>
          <w:rFonts w:asciiTheme="minorHAnsi" w:hAnsiTheme="minorHAnsi"/>
          <w:color w:val="000000" w:themeColor="text1"/>
        </w:rPr>
        <w:t>go</w:t>
      </w:r>
      <w:r w:rsidRPr="002854E7">
        <w:rPr>
          <w:rFonts w:asciiTheme="minorHAnsi" w:hAnsiTheme="minorHAnsi"/>
          <w:color w:val="000000" w:themeColor="text1"/>
        </w:rPr>
        <w:t xml:space="preserve"> </w:t>
      </w:r>
      <w:r w:rsidR="00FB4BEC" w:rsidRPr="002854E7">
        <w:rPr>
          <w:rFonts w:asciiTheme="minorHAnsi" w:hAnsiTheme="minorHAnsi"/>
          <w:color w:val="000000" w:themeColor="text1"/>
        </w:rPr>
        <w:t>Etapu</w:t>
      </w:r>
      <w:r w:rsidR="004F3019" w:rsidRPr="002854E7">
        <w:rPr>
          <w:rFonts w:asciiTheme="minorHAnsi" w:hAnsiTheme="minorHAnsi"/>
          <w:color w:val="000000" w:themeColor="text1"/>
        </w:rPr>
        <w:t xml:space="preserve"> </w:t>
      </w:r>
      <w:r w:rsidRPr="002854E7">
        <w:rPr>
          <w:rFonts w:asciiTheme="minorHAnsi" w:hAnsiTheme="minorHAnsi"/>
          <w:color w:val="000000" w:themeColor="text1"/>
        </w:rPr>
        <w:t xml:space="preserve">maksymalnie o: w przypadku </w:t>
      </w:r>
      <w:r w:rsidR="00FB4BEC" w:rsidRPr="002854E7">
        <w:rPr>
          <w:rFonts w:asciiTheme="minorHAnsi" w:hAnsiTheme="minorHAnsi"/>
          <w:color w:val="000000" w:themeColor="text1"/>
        </w:rPr>
        <w:t>Etapu I</w:t>
      </w:r>
      <w:r w:rsidR="00A1375C" w:rsidRPr="002854E7">
        <w:rPr>
          <w:rFonts w:asciiTheme="minorHAnsi" w:hAnsiTheme="minorHAnsi"/>
          <w:color w:val="000000" w:themeColor="text1"/>
        </w:rPr>
        <w:t xml:space="preserve"> </w:t>
      </w:r>
      <w:r w:rsidRPr="002854E7">
        <w:rPr>
          <w:rFonts w:asciiTheme="minorHAnsi" w:hAnsiTheme="minorHAnsi"/>
          <w:color w:val="000000" w:themeColor="text1"/>
        </w:rPr>
        <w:t xml:space="preserve">– łącznie o </w:t>
      </w:r>
      <w:r w:rsidR="63D38FAC" w:rsidRPr="002854E7">
        <w:rPr>
          <w:rFonts w:asciiTheme="minorHAnsi" w:hAnsiTheme="minorHAnsi"/>
          <w:color w:val="000000" w:themeColor="text1"/>
        </w:rPr>
        <w:t xml:space="preserve">30 </w:t>
      </w:r>
      <w:r w:rsidRPr="002854E7">
        <w:rPr>
          <w:rFonts w:asciiTheme="minorHAnsi" w:hAnsiTheme="minorHAnsi"/>
          <w:color w:val="000000" w:themeColor="text1"/>
        </w:rPr>
        <w:t xml:space="preserve">Dni Roboczych, w przypadku </w:t>
      </w:r>
      <w:r w:rsidR="00FB4BEC" w:rsidRPr="002854E7">
        <w:rPr>
          <w:rFonts w:asciiTheme="minorHAnsi" w:hAnsiTheme="minorHAnsi"/>
          <w:color w:val="000000" w:themeColor="text1"/>
        </w:rPr>
        <w:t>Etapu II</w:t>
      </w:r>
      <w:r w:rsidR="00A1375C" w:rsidRPr="002854E7">
        <w:rPr>
          <w:rFonts w:asciiTheme="minorHAnsi" w:hAnsiTheme="minorHAnsi"/>
          <w:color w:val="000000" w:themeColor="text1"/>
        </w:rPr>
        <w:t xml:space="preserve"> </w:t>
      </w:r>
      <w:r w:rsidRPr="002854E7">
        <w:rPr>
          <w:rFonts w:asciiTheme="minorHAnsi" w:hAnsiTheme="minorHAnsi"/>
          <w:color w:val="000000" w:themeColor="text1"/>
        </w:rPr>
        <w:t xml:space="preserve">– łącznie o </w:t>
      </w:r>
      <w:r w:rsidR="6D23E78E" w:rsidRPr="002854E7">
        <w:rPr>
          <w:rFonts w:asciiTheme="minorHAnsi" w:hAnsiTheme="minorHAnsi"/>
          <w:color w:val="000000" w:themeColor="text1"/>
        </w:rPr>
        <w:t xml:space="preserve">60 </w:t>
      </w:r>
      <w:r w:rsidRPr="002854E7">
        <w:rPr>
          <w:rFonts w:asciiTheme="minorHAnsi" w:hAnsiTheme="minorHAnsi"/>
          <w:color w:val="000000" w:themeColor="text1"/>
        </w:rPr>
        <w:t xml:space="preserve">Dni Roboczych, w przypadku </w:t>
      </w:r>
      <w:r w:rsidR="00FB4BEC" w:rsidRPr="002854E7">
        <w:rPr>
          <w:rFonts w:asciiTheme="minorHAnsi" w:hAnsiTheme="minorHAnsi"/>
          <w:color w:val="000000" w:themeColor="text1"/>
        </w:rPr>
        <w:t>Etapu III</w:t>
      </w:r>
      <w:r w:rsidR="00A1375C" w:rsidRPr="002854E7">
        <w:rPr>
          <w:rFonts w:asciiTheme="minorHAnsi" w:hAnsiTheme="minorHAnsi"/>
          <w:color w:val="000000" w:themeColor="text1"/>
        </w:rPr>
        <w:t xml:space="preserve"> </w:t>
      </w:r>
      <w:r w:rsidRPr="002854E7">
        <w:rPr>
          <w:rFonts w:asciiTheme="minorHAnsi" w:hAnsiTheme="minorHAnsi"/>
          <w:color w:val="000000" w:themeColor="text1"/>
        </w:rPr>
        <w:t xml:space="preserve">– łącznie o </w:t>
      </w:r>
      <w:r w:rsidR="20DDAA22" w:rsidRPr="002854E7">
        <w:rPr>
          <w:rFonts w:asciiTheme="minorHAnsi" w:hAnsiTheme="minorHAnsi"/>
          <w:color w:val="000000" w:themeColor="text1"/>
        </w:rPr>
        <w:t xml:space="preserve">90 </w:t>
      </w:r>
      <w:r w:rsidRPr="002854E7">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2854E7">
        <w:rPr>
          <w:rFonts w:asciiTheme="minorHAnsi" w:hAnsiTheme="minorHAnsi"/>
          <w:color w:val="000000" w:themeColor="text1"/>
        </w:rPr>
        <w:t xml:space="preserve">wykroczeniem przez termin zapłaty </w:t>
      </w:r>
      <w:r w:rsidR="005552E3" w:rsidRPr="002854E7">
        <w:rPr>
          <w:rFonts w:asciiTheme="minorHAnsi" w:hAnsiTheme="minorHAnsi"/>
          <w:color w:val="000000" w:themeColor="text1"/>
        </w:rPr>
        <w:t>wynagrodzenia</w:t>
      </w:r>
      <w:r w:rsidR="00E24A45" w:rsidRPr="002854E7">
        <w:rPr>
          <w:rFonts w:asciiTheme="minorHAnsi" w:hAnsiTheme="minorHAnsi"/>
          <w:color w:val="000000" w:themeColor="text1"/>
        </w:rPr>
        <w:t xml:space="preserve"> za Etap III poza dzień </w:t>
      </w:r>
      <w:r w:rsidRPr="002854E7">
        <w:rPr>
          <w:rFonts w:asciiTheme="minorHAnsi" w:hAnsiTheme="minorHAnsi"/>
          <w:color w:val="000000" w:themeColor="text1"/>
        </w:rPr>
        <w:t xml:space="preserve">31 </w:t>
      </w:r>
      <w:r w:rsidR="006C7993" w:rsidRPr="002854E7">
        <w:rPr>
          <w:rFonts w:asciiTheme="minorHAnsi" w:hAnsiTheme="minorHAnsi"/>
          <w:color w:val="000000" w:themeColor="text1"/>
        </w:rPr>
        <w:t xml:space="preserve">grudnia </w:t>
      </w:r>
      <w:r w:rsidRPr="002854E7">
        <w:rPr>
          <w:rFonts w:asciiTheme="minorHAnsi" w:hAnsiTheme="minorHAnsi"/>
          <w:color w:val="000000" w:themeColor="text1"/>
        </w:rPr>
        <w:t xml:space="preserve">2023 r. </w:t>
      </w:r>
      <w:bookmarkEnd w:id="103"/>
      <w:bookmarkEnd w:id="107"/>
      <w:bookmarkEnd w:id="109"/>
      <w:bookmarkEnd w:id="110"/>
    </w:p>
    <w:p w14:paraId="13535E10" w14:textId="2A99CEB4" w:rsidR="00815A0C" w:rsidRPr="002854E7" w:rsidRDefault="00815A0C" w:rsidP="00B96C37">
      <w:pPr>
        <w:pStyle w:val="Akapitzlist"/>
        <w:numPr>
          <w:ilvl w:val="0"/>
          <w:numId w:val="13"/>
        </w:numPr>
        <w:spacing w:after="0" w:line="240" w:lineRule="auto"/>
        <w:ind w:left="426" w:hanging="426"/>
        <w:jc w:val="both"/>
        <w:rPr>
          <w:rFonts w:asciiTheme="minorHAnsi" w:hAnsiTheme="minorHAnsi"/>
          <w:color w:val="000000" w:themeColor="text1"/>
        </w:rPr>
      </w:pPr>
      <w:bookmarkStart w:id="111" w:name="_Ref508802324"/>
      <w:r w:rsidRPr="002854E7">
        <w:rPr>
          <w:rFonts w:asciiTheme="minorHAnsi" w:hAnsiTheme="minorHAnsi"/>
          <w:color w:val="000000" w:themeColor="text1"/>
        </w:rPr>
        <w:t xml:space="preserve">W przypadku, gdy wniosek </w:t>
      </w:r>
      <w:r w:rsidR="00B30838" w:rsidRPr="002854E7">
        <w:rPr>
          <w:rFonts w:asciiTheme="minorHAnsi" w:hAnsiTheme="minorHAnsi"/>
          <w:color w:val="000000" w:themeColor="text1"/>
        </w:rPr>
        <w:t xml:space="preserve">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o którym mowa w </w:t>
      </w:r>
      <w:r w:rsidR="0064154D" w:rsidRPr="002854E7">
        <w:rPr>
          <w:rFonts w:asciiTheme="minorHAnsi" w:hAnsiTheme="minorHAnsi"/>
          <w:color w:val="000000" w:themeColor="text1"/>
          <w:shd w:val="clear" w:color="auto" w:fill="E6E6E6"/>
        </w:rPr>
        <w:fldChar w:fldCharType="begin"/>
      </w:r>
      <w:r w:rsidR="0064154D" w:rsidRPr="002854E7">
        <w:rPr>
          <w:rFonts w:asciiTheme="minorHAnsi" w:hAnsiTheme="minorHAnsi"/>
          <w:color w:val="000000" w:themeColor="text1"/>
        </w:rPr>
        <w:instrText xml:space="preserve"> REF _Ref479947439 \r \h  \* MERGEFORMAT </w:instrText>
      </w:r>
      <w:r w:rsidR="0064154D" w:rsidRPr="002854E7">
        <w:rPr>
          <w:rFonts w:asciiTheme="minorHAnsi" w:hAnsiTheme="minorHAnsi"/>
          <w:color w:val="000000" w:themeColor="text1"/>
          <w:shd w:val="clear" w:color="auto" w:fill="E6E6E6"/>
        </w:rPr>
      </w:r>
      <w:r w:rsidR="0064154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0064154D" w:rsidRPr="002854E7">
        <w:rPr>
          <w:rFonts w:asciiTheme="minorHAnsi" w:hAnsiTheme="minorHAnsi"/>
          <w:color w:val="000000" w:themeColor="text1"/>
          <w:shd w:val="clear" w:color="auto" w:fill="E6E6E6"/>
        </w:rPr>
        <w:fldChar w:fldCharType="end"/>
      </w:r>
      <w:r w:rsidR="0064154D" w:rsidRPr="002854E7">
        <w:rPr>
          <w:rFonts w:asciiTheme="minorHAnsi" w:hAnsiTheme="minorHAnsi"/>
          <w:color w:val="000000" w:themeColor="text1"/>
        </w:rPr>
        <w:t xml:space="preserve"> </w:t>
      </w:r>
      <w:r w:rsidR="00E24A45" w:rsidRPr="002854E7">
        <w:rPr>
          <w:rFonts w:asciiTheme="minorHAnsi" w:hAnsiTheme="minorHAnsi"/>
          <w:color w:val="000000" w:themeColor="text1"/>
          <w:shd w:val="clear" w:color="auto" w:fill="E6E6E6"/>
        </w:rPr>
        <w:fldChar w:fldCharType="begin"/>
      </w:r>
      <w:r w:rsidR="00E24A45" w:rsidRPr="002854E7">
        <w:rPr>
          <w:rFonts w:asciiTheme="minorHAnsi" w:hAnsiTheme="minorHAnsi"/>
          <w:color w:val="000000" w:themeColor="text1"/>
        </w:rPr>
        <w:instrText xml:space="preserve"> REF _Ref52729742 \n \h </w:instrText>
      </w:r>
      <w:r w:rsidR="00862665" w:rsidRPr="002854E7">
        <w:rPr>
          <w:rFonts w:asciiTheme="minorHAnsi" w:hAnsiTheme="minorHAnsi"/>
          <w:color w:val="000000" w:themeColor="text1"/>
        </w:rPr>
        <w:instrText xml:space="preserve"> \* MERGEFORMAT </w:instrText>
      </w:r>
      <w:r w:rsidR="00E24A45" w:rsidRPr="002854E7">
        <w:rPr>
          <w:rFonts w:asciiTheme="minorHAnsi" w:hAnsiTheme="minorHAnsi"/>
          <w:color w:val="000000" w:themeColor="text1"/>
          <w:shd w:val="clear" w:color="auto" w:fill="E6E6E6"/>
        </w:rPr>
      </w:r>
      <w:r w:rsidR="00E24A45"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§11</w:t>
      </w:r>
      <w:r w:rsidR="00E24A45" w:rsidRPr="002854E7">
        <w:rPr>
          <w:rFonts w:asciiTheme="minorHAnsi" w:hAnsiTheme="minorHAnsi"/>
          <w:color w:val="000000" w:themeColor="text1"/>
          <w:shd w:val="clear" w:color="auto" w:fill="E6E6E6"/>
        </w:rPr>
        <w:fldChar w:fldCharType="end"/>
      </w:r>
      <w:r w:rsidR="0064154D" w:rsidRPr="002854E7">
        <w:rPr>
          <w:rFonts w:asciiTheme="minorHAnsi" w:hAnsiTheme="minorHAnsi"/>
          <w:color w:val="000000" w:themeColor="text1"/>
        </w:rPr>
        <w:t xml:space="preserve"> </w:t>
      </w:r>
      <w:r w:rsidRPr="002854E7">
        <w:rPr>
          <w:rFonts w:asciiTheme="minorHAnsi" w:hAnsiTheme="minorHAnsi"/>
          <w:color w:val="000000" w:themeColor="text1"/>
        </w:rPr>
        <w:t xml:space="preserve">dotyczący przedłużenia terminu na wykonanie </w:t>
      </w:r>
      <w:r w:rsidR="00FB4BEC" w:rsidRPr="002854E7">
        <w:rPr>
          <w:rFonts w:asciiTheme="minorHAnsi" w:hAnsiTheme="minorHAnsi"/>
          <w:color w:val="000000" w:themeColor="text1"/>
        </w:rPr>
        <w:t>Etapu</w:t>
      </w:r>
      <w:r w:rsidRPr="002854E7">
        <w:rPr>
          <w:rFonts w:asciiTheme="minorHAnsi" w:hAnsiTheme="minorHAnsi"/>
          <w:color w:val="000000" w:themeColor="text1"/>
        </w:rPr>
        <w:t xml:space="preserve">, uzasadniony jest zaistnieniem okoliczności Siły Wyższej, </w:t>
      </w:r>
      <w:r w:rsidR="003B65E5" w:rsidRPr="002854E7">
        <w:rPr>
          <w:rFonts w:asciiTheme="minorHAnsi" w:hAnsiTheme="minorHAnsi"/>
          <w:color w:val="000000" w:themeColor="text1"/>
        </w:rPr>
        <w:t xml:space="preserve">co zostanie odpowiednio uzasadnione przez </w:t>
      </w:r>
      <w:r w:rsidR="00E9333D" w:rsidRPr="002854E7">
        <w:rPr>
          <w:rFonts w:asciiTheme="minorHAnsi" w:hAnsiTheme="minorHAnsi"/>
          <w:color w:val="000000" w:themeColor="text1"/>
        </w:rPr>
        <w:t xml:space="preserve">Uczestnika </w:t>
      </w:r>
      <w:r w:rsidR="005552E3" w:rsidRPr="002854E7">
        <w:rPr>
          <w:rFonts w:asciiTheme="minorHAnsi" w:hAnsiTheme="minorHAnsi"/>
          <w:color w:val="000000" w:themeColor="text1"/>
        </w:rPr>
        <w:t>Przedsięwzięcia</w:t>
      </w:r>
      <w:r w:rsidR="003B65E5" w:rsidRPr="002854E7">
        <w:rPr>
          <w:rFonts w:asciiTheme="minorHAnsi" w:hAnsiTheme="minorHAnsi"/>
          <w:color w:val="000000" w:themeColor="text1"/>
        </w:rPr>
        <w:t xml:space="preserve">, </w:t>
      </w:r>
      <w:r w:rsidRPr="002854E7">
        <w:rPr>
          <w:rFonts w:asciiTheme="minorHAnsi" w:hAnsiTheme="minorHAnsi"/>
          <w:color w:val="000000" w:themeColor="text1"/>
        </w:rPr>
        <w:t xml:space="preserve">NCBR jest zobowiązany, na uzasadniony wniosek </w:t>
      </w:r>
      <w:r w:rsidR="00E9333D" w:rsidRPr="002854E7">
        <w:rPr>
          <w:rFonts w:asciiTheme="minorHAnsi" w:hAnsiTheme="minorHAnsi"/>
          <w:color w:val="000000" w:themeColor="text1"/>
        </w:rPr>
        <w:t xml:space="preserve">Uczestnika </w:t>
      </w:r>
      <w:r w:rsidR="005552E3" w:rsidRPr="002854E7">
        <w:rPr>
          <w:rFonts w:asciiTheme="minorHAnsi" w:hAnsiTheme="minorHAnsi"/>
          <w:color w:val="000000" w:themeColor="text1"/>
        </w:rPr>
        <w:t>Przedsięwzięcia</w:t>
      </w:r>
      <w:r w:rsidRPr="002854E7">
        <w:rPr>
          <w:rFonts w:asciiTheme="minorHAnsi" w:hAnsiTheme="minorHAnsi"/>
          <w:color w:val="000000" w:themeColor="text1"/>
        </w:rPr>
        <w:t xml:space="preserve">, do przedłużenia terminu na wykonanie </w:t>
      </w:r>
      <w:r w:rsidR="00FB4BEC" w:rsidRPr="002854E7">
        <w:rPr>
          <w:rFonts w:asciiTheme="minorHAnsi" w:hAnsiTheme="minorHAnsi"/>
          <w:color w:val="000000" w:themeColor="text1"/>
        </w:rPr>
        <w:t xml:space="preserve">Etapu </w:t>
      </w:r>
      <w:r w:rsidRPr="002854E7">
        <w:rPr>
          <w:rFonts w:asciiTheme="minorHAnsi" w:hAnsiTheme="minorHAnsi"/>
          <w:color w:val="000000" w:themeColor="text1"/>
        </w:rPr>
        <w:t>o</w:t>
      </w:r>
      <w:r w:rsidR="00FB4BEC" w:rsidRPr="002854E7">
        <w:rPr>
          <w:rFonts w:asciiTheme="minorHAnsi" w:hAnsiTheme="minorHAnsi"/>
          <w:color w:val="000000" w:themeColor="text1"/>
        </w:rPr>
        <w:t> </w:t>
      </w:r>
      <w:r w:rsidRPr="002854E7">
        <w:rPr>
          <w:rFonts w:asciiTheme="minorHAnsi" w:hAnsiTheme="minorHAnsi"/>
          <w:color w:val="000000" w:themeColor="text1"/>
        </w:rPr>
        <w:t>termin istnienia przeszkody, przy czym termin prac w ramach dane</w:t>
      </w:r>
      <w:r w:rsidR="00A91EFD" w:rsidRPr="002854E7">
        <w:rPr>
          <w:rFonts w:asciiTheme="minorHAnsi" w:hAnsiTheme="minorHAnsi"/>
          <w:color w:val="000000" w:themeColor="text1"/>
        </w:rPr>
        <w:t>go Etapu</w:t>
      </w:r>
      <w:r w:rsidRPr="002854E7">
        <w:rPr>
          <w:rFonts w:asciiTheme="minorHAnsi" w:hAnsiTheme="minorHAnsi"/>
          <w:color w:val="000000" w:themeColor="text1"/>
        </w:rPr>
        <w:t xml:space="preserve"> można przedłużyć maksymalnie o: w przypadku </w:t>
      </w:r>
      <w:r w:rsidR="00FB4BEC" w:rsidRPr="002854E7">
        <w:rPr>
          <w:rFonts w:asciiTheme="minorHAnsi" w:hAnsiTheme="minorHAnsi"/>
          <w:color w:val="000000" w:themeColor="text1"/>
        </w:rPr>
        <w:t>Etapu I</w:t>
      </w:r>
      <w:r w:rsidR="00A1375C" w:rsidRPr="002854E7">
        <w:rPr>
          <w:rFonts w:asciiTheme="minorHAnsi" w:hAnsiTheme="minorHAnsi"/>
          <w:color w:val="000000" w:themeColor="text1"/>
        </w:rPr>
        <w:t xml:space="preserve"> </w:t>
      </w:r>
      <w:r w:rsidRPr="002854E7">
        <w:rPr>
          <w:rFonts w:asciiTheme="minorHAnsi" w:hAnsiTheme="minorHAnsi"/>
          <w:color w:val="000000" w:themeColor="text1"/>
        </w:rPr>
        <w:t xml:space="preserve">– łącznie o </w:t>
      </w:r>
      <w:r w:rsidR="5AE174D8" w:rsidRPr="002854E7">
        <w:rPr>
          <w:rFonts w:asciiTheme="minorHAnsi" w:hAnsiTheme="minorHAnsi"/>
          <w:color w:val="000000" w:themeColor="text1"/>
        </w:rPr>
        <w:t xml:space="preserve">30 </w:t>
      </w:r>
      <w:r w:rsidRPr="002854E7">
        <w:rPr>
          <w:rFonts w:asciiTheme="minorHAnsi" w:hAnsiTheme="minorHAnsi"/>
          <w:color w:val="000000" w:themeColor="text1"/>
        </w:rPr>
        <w:t xml:space="preserve">Dni Roboczych, w przypadku </w:t>
      </w:r>
      <w:r w:rsidR="00FB4BEC" w:rsidRPr="002854E7">
        <w:rPr>
          <w:rFonts w:asciiTheme="minorHAnsi" w:hAnsiTheme="minorHAnsi"/>
          <w:color w:val="000000" w:themeColor="text1"/>
        </w:rPr>
        <w:t>Etapu II</w:t>
      </w:r>
      <w:r w:rsidR="00A1375C" w:rsidRPr="002854E7">
        <w:rPr>
          <w:rFonts w:asciiTheme="minorHAnsi" w:hAnsiTheme="minorHAnsi"/>
          <w:color w:val="000000" w:themeColor="text1"/>
        </w:rPr>
        <w:t xml:space="preserve"> </w:t>
      </w:r>
      <w:r w:rsidRPr="002854E7">
        <w:rPr>
          <w:rFonts w:asciiTheme="minorHAnsi" w:hAnsiTheme="minorHAnsi"/>
          <w:color w:val="000000" w:themeColor="text1"/>
        </w:rPr>
        <w:t xml:space="preserve">– łącznie o </w:t>
      </w:r>
      <w:r w:rsidR="70DE43BB" w:rsidRPr="002854E7">
        <w:rPr>
          <w:rFonts w:asciiTheme="minorHAnsi" w:hAnsiTheme="minorHAnsi"/>
          <w:color w:val="000000" w:themeColor="text1"/>
        </w:rPr>
        <w:t xml:space="preserve">60 </w:t>
      </w:r>
      <w:r w:rsidRPr="002854E7">
        <w:rPr>
          <w:rFonts w:asciiTheme="minorHAnsi" w:hAnsiTheme="minorHAnsi"/>
          <w:color w:val="000000" w:themeColor="text1"/>
        </w:rPr>
        <w:t xml:space="preserve">Dni Roboczych, w przypadku </w:t>
      </w:r>
      <w:r w:rsidR="00FB4BEC" w:rsidRPr="002854E7">
        <w:rPr>
          <w:rFonts w:asciiTheme="minorHAnsi" w:hAnsiTheme="minorHAnsi"/>
          <w:color w:val="000000" w:themeColor="text1"/>
        </w:rPr>
        <w:t>Etapu III</w:t>
      </w:r>
      <w:r w:rsidR="00A1375C" w:rsidRPr="002854E7">
        <w:rPr>
          <w:rFonts w:asciiTheme="minorHAnsi" w:hAnsiTheme="minorHAnsi"/>
          <w:color w:val="000000" w:themeColor="text1"/>
        </w:rPr>
        <w:t xml:space="preserve"> </w:t>
      </w:r>
      <w:r w:rsidRPr="002854E7">
        <w:rPr>
          <w:rFonts w:asciiTheme="minorHAnsi" w:hAnsiTheme="minorHAnsi"/>
          <w:color w:val="000000" w:themeColor="text1"/>
        </w:rPr>
        <w:t xml:space="preserve">– łącznie o </w:t>
      </w:r>
      <w:r w:rsidR="7A552BA2" w:rsidRPr="002854E7">
        <w:rPr>
          <w:rFonts w:asciiTheme="minorHAnsi" w:hAnsiTheme="minorHAnsi"/>
          <w:color w:val="000000" w:themeColor="text1"/>
        </w:rPr>
        <w:t xml:space="preserve">90 </w:t>
      </w:r>
      <w:r w:rsidRPr="002854E7">
        <w:rPr>
          <w:rFonts w:asciiTheme="minorHAnsi" w:hAnsiTheme="minorHAnsi"/>
          <w:color w:val="000000" w:themeColor="text1"/>
        </w:rPr>
        <w:t xml:space="preserve">Dni Roboczych. W pozostałym zakresie postanowienia </w:t>
      </w:r>
      <w:r w:rsidR="00B30838" w:rsidRPr="002854E7">
        <w:rPr>
          <w:rFonts w:asciiTheme="minorHAnsi" w:hAnsiTheme="minorHAnsi"/>
          <w:color w:val="000000" w:themeColor="text1"/>
          <w:shd w:val="clear" w:color="auto" w:fill="E6E6E6"/>
        </w:rPr>
        <w:fldChar w:fldCharType="begin"/>
      </w:r>
      <w:r w:rsidR="00B30838" w:rsidRPr="002854E7">
        <w:rPr>
          <w:rFonts w:asciiTheme="minorHAnsi" w:hAnsiTheme="minorHAnsi"/>
          <w:color w:val="000000" w:themeColor="text1"/>
        </w:rPr>
        <w:instrText xml:space="preserve"> REF _Ref479947439 \r \h  \* MERGEFORMAT </w:instrText>
      </w:r>
      <w:r w:rsidR="00B30838" w:rsidRPr="002854E7">
        <w:rPr>
          <w:rFonts w:asciiTheme="minorHAnsi" w:hAnsiTheme="minorHAnsi"/>
          <w:color w:val="000000" w:themeColor="text1"/>
          <w:shd w:val="clear" w:color="auto" w:fill="E6E6E6"/>
        </w:rPr>
      </w:r>
      <w:r w:rsidR="00B3083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00B30838" w:rsidRPr="002854E7">
        <w:rPr>
          <w:rFonts w:asciiTheme="minorHAnsi" w:hAnsiTheme="minorHAnsi"/>
          <w:color w:val="000000" w:themeColor="text1"/>
          <w:shd w:val="clear" w:color="auto" w:fill="E6E6E6"/>
        </w:rPr>
        <w:fldChar w:fldCharType="end"/>
      </w:r>
      <w:r w:rsidR="00B30838" w:rsidRPr="002854E7">
        <w:rPr>
          <w:rFonts w:asciiTheme="minorHAnsi" w:hAnsiTheme="minorHAnsi"/>
          <w:color w:val="000000" w:themeColor="text1"/>
        </w:rPr>
        <w:t xml:space="preserve"> </w:t>
      </w:r>
      <w:r w:rsidR="00E24A45" w:rsidRPr="002854E7">
        <w:rPr>
          <w:rFonts w:asciiTheme="minorHAnsi" w:hAnsiTheme="minorHAnsi"/>
          <w:color w:val="000000" w:themeColor="text1"/>
          <w:shd w:val="clear" w:color="auto" w:fill="E6E6E6"/>
        </w:rPr>
        <w:fldChar w:fldCharType="begin"/>
      </w:r>
      <w:r w:rsidR="00E24A45" w:rsidRPr="002854E7">
        <w:rPr>
          <w:rFonts w:asciiTheme="minorHAnsi" w:hAnsiTheme="minorHAnsi"/>
          <w:color w:val="000000" w:themeColor="text1"/>
        </w:rPr>
        <w:instrText xml:space="preserve"> REF _Ref52729742 \n \h </w:instrText>
      </w:r>
      <w:r w:rsidR="00862665" w:rsidRPr="002854E7">
        <w:rPr>
          <w:rFonts w:asciiTheme="minorHAnsi" w:hAnsiTheme="minorHAnsi"/>
          <w:color w:val="000000" w:themeColor="text1"/>
        </w:rPr>
        <w:instrText xml:space="preserve"> \* MERGEFORMAT </w:instrText>
      </w:r>
      <w:r w:rsidR="00E24A45" w:rsidRPr="002854E7">
        <w:rPr>
          <w:rFonts w:asciiTheme="minorHAnsi" w:hAnsiTheme="minorHAnsi"/>
          <w:color w:val="000000" w:themeColor="text1"/>
          <w:shd w:val="clear" w:color="auto" w:fill="E6E6E6"/>
        </w:rPr>
      </w:r>
      <w:r w:rsidR="00E24A45"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§11</w:t>
      </w:r>
      <w:r w:rsidR="00E24A45"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stosuje się odpowiednio.</w:t>
      </w:r>
      <w:bookmarkEnd w:id="111"/>
      <w:r w:rsidRPr="002854E7">
        <w:rPr>
          <w:rFonts w:asciiTheme="minorHAnsi" w:hAnsiTheme="minorHAnsi"/>
          <w:color w:val="000000" w:themeColor="text1"/>
        </w:rPr>
        <w:t xml:space="preserve"> </w:t>
      </w:r>
      <w:r w:rsidR="005E28E5" w:rsidRPr="002854E7">
        <w:rPr>
          <w:rFonts w:asciiTheme="minorHAnsi" w:hAnsiTheme="minorHAnsi"/>
          <w:color w:val="000000" w:themeColor="text1"/>
        </w:rPr>
        <w:t xml:space="preserve">Przedłużenie terminu, dokonane na podstawie umowy zawartej z którymkolwiek Uczestnikiem </w:t>
      </w:r>
      <w:r w:rsidR="008F52D2" w:rsidRPr="002854E7">
        <w:rPr>
          <w:rFonts w:asciiTheme="minorHAnsi" w:hAnsiTheme="minorHAnsi"/>
          <w:color w:val="000000" w:themeColor="text1"/>
        </w:rPr>
        <w:t>Przedsięwzięcia</w:t>
      </w:r>
      <w:r w:rsidR="005E28E5" w:rsidRPr="002854E7">
        <w:rPr>
          <w:rFonts w:asciiTheme="minorHAnsi" w:hAnsiTheme="minorHAnsi"/>
          <w:color w:val="000000" w:themeColor="text1"/>
        </w:rPr>
        <w:t xml:space="preserve">, skuteczne wobec jednego Uczestnika </w:t>
      </w:r>
      <w:r w:rsidR="008F52D2" w:rsidRPr="002854E7">
        <w:rPr>
          <w:rFonts w:asciiTheme="minorHAnsi" w:hAnsiTheme="minorHAnsi"/>
          <w:color w:val="000000" w:themeColor="text1"/>
        </w:rPr>
        <w:t>Przedsięwzięcia</w:t>
      </w:r>
      <w:r w:rsidR="005E28E5" w:rsidRPr="002854E7">
        <w:rPr>
          <w:rFonts w:asciiTheme="minorHAnsi" w:hAnsiTheme="minorHAnsi"/>
          <w:color w:val="000000" w:themeColor="text1"/>
        </w:rPr>
        <w:t xml:space="preserve"> </w:t>
      </w:r>
      <w:r w:rsidR="00A27AEA" w:rsidRPr="002854E7">
        <w:rPr>
          <w:rFonts w:asciiTheme="minorHAnsi" w:hAnsiTheme="minorHAnsi"/>
          <w:color w:val="000000" w:themeColor="text1"/>
        </w:rPr>
        <w:t xml:space="preserve">w danym Strumieniu </w:t>
      </w:r>
      <w:r w:rsidR="005E28E5" w:rsidRPr="002854E7">
        <w:rPr>
          <w:rFonts w:asciiTheme="minorHAnsi" w:hAnsiTheme="minorHAnsi"/>
          <w:color w:val="000000" w:themeColor="text1"/>
        </w:rPr>
        <w:t xml:space="preserve">skuteczne jest wobec wszystkich Uczestników </w:t>
      </w:r>
      <w:r w:rsidR="008F52D2" w:rsidRPr="002854E7">
        <w:rPr>
          <w:rFonts w:asciiTheme="minorHAnsi" w:hAnsiTheme="minorHAnsi"/>
          <w:color w:val="000000" w:themeColor="text1"/>
        </w:rPr>
        <w:t>Przedsięwzięcia</w:t>
      </w:r>
      <w:r w:rsidR="00A27AEA" w:rsidRPr="002854E7">
        <w:rPr>
          <w:rFonts w:asciiTheme="minorHAnsi" w:hAnsiTheme="minorHAnsi"/>
          <w:color w:val="000000" w:themeColor="text1"/>
        </w:rPr>
        <w:t xml:space="preserve"> w tym samym Strumieniu</w:t>
      </w:r>
      <w:r w:rsidR="005E28E5" w:rsidRPr="002854E7">
        <w:rPr>
          <w:rFonts w:asciiTheme="minorHAnsi" w:hAnsiTheme="minorHAnsi"/>
          <w:color w:val="000000" w:themeColor="text1"/>
        </w:rPr>
        <w:t xml:space="preserve">, w tym wobec Wykonawcy, przy czym NCBR zawiadomi Wykonawcę (i pozostałych Uczestników </w:t>
      </w:r>
      <w:r w:rsidR="008F52D2" w:rsidRPr="002854E7">
        <w:rPr>
          <w:rFonts w:asciiTheme="minorHAnsi" w:hAnsiTheme="minorHAnsi"/>
          <w:color w:val="000000" w:themeColor="text1"/>
        </w:rPr>
        <w:t>Przedsięwzięcia</w:t>
      </w:r>
      <w:r w:rsidR="005E28E5" w:rsidRPr="002854E7">
        <w:rPr>
          <w:rFonts w:asciiTheme="minorHAnsi" w:hAnsiTheme="minorHAnsi"/>
          <w:color w:val="000000" w:themeColor="text1"/>
        </w:rPr>
        <w:t xml:space="preserve">) o jakimkolwiek przedłużeniu terminu niezwłocznie, lecz nie później niż w terminie </w:t>
      </w:r>
      <w:r w:rsidR="00E24A45" w:rsidRPr="002854E7">
        <w:rPr>
          <w:rFonts w:asciiTheme="minorHAnsi" w:hAnsiTheme="minorHAnsi"/>
          <w:color w:val="000000" w:themeColor="text1"/>
        </w:rPr>
        <w:t>7</w:t>
      </w:r>
      <w:r w:rsidR="005E28E5" w:rsidRPr="002854E7">
        <w:rPr>
          <w:rFonts w:asciiTheme="minorHAnsi" w:hAnsiTheme="minorHAnsi"/>
          <w:color w:val="000000" w:themeColor="text1"/>
        </w:rPr>
        <w:t xml:space="preserve"> Dni Roboczych od powzięcia decyzji o przedłużeniu terminu oraz nie później niż na 7 Dni Roboczych przed upływem </w:t>
      </w:r>
      <w:r w:rsidR="00761635" w:rsidRPr="002854E7">
        <w:rPr>
          <w:rFonts w:asciiTheme="minorHAnsi" w:hAnsiTheme="minorHAnsi"/>
          <w:color w:val="000000" w:themeColor="text1"/>
        </w:rPr>
        <w:t>T</w:t>
      </w:r>
      <w:r w:rsidR="005E28E5" w:rsidRPr="002854E7">
        <w:rPr>
          <w:rFonts w:asciiTheme="minorHAnsi" w:hAnsiTheme="minorHAnsi"/>
          <w:color w:val="000000" w:themeColor="text1"/>
        </w:rPr>
        <w:t xml:space="preserve">erminu </w:t>
      </w:r>
      <w:r w:rsidR="00761635" w:rsidRPr="002854E7">
        <w:rPr>
          <w:rFonts w:asciiTheme="minorHAnsi" w:hAnsiTheme="minorHAnsi"/>
          <w:color w:val="000000" w:themeColor="text1"/>
        </w:rPr>
        <w:t xml:space="preserve">Doręczenia </w:t>
      </w:r>
      <w:r w:rsidR="005E28E5" w:rsidRPr="002854E7">
        <w:rPr>
          <w:rFonts w:asciiTheme="minorHAnsi" w:hAnsiTheme="minorHAnsi"/>
          <w:color w:val="000000" w:themeColor="text1"/>
        </w:rPr>
        <w:t xml:space="preserve">Wyników Prac </w:t>
      </w:r>
      <w:r w:rsidR="00FB4BEC" w:rsidRPr="002854E7">
        <w:rPr>
          <w:rFonts w:asciiTheme="minorHAnsi" w:hAnsiTheme="minorHAnsi"/>
          <w:color w:val="000000" w:themeColor="text1"/>
        </w:rPr>
        <w:t>Etapu</w:t>
      </w:r>
      <w:r w:rsidR="005E28E5" w:rsidRPr="002854E7">
        <w:rPr>
          <w:rFonts w:asciiTheme="minorHAnsi" w:hAnsiTheme="minorHAnsi"/>
          <w:color w:val="000000" w:themeColor="text1"/>
        </w:rPr>
        <w:t>.</w:t>
      </w:r>
    </w:p>
    <w:p w14:paraId="004C59F8" w14:textId="6CDBC527" w:rsidR="003B46D7" w:rsidRPr="002854E7" w:rsidRDefault="003B46D7" w:rsidP="00B96C37">
      <w:pPr>
        <w:pStyle w:val="Akapitzlist"/>
        <w:numPr>
          <w:ilvl w:val="0"/>
          <w:numId w:val="13"/>
        </w:numPr>
        <w:spacing w:after="0" w:line="240" w:lineRule="auto"/>
        <w:ind w:left="426" w:hanging="426"/>
        <w:jc w:val="both"/>
        <w:rPr>
          <w:rFonts w:asciiTheme="minorHAnsi" w:hAnsiTheme="minorHAnsi"/>
          <w:color w:val="000000" w:themeColor="text1"/>
        </w:rPr>
      </w:pPr>
      <w:bookmarkStart w:id="112" w:name="_Ref52703598"/>
      <w:r w:rsidRPr="002854E7">
        <w:rPr>
          <w:rFonts w:asciiTheme="minorHAnsi" w:hAnsiTheme="minorHAnsi"/>
          <w:color w:val="000000" w:themeColor="text1"/>
        </w:rPr>
        <w:t>W każdym innym obiektywnie uzasadnionym przypadku, gdy przebieg realizacji Umowy wskazuje na wysokie prawdopodobieństwo nieosiągnięcia określonych w Harmonogramie</w:t>
      </w:r>
      <w:r w:rsidR="003C2D54"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terminów, NCBR może, także na wniosek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przedłużyć terminy określone w Harmonogramie</w:t>
      </w:r>
      <w:r w:rsidR="003C2D54"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Przedłużenie terminu skuteczne wobec jednego Uczestnika </w:t>
      </w:r>
      <w:r w:rsidR="008F52D2" w:rsidRPr="002854E7">
        <w:rPr>
          <w:rFonts w:asciiTheme="minorHAnsi" w:hAnsiTheme="minorHAnsi"/>
          <w:color w:val="000000" w:themeColor="text1"/>
        </w:rPr>
        <w:t>Przedsięwzięcia</w:t>
      </w:r>
      <w:r w:rsidR="00A27AEA" w:rsidRPr="002854E7">
        <w:rPr>
          <w:rFonts w:asciiTheme="minorHAnsi" w:hAnsiTheme="minorHAnsi"/>
          <w:color w:val="000000" w:themeColor="text1"/>
        </w:rPr>
        <w:t xml:space="preserve"> w danym Strumieniu</w:t>
      </w:r>
      <w:r w:rsidR="0076268E" w:rsidRPr="002854E7">
        <w:rPr>
          <w:rFonts w:asciiTheme="minorHAnsi" w:hAnsiTheme="minorHAnsi"/>
          <w:color w:val="000000" w:themeColor="text1"/>
        </w:rPr>
        <w:t xml:space="preserve"> jest</w:t>
      </w:r>
      <w:r w:rsidRPr="002854E7">
        <w:rPr>
          <w:rFonts w:asciiTheme="minorHAnsi" w:hAnsiTheme="minorHAnsi"/>
          <w:color w:val="000000" w:themeColor="text1"/>
        </w:rPr>
        <w:t xml:space="preserve"> skuteczne</w:t>
      </w:r>
      <w:r w:rsidR="0076268E" w:rsidRPr="002854E7">
        <w:rPr>
          <w:rFonts w:asciiTheme="minorHAnsi" w:hAnsiTheme="minorHAnsi"/>
          <w:color w:val="000000" w:themeColor="text1"/>
        </w:rPr>
        <w:t xml:space="preserve"> </w:t>
      </w:r>
      <w:r w:rsidRPr="002854E7">
        <w:rPr>
          <w:rFonts w:asciiTheme="minorHAnsi" w:hAnsiTheme="minorHAnsi"/>
          <w:color w:val="000000" w:themeColor="text1"/>
        </w:rPr>
        <w:t xml:space="preserve">wobec wszystkich Uczestników </w:t>
      </w:r>
      <w:r w:rsidR="008F52D2" w:rsidRPr="002854E7">
        <w:rPr>
          <w:rFonts w:asciiTheme="minorHAnsi" w:hAnsiTheme="minorHAnsi"/>
          <w:color w:val="000000" w:themeColor="text1"/>
        </w:rPr>
        <w:t>Przedsięwzięcia</w:t>
      </w:r>
      <w:r w:rsidR="00A27AEA" w:rsidRPr="002854E7">
        <w:rPr>
          <w:rFonts w:asciiTheme="minorHAnsi" w:hAnsiTheme="minorHAnsi"/>
          <w:color w:val="000000" w:themeColor="text1"/>
        </w:rPr>
        <w:t xml:space="preserve"> w tym samym Strumieniu</w:t>
      </w:r>
      <w:r w:rsidRPr="002854E7">
        <w:rPr>
          <w:rFonts w:asciiTheme="minorHAnsi" w:hAnsiTheme="minorHAnsi"/>
          <w:color w:val="000000" w:themeColor="text1"/>
        </w:rPr>
        <w:t xml:space="preserve">, przy czym NCBR zawiadomi wszystkich Uczestników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12"/>
    </w:p>
    <w:p w14:paraId="0C241D85" w14:textId="7D114916" w:rsidR="00E24A45" w:rsidRPr="002854E7" w:rsidRDefault="00E24A45" w:rsidP="00B96C37">
      <w:pPr>
        <w:pStyle w:val="Akapitzlist"/>
        <w:numPr>
          <w:ilvl w:val="0"/>
          <w:numId w:val="13"/>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Postanowienia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_Ref479947439 \n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_Ref52729830 \n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§9</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_Ref52703598 \n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zastosowane ze względu na okoliczności związane z danym Strumieniem, mają skutek ograniczony wyłącznie do </w:t>
      </w:r>
      <w:r w:rsidR="2A121DFC" w:rsidRPr="002854E7">
        <w:rPr>
          <w:rFonts w:asciiTheme="minorHAnsi" w:hAnsiTheme="minorHAnsi"/>
          <w:color w:val="000000" w:themeColor="text1"/>
        </w:rPr>
        <w:t xml:space="preserve">tego </w:t>
      </w:r>
      <w:r w:rsidRPr="002854E7">
        <w:rPr>
          <w:rFonts w:asciiTheme="minorHAnsi" w:hAnsiTheme="minorHAnsi"/>
          <w:color w:val="000000" w:themeColor="text1"/>
        </w:rPr>
        <w:t>Strumienia.</w:t>
      </w:r>
    </w:p>
    <w:p w14:paraId="608D210D" w14:textId="77777777" w:rsidR="003B3DB4" w:rsidRPr="002854E7" w:rsidRDefault="003B3DB4" w:rsidP="003E0140">
      <w:pPr>
        <w:pStyle w:val="Akapitzlist"/>
        <w:spacing w:after="0" w:line="240" w:lineRule="auto"/>
        <w:ind w:left="426"/>
        <w:jc w:val="both"/>
        <w:rPr>
          <w:rFonts w:asciiTheme="minorHAnsi" w:hAnsiTheme="minorHAnsi"/>
          <w:color w:val="000000" w:themeColor="text1"/>
        </w:rPr>
      </w:pPr>
    </w:p>
    <w:p w14:paraId="2139DE9C" w14:textId="77777777" w:rsidR="00B05232" w:rsidRPr="002854E7" w:rsidRDefault="00B05232" w:rsidP="00B96C37">
      <w:pPr>
        <w:pStyle w:val="Nagwek2"/>
        <w:numPr>
          <w:ilvl w:val="0"/>
          <w:numId w:val="14"/>
        </w:numPr>
        <w:spacing w:before="0" w:line="240" w:lineRule="auto"/>
        <w:ind w:left="0" w:hanging="567"/>
        <w:contextualSpacing/>
        <w:rPr>
          <w:rFonts w:asciiTheme="minorHAnsi" w:hAnsiTheme="minorHAnsi"/>
          <w:sz w:val="22"/>
          <w:szCs w:val="22"/>
        </w:rPr>
      </w:pPr>
      <w:bookmarkStart w:id="113" w:name="_Ref493844594"/>
      <w:bookmarkStart w:id="114" w:name="_Ref493846990"/>
      <w:bookmarkStart w:id="115" w:name="_Toc504994945"/>
      <w:bookmarkStart w:id="116" w:name="_Toc511371192"/>
      <w:bookmarkStart w:id="117" w:name="_Toc54798299"/>
      <w:bookmarkStart w:id="118" w:name="_Toc52745895"/>
      <w:r w:rsidRPr="002854E7">
        <w:rPr>
          <w:rFonts w:asciiTheme="minorHAnsi" w:hAnsiTheme="minorHAnsi"/>
          <w:sz w:val="22"/>
          <w:szCs w:val="22"/>
        </w:rPr>
        <w:t>[PODWYKONAWCY]</w:t>
      </w:r>
      <w:bookmarkEnd w:id="113"/>
      <w:bookmarkEnd w:id="114"/>
      <w:bookmarkEnd w:id="115"/>
      <w:bookmarkEnd w:id="116"/>
      <w:bookmarkEnd w:id="117"/>
      <w:bookmarkEnd w:id="118"/>
    </w:p>
    <w:p w14:paraId="441DCAA2" w14:textId="77777777" w:rsidR="0076268E" w:rsidRPr="002854E7" w:rsidRDefault="0076268E" w:rsidP="003E0140">
      <w:pPr>
        <w:pStyle w:val="Akapitzlist"/>
        <w:spacing w:after="0" w:line="240" w:lineRule="auto"/>
        <w:ind w:left="426"/>
        <w:jc w:val="both"/>
        <w:rPr>
          <w:rFonts w:asciiTheme="minorHAnsi" w:hAnsiTheme="minorHAnsi" w:cs="Times New Roman"/>
          <w:color w:val="000000" w:themeColor="text1"/>
        </w:rPr>
      </w:pPr>
    </w:p>
    <w:p w14:paraId="45F37906" w14:textId="68FA3DFA" w:rsidR="001D6733" w:rsidRPr="002854E7" w:rsidRDefault="00834ADD" w:rsidP="00B96C37">
      <w:pPr>
        <w:pStyle w:val="Akapitzlist"/>
        <w:numPr>
          <w:ilvl w:val="0"/>
          <w:numId w:val="38"/>
        </w:numPr>
        <w:spacing w:after="0" w:line="240" w:lineRule="auto"/>
        <w:ind w:left="426" w:hanging="426"/>
        <w:jc w:val="both"/>
        <w:rPr>
          <w:rFonts w:asciiTheme="minorHAnsi" w:hAnsiTheme="minorHAnsi"/>
          <w:color w:val="000000" w:themeColor="text1"/>
        </w:rPr>
      </w:pPr>
      <w:bookmarkStart w:id="119" w:name="_Hlk57697736"/>
      <w:r w:rsidRPr="002854E7">
        <w:rPr>
          <w:rFonts w:asciiTheme="minorHAnsi" w:hAnsiTheme="minorHAnsi" w:cs="Times New Roman"/>
          <w:color w:val="000000" w:themeColor="text1"/>
        </w:rPr>
        <w:t xml:space="preserve">Z zastrzeżeniem dalszych postanowień tego artykułu, </w:t>
      </w:r>
      <w:bookmarkEnd w:id="119"/>
      <w:r w:rsidR="00032C33" w:rsidRPr="002854E7">
        <w:rPr>
          <w:rFonts w:asciiTheme="minorHAnsi" w:hAnsiTheme="minorHAnsi" w:cs="Times New Roman"/>
          <w:color w:val="000000" w:themeColor="text1"/>
        </w:rPr>
        <w:t xml:space="preserve">NCBR </w:t>
      </w:r>
      <w:r w:rsidR="0088497D" w:rsidRPr="002854E7">
        <w:rPr>
          <w:rFonts w:asciiTheme="minorHAnsi" w:hAnsiTheme="minorHAnsi" w:cs="Times New Roman"/>
          <w:color w:val="000000" w:themeColor="text1"/>
        </w:rPr>
        <w:t xml:space="preserve">dopuszcza wykonanie przez </w:t>
      </w:r>
      <w:r w:rsidR="0064154D" w:rsidRPr="002854E7">
        <w:rPr>
          <w:rFonts w:asciiTheme="minorHAnsi" w:hAnsiTheme="minorHAnsi" w:cs="Times New Roman"/>
          <w:color w:val="000000" w:themeColor="text1"/>
        </w:rPr>
        <w:t>Wykonawcę</w:t>
      </w:r>
      <w:r w:rsidR="0088497D" w:rsidRPr="002854E7">
        <w:rPr>
          <w:rFonts w:asciiTheme="minorHAnsi" w:hAnsiTheme="minorHAnsi" w:cs="Times New Roman"/>
          <w:color w:val="000000" w:themeColor="text1"/>
        </w:rPr>
        <w:t xml:space="preserve"> przedmiotu Umowy</w:t>
      </w:r>
      <w:r w:rsidR="00247E90" w:rsidRPr="002854E7">
        <w:rPr>
          <w:rFonts w:asciiTheme="minorHAnsi" w:hAnsiTheme="minorHAnsi" w:cs="Times New Roman"/>
          <w:color w:val="000000" w:themeColor="text1"/>
        </w:rPr>
        <w:t xml:space="preserve"> z </w:t>
      </w:r>
      <w:r w:rsidR="0088497D" w:rsidRPr="002854E7">
        <w:rPr>
          <w:rFonts w:asciiTheme="minorHAnsi" w:hAnsiTheme="minorHAnsi" w:cs="Times New Roman"/>
          <w:color w:val="000000" w:themeColor="text1"/>
        </w:rPr>
        <w:t>udziałem Podwykonawców</w:t>
      </w:r>
      <w:r w:rsidR="009B093F"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 xml:space="preserve">oraz nie zastrzega obowiązku osobistego wykonania przez Wykonawcę kluczowych części </w:t>
      </w:r>
      <w:r w:rsidR="0064154D" w:rsidRPr="002854E7">
        <w:rPr>
          <w:rFonts w:asciiTheme="minorHAnsi" w:hAnsiTheme="minorHAnsi" w:cs="Times New Roman"/>
          <w:color w:val="000000" w:themeColor="text1"/>
        </w:rPr>
        <w:t>Umowy</w:t>
      </w:r>
      <w:r w:rsidR="001D6733" w:rsidRPr="002854E7">
        <w:rPr>
          <w:rFonts w:asciiTheme="minorHAnsi" w:hAnsiTheme="minorHAnsi"/>
          <w:color w:val="000000" w:themeColor="text1"/>
        </w:rPr>
        <w:t>, pod warunkiem, że</w:t>
      </w:r>
      <w:r w:rsidR="002B1B17" w:rsidRPr="002854E7">
        <w:rPr>
          <w:rFonts w:asciiTheme="minorHAnsi" w:hAnsiTheme="minorHAnsi" w:cs="Times New Roman"/>
          <w:color w:val="000000" w:themeColor="text1"/>
        </w:rPr>
        <w:t xml:space="preserve"> umowa z Podwykonawcą zostanie zawarta w formie pisem</w:t>
      </w:r>
      <w:r w:rsidR="009B3163" w:rsidRPr="002854E7">
        <w:rPr>
          <w:rFonts w:asciiTheme="minorHAnsi" w:hAnsiTheme="minorHAnsi" w:cs="Times New Roman"/>
          <w:color w:val="000000" w:themeColor="text1"/>
        </w:rPr>
        <w:t>nej</w:t>
      </w:r>
      <w:r w:rsidR="002B1B17" w:rsidRPr="002854E7">
        <w:rPr>
          <w:rFonts w:asciiTheme="minorHAnsi" w:hAnsiTheme="minorHAnsi" w:cs="Times New Roman"/>
          <w:color w:val="000000" w:themeColor="text1"/>
        </w:rPr>
        <w:t xml:space="preserve"> (pod rygorem nieważności) oraz</w:t>
      </w:r>
      <w:r w:rsidR="001D6733" w:rsidRPr="002854E7">
        <w:rPr>
          <w:rFonts w:asciiTheme="minorHAnsi" w:hAnsiTheme="minorHAnsi"/>
          <w:color w:val="000000" w:themeColor="text1"/>
        </w:rPr>
        <w:t>:</w:t>
      </w:r>
    </w:p>
    <w:p w14:paraId="2876C2A8" w14:textId="442A4617" w:rsidR="001D6733" w:rsidRPr="002854E7" w:rsidRDefault="001D6733" w:rsidP="00B96C37">
      <w:pPr>
        <w:pStyle w:val="Akapitzlist"/>
        <w:numPr>
          <w:ilvl w:val="0"/>
          <w:numId w:val="44"/>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będzie zobowiązywać Podwykonawcę do zachowania poufności informacji na warunkach tożsamych do tych określonych w</w:t>
      </w:r>
      <w:r w:rsidR="00817A5A" w:rsidRPr="002854E7">
        <w:rPr>
          <w:rFonts w:asciiTheme="minorHAnsi" w:hAnsiTheme="minorHAnsi"/>
          <w:color w:val="000000" w:themeColor="text1"/>
        </w:rPr>
        <w:t xml:space="preserve"> Umowie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_Ref494891351 \r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IX. </w:t>
      </w:r>
      <w:r w:rsidRPr="002854E7">
        <w:rPr>
          <w:rFonts w:asciiTheme="minorHAnsi" w:hAnsiTheme="minorHAnsi"/>
          <w:color w:val="000000" w:themeColor="text1"/>
          <w:shd w:val="clear" w:color="auto" w:fill="E6E6E6"/>
        </w:rPr>
        <w:fldChar w:fldCharType="end"/>
      </w:r>
      <w:r w:rsidR="00817A5A" w:rsidRPr="002854E7">
        <w:rPr>
          <w:rFonts w:asciiTheme="minorHAnsi" w:hAnsiTheme="minorHAnsi"/>
          <w:color w:val="000000" w:themeColor="text1"/>
        </w:rPr>
        <w:t>)</w:t>
      </w:r>
      <w:r w:rsidRPr="002854E7">
        <w:rPr>
          <w:rFonts w:asciiTheme="minorHAnsi" w:hAnsiTheme="minorHAnsi"/>
          <w:color w:val="000000" w:themeColor="text1"/>
        </w:rPr>
        <w:t>;</w:t>
      </w:r>
    </w:p>
    <w:p w14:paraId="6F167AF3" w14:textId="56F5F923" w:rsidR="009B3163" w:rsidRPr="002854E7" w:rsidRDefault="009B3163" w:rsidP="00B96C37">
      <w:pPr>
        <w:pStyle w:val="Akapitzlist"/>
        <w:numPr>
          <w:ilvl w:val="0"/>
          <w:numId w:val="44"/>
        </w:numPr>
        <w:spacing w:after="0" w:line="240" w:lineRule="auto"/>
        <w:jc w:val="both"/>
        <w:rPr>
          <w:rFonts w:asciiTheme="minorHAnsi" w:hAnsiTheme="minorHAnsi" w:cs="Times New Roman"/>
          <w:color w:val="000000" w:themeColor="text1"/>
        </w:rPr>
      </w:pPr>
      <w:r w:rsidRPr="002854E7">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wytworzonego przez nich Foreground IP w zakresie nie węższym niż wskazany w </w:t>
      </w:r>
      <w:r w:rsidRPr="002854E7">
        <w:rPr>
          <w:rFonts w:asciiTheme="minorHAnsi" w:hAnsiTheme="minorHAnsi" w:cs="Times New Roman"/>
          <w:color w:val="000000" w:themeColor="text1"/>
          <w:shd w:val="clear" w:color="auto" w:fill="E6E6E6"/>
        </w:rPr>
        <w:fldChar w:fldCharType="begin"/>
      </w:r>
      <w:r w:rsidRPr="002854E7">
        <w:rPr>
          <w:rFonts w:asciiTheme="minorHAnsi" w:hAnsiTheme="minorHAnsi" w:cs="Times New Roman"/>
          <w:color w:val="000000" w:themeColor="text1"/>
        </w:rPr>
        <w:instrText xml:space="preserve"> REF _Ref509403918 \r \h </w:instrText>
      </w:r>
      <w:r w:rsidR="00DD1EB1" w:rsidRPr="002854E7">
        <w:rPr>
          <w:rFonts w:asciiTheme="minorHAnsi" w:hAnsiTheme="minorHAnsi" w:cs="Times New Roman"/>
          <w:color w:val="000000" w:themeColor="text1"/>
        </w:rPr>
        <w:instrText xml:space="preserve"> \* MERGEFORMAT </w:instrText>
      </w:r>
      <w:r w:rsidRPr="002854E7">
        <w:rPr>
          <w:rFonts w:asciiTheme="minorHAnsi" w:hAnsiTheme="minorHAnsi" w:cs="Times New Roman"/>
          <w:color w:val="000000" w:themeColor="text1"/>
          <w:shd w:val="clear" w:color="auto" w:fill="E6E6E6"/>
        </w:rPr>
      </w:r>
      <w:r w:rsidRPr="002854E7">
        <w:rPr>
          <w:rFonts w:asciiTheme="minorHAnsi" w:hAnsiTheme="minorHAnsi" w:cs="Times New Roman"/>
          <w:color w:val="000000" w:themeColor="text1"/>
          <w:shd w:val="clear" w:color="auto" w:fill="E6E6E6"/>
        </w:rPr>
        <w:fldChar w:fldCharType="separate"/>
      </w:r>
      <w:r w:rsidR="00EB3B9C">
        <w:rPr>
          <w:rFonts w:asciiTheme="minorHAnsi" w:hAnsiTheme="minorHAnsi" w:cs="Times New Roman"/>
          <w:color w:val="000000" w:themeColor="text1"/>
        </w:rPr>
        <w:t>ART. 30</w:t>
      </w:r>
      <w:r w:rsidRPr="002854E7">
        <w:rPr>
          <w:rFonts w:asciiTheme="minorHAnsi" w:hAnsiTheme="minorHAnsi" w:cs="Times New Roman"/>
          <w:color w:val="000000" w:themeColor="text1"/>
          <w:shd w:val="clear" w:color="auto" w:fill="E6E6E6"/>
        </w:rPr>
        <w:fldChar w:fldCharType="end"/>
      </w:r>
      <w:r w:rsidR="000016F8" w:rsidRPr="002854E7">
        <w:rPr>
          <w:rFonts w:asciiTheme="minorHAnsi" w:hAnsiTheme="minorHAnsi" w:cs="Times New Roman"/>
          <w:color w:val="000000" w:themeColor="text1"/>
        </w:rPr>
        <w:t xml:space="preserve"> </w:t>
      </w:r>
      <w:r w:rsidRPr="002854E7">
        <w:rPr>
          <w:rFonts w:asciiTheme="minorHAnsi" w:hAnsiTheme="minorHAnsi" w:cs="Times New Roman"/>
          <w:color w:val="000000" w:themeColor="text1"/>
          <w:shd w:val="clear" w:color="auto" w:fill="E6E6E6"/>
        </w:rPr>
        <w:fldChar w:fldCharType="begin"/>
      </w:r>
      <w:r w:rsidRPr="002854E7">
        <w:rPr>
          <w:rFonts w:asciiTheme="minorHAnsi" w:hAnsiTheme="minorHAnsi" w:cs="Times New Roman"/>
          <w:color w:val="000000" w:themeColor="text1"/>
        </w:rPr>
        <w:instrText xml:space="preserve"> REF _Ref21335641 \r \h </w:instrText>
      </w:r>
      <w:r w:rsidR="00DD1EB1" w:rsidRPr="002854E7">
        <w:rPr>
          <w:rFonts w:asciiTheme="minorHAnsi" w:hAnsiTheme="minorHAnsi" w:cs="Times New Roman"/>
          <w:color w:val="000000" w:themeColor="text1"/>
        </w:rPr>
        <w:instrText xml:space="preserve"> \* MERGEFORMAT </w:instrText>
      </w:r>
      <w:r w:rsidRPr="002854E7">
        <w:rPr>
          <w:rFonts w:asciiTheme="minorHAnsi" w:hAnsiTheme="minorHAnsi" w:cs="Times New Roman"/>
          <w:color w:val="000000" w:themeColor="text1"/>
          <w:shd w:val="clear" w:color="auto" w:fill="E6E6E6"/>
        </w:rPr>
      </w:r>
      <w:r w:rsidRPr="002854E7">
        <w:rPr>
          <w:rFonts w:asciiTheme="minorHAnsi" w:hAnsiTheme="minorHAnsi" w:cs="Times New Roman"/>
          <w:color w:val="000000" w:themeColor="text1"/>
          <w:shd w:val="clear" w:color="auto" w:fill="E6E6E6"/>
        </w:rPr>
        <w:fldChar w:fldCharType="separate"/>
      </w:r>
      <w:r w:rsidR="00EB3B9C">
        <w:rPr>
          <w:rFonts w:asciiTheme="minorHAnsi" w:hAnsiTheme="minorHAnsi" w:cs="Times New Roman"/>
          <w:color w:val="000000" w:themeColor="text1"/>
        </w:rPr>
        <w:t>§1</w:t>
      </w:r>
      <w:r w:rsidRPr="002854E7">
        <w:rPr>
          <w:rFonts w:asciiTheme="minorHAnsi" w:hAnsiTheme="minorHAnsi" w:cs="Times New Roman"/>
          <w:color w:val="000000" w:themeColor="text1"/>
          <w:shd w:val="clear" w:color="auto" w:fill="E6E6E6"/>
        </w:rPr>
        <w:fldChar w:fldCharType="end"/>
      </w:r>
      <w:r w:rsidRPr="002854E7">
        <w:rPr>
          <w:rFonts w:asciiTheme="minorHAnsi" w:hAnsiTheme="minorHAnsi" w:cs="Times New Roman"/>
          <w:color w:val="000000" w:themeColor="text1"/>
        </w:rPr>
        <w:t>;</w:t>
      </w:r>
    </w:p>
    <w:p w14:paraId="4C77A6E6" w14:textId="00C1AEA4" w:rsidR="001D6733" w:rsidRPr="002854E7" w:rsidRDefault="001D6733" w:rsidP="00B96C37">
      <w:pPr>
        <w:pStyle w:val="Akapitzlist"/>
        <w:numPr>
          <w:ilvl w:val="0"/>
          <w:numId w:val="44"/>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lastRenderedPageBreak/>
        <w:t>będzie zawierać postanowienia przewidujące przeniesienie na Wykonawcę całości Foreground IP</w:t>
      </w:r>
      <w:r w:rsidR="00302A1F" w:rsidRPr="002854E7">
        <w:rPr>
          <w:rFonts w:asciiTheme="minorHAnsi" w:hAnsiTheme="minorHAnsi" w:cs="Times New Roman"/>
          <w:color w:val="000000" w:themeColor="text1"/>
        </w:rPr>
        <w:t xml:space="preserve"> w zakresie nie węższym niż wskazany w </w:t>
      </w:r>
      <w:r w:rsidR="00302A1F" w:rsidRPr="002854E7">
        <w:rPr>
          <w:rFonts w:asciiTheme="minorHAnsi" w:hAnsiTheme="minorHAnsi" w:cs="Times New Roman"/>
          <w:color w:val="000000" w:themeColor="text1"/>
          <w:shd w:val="clear" w:color="auto" w:fill="E6E6E6"/>
        </w:rPr>
        <w:fldChar w:fldCharType="begin"/>
      </w:r>
      <w:r w:rsidR="00302A1F" w:rsidRPr="002854E7">
        <w:rPr>
          <w:rFonts w:asciiTheme="minorHAnsi" w:hAnsiTheme="minorHAnsi" w:cs="Times New Roman"/>
          <w:color w:val="000000" w:themeColor="text1"/>
        </w:rPr>
        <w:instrText xml:space="preserve"> REF _Ref509403918 \r \h </w:instrText>
      </w:r>
      <w:r w:rsidR="00DD1EB1" w:rsidRPr="002854E7">
        <w:rPr>
          <w:rFonts w:asciiTheme="minorHAnsi" w:hAnsiTheme="minorHAnsi" w:cs="Times New Roman"/>
          <w:color w:val="000000" w:themeColor="text1"/>
        </w:rPr>
        <w:instrText xml:space="preserve"> \* MERGEFORMAT </w:instrText>
      </w:r>
      <w:r w:rsidR="00302A1F" w:rsidRPr="002854E7">
        <w:rPr>
          <w:rFonts w:asciiTheme="minorHAnsi" w:hAnsiTheme="minorHAnsi" w:cs="Times New Roman"/>
          <w:color w:val="000000" w:themeColor="text1"/>
          <w:shd w:val="clear" w:color="auto" w:fill="E6E6E6"/>
        </w:rPr>
      </w:r>
      <w:r w:rsidR="00302A1F" w:rsidRPr="002854E7">
        <w:rPr>
          <w:rFonts w:asciiTheme="minorHAnsi" w:hAnsiTheme="minorHAnsi" w:cs="Times New Roman"/>
          <w:color w:val="000000" w:themeColor="text1"/>
          <w:shd w:val="clear" w:color="auto" w:fill="E6E6E6"/>
        </w:rPr>
        <w:fldChar w:fldCharType="separate"/>
      </w:r>
      <w:r w:rsidR="00EB3B9C">
        <w:rPr>
          <w:rFonts w:asciiTheme="minorHAnsi" w:hAnsiTheme="minorHAnsi" w:cs="Times New Roman"/>
          <w:color w:val="000000" w:themeColor="text1"/>
        </w:rPr>
        <w:t>ART. 30</w:t>
      </w:r>
      <w:r w:rsidR="00302A1F" w:rsidRPr="002854E7">
        <w:rPr>
          <w:rFonts w:asciiTheme="minorHAnsi" w:hAnsiTheme="minorHAnsi" w:cs="Times New Roman"/>
          <w:color w:val="000000" w:themeColor="text1"/>
          <w:shd w:val="clear" w:color="auto" w:fill="E6E6E6"/>
        </w:rPr>
        <w:fldChar w:fldCharType="end"/>
      </w:r>
      <w:r w:rsidR="000016F8" w:rsidRPr="002854E7">
        <w:rPr>
          <w:rFonts w:asciiTheme="minorHAnsi" w:hAnsiTheme="minorHAnsi" w:cs="Times New Roman"/>
          <w:color w:val="000000" w:themeColor="text1"/>
        </w:rPr>
        <w:t xml:space="preserve"> </w:t>
      </w:r>
      <w:r w:rsidR="00302A1F" w:rsidRPr="002854E7">
        <w:rPr>
          <w:rFonts w:asciiTheme="minorHAnsi" w:hAnsiTheme="minorHAnsi" w:cs="Times New Roman"/>
          <w:color w:val="000000" w:themeColor="text1"/>
          <w:shd w:val="clear" w:color="auto" w:fill="E6E6E6"/>
        </w:rPr>
        <w:fldChar w:fldCharType="begin"/>
      </w:r>
      <w:r w:rsidR="00302A1F" w:rsidRPr="002854E7">
        <w:rPr>
          <w:rFonts w:asciiTheme="minorHAnsi" w:hAnsiTheme="minorHAnsi" w:cs="Times New Roman"/>
          <w:color w:val="000000" w:themeColor="text1"/>
        </w:rPr>
        <w:instrText xml:space="preserve"> REF _Ref21335641 \r \h </w:instrText>
      </w:r>
      <w:r w:rsidR="00DD1EB1" w:rsidRPr="002854E7">
        <w:rPr>
          <w:rFonts w:asciiTheme="minorHAnsi" w:hAnsiTheme="minorHAnsi" w:cs="Times New Roman"/>
          <w:color w:val="000000" w:themeColor="text1"/>
        </w:rPr>
        <w:instrText xml:space="preserve"> \* MERGEFORMAT </w:instrText>
      </w:r>
      <w:r w:rsidR="00302A1F" w:rsidRPr="002854E7">
        <w:rPr>
          <w:rFonts w:asciiTheme="minorHAnsi" w:hAnsiTheme="minorHAnsi" w:cs="Times New Roman"/>
          <w:color w:val="000000" w:themeColor="text1"/>
          <w:shd w:val="clear" w:color="auto" w:fill="E6E6E6"/>
        </w:rPr>
      </w:r>
      <w:r w:rsidR="00302A1F" w:rsidRPr="002854E7">
        <w:rPr>
          <w:rFonts w:asciiTheme="minorHAnsi" w:hAnsiTheme="minorHAnsi" w:cs="Times New Roman"/>
          <w:color w:val="000000" w:themeColor="text1"/>
          <w:shd w:val="clear" w:color="auto" w:fill="E6E6E6"/>
        </w:rPr>
        <w:fldChar w:fldCharType="separate"/>
      </w:r>
      <w:r w:rsidR="00EB3B9C">
        <w:rPr>
          <w:rFonts w:asciiTheme="minorHAnsi" w:hAnsiTheme="minorHAnsi" w:cs="Times New Roman"/>
          <w:color w:val="000000" w:themeColor="text1"/>
        </w:rPr>
        <w:t>§1</w:t>
      </w:r>
      <w:r w:rsidR="00302A1F" w:rsidRPr="002854E7">
        <w:rPr>
          <w:rFonts w:asciiTheme="minorHAnsi" w:hAnsiTheme="minorHAnsi" w:cs="Times New Roman"/>
          <w:color w:val="000000" w:themeColor="text1"/>
          <w:shd w:val="clear" w:color="auto" w:fill="E6E6E6"/>
        </w:rPr>
        <w:fldChar w:fldCharType="end"/>
      </w:r>
      <w:r w:rsidRPr="002854E7">
        <w:rPr>
          <w:rFonts w:asciiTheme="minorHAnsi" w:hAnsiTheme="minorHAnsi" w:cs="Times New Roman"/>
          <w:color w:val="000000" w:themeColor="text1"/>
        </w:rPr>
        <w:t>,</w:t>
      </w:r>
      <w:r w:rsidRPr="002854E7">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2854E7">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2854E7">
        <w:rPr>
          <w:rFonts w:asciiTheme="minorHAnsi" w:hAnsiTheme="minorHAnsi"/>
          <w:color w:val="000000" w:themeColor="text1"/>
        </w:rPr>
        <w:t>;</w:t>
      </w:r>
    </w:p>
    <w:p w14:paraId="254AB1AE" w14:textId="5A4EFFF5" w:rsidR="009B3163" w:rsidRPr="002854E7" w:rsidRDefault="00980D1C" w:rsidP="00B96C37">
      <w:pPr>
        <w:pStyle w:val="Akapitzlist"/>
        <w:numPr>
          <w:ilvl w:val="0"/>
          <w:numId w:val="44"/>
        </w:numPr>
        <w:spacing w:after="0" w:line="240" w:lineRule="auto"/>
        <w:jc w:val="both"/>
        <w:rPr>
          <w:rFonts w:asciiTheme="minorHAnsi" w:hAnsiTheme="minorHAnsi" w:cs="Times New Roman"/>
          <w:color w:val="000000" w:themeColor="text1"/>
        </w:rPr>
      </w:pPr>
      <w:ins w:id="120" w:author="Autor">
        <w:del w:id="121" w:author="Autor">
          <w:r w:rsidRPr="002854E7" w:rsidDel="00077A3E">
            <w:rPr>
              <w:rFonts w:asciiTheme="minorHAnsi" w:hAnsiTheme="minorHAnsi" w:cs="Times New Roman"/>
              <w:color w:val="000000" w:themeColor="text1"/>
            </w:rPr>
            <w:delText>9</w:delText>
          </w:r>
        </w:del>
        <w:r w:rsidR="00077A3E" w:rsidRPr="002854E7">
          <w:rPr>
            <w:rFonts w:asciiTheme="minorHAnsi" w:hAnsiTheme="minorHAnsi" w:cs="Times New Roman"/>
            <w:color w:val="000000" w:themeColor="text1"/>
          </w:rPr>
          <w:t>(</w:t>
        </w:r>
        <w:r w:rsidRPr="002854E7">
          <w:rPr>
            <w:rFonts w:asciiTheme="minorHAnsi" w:hAnsiTheme="minorHAnsi" w:cs="Times New Roman"/>
            <w:color w:val="000000" w:themeColor="text1"/>
          </w:rPr>
          <w:t>celowo pusty)</w:t>
        </w:r>
      </w:ins>
      <w:del w:id="122" w:author="Autor">
        <w:r w:rsidR="009B3163" w:rsidRPr="002854E7" w:rsidDel="00980D1C">
          <w:rPr>
            <w:rFonts w:asciiTheme="minorHAnsi" w:hAnsiTheme="minorHAnsi" w:cs="Times New Roman"/>
            <w:color w:val="000000" w:themeColor="text1"/>
          </w:rPr>
          <w:delText xml:space="preserve">będzie zawierała stosowne postanowienia dotyczące umożliwienia korzystania przez NCBR, jego następców prawnych i podmioty upoważnione przez NCBR z przedmiotów Background IP – umowa z Podwykonawcą powinna </w:delText>
        </w:r>
        <w:r w:rsidR="005552E3" w:rsidRPr="002854E7" w:rsidDel="00980D1C">
          <w:rPr>
            <w:rFonts w:asciiTheme="minorHAnsi" w:hAnsiTheme="minorHAnsi" w:cs="Times New Roman"/>
            <w:color w:val="000000" w:themeColor="text1"/>
          </w:rPr>
          <w:delText>zawierać</w:delText>
        </w:r>
        <w:r w:rsidR="009B3163" w:rsidRPr="002854E7" w:rsidDel="00980D1C">
          <w:rPr>
            <w:rFonts w:asciiTheme="minorHAnsi" w:hAnsiTheme="minorHAnsi" w:cs="Times New Roman"/>
            <w:color w:val="000000" w:themeColor="text1"/>
          </w:rPr>
          <w:delText xml:space="preserve"> postanowienia, które umożliwiają Wykonawcę realizację nałożonych na niego na podstawie Umowy </w:delText>
        </w:r>
        <w:r w:rsidR="005552E3" w:rsidRPr="002854E7" w:rsidDel="00980D1C">
          <w:rPr>
            <w:rFonts w:asciiTheme="minorHAnsi" w:hAnsiTheme="minorHAnsi" w:cs="Times New Roman"/>
            <w:color w:val="000000" w:themeColor="text1"/>
          </w:rPr>
          <w:delText>zobowiązań</w:delText>
        </w:r>
        <w:r w:rsidR="009B3163" w:rsidRPr="002854E7" w:rsidDel="00980D1C">
          <w:rPr>
            <w:rFonts w:asciiTheme="minorHAnsi" w:hAnsiTheme="minorHAnsi" w:cs="Times New Roman"/>
            <w:color w:val="000000" w:themeColor="text1"/>
          </w:rPr>
          <w:delText>, o których w szczególności mowa w</w:delText>
        </w:r>
        <w:r w:rsidR="007F32F1" w:rsidRPr="002854E7" w:rsidDel="00980D1C">
          <w:rPr>
            <w:rFonts w:asciiTheme="minorHAnsi" w:hAnsiTheme="minorHAnsi" w:cs="Times New Roman"/>
            <w:color w:val="000000" w:themeColor="text1"/>
          </w:rPr>
          <w:delText xml:space="preserve"> </w:delText>
        </w:r>
        <w:r w:rsidR="007F32F1" w:rsidRPr="002854E7" w:rsidDel="00980D1C">
          <w:rPr>
            <w:rFonts w:asciiTheme="minorHAnsi" w:hAnsiTheme="minorHAnsi" w:cs="Times New Roman"/>
            <w:color w:val="000000" w:themeColor="text1"/>
            <w:shd w:val="clear" w:color="auto" w:fill="E6E6E6"/>
          </w:rPr>
          <w:fldChar w:fldCharType="begin"/>
        </w:r>
        <w:r w:rsidR="007F32F1" w:rsidRPr="002854E7" w:rsidDel="00980D1C">
          <w:rPr>
            <w:rFonts w:asciiTheme="minorHAnsi" w:hAnsiTheme="minorHAnsi" w:cs="Times New Roman"/>
            <w:color w:val="000000" w:themeColor="text1"/>
          </w:rPr>
          <w:delInstrText xml:space="preserve"> REF _Ref42512082 \r \h </w:delInstrText>
        </w:r>
        <w:r w:rsidR="00DD1EB1" w:rsidRPr="002854E7" w:rsidDel="00980D1C">
          <w:rPr>
            <w:rFonts w:asciiTheme="minorHAnsi" w:hAnsiTheme="minorHAnsi" w:cs="Times New Roman"/>
            <w:color w:val="000000" w:themeColor="text1"/>
          </w:rPr>
          <w:delInstrText xml:space="preserve"> \* MERGEFORMAT </w:delInstrText>
        </w:r>
        <w:r w:rsidR="007F32F1" w:rsidRPr="002854E7" w:rsidDel="00980D1C">
          <w:rPr>
            <w:rFonts w:asciiTheme="minorHAnsi" w:hAnsiTheme="minorHAnsi" w:cs="Times New Roman"/>
            <w:color w:val="000000" w:themeColor="text1"/>
            <w:shd w:val="clear" w:color="auto" w:fill="E6E6E6"/>
          </w:rPr>
        </w:r>
        <w:r w:rsidR="007F32F1" w:rsidRPr="002854E7" w:rsidDel="00980D1C">
          <w:rPr>
            <w:rFonts w:asciiTheme="minorHAnsi" w:hAnsiTheme="minorHAnsi" w:cs="Times New Roman"/>
            <w:color w:val="000000" w:themeColor="text1"/>
            <w:shd w:val="clear" w:color="auto" w:fill="E6E6E6"/>
          </w:rPr>
          <w:fldChar w:fldCharType="separate"/>
        </w:r>
        <w:r w:rsidR="00A05573" w:rsidRPr="002854E7" w:rsidDel="00980D1C">
          <w:rPr>
            <w:rFonts w:asciiTheme="minorHAnsi" w:hAnsiTheme="minorHAnsi" w:cs="Times New Roman"/>
            <w:color w:val="000000" w:themeColor="text1"/>
          </w:rPr>
          <w:delText>ART. 27</w:delText>
        </w:r>
        <w:r w:rsidR="007F32F1" w:rsidRPr="002854E7" w:rsidDel="00980D1C">
          <w:rPr>
            <w:rFonts w:asciiTheme="minorHAnsi" w:hAnsiTheme="minorHAnsi" w:cs="Times New Roman"/>
            <w:color w:val="000000" w:themeColor="text1"/>
            <w:shd w:val="clear" w:color="auto" w:fill="E6E6E6"/>
          </w:rPr>
          <w:fldChar w:fldCharType="end"/>
        </w:r>
      </w:del>
      <w:r w:rsidR="009B3163" w:rsidRPr="002854E7">
        <w:rPr>
          <w:rFonts w:asciiTheme="minorHAnsi" w:hAnsiTheme="minorHAnsi" w:cs="Times New Roman"/>
          <w:color w:val="000000" w:themeColor="text1"/>
        </w:rPr>
        <w:t>;</w:t>
      </w:r>
    </w:p>
    <w:p w14:paraId="3D8F17CF" w14:textId="21557CC2" w:rsidR="006A2E01" w:rsidRPr="002854E7" w:rsidRDefault="001D6733" w:rsidP="00B96C37">
      <w:pPr>
        <w:pStyle w:val="Akapitzlist"/>
        <w:numPr>
          <w:ilvl w:val="0"/>
          <w:numId w:val="44"/>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 xml:space="preserve">Podwykonawca będzie spełniał wszystkie zapewnienia i oświadczenia Wykonawcy, o których mowa w </w:t>
      </w:r>
      <w:r w:rsidR="009637DA" w:rsidRPr="002854E7">
        <w:rPr>
          <w:rFonts w:asciiTheme="minorHAnsi" w:hAnsiTheme="minorHAnsi"/>
          <w:color w:val="000000" w:themeColor="text1"/>
        </w:rPr>
        <w:t xml:space="preserve">Umowie </w:t>
      </w:r>
      <w:r w:rsidR="005552E3" w:rsidRPr="002854E7">
        <w:rPr>
          <w:rFonts w:asciiTheme="minorHAnsi" w:hAnsiTheme="minorHAnsi" w:cs="Times New Roman"/>
          <w:color w:val="000000" w:themeColor="text1"/>
        </w:rPr>
        <w:t>(w</w:t>
      </w:r>
      <w:r w:rsidR="00602624" w:rsidRPr="002854E7">
        <w:rPr>
          <w:rFonts w:asciiTheme="minorHAnsi" w:hAnsiTheme="minorHAnsi" w:cs="Times New Roman"/>
          <w:color w:val="000000" w:themeColor="text1"/>
        </w:rPr>
        <w:t xml:space="preserve"> szczególności </w:t>
      </w:r>
      <w:r w:rsidR="009637DA" w:rsidRPr="002854E7">
        <w:rPr>
          <w:rFonts w:asciiTheme="minorHAnsi" w:hAnsiTheme="minorHAnsi"/>
          <w:color w:val="000000" w:themeColor="text1"/>
          <w:shd w:val="clear" w:color="auto" w:fill="E6E6E6"/>
        </w:rPr>
        <w:fldChar w:fldCharType="begin"/>
      </w:r>
      <w:r w:rsidR="009637DA" w:rsidRPr="002854E7">
        <w:rPr>
          <w:rFonts w:asciiTheme="minorHAnsi" w:hAnsiTheme="minorHAnsi" w:cs="Times New Roman"/>
          <w:color w:val="000000" w:themeColor="text1"/>
        </w:rPr>
        <w:instrText xml:space="preserve"> REF _Ref511635791 \r \h </w:instrText>
      </w:r>
      <w:r w:rsidR="006713B6" w:rsidRPr="002854E7">
        <w:rPr>
          <w:rFonts w:asciiTheme="minorHAnsi" w:hAnsiTheme="minorHAnsi" w:cs="Times New Roman"/>
          <w:color w:val="000000" w:themeColor="text1"/>
        </w:rPr>
        <w:instrText xml:space="preserve"> \* MERGEFORMAT </w:instrText>
      </w:r>
      <w:r w:rsidR="009637DA" w:rsidRPr="002854E7">
        <w:rPr>
          <w:rFonts w:asciiTheme="minorHAnsi" w:hAnsiTheme="minorHAnsi"/>
          <w:color w:val="000000" w:themeColor="text1"/>
          <w:shd w:val="clear" w:color="auto" w:fill="E6E6E6"/>
        </w:rPr>
      </w:r>
      <w:r w:rsidR="009637DA" w:rsidRPr="002854E7">
        <w:rPr>
          <w:rFonts w:asciiTheme="minorHAnsi" w:hAnsiTheme="minorHAnsi"/>
          <w:color w:val="000000" w:themeColor="text1"/>
          <w:shd w:val="clear" w:color="auto" w:fill="E6E6E6"/>
        </w:rPr>
        <w:fldChar w:fldCharType="separate"/>
      </w:r>
      <w:ins w:id="123" w:author="Autor">
        <w:r w:rsidR="00EB3B9C" w:rsidRPr="00EB3B9C">
          <w:rPr>
            <w:rFonts w:asciiTheme="minorHAnsi" w:hAnsiTheme="minorHAnsi"/>
            <w:color w:val="000000" w:themeColor="text1"/>
          </w:rPr>
          <w:t xml:space="preserve">ROZDZIAŁ II. </w:t>
        </w:r>
      </w:ins>
      <w:del w:id="124" w:author="Autor">
        <w:r w:rsidR="00A05573" w:rsidRPr="002854E7" w:rsidDel="00EB3B9C">
          <w:rPr>
            <w:rFonts w:asciiTheme="minorHAnsi" w:hAnsiTheme="minorHAnsi"/>
            <w:color w:val="000000" w:themeColor="text1"/>
          </w:rPr>
          <w:delText xml:space="preserve">ROZDZIAŁ II. </w:delText>
        </w:r>
      </w:del>
      <w:r w:rsidR="009637DA" w:rsidRPr="002854E7">
        <w:rPr>
          <w:rFonts w:asciiTheme="minorHAnsi" w:hAnsiTheme="minorHAnsi"/>
          <w:color w:val="000000" w:themeColor="text1"/>
          <w:shd w:val="clear" w:color="auto" w:fill="E6E6E6"/>
        </w:rPr>
        <w:fldChar w:fldCharType="end"/>
      </w:r>
      <w:r w:rsidR="009637DA" w:rsidRPr="002854E7">
        <w:rPr>
          <w:rFonts w:asciiTheme="minorHAnsi" w:hAnsiTheme="minorHAnsi"/>
          <w:color w:val="000000" w:themeColor="text1"/>
        </w:rPr>
        <w:t>)</w:t>
      </w:r>
      <w:r w:rsidR="008262FF" w:rsidRPr="002854E7">
        <w:rPr>
          <w:rFonts w:asciiTheme="minorHAnsi" w:hAnsiTheme="minorHAnsi"/>
          <w:color w:val="000000" w:themeColor="text1"/>
        </w:rPr>
        <w:t>;</w:t>
      </w:r>
    </w:p>
    <w:p w14:paraId="79EBDE10" w14:textId="6FA7615B" w:rsidR="00DA07F8" w:rsidRPr="002854E7" w:rsidRDefault="007E5085" w:rsidP="00B96C37">
      <w:pPr>
        <w:pStyle w:val="Akapitzlist"/>
        <w:numPr>
          <w:ilvl w:val="0"/>
          <w:numId w:val="44"/>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Większość Prac B+R będzie wykonana samodzielnie przez</w:t>
      </w:r>
      <w:r w:rsidR="00B45C5C" w:rsidRPr="002854E7">
        <w:rPr>
          <w:rFonts w:asciiTheme="minorHAnsi" w:hAnsiTheme="minorHAnsi"/>
          <w:color w:val="000000" w:themeColor="text1"/>
        </w:rPr>
        <w:t xml:space="preserve"> Wykonawcę</w:t>
      </w:r>
      <w:r w:rsidR="00DA07F8" w:rsidRPr="002854E7">
        <w:rPr>
          <w:rFonts w:asciiTheme="minorHAnsi" w:hAnsiTheme="minorHAnsi"/>
          <w:color w:val="000000" w:themeColor="text1"/>
        </w:rPr>
        <w:t>;</w:t>
      </w:r>
    </w:p>
    <w:p w14:paraId="3591317F" w14:textId="614166F6" w:rsidR="0088497D" w:rsidRPr="002854E7" w:rsidRDefault="00DA07F8" w:rsidP="00B96C37">
      <w:pPr>
        <w:pStyle w:val="Akapitzlist"/>
        <w:numPr>
          <w:ilvl w:val="0"/>
          <w:numId w:val="44"/>
        </w:numPr>
        <w:spacing w:after="0" w:line="240" w:lineRule="auto"/>
        <w:jc w:val="both"/>
        <w:rPr>
          <w:rFonts w:asciiTheme="minorHAnsi" w:hAnsiTheme="minorHAnsi"/>
          <w:color w:val="000000" w:themeColor="text1"/>
        </w:rPr>
      </w:pPr>
      <w:bookmarkStart w:id="125" w:name="_Hlk57698455"/>
      <w:r w:rsidRPr="002854E7">
        <w:rPr>
          <w:rFonts w:asciiTheme="minorHAnsi" w:hAnsiTheme="minorHAnsi"/>
          <w:color w:val="000000" w:themeColor="text1"/>
        </w:rPr>
        <w:t>na każde żądanie NCBR przekaże mu w terminie 7 dni od otrzymania żądania i w formie wskazanej przez NCBR listę Podwykonawców z których pomocy korzystał i korzysta na potrzeby realizacji Umowy</w:t>
      </w:r>
      <w:bookmarkEnd w:id="125"/>
      <w:r w:rsidR="009637DA" w:rsidRPr="002854E7">
        <w:rPr>
          <w:rFonts w:asciiTheme="minorHAnsi" w:hAnsiTheme="minorHAnsi"/>
          <w:color w:val="000000" w:themeColor="text1"/>
        </w:rPr>
        <w:t>.</w:t>
      </w:r>
    </w:p>
    <w:p w14:paraId="1E24B20D" w14:textId="77777777" w:rsidR="009B093F" w:rsidRPr="002854E7" w:rsidRDefault="009B093F" w:rsidP="00B96C37">
      <w:pPr>
        <w:pStyle w:val="Akapitzlist"/>
        <w:numPr>
          <w:ilvl w:val="0"/>
          <w:numId w:val="38"/>
        </w:numPr>
        <w:spacing w:after="0" w:line="240" w:lineRule="auto"/>
        <w:ind w:left="426" w:hanging="426"/>
        <w:jc w:val="both"/>
        <w:rPr>
          <w:rFonts w:asciiTheme="minorHAnsi" w:hAnsiTheme="minorHAnsi" w:cs="Times New Roman"/>
          <w:color w:val="000000" w:themeColor="text1"/>
        </w:rPr>
      </w:pPr>
      <w:r w:rsidRPr="002854E7">
        <w:rPr>
          <w:rFonts w:asciiTheme="minorHAnsi" w:hAnsiTheme="minorHAnsi"/>
          <w:color w:val="000000" w:themeColor="text1"/>
        </w:rPr>
        <w:t>Wykonawca zobowiązany jest zapewnić, że Podwykonawcy nie będą korzystać z dalszych podwykonawców</w:t>
      </w:r>
      <w:bookmarkStart w:id="126" w:name="_Hlk42698560"/>
      <w:r w:rsidR="00C975A5" w:rsidRPr="002854E7">
        <w:rPr>
          <w:rFonts w:asciiTheme="minorHAnsi" w:hAnsiTheme="minorHAnsi"/>
          <w:color w:val="000000" w:themeColor="text1"/>
        </w:rPr>
        <w:t xml:space="preserve"> w zakresie wykonywania Prac B+R</w:t>
      </w:r>
      <w:bookmarkEnd w:id="126"/>
      <w:r w:rsidRPr="002854E7">
        <w:rPr>
          <w:rFonts w:asciiTheme="minorHAnsi" w:hAnsiTheme="minorHAnsi" w:cs="Times New Roman"/>
          <w:color w:val="000000" w:themeColor="text1"/>
        </w:rPr>
        <w:t>.</w:t>
      </w:r>
    </w:p>
    <w:p w14:paraId="00CF5932" w14:textId="77777777" w:rsidR="0088497D" w:rsidRPr="002854E7" w:rsidRDefault="0064154D" w:rsidP="00B96C37">
      <w:pPr>
        <w:pStyle w:val="Akapitzlist"/>
        <w:numPr>
          <w:ilvl w:val="0"/>
          <w:numId w:val="38"/>
        </w:numPr>
        <w:spacing w:after="0" w:line="240" w:lineRule="auto"/>
        <w:ind w:left="426" w:hanging="426"/>
        <w:jc w:val="both"/>
        <w:rPr>
          <w:rFonts w:asciiTheme="minorHAnsi" w:hAnsiTheme="minorHAnsi" w:cs="Times New Roman"/>
          <w:color w:val="000000" w:themeColor="text1"/>
        </w:rPr>
      </w:pPr>
      <w:r w:rsidRPr="002854E7">
        <w:rPr>
          <w:rFonts w:asciiTheme="minorHAnsi" w:hAnsiTheme="minorHAnsi" w:cs="Times New Roman"/>
          <w:color w:val="000000" w:themeColor="text1"/>
        </w:rPr>
        <w:t>Wykonawca</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ponosi</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wobec</w:t>
      </w:r>
      <w:r w:rsidR="00247E90" w:rsidRPr="002854E7">
        <w:rPr>
          <w:rFonts w:asciiTheme="minorHAnsi" w:hAnsiTheme="minorHAnsi" w:cs="Times New Roman"/>
          <w:color w:val="000000" w:themeColor="text1"/>
        </w:rPr>
        <w:t xml:space="preserve"> </w:t>
      </w:r>
      <w:r w:rsidR="00032C33" w:rsidRPr="002854E7">
        <w:rPr>
          <w:rFonts w:asciiTheme="minorHAnsi" w:hAnsiTheme="minorHAnsi" w:cs="Times New Roman"/>
          <w:color w:val="000000" w:themeColor="text1"/>
        </w:rPr>
        <w:t xml:space="preserve">NCBR </w:t>
      </w:r>
      <w:r w:rsidR="0088497D" w:rsidRPr="002854E7">
        <w:rPr>
          <w:rFonts w:asciiTheme="minorHAnsi" w:hAnsiTheme="minorHAnsi" w:cs="Times New Roman"/>
          <w:color w:val="000000" w:themeColor="text1"/>
        </w:rPr>
        <w:t>pełną</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odpowiedzialność</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za</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wszelkie</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prace,</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 xml:space="preserve">których wykonanie powierzył Podwykonawcom. </w:t>
      </w:r>
      <w:r w:rsidRPr="002854E7">
        <w:rPr>
          <w:rFonts w:asciiTheme="minorHAnsi" w:hAnsiTheme="minorHAnsi" w:cs="Times New Roman"/>
          <w:color w:val="000000" w:themeColor="text1"/>
        </w:rPr>
        <w:t xml:space="preserve">Wykonawca </w:t>
      </w:r>
      <w:r w:rsidR="0088497D" w:rsidRPr="002854E7">
        <w:rPr>
          <w:rFonts w:asciiTheme="minorHAnsi" w:hAnsiTheme="minorHAnsi" w:cs="Times New Roman"/>
          <w:color w:val="000000" w:themeColor="text1"/>
        </w:rPr>
        <w:t>ponosi</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pełną</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odpowiedzialność</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za</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dokonywanie</w:t>
      </w:r>
      <w:r w:rsidR="00247E90" w:rsidRPr="002854E7">
        <w:rPr>
          <w:rFonts w:asciiTheme="minorHAnsi" w:hAnsiTheme="minorHAnsi" w:cs="Times New Roman"/>
          <w:color w:val="000000" w:themeColor="text1"/>
        </w:rPr>
        <w:t xml:space="preserve"> w </w:t>
      </w:r>
      <w:r w:rsidR="0088497D" w:rsidRPr="002854E7">
        <w:rPr>
          <w:rFonts w:asciiTheme="minorHAnsi" w:hAnsiTheme="minorHAnsi" w:cs="Times New Roman"/>
          <w:color w:val="000000" w:themeColor="text1"/>
        </w:rPr>
        <w:t>terminie</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wszelkich</w:t>
      </w:r>
      <w:r w:rsidR="00247E90" w:rsidRPr="002854E7">
        <w:rPr>
          <w:rFonts w:asciiTheme="minorHAnsi" w:hAnsiTheme="minorHAnsi" w:cs="Times New Roman"/>
          <w:color w:val="000000" w:themeColor="text1"/>
        </w:rPr>
        <w:t xml:space="preserve"> </w:t>
      </w:r>
      <w:r w:rsidR="0088497D" w:rsidRPr="002854E7">
        <w:rPr>
          <w:rFonts w:asciiTheme="minorHAnsi" w:hAnsiTheme="minorHAnsi" w:cs="Times New Roman"/>
          <w:color w:val="000000" w:themeColor="text1"/>
        </w:rPr>
        <w:t>rozliczeń finansowych</w:t>
      </w:r>
      <w:r w:rsidR="00247E90" w:rsidRPr="002854E7">
        <w:rPr>
          <w:rFonts w:asciiTheme="minorHAnsi" w:hAnsiTheme="minorHAnsi" w:cs="Times New Roman"/>
          <w:color w:val="000000" w:themeColor="text1"/>
        </w:rPr>
        <w:t xml:space="preserve"> z </w:t>
      </w:r>
      <w:r w:rsidR="0088497D" w:rsidRPr="002854E7">
        <w:rPr>
          <w:rFonts w:asciiTheme="minorHAnsi" w:hAnsiTheme="minorHAnsi" w:cs="Times New Roman"/>
          <w:color w:val="000000" w:themeColor="text1"/>
        </w:rPr>
        <w:t>Podwykonawcami.</w:t>
      </w:r>
    </w:p>
    <w:p w14:paraId="2D9D76AE" w14:textId="77777777" w:rsidR="00C467E7" w:rsidRPr="002854E7" w:rsidRDefault="0088497D" w:rsidP="00B96C37">
      <w:pPr>
        <w:pStyle w:val="Akapitzlist"/>
        <w:numPr>
          <w:ilvl w:val="0"/>
          <w:numId w:val="38"/>
        </w:numPr>
        <w:spacing w:after="0" w:line="240" w:lineRule="auto"/>
        <w:ind w:left="426" w:hanging="426"/>
        <w:jc w:val="both"/>
        <w:rPr>
          <w:rFonts w:asciiTheme="minorHAnsi" w:hAnsiTheme="minorHAnsi" w:cs="Times New Roman"/>
          <w:color w:val="000000" w:themeColor="text1"/>
        </w:rPr>
      </w:pPr>
      <w:r w:rsidRPr="002854E7">
        <w:rPr>
          <w:rFonts w:asciiTheme="minorHAnsi" w:hAnsiTheme="minorHAnsi" w:cs="Times New Roman"/>
          <w:color w:val="000000" w:themeColor="text1"/>
        </w:rPr>
        <w:t>Realizacja</w:t>
      </w:r>
      <w:r w:rsidR="00247E90" w:rsidRPr="002854E7">
        <w:rPr>
          <w:rFonts w:asciiTheme="minorHAnsi" w:hAnsiTheme="minorHAnsi" w:cs="Times New Roman"/>
          <w:color w:val="000000" w:themeColor="text1"/>
        </w:rPr>
        <w:t xml:space="preserve"> </w:t>
      </w:r>
      <w:r w:rsidRPr="002854E7">
        <w:rPr>
          <w:rFonts w:asciiTheme="minorHAnsi" w:hAnsiTheme="minorHAnsi" w:cs="Times New Roman"/>
          <w:color w:val="000000" w:themeColor="text1"/>
        </w:rPr>
        <w:t>przedmiotu</w:t>
      </w:r>
      <w:r w:rsidR="00247E90" w:rsidRPr="002854E7">
        <w:rPr>
          <w:rFonts w:asciiTheme="minorHAnsi" w:hAnsiTheme="minorHAnsi" w:cs="Times New Roman"/>
          <w:color w:val="000000" w:themeColor="text1"/>
        </w:rPr>
        <w:t xml:space="preserve"> </w:t>
      </w:r>
      <w:r w:rsidRPr="002854E7">
        <w:rPr>
          <w:rFonts w:asciiTheme="minorHAnsi" w:hAnsiTheme="minorHAnsi" w:cs="Times New Roman"/>
          <w:color w:val="000000" w:themeColor="text1"/>
        </w:rPr>
        <w:t>umowy</w:t>
      </w:r>
      <w:r w:rsidR="00247E90" w:rsidRPr="002854E7">
        <w:rPr>
          <w:rFonts w:asciiTheme="minorHAnsi" w:hAnsiTheme="minorHAnsi" w:cs="Times New Roman"/>
          <w:color w:val="000000" w:themeColor="text1"/>
        </w:rPr>
        <w:t xml:space="preserve"> </w:t>
      </w:r>
      <w:r w:rsidRPr="002854E7">
        <w:rPr>
          <w:rFonts w:asciiTheme="minorHAnsi" w:hAnsiTheme="minorHAnsi" w:cs="Times New Roman"/>
          <w:color w:val="000000" w:themeColor="text1"/>
        </w:rPr>
        <w:t>przy</w:t>
      </w:r>
      <w:r w:rsidR="00247E90" w:rsidRPr="002854E7">
        <w:rPr>
          <w:rFonts w:asciiTheme="minorHAnsi" w:hAnsiTheme="minorHAnsi" w:cs="Times New Roman"/>
          <w:color w:val="000000" w:themeColor="text1"/>
        </w:rPr>
        <w:t xml:space="preserve"> </w:t>
      </w:r>
      <w:r w:rsidRPr="002854E7">
        <w:rPr>
          <w:rFonts w:asciiTheme="minorHAnsi" w:hAnsiTheme="minorHAnsi" w:cs="Times New Roman"/>
          <w:color w:val="000000" w:themeColor="text1"/>
        </w:rPr>
        <w:t>udziale</w:t>
      </w:r>
      <w:r w:rsidR="00247E90" w:rsidRPr="002854E7">
        <w:rPr>
          <w:rFonts w:asciiTheme="minorHAnsi" w:hAnsiTheme="minorHAnsi" w:cs="Times New Roman"/>
          <w:color w:val="000000" w:themeColor="text1"/>
        </w:rPr>
        <w:t xml:space="preserve"> </w:t>
      </w:r>
      <w:r w:rsidRPr="002854E7">
        <w:rPr>
          <w:rFonts w:asciiTheme="minorHAnsi" w:hAnsiTheme="minorHAnsi" w:cs="Times New Roman"/>
          <w:color w:val="000000" w:themeColor="text1"/>
        </w:rPr>
        <w:t>Podwykonawców</w:t>
      </w:r>
      <w:r w:rsidR="00247E90" w:rsidRPr="002854E7">
        <w:rPr>
          <w:rFonts w:asciiTheme="minorHAnsi" w:hAnsiTheme="minorHAnsi" w:cs="Times New Roman"/>
          <w:color w:val="000000" w:themeColor="text1"/>
        </w:rPr>
        <w:t xml:space="preserve"> </w:t>
      </w:r>
      <w:r w:rsidRPr="002854E7">
        <w:rPr>
          <w:rFonts w:asciiTheme="minorHAnsi" w:hAnsiTheme="minorHAnsi" w:cs="Times New Roman"/>
          <w:color w:val="000000" w:themeColor="text1"/>
        </w:rPr>
        <w:t>nie</w:t>
      </w:r>
      <w:r w:rsidR="00247E90" w:rsidRPr="002854E7">
        <w:rPr>
          <w:rFonts w:asciiTheme="minorHAnsi" w:hAnsiTheme="minorHAnsi" w:cs="Times New Roman"/>
          <w:color w:val="000000" w:themeColor="text1"/>
        </w:rPr>
        <w:t xml:space="preserve"> </w:t>
      </w:r>
      <w:r w:rsidRPr="002854E7">
        <w:rPr>
          <w:rFonts w:asciiTheme="minorHAnsi" w:hAnsiTheme="minorHAnsi" w:cs="Times New Roman"/>
          <w:color w:val="000000" w:themeColor="text1"/>
        </w:rPr>
        <w:t>zwalnia</w:t>
      </w:r>
      <w:r w:rsidR="00247E90" w:rsidRPr="002854E7">
        <w:rPr>
          <w:rFonts w:asciiTheme="minorHAnsi" w:hAnsiTheme="minorHAnsi" w:cs="Times New Roman"/>
          <w:color w:val="000000" w:themeColor="text1"/>
        </w:rPr>
        <w:t xml:space="preserve"> </w:t>
      </w:r>
      <w:r w:rsidR="001F4D70" w:rsidRPr="002854E7">
        <w:rPr>
          <w:rFonts w:asciiTheme="minorHAnsi" w:hAnsiTheme="minorHAnsi" w:cs="Times New Roman"/>
          <w:color w:val="000000" w:themeColor="text1"/>
        </w:rPr>
        <w:t>Wykonawcy</w:t>
      </w:r>
      <w:r w:rsidR="00247E90" w:rsidRPr="002854E7">
        <w:rPr>
          <w:rFonts w:asciiTheme="minorHAnsi" w:hAnsiTheme="minorHAnsi" w:cs="Times New Roman"/>
          <w:color w:val="000000" w:themeColor="text1"/>
        </w:rPr>
        <w:t xml:space="preserve"> z </w:t>
      </w:r>
      <w:r w:rsidRPr="002854E7">
        <w:rPr>
          <w:rFonts w:asciiTheme="minorHAnsi" w:hAnsiTheme="minorHAnsi" w:cs="Times New Roman"/>
          <w:color w:val="000000" w:themeColor="text1"/>
        </w:rPr>
        <w:t xml:space="preserve">odpowiedzialności za wykonanie obowiązków umownych. </w:t>
      </w:r>
      <w:r w:rsidR="001F4D70" w:rsidRPr="002854E7">
        <w:rPr>
          <w:rFonts w:asciiTheme="minorHAnsi" w:hAnsiTheme="minorHAnsi" w:cs="Times New Roman"/>
          <w:color w:val="000000" w:themeColor="text1"/>
        </w:rPr>
        <w:t>Wykonawca</w:t>
      </w:r>
      <w:r w:rsidRPr="002854E7">
        <w:rPr>
          <w:rFonts w:asciiTheme="minorHAnsi" w:hAnsiTheme="minorHAnsi" w:cs="Times New Roman"/>
          <w:color w:val="000000" w:themeColor="text1"/>
        </w:rPr>
        <w:t xml:space="preserve"> odpowiada za działania</w:t>
      </w:r>
      <w:r w:rsidR="00247E90" w:rsidRPr="002854E7">
        <w:rPr>
          <w:rFonts w:asciiTheme="minorHAnsi" w:hAnsiTheme="minorHAnsi" w:cs="Times New Roman"/>
          <w:color w:val="000000" w:themeColor="text1"/>
        </w:rPr>
        <w:t xml:space="preserve"> i </w:t>
      </w:r>
      <w:r w:rsidRPr="002854E7">
        <w:rPr>
          <w:rFonts w:asciiTheme="minorHAnsi" w:hAnsiTheme="minorHAnsi" w:cs="Times New Roman"/>
          <w:color w:val="000000" w:themeColor="text1"/>
        </w:rPr>
        <w:t>zaniechania Podwykonawców jak za własne.</w:t>
      </w:r>
    </w:p>
    <w:p w14:paraId="0CDECECD" w14:textId="73FED951" w:rsidR="0000386A" w:rsidRPr="002854E7" w:rsidRDefault="0000386A" w:rsidP="00B96C37">
      <w:pPr>
        <w:pStyle w:val="Akapitzlist"/>
        <w:numPr>
          <w:ilvl w:val="0"/>
          <w:numId w:val="38"/>
        </w:numPr>
        <w:spacing w:after="0" w:line="240" w:lineRule="auto"/>
        <w:ind w:left="426" w:hanging="426"/>
        <w:jc w:val="both"/>
        <w:rPr>
          <w:rFonts w:asciiTheme="minorHAnsi" w:hAnsiTheme="minorHAnsi" w:cs="Times New Roman"/>
          <w:color w:val="000000" w:themeColor="text1"/>
        </w:rPr>
      </w:pPr>
      <w:r w:rsidRPr="002854E7">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2854E7">
        <w:rPr>
          <w:rFonts w:asciiTheme="minorHAnsi" w:hAnsiTheme="minorHAnsi" w:cs="Times New Roman"/>
          <w:color w:val="000000" w:themeColor="text1"/>
        </w:rPr>
        <w:t>udostępnił</w:t>
      </w:r>
      <w:r w:rsidRPr="002854E7">
        <w:rPr>
          <w:rFonts w:asciiTheme="minorHAnsi" w:hAnsiTheme="minorHAnsi" w:cs="Times New Roman"/>
          <w:color w:val="000000" w:themeColor="text1"/>
        </w:rPr>
        <w:t xml:space="preserve"> doświadczenie. Jeżeli udostępnienie doświadczenia obejmowało doświadczenie członków Zespołu Projektowego Podwykonawca zapewni, że osoby te wezmą udział w wykonaniu Umowy w sposób odpowiedni do udostępnionego doświadczenia.</w:t>
      </w:r>
    </w:p>
    <w:p w14:paraId="5AB0486E" w14:textId="77777777" w:rsidR="0000386A" w:rsidRPr="002854E7" w:rsidRDefault="0000386A" w:rsidP="00B96C37">
      <w:pPr>
        <w:pStyle w:val="Akapitzlist"/>
        <w:numPr>
          <w:ilvl w:val="0"/>
          <w:numId w:val="38"/>
        </w:numPr>
        <w:spacing w:after="0" w:line="240" w:lineRule="auto"/>
        <w:ind w:left="426" w:hanging="426"/>
        <w:jc w:val="both"/>
        <w:rPr>
          <w:rFonts w:asciiTheme="minorHAnsi" w:hAnsiTheme="minorHAnsi" w:cs="Times New Roman"/>
          <w:color w:val="000000" w:themeColor="text1"/>
        </w:rPr>
      </w:pPr>
      <w:r w:rsidRPr="002854E7">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p>
    <w:p w14:paraId="37D77DC3" w14:textId="20E87131" w:rsidR="0000386A" w:rsidRPr="002854E7" w:rsidRDefault="0000386A" w:rsidP="00B96C37">
      <w:pPr>
        <w:pStyle w:val="Akapitzlist"/>
        <w:numPr>
          <w:ilvl w:val="0"/>
          <w:numId w:val="38"/>
        </w:numPr>
        <w:spacing w:after="0" w:line="240" w:lineRule="auto"/>
        <w:ind w:left="426" w:hanging="426"/>
        <w:jc w:val="both"/>
        <w:rPr>
          <w:rFonts w:asciiTheme="minorHAnsi" w:hAnsiTheme="minorHAnsi" w:cs="Times New Roman"/>
          <w:color w:val="000000" w:themeColor="text1"/>
        </w:rPr>
      </w:pPr>
      <w:r w:rsidRPr="002854E7">
        <w:rPr>
          <w:rFonts w:asciiTheme="minorHAnsi" w:hAnsiTheme="minorHAnsi" w:cs="Times New Roman"/>
          <w:color w:val="000000" w:themeColor="text1"/>
        </w:rPr>
        <w:t xml:space="preserve">Wykonawca przedstawi NCBR kopię umowy zawartej z podwykonawcą lub aneksu do takiej </w:t>
      </w:r>
      <w:r w:rsidR="00F679C7" w:rsidRPr="002854E7">
        <w:rPr>
          <w:rFonts w:asciiTheme="minorHAnsi" w:hAnsiTheme="minorHAnsi" w:cs="Times New Roman"/>
          <w:color w:val="000000" w:themeColor="text1"/>
        </w:rPr>
        <w:t xml:space="preserve">umowy niezwłocznie po zawarciu Umowy, a następnie w razie zmian w tym zakresie – </w:t>
      </w:r>
      <w:r w:rsidRPr="002854E7">
        <w:rPr>
          <w:rFonts w:asciiTheme="minorHAnsi" w:hAnsiTheme="minorHAnsi" w:cs="Times New Roman"/>
          <w:color w:val="000000" w:themeColor="text1"/>
        </w:rPr>
        <w:t>w terminie 7 dni od jej zawarcia lub zmiany</w:t>
      </w:r>
      <w:r w:rsidR="00421274" w:rsidRPr="002854E7">
        <w:rPr>
          <w:rFonts w:asciiTheme="minorHAnsi" w:hAnsiTheme="minorHAnsi" w:cs="Times New Roman"/>
          <w:color w:val="000000" w:themeColor="text1"/>
        </w:rPr>
        <w:t xml:space="preserve"> oraz wyszczególni w Harmonogramie Rzeczowo-Finansowym zakres prac realizowanych przez podwykonawców</w:t>
      </w:r>
      <w:r w:rsidRPr="002854E7">
        <w:rPr>
          <w:rFonts w:asciiTheme="minorHAnsi" w:hAnsiTheme="minorHAnsi" w:cs="Times New Roman"/>
          <w:color w:val="000000" w:themeColor="text1"/>
        </w:rPr>
        <w:t>.</w:t>
      </w:r>
    </w:p>
    <w:p w14:paraId="6100833F" w14:textId="77777777" w:rsidR="0000386A" w:rsidRPr="002854E7" w:rsidRDefault="0000386A" w:rsidP="003E0140">
      <w:pPr>
        <w:spacing w:after="0" w:line="240" w:lineRule="auto"/>
        <w:contextualSpacing/>
        <w:jc w:val="both"/>
        <w:rPr>
          <w:rFonts w:asciiTheme="minorHAnsi" w:hAnsiTheme="minorHAnsi" w:cs="Times New Roman"/>
          <w:color w:val="000000" w:themeColor="text1"/>
        </w:rPr>
      </w:pPr>
    </w:p>
    <w:p w14:paraId="6BB7E6D2" w14:textId="77777777" w:rsidR="003A6A75" w:rsidRPr="002854E7" w:rsidRDefault="003A6A75" w:rsidP="003E0140">
      <w:pPr>
        <w:pStyle w:val="Akapitzlist"/>
        <w:spacing w:after="0" w:line="240" w:lineRule="auto"/>
        <w:ind w:left="426"/>
        <w:jc w:val="both"/>
        <w:rPr>
          <w:rFonts w:asciiTheme="minorHAnsi" w:hAnsiTheme="minorHAnsi" w:cs="Times New Roman"/>
          <w:color w:val="000000" w:themeColor="text1"/>
        </w:rPr>
      </w:pPr>
    </w:p>
    <w:p w14:paraId="091EE574" w14:textId="77777777" w:rsidR="00511B9D" w:rsidRPr="002854E7" w:rsidRDefault="0031392B" w:rsidP="00B96C37">
      <w:pPr>
        <w:pStyle w:val="Nagwek1"/>
        <w:numPr>
          <w:ilvl w:val="0"/>
          <w:numId w:val="1"/>
        </w:numPr>
        <w:spacing w:before="0" w:after="0" w:line="240" w:lineRule="auto"/>
        <w:contextualSpacing/>
        <w:rPr>
          <w:rFonts w:asciiTheme="minorHAnsi" w:hAnsiTheme="minorHAnsi"/>
          <w:sz w:val="22"/>
          <w:szCs w:val="22"/>
        </w:rPr>
      </w:pPr>
      <w:bookmarkStart w:id="127" w:name="_Ref493867942"/>
      <w:bookmarkStart w:id="128" w:name="_Toc504994946"/>
      <w:bookmarkStart w:id="129" w:name="_Ref511386192"/>
      <w:bookmarkStart w:id="130" w:name="_Toc511371193"/>
      <w:bookmarkStart w:id="131" w:name="_Toc54798300"/>
      <w:bookmarkStart w:id="132" w:name="_Toc52745896"/>
      <w:r w:rsidRPr="002854E7">
        <w:rPr>
          <w:rFonts w:asciiTheme="minorHAnsi" w:hAnsiTheme="minorHAnsi"/>
          <w:sz w:val="22"/>
          <w:szCs w:val="22"/>
        </w:rPr>
        <w:t xml:space="preserve">PRZEBIEG </w:t>
      </w:r>
      <w:bookmarkEnd w:id="127"/>
      <w:bookmarkEnd w:id="128"/>
      <w:r w:rsidR="007A5607" w:rsidRPr="002854E7">
        <w:rPr>
          <w:rFonts w:asciiTheme="minorHAnsi" w:hAnsiTheme="minorHAnsi"/>
          <w:sz w:val="22"/>
          <w:szCs w:val="22"/>
        </w:rPr>
        <w:t>ETAPÓW</w:t>
      </w:r>
      <w:r w:rsidRPr="002854E7">
        <w:rPr>
          <w:rFonts w:asciiTheme="minorHAnsi" w:hAnsiTheme="minorHAnsi"/>
          <w:sz w:val="22"/>
          <w:szCs w:val="22"/>
        </w:rPr>
        <w:t xml:space="preserve"> REALIZACJI UMOWY</w:t>
      </w:r>
      <w:bookmarkEnd w:id="129"/>
      <w:bookmarkEnd w:id="130"/>
      <w:bookmarkEnd w:id="131"/>
      <w:bookmarkEnd w:id="132"/>
    </w:p>
    <w:p w14:paraId="01553AA2" w14:textId="77777777" w:rsidR="00511B9D" w:rsidRPr="002854E7" w:rsidRDefault="00285C43" w:rsidP="00B96C37">
      <w:pPr>
        <w:pStyle w:val="Nagwek2"/>
        <w:numPr>
          <w:ilvl w:val="0"/>
          <w:numId w:val="14"/>
        </w:numPr>
        <w:spacing w:before="0" w:line="240" w:lineRule="auto"/>
        <w:ind w:left="0" w:hanging="567"/>
        <w:contextualSpacing/>
        <w:rPr>
          <w:rFonts w:asciiTheme="minorHAnsi" w:hAnsiTheme="minorHAnsi"/>
          <w:sz w:val="22"/>
          <w:szCs w:val="22"/>
        </w:rPr>
      </w:pPr>
      <w:bookmarkStart w:id="133" w:name="_Ref493944799"/>
      <w:bookmarkStart w:id="134" w:name="_Ref493946741"/>
      <w:bookmarkStart w:id="135" w:name="_Toc504994947"/>
      <w:bookmarkStart w:id="136" w:name="_Toc511371194"/>
      <w:bookmarkStart w:id="137" w:name="_Toc54798301"/>
      <w:bookmarkStart w:id="138" w:name="_Toc52745897"/>
      <w:r w:rsidRPr="002854E7">
        <w:rPr>
          <w:rFonts w:asciiTheme="minorHAnsi" w:hAnsiTheme="minorHAnsi"/>
          <w:sz w:val="22"/>
          <w:szCs w:val="22"/>
        </w:rPr>
        <w:t>[</w:t>
      </w:r>
      <w:r w:rsidR="00BE567B" w:rsidRPr="002854E7">
        <w:rPr>
          <w:rFonts w:asciiTheme="minorHAnsi" w:hAnsiTheme="minorHAnsi"/>
          <w:sz w:val="22"/>
          <w:szCs w:val="22"/>
        </w:rPr>
        <w:t xml:space="preserve">OGÓLNE </w:t>
      </w:r>
      <w:r w:rsidR="00511B9D" w:rsidRPr="002854E7">
        <w:rPr>
          <w:rFonts w:asciiTheme="minorHAnsi" w:hAnsiTheme="minorHAnsi"/>
          <w:sz w:val="22"/>
          <w:szCs w:val="22"/>
        </w:rPr>
        <w:t xml:space="preserve">ZASADY </w:t>
      </w:r>
      <w:r w:rsidR="00BE567B" w:rsidRPr="002854E7">
        <w:rPr>
          <w:rFonts w:asciiTheme="minorHAnsi" w:hAnsiTheme="minorHAnsi"/>
          <w:sz w:val="22"/>
          <w:szCs w:val="22"/>
        </w:rPr>
        <w:t xml:space="preserve">DOTYCZĄCE WYKONANIA </w:t>
      </w:r>
      <w:r w:rsidR="007A5607" w:rsidRPr="002854E7">
        <w:rPr>
          <w:rFonts w:asciiTheme="minorHAnsi" w:hAnsiTheme="minorHAnsi"/>
          <w:sz w:val="22"/>
          <w:szCs w:val="22"/>
        </w:rPr>
        <w:t xml:space="preserve">ETAPÓW </w:t>
      </w:r>
      <w:r w:rsidR="00BE567B" w:rsidRPr="002854E7">
        <w:rPr>
          <w:rFonts w:asciiTheme="minorHAnsi" w:hAnsiTheme="minorHAnsi"/>
          <w:sz w:val="22"/>
          <w:szCs w:val="22"/>
        </w:rPr>
        <w:t>UMOWY</w:t>
      </w:r>
      <w:r w:rsidRPr="002854E7">
        <w:rPr>
          <w:rFonts w:asciiTheme="minorHAnsi" w:hAnsiTheme="minorHAnsi"/>
          <w:sz w:val="22"/>
          <w:szCs w:val="22"/>
        </w:rPr>
        <w:t>]</w:t>
      </w:r>
      <w:bookmarkEnd w:id="133"/>
      <w:bookmarkEnd w:id="134"/>
      <w:bookmarkEnd w:id="135"/>
      <w:bookmarkEnd w:id="136"/>
      <w:bookmarkEnd w:id="137"/>
      <w:bookmarkEnd w:id="138"/>
    </w:p>
    <w:p w14:paraId="3DB701C3" w14:textId="77777777" w:rsidR="00A46EBF" w:rsidRPr="002854E7" w:rsidRDefault="00A46EBF" w:rsidP="003E0140">
      <w:pPr>
        <w:pStyle w:val="Akapitzlist"/>
        <w:spacing w:after="0" w:line="240" w:lineRule="auto"/>
        <w:ind w:left="426"/>
        <w:jc w:val="both"/>
        <w:rPr>
          <w:rFonts w:asciiTheme="minorHAnsi" w:hAnsiTheme="minorHAnsi"/>
          <w:color w:val="000000" w:themeColor="text1"/>
        </w:rPr>
      </w:pPr>
    </w:p>
    <w:p w14:paraId="30CB766D" w14:textId="39E699CE" w:rsidR="004555D8" w:rsidRPr="002854E7" w:rsidRDefault="0064154D" w:rsidP="00B96C37">
      <w:pPr>
        <w:pStyle w:val="Akapitzlist"/>
        <w:numPr>
          <w:ilvl w:val="0"/>
          <w:numId w:val="19"/>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ramach </w:t>
      </w:r>
      <w:r w:rsidR="007A5607" w:rsidRPr="002854E7">
        <w:rPr>
          <w:rFonts w:asciiTheme="minorHAnsi" w:hAnsiTheme="minorHAnsi"/>
          <w:color w:val="000000" w:themeColor="text1"/>
        </w:rPr>
        <w:t>Etapów</w:t>
      </w:r>
      <w:r w:rsidRPr="002854E7">
        <w:rPr>
          <w:rFonts w:asciiTheme="minorHAnsi" w:hAnsiTheme="minorHAnsi"/>
          <w:color w:val="000000" w:themeColor="text1"/>
        </w:rPr>
        <w:t xml:space="preserve"> Wykonawca wykonuje Prace B+R zmierzające do</w:t>
      </w:r>
      <w:r w:rsidR="00041770" w:rsidRPr="002854E7">
        <w:rPr>
          <w:rFonts w:asciiTheme="minorHAnsi" w:hAnsiTheme="minorHAnsi"/>
          <w:color w:val="000000" w:themeColor="text1"/>
        </w:rPr>
        <w:t xml:space="preserve"> opracowania </w:t>
      </w:r>
      <w:r w:rsidR="004A2456" w:rsidRPr="002854E7">
        <w:rPr>
          <w:rFonts w:asciiTheme="minorHAnsi" w:hAnsiTheme="minorHAnsi"/>
          <w:color w:val="000000" w:themeColor="text1"/>
        </w:rPr>
        <w:t>Rozwiązania</w:t>
      </w:r>
      <w:r w:rsidR="00F205B8" w:rsidRPr="002854E7">
        <w:rPr>
          <w:rFonts w:asciiTheme="minorHAnsi" w:hAnsiTheme="minorHAnsi"/>
          <w:color w:val="000000" w:themeColor="text1"/>
        </w:rPr>
        <w:t>, przeniesienia Rozwiązania do</w:t>
      </w:r>
      <w:r w:rsidR="00041770" w:rsidRPr="002854E7">
        <w:rPr>
          <w:rFonts w:asciiTheme="minorHAnsi" w:hAnsiTheme="minorHAnsi"/>
          <w:color w:val="000000" w:themeColor="text1"/>
        </w:rPr>
        <w:t xml:space="preserve"> </w:t>
      </w:r>
      <w:r w:rsidR="00F205B8" w:rsidRPr="002854E7">
        <w:rPr>
          <w:rFonts w:asciiTheme="minorHAnsi" w:hAnsiTheme="minorHAnsi"/>
          <w:color w:val="000000" w:themeColor="text1"/>
        </w:rPr>
        <w:t xml:space="preserve">skali 1:1 </w:t>
      </w:r>
      <w:r w:rsidR="00041770" w:rsidRPr="002854E7">
        <w:rPr>
          <w:rFonts w:asciiTheme="minorHAnsi" w:hAnsiTheme="minorHAnsi"/>
          <w:color w:val="000000" w:themeColor="text1"/>
        </w:rPr>
        <w:t xml:space="preserve">oraz </w:t>
      </w:r>
      <w:r w:rsidR="004A2456" w:rsidRPr="002854E7">
        <w:rPr>
          <w:rFonts w:asciiTheme="minorHAnsi" w:hAnsiTheme="minorHAnsi"/>
          <w:color w:val="000000" w:themeColor="text1"/>
        </w:rPr>
        <w:t>do stworzenia Demonstratora Rozwiązania</w:t>
      </w:r>
      <w:r w:rsidR="00CC3694" w:rsidRPr="002854E7">
        <w:rPr>
          <w:rFonts w:asciiTheme="minorHAnsi" w:hAnsiTheme="minorHAnsi"/>
          <w:color w:val="000000" w:themeColor="text1"/>
        </w:rPr>
        <w:t xml:space="preserve"> w ramach danego Strumienia</w:t>
      </w:r>
      <w:r w:rsidR="00E147B3" w:rsidRPr="002854E7">
        <w:rPr>
          <w:rFonts w:asciiTheme="minorHAnsi" w:hAnsiTheme="minorHAnsi"/>
          <w:color w:val="000000" w:themeColor="text1"/>
        </w:rPr>
        <w:t xml:space="preserve">, </w:t>
      </w:r>
      <w:r w:rsidRPr="002854E7">
        <w:rPr>
          <w:rFonts w:asciiTheme="minorHAnsi" w:hAnsiTheme="minorHAnsi"/>
          <w:color w:val="000000" w:themeColor="text1"/>
        </w:rPr>
        <w:t xml:space="preserve">w kolejności ustalonej zgodnie z </w:t>
      </w:r>
      <w:r w:rsidR="004639A9" w:rsidRPr="002854E7">
        <w:rPr>
          <w:rFonts w:asciiTheme="minorHAnsi" w:hAnsiTheme="minorHAnsi"/>
          <w:color w:val="000000" w:themeColor="text1"/>
          <w:shd w:val="clear" w:color="auto" w:fill="E6E6E6"/>
        </w:rPr>
        <w:fldChar w:fldCharType="begin"/>
      </w:r>
      <w:r w:rsidR="004639A9" w:rsidRPr="002854E7">
        <w:rPr>
          <w:rFonts w:asciiTheme="minorHAnsi" w:hAnsiTheme="minorHAnsi"/>
          <w:color w:val="000000" w:themeColor="text1"/>
        </w:rPr>
        <w:instrText xml:space="preserve"> REF _Ref479927963 \n \h </w:instrText>
      </w:r>
      <w:r w:rsidR="00862665" w:rsidRPr="002854E7">
        <w:rPr>
          <w:rFonts w:asciiTheme="minorHAnsi" w:hAnsiTheme="minorHAnsi"/>
          <w:color w:val="000000" w:themeColor="text1"/>
        </w:rPr>
        <w:instrText xml:space="preserve"> \* MERGEFORMAT </w:instrText>
      </w:r>
      <w:r w:rsidR="004639A9" w:rsidRPr="002854E7">
        <w:rPr>
          <w:rFonts w:asciiTheme="minorHAnsi" w:hAnsiTheme="minorHAnsi"/>
          <w:color w:val="000000" w:themeColor="text1"/>
          <w:shd w:val="clear" w:color="auto" w:fill="E6E6E6"/>
        </w:rPr>
      </w:r>
      <w:r w:rsidR="004639A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7</w:t>
      </w:r>
      <w:r w:rsidR="004639A9" w:rsidRPr="002854E7">
        <w:rPr>
          <w:rFonts w:asciiTheme="minorHAnsi" w:hAnsiTheme="minorHAnsi"/>
          <w:color w:val="000000" w:themeColor="text1"/>
          <w:shd w:val="clear" w:color="auto" w:fill="E6E6E6"/>
        </w:rPr>
        <w:fldChar w:fldCharType="end"/>
      </w:r>
      <w:r w:rsidR="004639A9" w:rsidRPr="002854E7">
        <w:rPr>
          <w:rFonts w:asciiTheme="minorHAnsi" w:hAnsiTheme="minorHAnsi"/>
          <w:color w:val="000000" w:themeColor="text1"/>
        </w:rPr>
        <w:t xml:space="preserve"> i </w:t>
      </w:r>
      <w:r w:rsidR="004639A9" w:rsidRPr="002854E7">
        <w:rPr>
          <w:rFonts w:asciiTheme="minorHAnsi" w:hAnsiTheme="minorHAnsi"/>
          <w:color w:val="000000" w:themeColor="text1"/>
          <w:shd w:val="clear" w:color="auto" w:fill="E6E6E6"/>
        </w:rPr>
        <w:fldChar w:fldCharType="begin"/>
      </w:r>
      <w:r w:rsidR="004639A9" w:rsidRPr="002854E7">
        <w:rPr>
          <w:rFonts w:asciiTheme="minorHAnsi" w:hAnsiTheme="minorHAnsi"/>
          <w:color w:val="000000" w:themeColor="text1"/>
        </w:rPr>
        <w:instrText xml:space="preserve"> REF _Ref479947439 \n \h </w:instrText>
      </w:r>
      <w:r w:rsidR="00862665" w:rsidRPr="002854E7">
        <w:rPr>
          <w:rFonts w:asciiTheme="minorHAnsi" w:hAnsiTheme="minorHAnsi"/>
          <w:color w:val="000000" w:themeColor="text1"/>
        </w:rPr>
        <w:instrText xml:space="preserve"> \* MERGEFORMAT </w:instrText>
      </w:r>
      <w:r w:rsidR="004639A9" w:rsidRPr="002854E7">
        <w:rPr>
          <w:rFonts w:asciiTheme="minorHAnsi" w:hAnsiTheme="minorHAnsi"/>
          <w:color w:val="000000" w:themeColor="text1"/>
          <w:shd w:val="clear" w:color="auto" w:fill="E6E6E6"/>
        </w:rPr>
      </w:r>
      <w:r w:rsidR="004639A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004639A9"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29C0C3F7" w14:textId="0A23676B" w:rsidR="00F52EA0" w:rsidRPr="002854E7" w:rsidRDefault="004555D8" w:rsidP="00B96C37">
      <w:pPr>
        <w:pStyle w:val="Akapitzlist"/>
        <w:numPr>
          <w:ilvl w:val="0"/>
          <w:numId w:val="19"/>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Wykonawca jest zobowiązany </w:t>
      </w:r>
      <w:r w:rsidR="004639A9" w:rsidRPr="002854E7">
        <w:rPr>
          <w:rFonts w:asciiTheme="minorHAnsi" w:hAnsiTheme="minorHAnsi"/>
          <w:color w:val="000000" w:themeColor="text1"/>
        </w:rPr>
        <w:t xml:space="preserve">w ramach Rozwiązania wchodzącego w zakres danego Strumienia </w:t>
      </w:r>
      <w:r w:rsidRPr="002854E7">
        <w:rPr>
          <w:rFonts w:asciiTheme="minorHAnsi" w:hAnsiTheme="minorHAnsi"/>
          <w:color w:val="000000" w:themeColor="text1"/>
        </w:rPr>
        <w:t xml:space="preserve">utrzymać </w:t>
      </w:r>
      <w:r w:rsidR="5DE364E7" w:rsidRPr="002854E7">
        <w:rPr>
          <w:rFonts w:asciiTheme="minorHAnsi" w:hAnsiTheme="minorHAnsi"/>
          <w:color w:val="000000" w:themeColor="text1"/>
        </w:rPr>
        <w:t>Wymagania</w:t>
      </w:r>
      <w:r w:rsidR="00F52EA0" w:rsidRPr="002854E7">
        <w:rPr>
          <w:rFonts w:asciiTheme="minorHAnsi" w:hAnsiTheme="minorHAnsi"/>
          <w:color w:val="000000" w:themeColor="text1"/>
        </w:rPr>
        <w:t xml:space="preserve"> </w:t>
      </w:r>
      <w:r w:rsidR="004639A9" w:rsidRPr="002854E7">
        <w:rPr>
          <w:rFonts w:asciiTheme="minorHAnsi" w:hAnsiTheme="minorHAnsi"/>
          <w:color w:val="000000" w:themeColor="text1"/>
        </w:rPr>
        <w:t xml:space="preserve">Obligatoryjne, </w:t>
      </w:r>
      <w:r w:rsidR="5DE364E7" w:rsidRPr="002854E7">
        <w:rPr>
          <w:rFonts w:asciiTheme="minorHAnsi" w:hAnsiTheme="minorHAnsi"/>
          <w:color w:val="000000" w:themeColor="text1"/>
        </w:rPr>
        <w:t>Wymagania</w:t>
      </w:r>
      <w:r w:rsidR="00F52EA0" w:rsidRPr="002854E7">
        <w:rPr>
          <w:rFonts w:asciiTheme="minorHAnsi" w:hAnsiTheme="minorHAnsi"/>
          <w:color w:val="000000" w:themeColor="text1"/>
        </w:rPr>
        <w:t xml:space="preserve"> </w:t>
      </w:r>
      <w:r w:rsidR="004639A9" w:rsidRPr="002854E7">
        <w:rPr>
          <w:rFonts w:asciiTheme="minorHAnsi" w:hAnsiTheme="minorHAnsi"/>
          <w:color w:val="000000" w:themeColor="text1"/>
        </w:rPr>
        <w:t>Konkursowe</w:t>
      </w:r>
      <w:r w:rsidR="00F52EA0" w:rsidRPr="002854E7">
        <w:rPr>
          <w:rFonts w:asciiTheme="minorHAnsi" w:hAnsiTheme="minorHAnsi"/>
          <w:color w:val="000000" w:themeColor="text1"/>
        </w:rPr>
        <w:t xml:space="preserve">, </w:t>
      </w:r>
      <w:r w:rsidR="5DE364E7" w:rsidRPr="002854E7">
        <w:rPr>
          <w:rFonts w:asciiTheme="minorHAnsi" w:hAnsiTheme="minorHAnsi"/>
          <w:color w:val="000000" w:themeColor="text1"/>
        </w:rPr>
        <w:t>Wymagania</w:t>
      </w:r>
      <w:r w:rsidR="00F52EA0" w:rsidRPr="002854E7">
        <w:rPr>
          <w:rFonts w:asciiTheme="minorHAnsi" w:hAnsiTheme="minorHAnsi"/>
          <w:color w:val="000000" w:themeColor="text1"/>
        </w:rPr>
        <w:t xml:space="preserve"> </w:t>
      </w:r>
      <w:r w:rsidR="00F52EA0" w:rsidRPr="002854E7">
        <w:rPr>
          <w:rFonts w:asciiTheme="minorHAnsi" w:hAnsiTheme="minorHAnsi"/>
          <w:color w:val="000000" w:themeColor="text1"/>
        </w:rPr>
        <w:lastRenderedPageBreak/>
        <w:t>Jakościowe</w:t>
      </w:r>
      <w:r w:rsidR="004639A9" w:rsidRPr="002854E7">
        <w:rPr>
          <w:rFonts w:asciiTheme="minorHAnsi" w:hAnsiTheme="minorHAnsi"/>
          <w:color w:val="000000" w:themeColor="text1"/>
        </w:rPr>
        <w:t xml:space="preserve"> i </w:t>
      </w:r>
      <w:r w:rsidR="5DE364E7" w:rsidRPr="002854E7">
        <w:rPr>
          <w:rFonts w:asciiTheme="minorHAnsi" w:hAnsiTheme="minorHAnsi"/>
          <w:color w:val="000000" w:themeColor="text1"/>
        </w:rPr>
        <w:t>Wymagania</w:t>
      </w:r>
      <w:r w:rsidR="00F52EA0" w:rsidRPr="002854E7">
        <w:rPr>
          <w:rFonts w:asciiTheme="minorHAnsi" w:hAnsiTheme="minorHAnsi"/>
          <w:color w:val="000000" w:themeColor="text1"/>
        </w:rPr>
        <w:t xml:space="preserve"> </w:t>
      </w:r>
      <w:r w:rsidR="004639A9" w:rsidRPr="002854E7">
        <w:rPr>
          <w:rFonts w:asciiTheme="minorHAnsi" w:hAnsiTheme="minorHAnsi"/>
          <w:color w:val="000000" w:themeColor="text1"/>
        </w:rPr>
        <w:t>Opcjonalne</w:t>
      </w:r>
      <w:r w:rsidR="00F374A8" w:rsidRPr="002854E7">
        <w:rPr>
          <w:rFonts w:asciiTheme="minorHAnsi" w:hAnsiTheme="minorHAnsi"/>
          <w:color w:val="000000" w:themeColor="text1"/>
        </w:rPr>
        <w:t xml:space="preserve"> </w:t>
      </w:r>
      <w:r w:rsidRPr="002854E7">
        <w:rPr>
          <w:rFonts w:asciiTheme="minorHAnsi" w:hAnsiTheme="minorHAnsi"/>
          <w:color w:val="000000" w:themeColor="text1"/>
        </w:rPr>
        <w:t xml:space="preserve">na poziomie nie gorszym niż podane we Wniosku </w:t>
      </w:r>
      <w:r w:rsidR="004639A9" w:rsidRPr="002854E7">
        <w:rPr>
          <w:rFonts w:asciiTheme="minorHAnsi" w:hAnsiTheme="minorHAnsi"/>
          <w:color w:val="000000" w:themeColor="text1"/>
        </w:rPr>
        <w:t xml:space="preserve">w zakresie danego Strumienia </w:t>
      </w:r>
      <w:r w:rsidRPr="002854E7">
        <w:rPr>
          <w:rFonts w:asciiTheme="minorHAnsi" w:hAnsiTheme="minorHAnsi"/>
          <w:color w:val="000000" w:themeColor="text1"/>
        </w:rPr>
        <w:t xml:space="preserve">i w ramach kolejno przedstawianych Wyników Prac Etapu </w:t>
      </w:r>
      <w:r w:rsidR="004639A9" w:rsidRPr="002854E7">
        <w:rPr>
          <w:rFonts w:asciiTheme="minorHAnsi" w:hAnsiTheme="minorHAnsi"/>
          <w:color w:val="000000" w:themeColor="text1"/>
        </w:rPr>
        <w:t xml:space="preserve">i Postąpień, </w:t>
      </w:r>
      <w:r w:rsidRPr="002854E7">
        <w:rPr>
          <w:rFonts w:asciiTheme="minorHAnsi" w:hAnsiTheme="minorHAnsi"/>
          <w:color w:val="000000" w:themeColor="text1"/>
        </w:rPr>
        <w:t xml:space="preserve">z zastrzeżeniem </w:t>
      </w:r>
      <w:r w:rsidR="00F52EA0" w:rsidRPr="002854E7">
        <w:rPr>
          <w:rFonts w:asciiTheme="minorHAnsi" w:hAnsiTheme="minorHAnsi"/>
          <w:color w:val="000000" w:themeColor="text1"/>
        </w:rPr>
        <w:t xml:space="preserve">paragrafu </w:t>
      </w:r>
      <w:r w:rsidR="00C86BC8" w:rsidRPr="002854E7">
        <w:rPr>
          <w:rFonts w:asciiTheme="minorHAnsi" w:hAnsiTheme="minorHAnsi"/>
          <w:color w:val="000000" w:themeColor="text1"/>
        </w:rPr>
        <w:t>kolejnego</w:t>
      </w:r>
      <w:r w:rsidRPr="002854E7">
        <w:rPr>
          <w:rFonts w:asciiTheme="minorHAnsi" w:hAnsiTheme="minorHAnsi"/>
          <w:color w:val="000000" w:themeColor="text1"/>
        </w:rPr>
        <w:t>.</w:t>
      </w:r>
      <w:r w:rsidR="00C86BC8" w:rsidRPr="002854E7">
        <w:rPr>
          <w:rFonts w:asciiTheme="minorHAnsi" w:hAnsiTheme="minorHAnsi"/>
          <w:color w:val="000000" w:themeColor="text1"/>
        </w:rPr>
        <w:t xml:space="preserve"> </w:t>
      </w:r>
      <w:r w:rsidR="00F205B8" w:rsidRPr="002854E7">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15BD1EAF" w14:textId="5AE6015A" w:rsidR="003B30C9" w:rsidRPr="002854E7" w:rsidRDefault="00F52EA0" w:rsidP="00B96C37">
      <w:pPr>
        <w:pStyle w:val="Akapitzlist"/>
        <w:numPr>
          <w:ilvl w:val="0"/>
          <w:numId w:val="19"/>
        </w:numPr>
        <w:spacing w:after="0" w:line="240" w:lineRule="auto"/>
        <w:ind w:left="426" w:hanging="426"/>
        <w:jc w:val="both"/>
        <w:rPr>
          <w:rFonts w:asciiTheme="minorHAnsi" w:hAnsiTheme="minorHAnsi"/>
          <w:color w:val="000000" w:themeColor="text1"/>
        </w:rPr>
      </w:pPr>
      <w:bookmarkStart w:id="139" w:name="_Ref54791691"/>
      <w:bookmarkStart w:id="140" w:name="_Ref53698513"/>
      <w:r w:rsidRPr="002854E7">
        <w:rPr>
          <w:rFonts w:asciiTheme="minorHAnsi" w:hAnsiTheme="minorHAnsi"/>
          <w:color w:val="000000" w:themeColor="text1"/>
        </w:rPr>
        <w:t>[</w:t>
      </w:r>
      <w:r w:rsidRPr="002854E7">
        <w:rPr>
          <w:rFonts w:asciiTheme="minorHAnsi" w:hAnsiTheme="minorHAnsi"/>
          <w:b/>
          <w:bCs/>
          <w:color w:val="000000" w:themeColor="text1"/>
        </w:rPr>
        <w:t>Zakres dopuszczalnej tolerancji</w:t>
      </w:r>
      <w:r w:rsidRPr="002854E7">
        <w:rPr>
          <w:rFonts w:asciiTheme="minorHAnsi" w:hAnsiTheme="minorHAnsi"/>
          <w:color w:val="000000" w:themeColor="text1"/>
        </w:rPr>
        <w:t xml:space="preserve">] </w:t>
      </w:r>
      <w:r w:rsidR="00127E5D" w:rsidRPr="002854E7">
        <w:rPr>
          <w:rFonts w:asciiTheme="minorHAnsi" w:hAnsiTheme="minorHAnsi"/>
          <w:color w:val="000000" w:themeColor="text1"/>
        </w:rPr>
        <w:t xml:space="preserve">W ramach </w:t>
      </w:r>
      <w:r w:rsidR="001B4B0E" w:rsidRPr="002854E7">
        <w:rPr>
          <w:rFonts w:asciiTheme="minorHAnsi" w:hAnsiTheme="minorHAnsi"/>
          <w:color w:val="000000" w:themeColor="text1"/>
        </w:rPr>
        <w:t xml:space="preserve">współdzielenia </w:t>
      </w:r>
      <w:r w:rsidR="00127E5D" w:rsidRPr="002854E7">
        <w:rPr>
          <w:rFonts w:asciiTheme="minorHAnsi" w:hAnsiTheme="minorHAnsi"/>
          <w:color w:val="000000" w:themeColor="text1"/>
        </w:rPr>
        <w:t xml:space="preserve">ryzyka badawczego, </w:t>
      </w:r>
      <w:r w:rsidRPr="002854E7">
        <w:rPr>
          <w:rFonts w:asciiTheme="minorHAnsi" w:hAnsiTheme="minorHAnsi"/>
          <w:color w:val="000000" w:themeColor="text1"/>
        </w:rPr>
        <w:t xml:space="preserve">Strony dopuszczają </w:t>
      </w:r>
      <w:r w:rsidR="004639A9" w:rsidRPr="002854E7">
        <w:rPr>
          <w:rFonts w:asciiTheme="minorHAnsi" w:hAnsiTheme="minorHAnsi"/>
          <w:color w:val="000000" w:themeColor="text1"/>
        </w:rPr>
        <w:t xml:space="preserve">w ramach Umowy </w:t>
      </w:r>
      <w:r w:rsidR="003B30C9" w:rsidRPr="002854E7">
        <w:rPr>
          <w:rFonts w:asciiTheme="minorHAnsi" w:hAnsiTheme="minorHAnsi"/>
          <w:color w:val="000000" w:themeColor="text1"/>
        </w:rPr>
        <w:t xml:space="preserve">jako dozwolone następujące </w:t>
      </w:r>
      <w:r w:rsidR="004639A9" w:rsidRPr="002854E7">
        <w:rPr>
          <w:rFonts w:asciiTheme="minorHAnsi" w:hAnsiTheme="minorHAnsi"/>
          <w:color w:val="000000" w:themeColor="text1"/>
        </w:rPr>
        <w:t>odstępstw</w:t>
      </w:r>
      <w:r w:rsidR="003B30C9" w:rsidRPr="002854E7">
        <w:rPr>
          <w:rFonts w:asciiTheme="minorHAnsi" w:hAnsiTheme="minorHAnsi"/>
          <w:color w:val="000000" w:themeColor="text1"/>
        </w:rPr>
        <w:t>a:</w:t>
      </w:r>
      <w:bookmarkEnd w:id="139"/>
    </w:p>
    <w:p w14:paraId="4E276997" w14:textId="743C73E0" w:rsidR="003B30C9" w:rsidRPr="002854E7" w:rsidRDefault="003B30C9" w:rsidP="00B96C37">
      <w:pPr>
        <w:pStyle w:val="Akapitzlist"/>
        <w:numPr>
          <w:ilvl w:val="1"/>
          <w:numId w:val="19"/>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tolerancję techniczną dla określonych parametrów </w:t>
      </w:r>
      <w:r w:rsidR="387092E4" w:rsidRPr="002854E7">
        <w:rPr>
          <w:rFonts w:asciiTheme="minorHAnsi" w:hAnsiTheme="minorHAnsi"/>
          <w:color w:val="000000" w:themeColor="text1"/>
        </w:rPr>
        <w:t>Wymagań</w:t>
      </w:r>
      <w:r w:rsidR="00AA432F" w:rsidRPr="002854E7">
        <w:rPr>
          <w:rFonts w:asciiTheme="minorHAnsi" w:hAnsiTheme="minorHAnsi"/>
          <w:color w:val="000000" w:themeColor="text1"/>
        </w:rPr>
        <w:t xml:space="preserve"> </w:t>
      </w:r>
      <w:r w:rsidRPr="002854E7">
        <w:rPr>
          <w:rFonts w:asciiTheme="minorHAnsi" w:hAnsiTheme="minorHAnsi"/>
          <w:color w:val="000000" w:themeColor="text1"/>
        </w:rPr>
        <w:t xml:space="preserve">wskazanych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1 do </w:t>
      </w:r>
      <w:r w:rsidR="00FA4AD7" w:rsidRPr="002854E7">
        <w:rPr>
          <w:rFonts w:asciiTheme="minorHAnsi" w:hAnsiTheme="minorHAnsi"/>
          <w:color w:val="000000" w:themeColor="text1"/>
        </w:rPr>
        <w:t>Regulaminu</w:t>
      </w:r>
      <w:r w:rsidRPr="002854E7">
        <w:rPr>
          <w:rFonts w:asciiTheme="minorHAnsi" w:hAnsiTheme="minorHAnsi"/>
          <w:color w:val="000000" w:themeColor="text1"/>
        </w:rPr>
        <w:t xml:space="preserve"> i w granicach im w tym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przypisanych, </w:t>
      </w:r>
      <w:r w:rsidR="00F679C7" w:rsidRPr="002854E7">
        <w:rPr>
          <w:rFonts w:asciiTheme="minorHAnsi" w:hAnsiTheme="minorHAnsi"/>
          <w:color w:val="000000" w:themeColor="text1"/>
        </w:rPr>
        <w:t xml:space="preserve">w której ramach </w:t>
      </w:r>
      <w:r w:rsidR="00CB3A04" w:rsidRPr="002854E7">
        <w:rPr>
          <w:rFonts w:asciiTheme="minorHAnsi" w:hAnsiTheme="minorHAnsi"/>
          <w:color w:val="000000" w:themeColor="text1"/>
        </w:rPr>
        <w:t xml:space="preserve">Wynik Prac Etapu </w:t>
      </w:r>
      <w:r w:rsidR="00F679C7" w:rsidRPr="002854E7">
        <w:rPr>
          <w:rFonts w:asciiTheme="minorHAnsi" w:hAnsiTheme="minorHAnsi"/>
          <w:color w:val="000000" w:themeColor="text1"/>
        </w:rPr>
        <w:t xml:space="preserve">jest uznawany za w pełni </w:t>
      </w:r>
      <w:r w:rsidR="00CB3A04" w:rsidRPr="002854E7">
        <w:rPr>
          <w:rFonts w:asciiTheme="minorHAnsi" w:hAnsiTheme="minorHAnsi"/>
          <w:color w:val="000000" w:themeColor="text1"/>
        </w:rPr>
        <w:t>zgodn</w:t>
      </w:r>
      <w:r w:rsidR="00F679C7" w:rsidRPr="002854E7">
        <w:rPr>
          <w:rFonts w:asciiTheme="minorHAnsi" w:hAnsiTheme="minorHAnsi"/>
          <w:color w:val="000000" w:themeColor="text1"/>
        </w:rPr>
        <w:t>y</w:t>
      </w:r>
      <w:r w:rsidR="00CB3A04" w:rsidRPr="002854E7">
        <w:rPr>
          <w:rFonts w:asciiTheme="minorHAnsi" w:hAnsiTheme="minorHAnsi"/>
          <w:color w:val="000000" w:themeColor="text1"/>
        </w:rPr>
        <w:t xml:space="preserve"> z Umową</w:t>
      </w:r>
      <w:r w:rsidRPr="002854E7">
        <w:rPr>
          <w:rFonts w:asciiTheme="minorHAnsi" w:hAnsiTheme="minorHAnsi"/>
          <w:color w:val="000000" w:themeColor="text1"/>
        </w:rPr>
        <w:t>,</w:t>
      </w:r>
    </w:p>
    <w:p w14:paraId="088AF7B6" w14:textId="52F0F9E6" w:rsidR="0077780F" w:rsidRPr="002854E7" w:rsidRDefault="003B30C9" w:rsidP="00B96C37">
      <w:pPr>
        <w:pStyle w:val="Akapitzlist"/>
        <w:numPr>
          <w:ilvl w:val="1"/>
          <w:numId w:val="19"/>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Granicę Błędu </w:t>
      </w:r>
      <w:r w:rsidR="00CB3A04" w:rsidRPr="002854E7">
        <w:rPr>
          <w:rFonts w:asciiTheme="minorHAnsi" w:hAnsiTheme="minorHAnsi"/>
          <w:color w:val="000000" w:themeColor="text1"/>
        </w:rPr>
        <w:t xml:space="preserve">wynoszącą </w:t>
      </w:r>
      <w:ins w:id="141" w:author="Autor">
        <w:r w:rsidR="00CD406B" w:rsidRPr="002854E7">
          <w:rPr>
            <w:rFonts w:asciiTheme="minorHAnsi" w:hAnsiTheme="minorHAnsi"/>
            <w:color w:val="000000" w:themeColor="text1"/>
          </w:rPr>
          <w:t xml:space="preserve">do </w:t>
        </w:r>
      </w:ins>
      <w:r w:rsidR="00CB3A04" w:rsidRPr="002854E7">
        <w:rPr>
          <w:rFonts w:asciiTheme="minorHAnsi" w:hAnsiTheme="minorHAnsi"/>
          <w:color w:val="000000" w:themeColor="text1"/>
        </w:rPr>
        <w:t>20% i dopuszczalną w przypadku</w:t>
      </w:r>
      <w:r w:rsidRPr="002854E7">
        <w:rPr>
          <w:rFonts w:asciiTheme="minorHAnsi" w:hAnsiTheme="minorHAnsi"/>
          <w:color w:val="000000" w:themeColor="text1"/>
        </w:rPr>
        <w:t xml:space="preserve"> określonych </w:t>
      </w:r>
      <w:r w:rsidR="00E06102" w:rsidRPr="002854E7">
        <w:rPr>
          <w:rFonts w:asciiTheme="minorHAnsi" w:hAnsiTheme="minorHAnsi"/>
          <w:color w:val="000000" w:themeColor="text1"/>
        </w:rPr>
        <w:t xml:space="preserve">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E06102" w:rsidRPr="002854E7">
        <w:rPr>
          <w:rFonts w:asciiTheme="minorHAnsi" w:hAnsiTheme="minorHAnsi"/>
          <w:color w:val="000000" w:themeColor="text1"/>
        </w:rPr>
        <w:t xml:space="preserve"> nr 1 do </w:t>
      </w:r>
      <w:r w:rsidR="00FA4AD7" w:rsidRPr="002854E7">
        <w:rPr>
          <w:rFonts w:asciiTheme="minorHAnsi" w:hAnsiTheme="minorHAnsi"/>
          <w:color w:val="000000" w:themeColor="text1"/>
        </w:rPr>
        <w:t xml:space="preserve">Regulaminu </w:t>
      </w:r>
      <w:r w:rsidRPr="002854E7">
        <w:rPr>
          <w:rFonts w:asciiTheme="minorHAnsi" w:hAnsiTheme="minorHAnsi"/>
          <w:color w:val="000000" w:themeColor="text1"/>
        </w:rPr>
        <w:t xml:space="preserve">parametrów </w:t>
      </w:r>
      <w:r w:rsidR="00F679C7" w:rsidRPr="002854E7">
        <w:rPr>
          <w:rFonts w:asciiTheme="minorHAnsi" w:hAnsiTheme="minorHAnsi"/>
          <w:color w:val="000000" w:themeColor="text1"/>
        </w:rPr>
        <w:t xml:space="preserve">dotyczących wyraźnie określonych </w:t>
      </w:r>
      <w:r w:rsidR="387092E4" w:rsidRPr="002854E7">
        <w:rPr>
          <w:rFonts w:asciiTheme="minorHAnsi" w:hAnsiTheme="minorHAnsi"/>
          <w:color w:val="000000" w:themeColor="text1"/>
        </w:rPr>
        <w:t>Wymagań</w:t>
      </w:r>
      <w:r w:rsidRPr="002854E7">
        <w:rPr>
          <w:rFonts w:asciiTheme="minorHAnsi" w:hAnsiTheme="minorHAnsi"/>
          <w:color w:val="000000" w:themeColor="text1"/>
        </w:rPr>
        <w:t>, ze skutkami określonymi w dalszych postanowieniach Umowy</w:t>
      </w:r>
      <w:r w:rsidR="004639A9" w:rsidRPr="002854E7">
        <w:rPr>
          <w:rFonts w:asciiTheme="minorHAnsi" w:hAnsiTheme="minorHAnsi"/>
          <w:color w:val="000000" w:themeColor="text1"/>
        </w:rPr>
        <w:t>.</w:t>
      </w:r>
      <w:r w:rsidRPr="002854E7">
        <w:rPr>
          <w:rFonts w:asciiTheme="minorHAnsi" w:hAnsiTheme="minorHAnsi"/>
          <w:color w:val="000000" w:themeColor="text1"/>
        </w:rPr>
        <w:t xml:space="preserve"> Strony </w:t>
      </w:r>
      <w:r w:rsidR="00E0062A" w:rsidRPr="002854E7">
        <w:rPr>
          <w:rFonts w:asciiTheme="minorHAnsi" w:hAnsiTheme="minorHAnsi"/>
          <w:color w:val="000000" w:themeColor="text1"/>
        </w:rPr>
        <w:t>przyjmują</w:t>
      </w:r>
      <w:r w:rsidRPr="002854E7">
        <w:rPr>
          <w:rFonts w:asciiTheme="minorHAnsi" w:hAnsiTheme="minorHAnsi"/>
          <w:color w:val="000000" w:themeColor="text1"/>
        </w:rPr>
        <w:t xml:space="preserve">, że </w:t>
      </w:r>
      <w:r w:rsidR="00E0062A" w:rsidRPr="002854E7">
        <w:rPr>
          <w:rFonts w:asciiTheme="minorHAnsi" w:hAnsiTheme="minorHAnsi"/>
          <w:color w:val="000000" w:themeColor="text1"/>
        </w:rPr>
        <w:t xml:space="preserve">Wynik Prac Etapu dotknięty naruszeniem w postaci </w:t>
      </w:r>
      <w:r w:rsidRPr="002854E7">
        <w:rPr>
          <w:rFonts w:asciiTheme="minorHAnsi" w:hAnsiTheme="minorHAnsi"/>
          <w:color w:val="000000" w:themeColor="text1"/>
        </w:rPr>
        <w:t>przekroczeni</w:t>
      </w:r>
      <w:r w:rsidR="00E0062A" w:rsidRPr="002854E7">
        <w:rPr>
          <w:rFonts w:asciiTheme="minorHAnsi" w:hAnsiTheme="minorHAnsi"/>
          <w:color w:val="000000" w:themeColor="text1"/>
        </w:rPr>
        <w:t xml:space="preserve">a w zakresie dowolnego parametru dozwolonej dla niego Granicy Błędu </w:t>
      </w:r>
      <w:r w:rsidR="00F205B8" w:rsidRPr="002854E7">
        <w:rPr>
          <w:rFonts w:asciiTheme="minorHAnsi" w:hAnsiTheme="minorHAnsi"/>
          <w:color w:val="000000" w:themeColor="text1"/>
        </w:rPr>
        <w:t xml:space="preserve">oznacza </w:t>
      </w:r>
      <w:r w:rsidR="001B4B0E" w:rsidRPr="002854E7">
        <w:rPr>
          <w:rFonts w:asciiTheme="minorHAnsi" w:hAnsiTheme="minorHAnsi"/>
          <w:color w:val="000000" w:themeColor="text1"/>
        </w:rPr>
        <w:t xml:space="preserve">(z zastrzeżeniem </w:t>
      </w:r>
      <w:r w:rsidR="001B4B0E" w:rsidRPr="002854E7">
        <w:rPr>
          <w:rFonts w:asciiTheme="minorHAnsi" w:hAnsiTheme="minorHAnsi"/>
          <w:color w:val="000000" w:themeColor="text1"/>
          <w:shd w:val="clear" w:color="auto" w:fill="E6E6E6"/>
        </w:rPr>
        <w:fldChar w:fldCharType="begin"/>
      </w:r>
      <w:r w:rsidR="001B4B0E" w:rsidRPr="002854E7">
        <w:rPr>
          <w:rFonts w:asciiTheme="minorHAnsi" w:hAnsiTheme="minorHAnsi"/>
          <w:color w:val="000000" w:themeColor="text1"/>
        </w:rPr>
        <w:instrText xml:space="preserve"> REF _Ref58838413 \n \h </w:instrText>
      </w:r>
      <w:r w:rsidR="005C7FCC" w:rsidRPr="002854E7">
        <w:rPr>
          <w:rFonts w:asciiTheme="minorHAnsi" w:hAnsiTheme="minorHAnsi"/>
          <w:color w:val="000000" w:themeColor="text1"/>
        </w:rPr>
        <w:instrText xml:space="preserve"> \* MERGEFORMAT </w:instrText>
      </w:r>
      <w:r w:rsidR="001B4B0E" w:rsidRPr="002854E7">
        <w:rPr>
          <w:rFonts w:asciiTheme="minorHAnsi" w:hAnsiTheme="minorHAnsi"/>
          <w:color w:val="000000" w:themeColor="text1"/>
          <w:shd w:val="clear" w:color="auto" w:fill="E6E6E6"/>
        </w:rPr>
      </w:r>
      <w:r w:rsidR="001B4B0E"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§9</w:t>
      </w:r>
      <w:r w:rsidR="001B4B0E" w:rsidRPr="002854E7">
        <w:rPr>
          <w:rFonts w:asciiTheme="minorHAnsi" w:hAnsiTheme="minorHAnsi"/>
          <w:color w:val="000000" w:themeColor="text1"/>
          <w:shd w:val="clear" w:color="auto" w:fill="E6E6E6"/>
        </w:rPr>
        <w:fldChar w:fldCharType="end"/>
      </w:r>
      <w:r w:rsidR="001B4B0E" w:rsidRPr="002854E7">
        <w:rPr>
          <w:rFonts w:asciiTheme="minorHAnsi" w:hAnsiTheme="minorHAnsi"/>
          <w:color w:val="000000" w:themeColor="text1"/>
          <w:shd w:val="clear" w:color="auto" w:fill="E6E6E6"/>
        </w:rPr>
        <w:fldChar w:fldCharType="begin"/>
      </w:r>
      <w:r w:rsidR="001B4B0E" w:rsidRPr="002854E7">
        <w:rPr>
          <w:rFonts w:asciiTheme="minorHAnsi" w:hAnsiTheme="minorHAnsi"/>
          <w:color w:val="000000" w:themeColor="text1"/>
        </w:rPr>
        <w:instrText xml:space="preserve"> REF _Ref58838417 \n \h </w:instrText>
      </w:r>
      <w:r w:rsidR="005C7FCC" w:rsidRPr="002854E7">
        <w:rPr>
          <w:rFonts w:asciiTheme="minorHAnsi" w:hAnsiTheme="minorHAnsi"/>
          <w:color w:val="000000" w:themeColor="text1"/>
        </w:rPr>
        <w:instrText xml:space="preserve"> \* MERGEFORMAT </w:instrText>
      </w:r>
      <w:r w:rsidR="001B4B0E" w:rsidRPr="002854E7">
        <w:rPr>
          <w:rFonts w:asciiTheme="minorHAnsi" w:hAnsiTheme="minorHAnsi"/>
          <w:color w:val="000000" w:themeColor="text1"/>
          <w:shd w:val="clear" w:color="auto" w:fill="E6E6E6"/>
        </w:rPr>
      </w:r>
      <w:r w:rsidR="001B4B0E"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§11</w:t>
      </w:r>
      <w:r w:rsidR="001B4B0E" w:rsidRPr="002854E7">
        <w:rPr>
          <w:rFonts w:asciiTheme="minorHAnsi" w:hAnsiTheme="minorHAnsi"/>
          <w:color w:val="000000" w:themeColor="text1"/>
          <w:shd w:val="clear" w:color="auto" w:fill="E6E6E6"/>
        </w:rPr>
        <w:fldChar w:fldCharType="end"/>
      </w:r>
      <w:r w:rsidR="001B4B0E" w:rsidRPr="002854E7">
        <w:rPr>
          <w:rFonts w:asciiTheme="minorHAnsi" w:hAnsiTheme="minorHAnsi"/>
          <w:color w:val="000000" w:themeColor="text1"/>
        </w:rPr>
        <w:t xml:space="preserve">) </w:t>
      </w:r>
      <w:r w:rsidR="00F205B8" w:rsidRPr="002854E7">
        <w:rPr>
          <w:rFonts w:asciiTheme="minorHAnsi" w:hAnsiTheme="minorHAnsi"/>
          <w:color w:val="000000" w:themeColor="text1"/>
        </w:rPr>
        <w:t>niewykonanie</w:t>
      </w:r>
      <w:r w:rsidRPr="002854E7">
        <w:rPr>
          <w:rFonts w:asciiTheme="minorHAnsi" w:hAnsiTheme="minorHAnsi"/>
          <w:color w:val="000000" w:themeColor="text1"/>
        </w:rPr>
        <w:t xml:space="preserve"> przedmiotu Umowy w zakresie dane</w:t>
      </w:r>
      <w:r w:rsidR="00E0062A" w:rsidRPr="002854E7">
        <w:rPr>
          <w:rFonts w:asciiTheme="minorHAnsi" w:hAnsiTheme="minorHAnsi"/>
          <w:color w:val="000000" w:themeColor="text1"/>
        </w:rPr>
        <w:t>go Wyniku Prac Etapu</w:t>
      </w:r>
      <w:r w:rsidR="00417195" w:rsidRPr="002854E7">
        <w:rPr>
          <w:rFonts w:asciiTheme="minorHAnsi" w:hAnsiTheme="minorHAnsi"/>
          <w:color w:val="000000" w:themeColor="text1"/>
        </w:rPr>
        <w:t xml:space="preserve"> i skutkuje Wynikiem Negatywnym dla takiego Wyniku Prac Etapu</w:t>
      </w:r>
      <w:r w:rsidRPr="002854E7">
        <w:rPr>
          <w:rFonts w:asciiTheme="minorHAnsi" w:hAnsiTheme="minorHAnsi"/>
          <w:color w:val="000000" w:themeColor="text1"/>
        </w:rPr>
        <w:t>.</w:t>
      </w:r>
      <w:bookmarkEnd w:id="140"/>
    </w:p>
    <w:p w14:paraId="564DB8DD" w14:textId="77777777" w:rsidR="0022033B" w:rsidRPr="002854E7" w:rsidRDefault="0022033B" w:rsidP="00B96C37">
      <w:pPr>
        <w:pStyle w:val="Akapitzlist"/>
        <w:numPr>
          <w:ilvl w:val="0"/>
          <w:numId w:val="19"/>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6A7DC480" w14:textId="77777777" w:rsidR="0071285D" w:rsidRPr="002854E7" w:rsidRDefault="0064154D" w:rsidP="00B96C37">
      <w:pPr>
        <w:pStyle w:val="Akapitzlist"/>
        <w:numPr>
          <w:ilvl w:val="0"/>
          <w:numId w:val="19"/>
        </w:numPr>
        <w:spacing w:after="0" w:line="240" w:lineRule="auto"/>
        <w:ind w:left="426" w:hanging="426"/>
        <w:jc w:val="both"/>
        <w:rPr>
          <w:rFonts w:asciiTheme="minorHAnsi" w:hAnsiTheme="minorHAnsi"/>
          <w:color w:val="000000" w:themeColor="text1"/>
        </w:rPr>
      </w:pPr>
      <w:bookmarkStart w:id="142" w:name="_Ref59569498"/>
      <w:r w:rsidRPr="002854E7">
        <w:rPr>
          <w:rFonts w:asciiTheme="minorHAnsi" w:hAnsiTheme="minorHAnsi"/>
          <w:color w:val="000000" w:themeColor="text1"/>
        </w:rPr>
        <w:t>Wykonawca d</w:t>
      </w:r>
      <w:r w:rsidR="00661FE0" w:rsidRPr="002854E7">
        <w:rPr>
          <w:rFonts w:asciiTheme="minorHAnsi" w:hAnsiTheme="minorHAnsi"/>
          <w:color w:val="000000" w:themeColor="text1"/>
        </w:rPr>
        <w:t>oręcza NCBR Wyniki Prac dane</w:t>
      </w:r>
      <w:r w:rsidR="007A5607" w:rsidRPr="002854E7">
        <w:rPr>
          <w:rFonts w:asciiTheme="minorHAnsi" w:hAnsiTheme="minorHAnsi"/>
          <w:color w:val="000000" w:themeColor="text1"/>
        </w:rPr>
        <w:t>go</w:t>
      </w:r>
      <w:r w:rsidR="00661FE0" w:rsidRPr="002854E7">
        <w:rPr>
          <w:rFonts w:asciiTheme="minorHAnsi" w:hAnsiTheme="minorHAnsi"/>
          <w:color w:val="000000" w:themeColor="text1"/>
        </w:rPr>
        <w:t xml:space="preserve"> </w:t>
      </w:r>
      <w:r w:rsidR="007A5607" w:rsidRPr="002854E7">
        <w:rPr>
          <w:rFonts w:asciiTheme="minorHAnsi" w:hAnsiTheme="minorHAnsi"/>
          <w:color w:val="000000" w:themeColor="text1"/>
        </w:rPr>
        <w:t xml:space="preserve">Etapu </w:t>
      </w:r>
      <w:r w:rsidRPr="002854E7">
        <w:rPr>
          <w:rFonts w:asciiTheme="minorHAnsi" w:hAnsiTheme="minorHAnsi"/>
          <w:color w:val="000000" w:themeColor="text1"/>
        </w:rPr>
        <w:t>w terminach wskazanych w</w:t>
      </w:r>
      <w:r w:rsidR="007A5607" w:rsidRPr="002854E7">
        <w:rPr>
          <w:rFonts w:asciiTheme="minorHAnsi" w:hAnsiTheme="minorHAnsi"/>
          <w:color w:val="000000" w:themeColor="text1"/>
        </w:rPr>
        <w:t> </w:t>
      </w:r>
      <w:r w:rsidRPr="002854E7">
        <w:rPr>
          <w:rFonts w:asciiTheme="minorHAnsi" w:hAnsiTheme="minorHAnsi"/>
          <w:color w:val="000000" w:themeColor="text1"/>
        </w:rPr>
        <w:t>Harmonogramie</w:t>
      </w:r>
      <w:r w:rsidR="00041770"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00B54B98" w:rsidRPr="002854E7">
        <w:rPr>
          <w:rFonts w:asciiTheme="minorHAnsi" w:hAnsiTheme="minorHAnsi"/>
          <w:color w:val="000000" w:themeColor="text1"/>
        </w:rPr>
        <w:t>, zgodnie z Umową</w:t>
      </w:r>
      <w:r w:rsidRPr="002854E7">
        <w:rPr>
          <w:rFonts w:asciiTheme="minorHAnsi" w:hAnsiTheme="minorHAnsi"/>
          <w:color w:val="000000" w:themeColor="text1"/>
        </w:rPr>
        <w:t>.</w:t>
      </w:r>
      <w:r w:rsidR="00F374A8" w:rsidRPr="002854E7">
        <w:rPr>
          <w:rFonts w:asciiTheme="minorHAnsi" w:hAnsiTheme="minorHAnsi"/>
          <w:color w:val="000000" w:themeColor="text1"/>
        </w:rPr>
        <w:t xml:space="preserve"> </w:t>
      </w:r>
      <w:r w:rsidR="00D712DE" w:rsidRPr="002854E7">
        <w:rPr>
          <w:rFonts w:asciiTheme="minorHAnsi" w:hAnsiTheme="minorHAnsi"/>
          <w:color w:val="000000" w:themeColor="text1"/>
        </w:rPr>
        <w:t>W ramach Wyniku Prac Etapu Wykonawca dokonuje aktualizacji Oferty, poprzez uzupełnienie treści przekazanej uprzednio NCBR we Wniosku i wcześniejszych Wynikach Prac Etapu</w:t>
      </w:r>
      <w:r w:rsidR="1F1A38C3" w:rsidRPr="002854E7">
        <w:rPr>
          <w:rFonts w:ascii="Calibri" w:eastAsia="Calibri" w:hAnsi="Calibri" w:cs="Calibri"/>
          <w:color w:val="000000" w:themeColor="text1"/>
        </w:rPr>
        <w:t xml:space="preserve"> w części „D” i kolejnych</w:t>
      </w:r>
      <w:r w:rsidR="00D712DE" w:rsidRPr="002854E7">
        <w:rPr>
          <w:rFonts w:asciiTheme="minorHAnsi" w:hAnsiTheme="minorHAnsi"/>
          <w:color w:val="000000" w:themeColor="text1"/>
        </w:rPr>
        <w:t>, pozostawiając jednocześnie ich dotychczasową treść lub wskazuje, że w danym zakresie nie wprowadził zmian.</w:t>
      </w:r>
      <w:r w:rsidR="0071285D" w:rsidRPr="002854E7">
        <w:rPr>
          <w:rFonts w:asciiTheme="minorHAnsi" w:hAnsiTheme="minorHAnsi"/>
          <w:color w:val="000000" w:themeColor="text1"/>
        </w:rPr>
        <w:t xml:space="preserve"> </w:t>
      </w:r>
      <w:bookmarkStart w:id="143" w:name="_Hlk59569303"/>
      <w:r w:rsidR="0071285D" w:rsidRPr="002854E7">
        <w:rPr>
          <w:rFonts w:asciiTheme="minorHAnsi" w:hAnsiTheme="minorHAnsi"/>
          <w:color w:val="000000" w:themeColor="text1"/>
        </w:rPr>
        <w:t>W ramach Wyniku Prac Etapu Wykonawca dokonuje aktualizacji Oferty, poprzez uzupełnienie treści przekazanej uprzednio NCBR we Wniosku i wcześniejszych Wynikach Prac Etapu w części „D” i kolejnych, pozostawiając jednocześnie ich dotychczasową treść lub wskazuje, że w danym zakresie nie wprowadził zmian. Aktualizacja Oferty nie może prowadzić do:</w:t>
      </w:r>
      <w:bookmarkEnd w:id="142"/>
    </w:p>
    <w:p w14:paraId="75E84241" w14:textId="77777777" w:rsidR="0071285D" w:rsidRPr="002854E7" w:rsidRDefault="0071285D" w:rsidP="00B96C37">
      <w:pPr>
        <w:pStyle w:val="Akapitzlist"/>
        <w:numPr>
          <w:ilvl w:val="1"/>
          <w:numId w:val="19"/>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braku spełniania przez Wynik Prac Etapu Wymagania Obligatoryjnego,</w:t>
      </w:r>
    </w:p>
    <w:p w14:paraId="0AFBDF5C" w14:textId="3A39D112" w:rsidR="0071285D" w:rsidRPr="002854E7" w:rsidRDefault="0071285D" w:rsidP="00B96C37">
      <w:pPr>
        <w:pStyle w:val="Akapitzlist"/>
        <w:numPr>
          <w:ilvl w:val="1"/>
          <w:numId w:val="19"/>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 xml:space="preserve">pogorszenia parametrów Wymagania Konkursowego, Jakościowego lub Opcjonalnego, </w:t>
      </w:r>
      <w:r w:rsidR="00FA4AD7" w:rsidRPr="002854E7">
        <w:rPr>
          <w:rFonts w:asciiTheme="minorHAnsi" w:hAnsiTheme="minorHAnsi"/>
          <w:color w:val="000000" w:themeColor="text1"/>
        </w:rPr>
        <w:t xml:space="preserve">rozumianych jako </w:t>
      </w:r>
      <w:r w:rsidRPr="002854E7">
        <w:rPr>
          <w:rFonts w:asciiTheme="minorHAnsi" w:hAnsiTheme="minorHAnsi"/>
          <w:color w:val="000000" w:themeColor="text1"/>
        </w:rPr>
        <w:t>podstawa do wyliczenia punktów dla tego zakresu gorsza niż wskazana we Wniosku,</w:t>
      </w:r>
    </w:p>
    <w:p w14:paraId="7EB9D584" w14:textId="347BC330" w:rsidR="0064154D" w:rsidRPr="002854E7" w:rsidRDefault="0071285D" w:rsidP="00B96C37">
      <w:pPr>
        <w:pStyle w:val="Akapitzlist"/>
        <w:numPr>
          <w:ilvl w:val="1"/>
          <w:numId w:val="19"/>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zmiany podstawowych założeń koncepcji Technologii przedstawionych we Wniosku</w:t>
      </w:r>
      <w:bookmarkEnd w:id="143"/>
      <w:r w:rsidRPr="002854E7">
        <w:rPr>
          <w:rFonts w:asciiTheme="minorHAnsi" w:hAnsiTheme="minorHAnsi"/>
          <w:color w:val="000000" w:themeColor="text1"/>
        </w:rPr>
        <w:t>.</w:t>
      </w:r>
    </w:p>
    <w:p w14:paraId="3A4123FC" w14:textId="57094B59" w:rsidR="0064154D" w:rsidRPr="002854E7" w:rsidRDefault="0064154D" w:rsidP="00B96C37">
      <w:pPr>
        <w:pStyle w:val="Akapitzlist"/>
        <w:numPr>
          <w:ilvl w:val="0"/>
          <w:numId w:val="19"/>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ramach zakończenia </w:t>
      </w:r>
      <w:r w:rsidR="007A5607" w:rsidRPr="002854E7">
        <w:rPr>
          <w:rFonts w:asciiTheme="minorHAnsi" w:hAnsiTheme="minorHAnsi"/>
          <w:color w:val="000000" w:themeColor="text1"/>
        </w:rPr>
        <w:t>Etapu I</w:t>
      </w:r>
      <w:r w:rsidR="00CC3694" w:rsidRPr="002854E7">
        <w:rPr>
          <w:rFonts w:asciiTheme="minorHAnsi" w:hAnsiTheme="minorHAnsi"/>
          <w:color w:val="000000" w:themeColor="text1"/>
        </w:rPr>
        <w:t xml:space="preserve"> i</w:t>
      </w:r>
      <w:r w:rsidR="00D37610" w:rsidRPr="002854E7">
        <w:rPr>
          <w:rFonts w:asciiTheme="minorHAnsi" w:hAnsiTheme="minorHAnsi"/>
          <w:color w:val="000000" w:themeColor="text1"/>
        </w:rPr>
        <w:t xml:space="preserve"> </w:t>
      </w:r>
      <w:r w:rsidR="007A5607" w:rsidRPr="002854E7">
        <w:rPr>
          <w:rFonts w:asciiTheme="minorHAnsi" w:hAnsiTheme="minorHAnsi"/>
          <w:color w:val="000000" w:themeColor="text1"/>
        </w:rPr>
        <w:t>Etapu</w:t>
      </w:r>
      <w:r w:rsidR="00D37610" w:rsidRPr="002854E7">
        <w:rPr>
          <w:rFonts w:asciiTheme="minorHAnsi" w:hAnsiTheme="minorHAnsi"/>
          <w:color w:val="000000" w:themeColor="text1"/>
        </w:rPr>
        <w:t xml:space="preserve"> </w:t>
      </w:r>
      <w:r w:rsidR="007A5607" w:rsidRPr="002854E7">
        <w:rPr>
          <w:rFonts w:asciiTheme="minorHAnsi" w:hAnsiTheme="minorHAnsi"/>
          <w:color w:val="000000" w:themeColor="text1"/>
        </w:rPr>
        <w:t>II</w:t>
      </w:r>
      <w:r w:rsidR="00D37610" w:rsidRPr="002854E7">
        <w:rPr>
          <w:rFonts w:asciiTheme="minorHAnsi" w:hAnsiTheme="minorHAnsi"/>
          <w:color w:val="000000" w:themeColor="text1"/>
        </w:rPr>
        <w:t>,</w:t>
      </w:r>
      <w:r w:rsidRPr="002854E7">
        <w:rPr>
          <w:rFonts w:asciiTheme="minorHAnsi" w:hAnsiTheme="minorHAnsi"/>
          <w:color w:val="000000" w:themeColor="text1"/>
        </w:rPr>
        <w:t xml:space="preserve"> następuje </w:t>
      </w:r>
      <w:r w:rsidR="0020223E" w:rsidRPr="002854E7">
        <w:rPr>
          <w:rFonts w:asciiTheme="minorHAnsi" w:hAnsiTheme="minorHAnsi"/>
          <w:color w:val="000000" w:themeColor="text1"/>
        </w:rPr>
        <w:t xml:space="preserve">w ramach każdego Strumienia </w:t>
      </w:r>
      <w:r w:rsidRPr="002854E7">
        <w:rPr>
          <w:rFonts w:asciiTheme="minorHAnsi" w:hAnsiTheme="minorHAnsi"/>
          <w:color w:val="000000" w:themeColor="text1"/>
        </w:rPr>
        <w:t xml:space="preserve">Selekcja Uczestników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 celu wyłonienia najlepszych Wyników Prac </w:t>
      </w:r>
      <w:r w:rsidR="007A5607" w:rsidRPr="002854E7">
        <w:rPr>
          <w:rFonts w:asciiTheme="minorHAnsi" w:hAnsiTheme="minorHAnsi"/>
          <w:color w:val="000000" w:themeColor="text1"/>
        </w:rPr>
        <w:t>Etapu</w:t>
      </w:r>
      <w:r w:rsidRPr="002854E7">
        <w:rPr>
          <w:rFonts w:asciiTheme="minorHAnsi" w:hAnsiTheme="minorHAnsi"/>
          <w:color w:val="000000" w:themeColor="text1"/>
        </w:rPr>
        <w:t xml:space="preserve">, poprzez zestawienie Wyników Prac </w:t>
      </w:r>
      <w:r w:rsidR="007A5607" w:rsidRPr="002854E7">
        <w:rPr>
          <w:rFonts w:asciiTheme="minorHAnsi" w:hAnsiTheme="minorHAnsi"/>
          <w:color w:val="000000" w:themeColor="text1"/>
        </w:rPr>
        <w:t xml:space="preserve">Etapu </w:t>
      </w:r>
      <w:r w:rsidRPr="002854E7">
        <w:rPr>
          <w:rFonts w:asciiTheme="minorHAnsi" w:hAnsiTheme="minorHAnsi"/>
          <w:color w:val="000000" w:themeColor="text1"/>
        </w:rPr>
        <w:t xml:space="preserve">Wykonawcy i </w:t>
      </w:r>
      <w:r w:rsidR="002657C0" w:rsidRPr="002854E7">
        <w:rPr>
          <w:rFonts w:asciiTheme="minorHAnsi" w:hAnsiTheme="minorHAnsi"/>
          <w:color w:val="000000" w:themeColor="text1"/>
        </w:rPr>
        <w:t>Konkurentów Wykonawcy</w:t>
      </w:r>
      <w:r w:rsidRPr="002854E7">
        <w:rPr>
          <w:rFonts w:asciiTheme="minorHAnsi" w:hAnsiTheme="minorHAnsi"/>
          <w:color w:val="000000" w:themeColor="text1"/>
        </w:rPr>
        <w:t xml:space="preserve"> z </w:t>
      </w:r>
      <w:r w:rsidR="3D0B46F4" w:rsidRPr="002854E7">
        <w:rPr>
          <w:rFonts w:asciiTheme="minorHAnsi" w:hAnsiTheme="minorHAnsi"/>
          <w:color w:val="000000" w:themeColor="text1"/>
        </w:rPr>
        <w:t>Wymaganiami</w:t>
      </w:r>
      <w:r w:rsidRPr="002854E7">
        <w:rPr>
          <w:rFonts w:asciiTheme="minorHAnsi" w:hAnsiTheme="minorHAnsi"/>
          <w:color w:val="000000" w:themeColor="text1"/>
        </w:rPr>
        <w:t xml:space="preserve"> Umowy i sobą nawzajem.</w:t>
      </w:r>
      <w:r w:rsidR="00D37610" w:rsidRPr="002854E7">
        <w:rPr>
          <w:rFonts w:asciiTheme="minorHAnsi" w:hAnsiTheme="minorHAnsi"/>
          <w:color w:val="000000" w:themeColor="text1"/>
        </w:rPr>
        <w:t xml:space="preserve"> </w:t>
      </w:r>
    </w:p>
    <w:p w14:paraId="700E5E46" w14:textId="68A0D93B" w:rsidR="00754C72" w:rsidRPr="002854E7" w:rsidRDefault="00754C72" w:rsidP="00B96C37">
      <w:pPr>
        <w:pStyle w:val="Akapitzlist"/>
        <w:numPr>
          <w:ilvl w:val="0"/>
          <w:numId w:val="19"/>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2854E7">
        <w:rPr>
          <w:rFonts w:asciiTheme="minorHAnsi" w:hAnsiTheme="minorHAnsi"/>
          <w:color w:val="000000" w:themeColor="text1"/>
        </w:rPr>
        <w:t>Rozwiązania</w:t>
      </w:r>
      <w:r w:rsidRPr="002854E7">
        <w:rPr>
          <w:rFonts w:asciiTheme="minorHAnsi" w:hAnsiTheme="minorHAnsi"/>
          <w:color w:val="000000" w:themeColor="text1"/>
        </w:rPr>
        <w:t xml:space="preserve"> w zakresie </w:t>
      </w:r>
      <w:r w:rsidR="00C17491" w:rsidRPr="002854E7">
        <w:rPr>
          <w:rFonts w:asciiTheme="minorHAnsi" w:hAnsiTheme="minorHAnsi"/>
          <w:color w:val="000000" w:themeColor="text1"/>
        </w:rPr>
        <w:t>danego Strumienia</w:t>
      </w:r>
      <w:r w:rsidRPr="002854E7">
        <w:rPr>
          <w:rFonts w:asciiTheme="minorHAnsi" w:hAnsiTheme="minorHAnsi"/>
          <w:color w:val="000000" w:themeColor="text1"/>
        </w:rPr>
        <w:t>, względem rozwiązania przedstawionego w</w:t>
      </w:r>
      <w:r w:rsidR="00C17491" w:rsidRPr="002854E7">
        <w:rPr>
          <w:rFonts w:asciiTheme="minorHAnsi" w:hAnsiTheme="minorHAnsi"/>
          <w:color w:val="000000" w:themeColor="text1"/>
        </w:rPr>
        <w:t>e Wniosku</w:t>
      </w:r>
      <w:r w:rsidRPr="002854E7">
        <w:rPr>
          <w:rFonts w:asciiTheme="minorHAnsi" w:hAnsiTheme="minorHAnsi"/>
          <w:color w:val="000000" w:themeColor="text1"/>
        </w:rPr>
        <w:t>.</w:t>
      </w:r>
      <w:r w:rsidR="00E63C06" w:rsidRPr="002854E7">
        <w:rPr>
          <w:rFonts w:asciiTheme="minorHAnsi" w:hAnsiTheme="minorHAnsi"/>
          <w:color w:val="000000" w:themeColor="text1"/>
        </w:rPr>
        <w:t xml:space="preserve"> </w:t>
      </w:r>
      <w:r w:rsidR="004F78A5" w:rsidRPr="002854E7">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10C6F5AC" w:rsidR="0022033B" w:rsidRPr="002854E7" w:rsidRDefault="00D34EA6" w:rsidP="00B96C37">
      <w:pPr>
        <w:pStyle w:val="Akapitzlist"/>
        <w:numPr>
          <w:ilvl w:val="0"/>
          <w:numId w:val="19"/>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Wykonawca, na potrzeby Selekcji</w:t>
      </w:r>
      <w:r w:rsidR="0022033B" w:rsidRPr="002854E7">
        <w:rPr>
          <w:rFonts w:asciiTheme="minorHAnsi" w:hAnsiTheme="minorHAnsi"/>
          <w:color w:val="000000" w:themeColor="text1"/>
        </w:rPr>
        <w:t xml:space="preserve"> Etapu I i Selekcji Etapu II</w:t>
      </w:r>
      <w:r w:rsidRPr="002854E7">
        <w:rPr>
          <w:rFonts w:asciiTheme="minorHAnsi" w:hAnsiTheme="minorHAnsi"/>
          <w:color w:val="000000" w:themeColor="text1"/>
        </w:rPr>
        <w:t>, może w</w:t>
      </w:r>
      <w:r w:rsidR="0022033B" w:rsidRPr="002854E7">
        <w:rPr>
          <w:rFonts w:asciiTheme="minorHAnsi" w:hAnsiTheme="minorHAnsi"/>
          <w:color w:val="000000" w:themeColor="text1"/>
        </w:rPr>
        <w:t>raz z Wynikiem</w:t>
      </w:r>
      <w:r w:rsidRPr="002854E7">
        <w:rPr>
          <w:rFonts w:asciiTheme="minorHAnsi" w:hAnsiTheme="minorHAnsi"/>
          <w:color w:val="000000" w:themeColor="text1"/>
        </w:rPr>
        <w:t xml:space="preserve"> Prac</w:t>
      </w:r>
      <w:r w:rsidR="00EC07B9" w:rsidRPr="002854E7">
        <w:rPr>
          <w:rFonts w:asciiTheme="minorHAnsi" w:hAnsiTheme="minorHAnsi"/>
          <w:color w:val="000000" w:themeColor="text1"/>
        </w:rPr>
        <w:t xml:space="preserve"> danego</w:t>
      </w:r>
      <w:r w:rsidRPr="002854E7">
        <w:rPr>
          <w:rFonts w:asciiTheme="minorHAnsi" w:hAnsiTheme="minorHAnsi"/>
          <w:color w:val="000000" w:themeColor="text1"/>
        </w:rPr>
        <w:t xml:space="preserve"> Etapu </w:t>
      </w:r>
      <w:r w:rsidR="0022033B" w:rsidRPr="002854E7">
        <w:rPr>
          <w:rFonts w:asciiTheme="minorHAnsi" w:hAnsiTheme="minorHAnsi"/>
          <w:color w:val="000000" w:themeColor="text1"/>
        </w:rPr>
        <w:t xml:space="preserve">przedstawić </w:t>
      </w:r>
      <w:r w:rsidR="00653618" w:rsidRPr="002854E7">
        <w:rPr>
          <w:rFonts w:asciiTheme="minorHAnsi" w:hAnsiTheme="minorHAnsi"/>
          <w:color w:val="000000" w:themeColor="text1"/>
        </w:rPr>
        <w:t xml:space="preserve">w ramach zaktualizowanej Oferty </w:t>
      </w:r>
      <w:r w:rsidR="0022033B" w:rsidRPr="002854E7">
        <w:rPr>
          <w:rFonts w:asciiTheme="minorHAnsi" w:hAnsiTheme="minorHAnsi"/>
          <w:color w:val="000000" w:themeColor="text1"/>
        </w:rPr>
        <w:t>Postąpieni</w:t>
      </w:r>
      <w:r w:rsidR="00653618" w:rsidRPr="002854E7">
        <w:rPr>
          <w:rFonts w:asciiTheme="minorHAnsi" w:hAnsiTheme="minorHAnsi"/>
          <w:color w:val="000000" w:themeColor="text1"/>
        </w:rPr>
        <w:t>e</w:t>
      </w:r>
      <w:r w:rsidR="00CB3A04" w:rsidRPr="002854E7">
        <w:rPr>
          <w:rFonts w:asciiTheme="minorHAnsi" w:hAnsiTheme="minorHAnsi"/>
          <w:color w:val="000000" w:themeColor="text1"/>
        </w:rPr>
        <w:t xml:space="preserve">, zawierające polepszenie z perspektywy NCBR parametrów w ramach </w:t>
      </w:r>
      <w:r w:rsidR="387092E4" w:rsidRPr="002854E7">
        <w:rPr>
          <w:rFonts w:asciiTheme="minorHAnsi" w:hAnsiTheme="minorHAnsi"/>
          <w:color w:val="000000" w:themeColor="text1"/>
        </w:rPr>
        <w:t>Wymagań</w:t>
      </w:r>
      <w:r w:rsidR="00CB3A04" w:rsidRPr="002854E7">
        <w:rPr>
          <w:rFonts w:asciiTheme="minorHAnsi" w:hAnsiTheme="minorHAnsi"/>
          <w:color w:val="000000" w:themeColor="text1"/>
        </w:rPr>
        <w:t xml:space="preserve"> Obligatoryjnych, </w:t>
      </w:r>
      <w:r w:rsidR="387092E4" w:rsidRPr="002854E7">
        <w:rPr>
          <w:rFonts w:asciiTheme="minorHAnsi" w:hAnsiTheme="minorHAnsi"/>
          <w:color w:val="000000" w:themeColor="text1"/>
        </w:rPr>
        <w:t>Wymagań</w:t>
      </w:r>
      <w:r w:rsidR="00CB3A04" w:rsidRPr="002854E7">
        <w:rPr>
          <w:rFonts w:asciiTheme="minorHAnsi" w:hAnsiTheme="minorHAnsi"/>
          <w:color w:val="000000" w:themeColor="text1"/>
        </w:rPr>
        <w:t xml:space="preserve"> Konkursowych, </w:t>
      </w:r>
      <w:r w:rsidR="387092E4" w:rsidRPr="002854E7">
        <w:rPr>
          <w:rFonts w:asciiTheme="minorHAnsi" w:hAnsiTheme="minorHAnsi"/>
          <w:color w:val="000000" w:themeColor="text1"/>
        </w:rPr>
        <w:t>Wymagań</w:t>
      </w:r>
      <w:r w:rsidR="00CB3A04" w:rsidRPr="002854E7">
        <w:rPr>
          <w:rFonts w:asciiTheme="minorHAnsi" w:hAnsiTheme="minorHAnsi"/>
          <w:color w:val="000000" w:themeColor="text1"/>
        </w:rPr>
        <w:t xml:space="preserve"> Jakościowych, </w:t>
      </w:r>
      <w:r w:rsidR="387092E4" w:rsidRPr="002854E7">
        <w:rPr>
          <w:rFonts w:asciiTheme="minorHAnsi" w:hAnsiTheme="minorHAnsi"/>
          <w:color w:val="000000" w:themeColor="text1"/>
        </w:rPr>
        <w:t>Wymagań</w:t>
      </w:r>
      <w:r w:rsidR="00CB3A04" w:rsidRPr="002854E7">
        <w:rPr>
          <w:rFonts w:asciiTheme="minorHAnsi" w:hAnsiTheme="minorHAnsi"/>
          <w:color w:val="000000" w:themeColor="text1"/>
        </w:rPr>
        <w:t xml:space="preserve"> Opcjonalnych, wynagrodzenia za realizację następn</w:t>
      </w:r>
      <w:r w:rsidR="007D526C" w:rsidRPr="002854E7">
        <w:rPr>
          <w:rFonts w:asciiTheme="minorHAnsi" w:hAnsiTheme="minorHAnsi"/>
          <w:color w:val="000000" w:themeColor="text1"/>
        </w:rPr>
        <w:t xml:space="preserve">ych </w:t>
      </w:r>
      <w:r w:rsidR="00CB3A04" w:rsidRPr="002854E7">
        <w:rPr>
          <w:rFonts w:asciiTheme="minorHAnsi" w:hAnsiTheme="minorHAnsi"/>
          <w:color w:val="000000" w:themeColor="text1"/>
        </w:rPr>
        <w:t>Etap</w:t>
      </w:r>
      <w:r w:rsidR="007D526C" w:rsidRPr="002854E7">
        <w:rPr>
          <w:rFonts w:asciiTheme="minorHAnsi" w:hAnsiTheme="minorHAnsi"/>
          <w:color w:val="000000" w:themeColor="text1"/>
        </w:rPr>
        <w:t>ów</w:t>
      </w:r>
      <w:r w:rsidR="00CB3A04" w:rsidRPr="002854E7">
        <w:rPr>
          <w:rFonts w:asciiTheme="minorHAnsi" w:hAnsiTheme="minorHAnsi"/>
          <w:color w:val="000000" w:themeColor="text1"/>
        </w:rPr>
        <w:t xml:space="preserve">, przyznawanego NCBR udziału w Przychodzie z </w:t>
      </w:r>
      <w:r w:rsidR="00CB3A04" w:rsidRPr="002854E7">
        <w:rPr>
          <w:rFonts w:asciiTheme="minorHAnsi" w:hAnsiTheme="minorHAnsi"/>
          <w:color w:val="000000" w:themeColor="text1"/>
        </w:rPr>
        <w:lastRenderedPageBreak/>
        <w:t>Komercjalizacji Wyników Prac B+R lub Przychodzie z Komercjalizacji Technologii Zależnych</w:t>
      </w:r>
      <w:r w:rsidR="00E06102" w:rsidRPr="002854E7">
        <w:rPr>
          <w:rFonts w:asciiTheme="minorHAnsi" w:hAnsiTheme="minorHAnsi"/>
          <w:color w:val="000000" w:themeColor="text1"/>
        </w:rPr>
        <w:t>, względem odpowiednich danych wskazanych we Wniosku</w:t>
      </w:r>
      <w:r w:rsidRPr="002854E7">
        <w:rPr>
          <w:rFonts w:asciiTheme="minorHAnsi" w:hAnsiTheme="minorHAnsi"/>
          <w:color w:val="000000" w:themeColor="text1"/>
        </w:rPr>
        <w:t xml:space="preserve">. </w:t>
      </w:r>
    </w:p>
    <w:p w14:paraId="1C74D3B7" w14:textId="452D4C67" w:rsidR="001B4B0E" w:rsidRPr="002854E7" w:rsidRDefault="001B4B0E" w:rsidP="00B96C37">
      <w:pPr>
        <w:pStyle w:val="Akapitzlist"/>
        <w:numPr>
          <w:ilvl w:val="0"/>
          <w:numId w:val="19"/>
        </w:numPr>
        <w:spacing w:after="0" w:line="240" w:lineRule="auto"/>
        <w:ind w:left="426" w:hanging="426"/>
        <w:jc w:val="both"/>
        <w:rPr>
          <w:rFonts w:asciiTheme="minorHAnsi" w:hAnsiTheme="minorHAnsi"/>
          <w:color w:val="000000" w:themeColor="text1"/>
        </w:rPr>
      </w:pPr>
      <w:bookmarkStart w:id="144" w:name="_Ref58838413"/>
      <w:bookmarkStart w:id="145" w:name="_Ref58832314"/>
      <w:bookmarkStart w:id="146" w:name="_Ref58840965"/>
      <w:r w:rsidRPr="002854E7">
        <w:rPr>
          <w:rFonts w:asciiTheme="minorHAnsi" w:hAnsiTheme="minorHAnsi"/>
          <w:color w:val="000000" w:themeColor="text1"/>
        </w:rPr>
        <w:t>[</w:t>
      </w:r>
      <w:r w:rsidRPr="002854E7">
        <w:rPr>
          <w:rFonts w:asciiTheme="minorHAnsi" w:hAnsiTheme="minorHAnsi"/>
          <w:b/>
          <w:bCs/>
          <w:color w:val="000000" w:themeColor="text1"/>
        </w:rPr>
        <w:t>Dodatkowa ocena zgodności Prac B+R ze sztuką</w:t>
      </w:r>
      <w:r w:rsidRPr="002854E7">
        <w:rPr>
          <w:rFonts w:asciiTheme="minorHAnsi" w:hAnsiTheme="minorHAnsi"/>
          <w:color w:val="000000" w:themeColor="text1"/>
        </w:rPr>
        <w:t xml:space="preserve">] Jeśli Wykonawcy nie udało się zrealizować Wyniku Prac Etapu lub części Prac B+R zgodnie z Wnioskiem i wymogami Umowy (pomimo dopuszczalnych przez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_Ref493944799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_Ref54791691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tolerancji technicznej oraz Granicy Błędu) w wyniku okoliczności:</w:t>
      </w:r>
      <w:bookmarkEnd w:id="144"/>
    </w:p>
    <w:p w14:paraId="48EAD56B" w14:textId="77777777" w:rsidR="001B4B0E" w:rsidRPr="002854E7" w:rsidRDefault="001B4B0E" w:rsidP="00B96C37">
      <w:pPr>
        <w:pStyle w:val="Akapitzlist"/>
        <w:numPr>
          <w:ilvl w:val="1"/>
          <w:numId w:val="19"/>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740A4937" w14:textId="77777777" w:rsidR="001B4B0E" w:rsidRPr="002854E7" w:rsidRDefault="001B4B0E" w:rsidP="00B96C37">
      <w:pPr>
        <w:pStyle w:val="Akapitzlist"/>
        <w:numPr>
          <w:ilvl w:val="1"/>
          <w:numId w:val="19"/>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49A7B552" w14:textId="09B46FF9" w:rsidR="001B4B0E" w:rsidRPr="002854E7" w:rsidRDefault="001B4B0E" w:rsidP="60010D13">
      <w:pPr>
        <w:spacing w:after="0" w:line="240" w:lineRule="auto"/>
        <w:ind w:left="491"/>
        <w:jc w:val="both"/>
        <w:rPr>
          <w:rFonts w:asciiTheme="minorHAnsi" w:hAnsiTheme="minorHAnsi"/>
          <w:color w:val="000000" w:themeColor="text1"/>
        </w:rPr>
      </w:pPr>
      <w:r w:rsidRPr="002854E7">
        <w:rPr>
          <w:rFonts w:asciiTheme="minorHAnsi" w:hAnsiTheme="minorHAnsi"/>
          <w:color w:val="000000" w:themeColor="text1"/>
        </w:rPr>
        <w:t>może wystąpić do NCBR z wnioskiem o dokonanie dodatkowej oceny zgodności Prac B+R ze sztuką w celu dokonania Odbioru Etapu z Uwagami pomimo podstaw do przyznania Wyniku Negatywnego, zgodnie z poniższymi zasadami.</w:t>
      </w:r>
    </w:p>
    <w:bookmarkEnd w:id="145"/>
    <w:p w14:paraId="41E3EBD2" w14:textId="4EF36705" w:rsidR="001B4B0E" w:rsidRPr="002854E7" w:rsidRDefault="001B4B0E" w:rsidP="00B96C37">
      <w:pPr>
        <w:pStyle w:val="Akapitzlist"/>
        <w:numPr>
          <w:ilvl w:val="0"/>
          <w:numId w:val="19"/>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Wniosek Wykonawcy wskazany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_Ref58838413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§9</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5FDAB9BE" w14:textId="69D3D1CB" w:rsidR="001B4B0E" w:rsidRPr="002854E7" w:rsidRDefault="001B4B0E" w:rsidP="00B96C37">
      <w:pPr>
        <w:pStyle w:val="Akapitzlist"/>
        <w:numPr>
          <w:ilvl w:val="0"/>
          <w:numId w:val="19"/>
        </w:numPr>
        <w:spacing w:after="0" w:line="240" w:lineRule="auto"/>
        <w:ind w:left="426" w:hanging="426"/>
        <w:jc w:val="both"/>
        <w:rPr>
          <w:rFonts w:asciiTheme="minorHAnsi" w:hAnsiTheme="minorHAnsi"/>
          <w:color w:val="000000" w:themeColor="text1"/>
        </w:rPr>
      </w:pPr>
      <w:bookmarkStart w:id="147" w:name="_Ref58838417"/>
      <w:r w:rsidRPr="002854E7">
        <w:rPr>
          <w:rFonts w:asciiTheme="minorHAnsi" w:hAnsiTheme="minorHAnsi"/>
          <w:color w:val="000000" w:themeColor="text1"/>
        </w:rPr>
        <w:t xml:space="preserve">NCBR przeprowadzając ocenę Wyniku Prac Etapu w ramach Selekcji, ocenia okoliczności wskazane przez Wykonawcę we wniosku wskazanym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_Ref58838413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§9</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oraz dokonuje analizy realizacji prac w zakresie określonym w Harmonogramie Rzeczowo-Finansowym, w szczególności poprzez ocenę sposobu realizacji Kamieni Milowych. Jeśli NCBR – wedle własnej oceny ustali, że:</w:t>
      </w:r>
      <w:bookmarkEnd w:id="147"/>
    </w:p>
    <w:p w14:paraId="6514A1C9" w14:textId="77777777" w:rsidR="001B4B0E" w:rsidRPr="002854E7" w:rsidRDefault="001B4B0E" w:rsidP="00B96C37">
      <w:pPr>
        <w:pStyle w:val="Akapitzlist"/>
        <w:numPr>
          <w:ilvl w:val="1"/>
          <w:numId w:val="19"/>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ocenie NCBR okoliczności wskazane przez Wykonawcę zaistniały w rzeczywistości oraz</w:t>
      </w:r>
    </w:p>
    <w:p w14:paraId="638F8E35" w14:textId="77777777" w:rsidR="001B4B0E" w:rsidRPr="002854E7" w:rsidRDefault="001B4B0E" w:rsidP="00B96C37">
      <w:pPr>
        <w:pStyle w:val="Akapitzlist"/>
        <w:numPr>
          <w:ilvl w:val="1"/>
          <w:numId w:val="19"/>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Prace B+R prowadzone przez Wykonawcę były prowadzone w całości lub w części zgodnie ze sztuką i z należytą starannością,</w:t>
      </w:r>
    </w:p>
    <w:p w14:paraId="00B0DF58" w14:textId="0517C08D" w:rsidR="001B4B0E" w:rsidRPr="002854E7" w:rsidRDefault="001B4B0E" w:rsidP="001B4B0E">
      <w:pPr>
        <w:spacing w:after="0" w:line="240" w:lineRule="auto"/>
        <w:ind w:left="491"/>
        <w:jc w:val="both"/>
        <w:rPr>
          <w:rFonts w:asciiTheme="minorHAnsi" w:hAnsiTheme="minorHAnsi"/>
          <w:color w:val="000000" w:themeColor="text1"/>
        </w:rPr>
      </w:pPr>
      <w:r w:rsidRPr="002854E7">
        <w:rPr>
          <w:rFonts w:asciiTheme="minorHAnsi" w:hAnsiTheme="minorHAnsi"/>
          <w:color w:val="000000" w:themeColor="text1"/>
        </w:rPr>
        <w:t xml:space="preserve">NCBR może </w:t>
      </w:r>
      <w:r w:rsidR="007170D9" w:rsidRPr="002854E7">
        <w:rPr>
          <w:rFonts w:asciiTheme="minorHAnsi" w:hAnsiTheme="minorHAnsi"/>
          <w:color w:val="000000" w:themeColor="text1"/>
        </w:rPr>
        <w:t xml:space="preserve">– wedle swojego uznania – </w:t>
      </w:r>
      <w:r w:rsidRPr="002854E7">
        <w:rPr>
          <w:rFonts w:asciiTheme="minorHAnsi" w:hAnsiTheme="minorHAnsi"/>
          <w:color w:val="000000" w:themeColor="text1"/>
        </w:rPr>
        <w:t xml:space="preserve">w ramach współdzielenia ryzyka badawczego pomimo przyznania Wykonawcy Wyniku Negatywnego za dany Etap i częściowego niewykonania Umowy, podjąć decyzję o dokonaniu Odbioru Etapu z Uwagami zgodnie z </w:t>
      </w:r>
      <w:r w:rsidR="008F4C99" w:rsidRPr="002854E7">
        <w:rPr>
          <w:rFonts w:asciiTheme="minorHAnsi" w:hAnsiTheme="minorHAnsi"/>
          <w:color w:val="000000" w:themeColor="text1"/>
          <w:shd w:val="clear" w:color="auto" w:fill="E6E6E6"/>
        </w:rPr>
        <w:fldChar w:fldCharType="begin"/>
      </w:r>
      <w:r w:rsidR="008F4C99" w:rsidRPr="002854E7">
        <w:rPr>
          <w:rFonts w:asciiTheme="minorHAnsi" w:hAnsiTheme="minorHAnsi"/>
          <w:color w:val="000000" w:themeColor="text1"/>
        </w:rPr>
        <w:instrText xml:space="preserve"> REF _Ref52735442 \n \h </w:instrText>
      </w:r>
      <w:r w:rsidR="005C7FCC" w:rsidRPr="002854E7">
        <w:rPr>
          <w:rFonts w:asciiTheme="minorHAnsi" w:hAnsiTheme="minorHAnsi"/>
          <w:color w:val="000000" w:themeColor="text1"/>
        </w:rPr>
        <w:instrText xml:space="preserve"> \* MERGEFORMAT </w:instrText>
      </w:r>
      <w:r w:rsidR="008F4C99" w:rsidRPr="002854E7">
        <w:rPr>
          <w:rFonts w:asciiTheme="minorHAnsi" w:hAnsiTheme="minorHAnsi"/>
          <w:color w:val="000000" w:themeColor="text1"/>
          <w:shd w:val="clear" w:color="auto" w:fill="E6E6E6"/>
        </w:rPr>
      </w:r>
      <w:r w:rsidR="008F4C9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22</w:t>
      </w:r>
      <w:r w:rsidR="008F4C99" w:rsidRPr="002854E7">
        <w:rPr>
          <w:rFonts w:asciiTheme="minorHAnsi" w:hAnsiTheme="minorHAnsi"/>
          <w:color w:val="000000" w:themeColor="text1"/>
          <w:shd w:val="clear" w:color="auto" w:fill="E6E6E6"/>
        </w:rPr>
        <w:fldChar w:fldCharType="end"/>
      </w:r>
      <w:r w:rsidR="008F4C99" w:rsidRPr="002854E7">
        <w:rPr>
          <w:rFonts w:asciiTheme="minorHAnsi" w:hAnsiTheme="minorHAnsi"/>
          <w:color w:val="000000" w:themeColor="text1"/>
          <w:shd w:val="clear" w:color="auto" w:fill="E6E6E6"/>
        </w:rPr>
        <w:fldChar w:fldCharType="begin"/>
      </w:r>
      <w:r w:rsidR="008F4C99" w:rsidRPr="002854E7">
        <w:rPr>
          <w:rFonts w:asciiTheme="minorHAnsi" w:hAnsiTheme="minorHAnsi"/>
          <w:color w:val="000000" w:themeColor="text1"/>
        </w:rPr>
        <w:instrText xml:space="preserve"> REF _Ref58842120 \n \h </w:instrText>
      </w:r>
      <w:r w:rsidR="005C7FCC" w:rsidRPr="002854E7">
        <w:rPr>
          <w:rFonts w:asciiTheme="minorHAnsi" w:hAnsiTheme="minorHAnsi"/>
          <w:color w:val="000000" w:themeColor="text1"/>
        </w:rPr>
        <w:instrText xml:space="preserve"> \* MERGEFORMAT </w:instrText>
      </w:r>
      <w:r w:rsidR="008F4C99" w:rsidRPr="002854E7">
        <w:rPr>
          <w:rFonts w:asciiTheme="minorHAnsi" w:hAnsiTheme="minorHAnsi"/>
          <w:color w:val="000000" w:themeColor="text1"/>
          <w:shd w:val="clear" w:color="auto" w:fill="E6E6E6"/>
        </w:rPr>
      </w:r>
      <w:r w:rsidR="008F4C9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§5</w:t>
      </w:r>
      <w:r w:rsidR="008F4C99"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bookmarkEnd w:id="146"/>
    </w:p>
    <w:p w14:paraId="268D7F53" w14:textId="77777777" w:rsidR="00A31F97" w:rsidRPr="002854E7" w:rsidRDefault="00A31F97" w:rsidP="003E0140">
      <w:pPr>
        <w:spacing w:after="0" w:line="240" w:lineRule="auto"/>
        <w:contextualSpacing/>
        <w:rPr>
          <w:rFonts w:asciiTheme="minorHAnsi" w:hAnsiTheme="minorHAnsi"/>
          <w:color w:val="000000" w:themeColor="text1"/>
        </w:rPr>
      </w:pPr>
    </w:p>
    <w:p w14:paraId="1D5A541E" w14:textId="7C2006E0" w:rsidR="00661FE0" w:rsidRPr="002854E7" w:rsidRDefault="00661FE0" w:rsidP="00B96C37">
      <w:pPr>
        <w:pStyle w:val="Nagwek2"/>
        <w:numPr>
          <w:ilvl w:val="0"/>
          <w:numId w:val="14"/>
        </w:numPr>
        <w:spacing w:before="0" w:line="240" w:lineRule="auto"/>
        <w:ind w:left="0" w:hanging="567"/>
        <w:contextualSpacing/>
        <w:rPr>
          <w:rFonts w:asciiTheme="minorHAnsi" w:eastAsiaTheme="minorEastAsia" w:hAnsiTheme="minorHAnsi" w:cstheme="minorBidi"/>
          <w:bCs/>
          <w:szCs w:val="24"/>
        </w:rPr>
      </w:pPr>
      <w:bookmarkStart w:id="148" w:name="_Ref493306264"/>
      <w:bookmarkStart w:id="149" w:name="_Ref496524717"/>
      <w:bookmarkStart w:id="150" w:name="_Toc499643673"/>
      <w:bookmarkStart w:id="151" w:name="_Toc511371195"/>
      <w:bookmarkStart w:id="152" w:name="_Toc54798302"/>
      <w:bookmarkStart w:id="153" w:name="_Toc52745898"/>
      <w:bookmarkStart w:id="154" w:name="_Ref479950189"/>
      <w:r w:rsidRPr="002854E7">
        <w:rPr>
          <w:rFonts w:asciiTheme="minorHAnsi" w:hAnsiTheme="minorHAnsi"/>
        </w:rPr>
        <w:t>[</w:t>
      </w:r>
      <w:r w:rsidR="005661F3" w:rsidRPr="002854E7">
        <w:rPr>
          <w:rFonts w:asciiTheme="minorHAnsi" w:hAnsiTheme="minorHAnsi"/>
        </w:rPr>
        <w:t xml:space="preserve">OGÓLNE </w:t>
      </w:r>
      <w:r w:rsidRPr="002854E7">
        <w:rPr>
          <w:rFonts w:asciiTheme="minorHAnsi" w:hAnsiTheme="minorHAnsi"/>
        </w:rPr>
        <w:t xml:space="preserve">ZASADY </w:t>
      </w:r>
      <w:r w:rsidR="00A97E78" w:rsidRPr="002854E7">
        <w:rPr>
          <w:rFonts w:asciiTheme="minorHAnsi" w:hAnsiTheme="minorHAnsi"/>
        </w:rPr>
        <w:t xml:space="preserve">SELEKCJI </w:t>
      </w:r>
      <w:r w:rsidR="7C1ACC1A" w:rsidRPr="002854E7">
        <w:rPr>
          <w:rFonts w:asciiTheme="minorHAnsi" w:hAnsiTheme="minorHAnsi"/>
        </w:rPr>
        <w:t xml:space="preserve">W RAMACH ETAPU </w:t>
      </w:r>
      <w:r w:rsidR="00A97E78" w:rsidRPr="002854E7">
        <w:rPr>
          <w:rFonts w:asciiTheme="minorHAnsi" w:hAnsiTheme="minorHAnsi"/>
        </w:rPr>
        <w:t xml:space="preserve">I OCENY KOŃCOWEJ </w:t>
      </w:r>
      <w:r w:rsidRPr="002854E7">
        <w:rPr>
          <w:rFonts w:asciiTheme="minorHAnsi" w:hAnsiTheme="minorHAnsi"/>
        </w:rPr>
        <w:t>]</w:t>
      </w:r>
      <w:bookmarkEnd w:id="148"/>
      <w:bookmarkEnd w:id="149"/>
      <w:bookmarkEnd w:id="150"/>
      <w:bookmarkEnd w:id="151"/>
      <w:bookmarkEnd w:id="152"/>
      <w:bookmarkEnd w:id="153"/>
    </w:p>
    <w:p w14:paraId="2D59C8E2" w14:textId="77777777" w:rsidR="00CD356C" w:rsidRPr="002854E7" w:rsidRDefault="00CD356C" w:rsidP="003E0140">
      <w:pPr>
        <w:pStyle w:val="Akapitzlist"/>
        <w:spacing w:after="0" w:line="240" w:lineRule="auto"/>
        <w:ind w:left="426"/>
        <w:jc w:val="both"/>
        <w:rPr>
          <w:rFonts w:asciiTheme="minorHAnsi" w:hAnsiTheme="minorHAnsi"/>
          <w:color w:val="000000" w:themeColor="text1"/>
        </w:rPr>
      </w:pPr>
      <w:bookmarkStart w:id="155" w:name="_Hlk494990231"/>
    </w:p>
    <w:p w14:paraId="687C529A" w14:textId="2A5ABF40" w:rsidR="00C17491" w:rsidRPr="002854E7" w:rsidRDefault="00C17491"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Selekcja</w:t>
      </w:r>
      <w:r w:rsidR="00A97E78" w:rsidRPr="002854E7">
        <w:rPr>
          <w:rFonts w:asciiTheme="minorHAnsi" w:hAnsiTheme="minorHAnsi"/>
          <w:color w:val="000000" w:themeColor="text1"/>
        </w:rPr>
        <w:t xml:space="preserve"> i Ocena Końcowa</w:t>
      </w:r>
      <w:r w:rsidRPr="002854E7">
        <w:rPr>
          <w:rFonts w:asciiTheme="minorHAnsi" w:hAnsiTheme="minorHAnsi"/>
          <w:color w:val="000000" w:themeColor="text1"/>
        </w:rPr>
        <w:t xml:space="preserve"> </w:t>
      </w:r>
      <w:r w:rsidR="00A97E78" w:rsidRPr="002854E7">
        <w:rPr>
          <w:rFonts w:asciiTheme="minorHAnsi" w:hAnsiTheme="minorHAnsi"/>
          <w:color w:val="000000" w:themeColor="text1"/>
        </w:rPr>
        <w:t>są dokonywane</w:t>
      </w:r>
      <w:r w:rsidR="001474AE" w:rsidRPr="002854E7">
        <w:rPr>
          <w:rFonts w:asciiTheme="minorHAnsi" w:hAnsiTheme="minorHAnsi"/>
          <w:color w:val="000000" w:themeColor="text1"/>
        </w:rPr>
        <w:t xml:space="preserve"> odrębnie dla każdego Strumienia,</w:t>
      </w:r>
      <w:r w:rsidR="00A97E78" w:rsidRPr="002854E7">
        <w:rPr>
          <w:rFonts w:asciiTheme="minorHAnsi" w:hAnsiTheme="minorHAnsi"/>
          <w:color w:val="000000" w:themeColor="text1"/>
        </w:rPr>
        <w:t xml:space="preserve"> </w:t>
      </w:r>
      <w:r w:rsidRPr="002854E7">
        <w:rPr>
          <w:rFonts w:asciiTheme="minorHAnsi" w:hAnsiTheme="minorHAnsi"/>
          <w:color w:val="000000" w:themeColor="text1"/>
        </w:rPr>
        <w:t xml:space="preserve">na szczegółowych zasadach i z uwzględnieniem </w:t>
      </w:r>
      <w:r w:rsidR="387092E4" w:rsidRPr="002854E7">
        <w:rPr>
          <w:rFonts w:asciiTheme="minorHAnsi" w:hAnsiTheme="minorHAnsi"/>
          <w:color w:val="000000" w:themeColor="text1"/>
        </w:rPr>
        <w:t>Wymagań</w:t>
      </w:r>
      <w:r w:rsidR="004F78A5" w:rsidRPr="002854E7">
        <w:rPr>
          <w:rFonts w:asciiTheme="minorHAnsi" w:hAnsiTheme="minorHAnsi"/>
          <w:color w:val="000000" w:themeColor="text1"/>
        </w:rPr>
        <w:t xml:space="preserve"> określonych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4F78A5" w:rsidRPr="002854E7">
        <w:rPr>
          <w:rFonts w:asciiTheme="minorHAnsi" w:hAnsiTheme="minorHAnsi"/>
          <w:color w:val="000000" w:themeColor="text1"/>
        </w:rPr>
        <w:t xml:space="preserve"> nr 1 do Regulaminu oraz zasad oceny i </w:t>
      </w:r>
      <w:r w:rsidRPr="002854E7">
        <w:rPr>
          <w:rFonts w:asciiTheme="minorHAnsi" w:hAnsiTheme="minorHAnsi"/>
          <w:color w:val="000000" w:themeColor="text1"/>
        </w:rPr>
        <w:t xml:space="preserve">Kryteriów określonych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w:t>
      </w:r>
      <w:r w:rsidR="004F78A5" w:rsidRPr="002854E7">
        <w:rPr>
          <w:rFonts w:asciiTheme="minorHAnsi" w:hAnsiTheme="minorHAnsi"/>
          <w:color w:val="000000" w:themeColor="text1"/>
        </w:rPr>
        <w:t xml:space="preserve">5 </w:t>
      </w:r>
      <w:r w:rsidRPr="002854E7">
        <w:rPr>
          <w:rFonts w:asciiTheme="minorHAnsi" w:hAnsiTheme="minorHAnsi"/>
          <w:color w:val="000000" w:themeColor="text1"/>
        </w:rPr>
        <w:t>do Regulaminu.</w:t>
      </w:r>
    </w:p>
    <w:p w14:paraId="0479C93F" w14:textId="24102AD6" w:rsidR="00661FE0" w:rsidRPr="002854E7" w:rsidRDefault="00661FE0"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ramach oceny Uczestników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i przygotowania Listy </w:t>
      </w:r>
      <w:r w:rsidR="001F4D70" w:rsidRPr="002854E7">
        <w:rPr>
          <w:rFonts w:asciiTheme="minorHAnsi" w:hAnsiTheme="minorHAnsi"/>
          <w:color w:val="000000" w:themeColor="text1"/>
        </w:rPr>
        <w:t>Rankingowej</w:t>
      </w:r>
      <w:r w:rsidRPr="002854E7">
        <w:rPr>
          <w:rFonts w:asciiTheme="minorHAnsi" w:hAnsiTheme="minorHAnsi"/>
          <w:color w:val="000000" w:themeColor="text1"/>
        </w:rPr>
        <w:t xml:space="preserve">, w ramach </w:t>
      </w:r>
      <w:r w:rsidR="0031392B" w:rsidRPr="002854E7">
        <w:rPr>
          <w:rFonts w:asciiTheme="minorHAnsi" w:hAnsiTheme="minorHAnsi"/>
          <w:color w:val="000000" w:themeColor="text1"/>
        </w:rPr>
        <w:t>każde</w:t>
      </w:r>
      <w:r w:rsidR="00BE0789" w:rsidRPr="002854E7">
        <w:rPr>
          <w:rFonts w:asciiTheme="minorHAnsi" w:hAnsiTheme="minorHAnsi"/>
          <w:color w:val="000000" w:themeColor="text1"/>
        </w:rPr>
        <w:t>go</w:t>
      </w:r>
      <w:r w:rsidR="0031392B" w:rsidRPr="002854E7">
        <w:rPr>
          <w:rFonts w:asciiTheme="minorHAnsi" w:hAnsiTheme="minorHAnsi"/>
          <w:color w:val="000000" w:themeColor="text1"/>
        </w:rPr>
        <w:t xml:space="preserve"> </w:t>
      </w:r>
      <w:r w:rsidR="00BE0789" w:rsidRPr="002854E7">
        <w:rPr>
          <w:rFonts w:asciiTheme="minorHAnsi" w:hAnsiTheme="minorHAnsi"/>
          <w:color w:val="000000" w:themeColor="text1"/>
        </w:rPr>
        <w:t>Etapu</w:t>
      </w:r>
      <w:r w:rsidR="0031392B" w:rsidRPr="002854E7">
        <w:rPr>
          <w:rFonts w:asciiTheme="minorHAnsi" w:hAnsiTheme="minorHAnsi"/>
          <w:color w:val="000000" w:themeColor="text1"/>
        </w:rPr>
        <w:t>,</w:t>
      </w:r>
      <w:r w:rsidRPr="002854E7">
        <w:rPr>
          <w:rFonts w:asciiTheme="minorHAnsi" w:hAnsiTheme="minorHAnsi"/>
          <w:color w:val="000000" w:themeColor="text1"/>
        </w:rPr>
        <w:t xml:space="preserve"> </w:t>
      </w:r>
      <w:r w:rsidR="005F1553" w:rsidRPr="002854E7">
        <w:rPr>
          <w:rFonts w:asciiTheme="minorHAnsi" w:hAnsiTheme="minorHAnsi"/>
          <w:color w:val="000000" w:themeColor="text1"/>
        </w:rPr>
        <w:t xml:space="preserve">Zespół Oceniający </w:t>
      </w:r>
      <w:r w:rsidRPr="002854E7">
        <w:rPr>
          <w:rFonts w:asciiTheme="minorHAnsi" w:hAnsiTheme="minorHAnsi"/>
          <w:color w:val="000000" w:themeColor="text1"/>
        </w:rPr>
        <w:t>stosuje poniższe zasady</w:t>
      </w:r>
      <w:r w:rsidR="00C17491" w:rsidRPr="002854E7">
        <w:rPr>
          <w:rFonts w:asciiTheme="minorHAnsi" w:hAnsiTheme="minorHAnsi"/>
          <w:color w:val="000000" w:themeColor="text1"/>
        </w:rPr>
        <w:t xml:space="preserve"> ogólne</w:t>
      </w:r>
      <w:r w:rsidR="00BB0640" w:rsidRPr="002854E7">
        <w:rPr>
          <w:rFonts w:asciiTheme="minorHAnsi" w:hAnsiTheme="minorHAnsi"/>
          <w:color w:val="000000" w:themeColor="text1"/>
        </w:rPr>
        <w:t xml:space="preserve">, uszczegółowione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BB0640" w:rsidRPr="002854E7">
        <w:rPr>
          <w:rFonts w:asciiTheme="minorHAnsi" w:hAnsiTheme="minorHAnsi"/>
          <w:color w:val="000000" w:themeColor="text1"/>
        </w:rPr>
        <w:t xml:space="preserve"> nr 5 do Regulaminu</w:t>
      </w:r>
      <w:r w:rsidRPr="002854E7">
        <w:rPr>
          <w:rFonts w:asciiTheme="minorHAnsi" w:hAnsiTheme="minorHAnsi"/>
          <w:color w:val="000000" w:themeColor="text1"/>
        </w:rPr>
        <w:t>.</w:t>
      </w:r>
    </w:p>
    <w:p w14:paraId="4F2A2D8F" w14:textId="5436F225" w:rsidR="00661FE0" w:rsidRPr="002854E7" w:rsidRDefault="005F1553" w:rsidP="00B96C37">
      <w:pPr>
        <w:pStyle w:val="Akapitzlist"/>
        <w:numPr>
          <w:ilvl w:val="0"/>
          <w:numId w:val="30"/>
        </w:numPr>
        <w:spacing w:after="0" w:line="240" w:lineRule="auto"/>
        <w:ind w:left="426" w:hanging="426"/>
        <w:jc w:val="both"/>
        <w:rPr>
          <w:rFonts w:asciiTheme="minorHAnsi" w:hAnsiTheme="minorHAnsi"/>
          <w:color w:val="000000" w:themeColor="text1"/>
        </w:rPr>
      </w:pPr>
      <w:bookmarkStart w:id="156" w:name="_Ref54784681"/>
      <w:bookmarkEnd w:id="155"/>
      <w:r w:rsidRPr="002854E7">
        <w:rPr>
          <w:rFonts w:asciiTheme="minorHAnsi" w:hAnsiTheme="minorHAnsi"/>
          <w:color w:val="000000" w:themeColor="text1"/>
        </w:rPr>
        <w:t xml:space="preserve">Zespół Oceniający </w:t>
      </w:r>
      <w:r w:rsidR="00661FE0" w:rsidRPr="002854E7">
        <w:rPr>
          <w:rFonts w:asciiTheme="minorHAnsi" w:hAnsiTheme="minorHAnsi"/>
          <w:color w:val="000000" w:themeColor="text1"/>
        </w:rPr>
        <w:t xml:space="preserve">dokonuje oceny Wyników Prac </w:t>
      </w:r>
      <w:r w:rsidR="00BE0789" w:rsidRPr="002854E7">
        <w:rPr>
          <w:rFonts w:asciiTheme="minorHAnsi" w:hAnsiTheme="minorHAnsi"/>
          <w:color w:val="000000" w:themeColor="text1"/>
        </w:rPr>
        <w:t xml:space="preserve">Etapu </w:t>
      </w:r>
      <w:r w:rsidR="00661FE0" w:rsidRPr="002854E7">
        <w:rPr>
          <w:rFonts w:asciiTheme="minorHAnsi" w:hAnsiTheme="minorHAnsi"/>
          <w:color w:val="000000" w:themeColor="text1"/>
        </w:rPr>
        <w:t xml:space="preserve">Uczestników </w:t>
      </w:r>
      <w:r w:rsidR="008F52D2" w:rsidRPr="002854E7">
        <w:rPr>
          <w:rFonts w:asciiTheme="minorHAnsi" w:hAnsiTheme="minorHAnsi"/>
          <w:color w:val="000000" w:themeColor="text1"/>
        </w:rPr>
        <w:t>Przedsięwzięcia</w:t>
      </w:r>
      <w:r w:rsidR="00CD1854" w:rsidRPr="002854E7">
        <w:rPr>
          <w:rFonts w:asciiTheme="minorHAnsi" w:hAnsiTheme="minorHAnsi"/>
          <w:color w:val="000000" w:themeColor="text1"/>
        </w:rPr>
        <w:t xml:space="preserve"> </w:t>
      </w:r>
      <w:r w:rsidR="00661FE0" w:rsidRPr="002854E7">
        <w:rPr>
          <w:rFonts w:asciiTheme="minorHAnsi" w:hAnsiTheme="minorHAnsi"/>
          <w:color w:val="000000" w:themeColor="text1"/>
        </w:rPr>
        <w:t xml:space="preserve">w </w:t>
      </w:r>
      <w:r w:rsidR="001474AE" w:rsidRPr="002854E7">
        <w:rPr>
          <w:rFonts w:asciiTheme="minorHAnsi" w:hAnsiTheme="minorHAnsi"/>
          <w:color w:val="000000" w:themeColor="text1"/>
        </w:rPr>
        <w:t xml:space="preserve">ramach Selekcji </w:t>
      </w:r>
      <w:r w:rsidR="00E06102" w:rsidRPr="002854E7">
        <w:rPr>
          <w:rFonts w:asciiTheme="minorHAnsi" w:hAnsiTheme="minorHAnsi"/>
          <w:color w:val="000000" w:themeColor="text1"/>
        </w:rPr>
        <w:t xml:space="preserve">w </w:t>
      </w:r>
      <w:r w:rsidR="00F1322B" w:rsidRPr="002854E7">
        <w:rPr>
          <w:rFonts w:asciiTheme="minorHAnsi" w:hAnsiTheme="minorHAnsi"/>
          <w:color w:val="000000" w:themeColor="text1"/>
        </w:rPr>
        <w:t>czterech</w:t>
      </w:r>
      <w:r w:rsidR="00E06102" w:rsidRPr="002854E7">
        <w:rPr>
          <w:rFonts w:asciiTheme="minorHAnsi" w:hAnsiTheme="minorHAnsi"/>
          <w:color w:val="000000" w:themeColor="text1"/>
        </w:rPr>
        <w:t xml:space="preserve"> obszarach</w:t>
      </w:r>
      <w:r w:rsidR="00661FE0" w:rsidRPr="002854E7">
        <w:rPr>
          <w:rFonts w:asciiTheme="minorHAnsi" w:hAnsiTheme="minorHAnsi"/>
          <w:color w:val="000000" w:themeColor="text1"/>
        </w:rPr>
        <w:t>:</w:t>
      </w:r>
      <w:bookmarkEnd w:id="156"/>
    </w:p>
    <w:p w14:paraId="20229F38" w14:textId="5AF457F9" w:rsidR="00661FE0" w:rsidRPr="002854E7" w:rsidRDefault="00661FE0" w:rsidP="00B96C37">
      <w:pPr>
        <w:pStyle w:val="Akapitzlist"/>
        <w:numPr>
          <w:ilvl w:val="0"/>
          <w:numId w:val="31"/>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pod względem formalnym, </w:t>
      </w:r>
    </w:p>
    <w:p w14:paraId="40851D3A" w14:textId="24CEEFB9" w:rsidR="00F1322B" w:rsidRPr="002854E7" w:rsidRDefault="004F78A5" w:rsidP="00B96C37">
      <w:pPr>
        <w:pStyle w:val="Akapitzlist"/>
        <w:numPr>
          <w:ilvl w:val="0"/>
          <w:numId w:val="31"/>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ocen</w:t>
      </w:r>
      <w:r w:rsidR="00E06102" w:rsidRPr="002854E7">
        <w:rPr>
          <w:rFonts w:asciiTheme="minorHAnsi" w:hAnsiTheme="minorHAnsi"/>
          <w:color w:val="000000" w:themeColor="text1"/>
        </w:rPr>
        <w:t xml:space="preserve">y </w:t>
      </w:r>
      <w:r w:rsidRPr="002854E7">
        <w:rPr>
          <w:rFonts w:asciiTheme="minorHAnsi" w:hAnsiTheme="minorHAnsi"/>
          <w:color w:val="000000" w:themeColor="text1"/>
        </w:rPr>
        <w:t xml:space="preserve">spełnienia przez Wyniki Prac Etapu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Obligatoryjnych,</w:t>
      </w:r>
    </w:p>
    <w:p w14:paraId="4C87167B" w14:textId="74917CEE" w:rsidR="004F78A5" w:rsidRPr="002854E7" w:rsidRDefault="005E633E" w:rsidP="00B96C37">
      <w:pPr>
        <w:pStyle w:val="Akapitzlist"/>
        <w:numPr>
          <w:ilvl w:val="0"/>
          <w:numId w:val="31"/>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weryfikacji</w:t>
      </w:r>
      <w:r w:rsidR="003562BD" w:rsidRPr="002854E7">
        <w:rPr>
          <w:rFonts w:asciiTheme="minorHAnsi" w:hAnsiTheme="minorHAnsi"/>
          <w:color w:val="000000" w:themeColor="text1"/>
        </w:rPr>
        <w:t xml:space="preserve"> </w:t>
      </w:r>
      <w:r w:rsidR="00F1322B" w:rsidRPr="002854E7">
        <w:rPr>
          <w:rFonts w:asciiTheme="minorHAnsi" w:hAnsiTheme="minorHAnsi"/>
          <w:color w:val="000000" w:themeColor="text1"/>
        </w:rPr>
        <w:t xml:space="preserve">Wyników Prac Etapu zgodnie z </w:t>
      </w:r>
      <w:r w:rsidR="430670A5" w:rsidRPr="002854E7">
        <w:rPr>
          <w:rFonts w:asciiTheme="minorHAnsi" w:hAnsiTheme="minorHAnsi"/>
          <w:color w:val="000000" w:themeColor="text1"/>
        </w:rPr>
        <w:t>Załączni</w:t>
      </w:r>
      <w:r w:rsidR="00F1322B" w:rsidRPr="002854E7">
        <w:rPr>
          <w:rFonts w:asciiTheme="minorHAnsi" w:hAnsiTheme="minorHAnsi"/>
          <w:color w:val="000000" w:themeColor="text1"/>
        </w:rPr>
        <w:t>kiem nr 4 do Regulaminu</w:t>
      </w:r>
      <w:r w:rsidR="00720E53" w:rsidRPr="002854E7">
        <w:rPr>
          <w:rFonts w:asciiTheme="minorHAnsi" w:hAnsiTheme="minorHAnsi"/>
          <w:color w:val="000000" w:themeColor="text1"/>
        </w:rPr>
        <w:t>,</w:t>
      </w:r>
      <w:r w:rsidR="004F78A5" w:rsidRPr="002854E7">
        <w:rPr>
          <w:rFonts w:asciiTheme="minorHAnsi" w:hAnsiTheme="minorHAnsi"/>
          <w:color w:val="000000" w:themeColor="text1"/>
        </w:rPr>
        <w:t xml:space="preserve"> </w:t>
      </w:r>
    </w:p>
    <w:p w14:paraId="6B42D9C5" w14:textId="09C9E6B0" w:rsidR="00661FE0" w:rsidRPr="002854E7" w:rsidRDefault="00661FE0" w:rsidP="00B96C37">
      <w:pPr>
        <w:pStyle w:val="Akapitzlist"/>
        <w:numPr>
          <w:ilvl w:val="0"/>
          <w:numId w:val="31"/>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pod względem merytorycznym</w:t>
      </w:r>
      <w:r w:rsidR="000D311C" w:rsidRPr="002854E7">
        <w:rPr>
          <w:rFonts w:asciiTheme="minorHAnsi" w:hAnsiTheme="minorHAnsi"/>
          <w:color w:val="000000" w:themeColor="text1"/>
        </w:rPr>
        <w:t xml:space="preserve"> </w:t>
      </w:r>
      <w:r w:rsidR="004F78A5" w:rsidRPr="002854E7">
        <w:rPr>
          <w:rFonts w:asciiTheme="minorHAnsi" w:hAnsiTheme="minorHAnsi"/>
          <w:color w:val="000000" w:themeColor="text1"/>
        </w:rPr>
        <w:t xml:space="preserve">w zakresie </w:t>
      </w:r>
      <w:r w:rsidR="387092E4" w:rsidRPr="002854E7">
        <w:rPr>
          <w:rFonts w:asciiTheme="minorHAnsi" w:hAnsiTheme="minorHAnsi"/>
          <w:color w:val="000000" w:themeColor="text1"/>
        </w:rPr>
        <w:t>Wymagań</w:t>
      </w:r>
      <w:r w:rsidR="004F78A5" w:rsidRPr="002854E7">
        <w:rPr>
          <w:rFonts w:asciiTheme="minorHAnsi" w:hAnsiTheme="minorHAnsi"/>
          <w:color w:val="000000" w:themeColor="text1"/>
        </w:rPr>
        <w:t xml:space="preserve"> </w:t>
      </w:r>
      <w:r w:rsidR="000D311C" w:rsidRPr="002854E7">
        <w:rPr>
          <w:rFonts w:asciiTheme="minorHAnsi" w:hAnsiTheme="minorHAnsi"/>
          <w:color w:val="000000" w:themeColor="text1"/>
        </w:rPr>
        <w:t>Konkursowych</w:t>
      </w:r>
      <w:r w:rsidR="004F78A5" w:rsidRPr="002854E7">
        <w:rPr>
          <w:rFonts w:asciiTheme="minorHAnsi" w:hAnsiTheme="minorHAnsi"/>
          <w:color w:val="000000" w:themeColor="text1"/>
        </w:rPr>
        <w:t xml:space="preserve">, </w:t>
      </w:r>
      <w:r w:rsidR="387092E4" w:rsidRPr="002854E7">
        <w:rPr>
          <w:rFonts w:asciiTheme="minorHAnsi" w:hAnsiTheme="minorHAnsi"/>
          <w:color w:val="000000" w:themeColor="text1"/>
        </w:rPr>
        <w:t>Wymagań</w:t>
      </w:r>
      <w:r w:rsidR="004F78A5" w:rsidRPr="002854E7">
        <w:rPr>
          <w:rFonts w:asciiTheme="minorHAnsi" w:hAnsiTheme="minorHAnsi"/>
          <w:color w:val="000000" w:themeColor="text1"/>
        </w:rPr>
        <w:t xml:space="preserve"> Jakościowych</w:t>
      </w:r>
      <w:r w:rsidR="000D311C" w:rsidRPr="002854E7">
        <w:rPr>
          <w:rFonts w:asciiTheme="minorHAnsi" w:hAnsiTheme="minorHAnsi"/>
          <w:color w:val="000000" w:themeColor="text1"/>
        </w:rPr>
        <w:t xml:space="preserve"> i </w:t>
      </w:r>
      <w:r w:rsidR="387092E4" w:rsidRPr="002854E7">
        <w:rPr>
          <w:rFonts w:asciiTheme="minorHAnsi" w:hAnsiTheme="minorHAnsi"/>
          <w:color w:val="000000" w:themeColor="text1"/>
        </w:rPr>
        <w:t>Wymagań</w:t>
      </w:r>
      <w:r w:rsidR="004F78A5" w:rsidRPr="002854E7">
        <w:rPr>
          <w:rFonts w:asciiTheme="minorHAnsi" w:hAnsiTheme="minorHAnsi"/>
          <w:color w:val="000000" w:themeColor="text1"/>
        </w:rPr>
        <w:t xml:space="preserve"> </w:t>
      </w:r>
      <w:r w:rsidR="000D311C" w:rsidRPr="002854E7">
        <w:rPr>
          <w:rFonts w:asciiTheme="minorHAnsi" w:hAnsiTheme="minorHAnsi"/>
          <w:color w:val="000000" w:themeColor="text1"/>
        </w:rPr>
        <w:t>Opcjonalnych</w:t>
      </w:r>
      <w:r w:rsidRPr="002854E7">
        <w:rPr>
          <w:rFonts w:asciiTheme="minorHAnsi" w:hAnsiTheme="minorHAnsi"/>
          <w:color w:val="000000" w:themeColor="text1"/>
        </w:rPr>
        <w:t>.</w:t>
      </w:r>
    </w:p>
    <w:p w14:paraId="1E1004F9" w14:textId="446667AA" w:rsidR="008C14B4" w:rsidRPr="002854E7" w:rsidRDefault="008C14B4"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lastRenderedPageBreak/>
        <w:t xml:space="preserve">NCBR ma swobodę w zakresie ustalenia kolejności oceny wskazanej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_Ref54784681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7B937726" w:rsidR="00C1619C" w:rsidRPr="002854E7" w:rsidRDefault="00661FE0" w:rsidP="00B96C37">
      <w:pPr>
        <w:pStyle w:val="Akapitzlist"/>
        <w:numPr>
          <w:ilvl w:val="0"/>
          <w:numId w:val="30"/>
        </w:numPr>
        <w:spacing w:after="0" w:line="240" w:lineRule="auto"/>
        <w:ind w:left="426" w:hanging="426"/>
        <w:jc w:val="both"/>
        <w:rPr>
          <w:rFonts w:asciiTheme="minorHAnsi" w:hAnsiTheme="minorHAnsi"/>
          <w:color w:val="000000" w:themeColor="text1"/>
        </w:rPr>
      </w:pPr>
      <w:bookmarkStart w:id="157" w:name="_Ref511200675"/>
      <w:bookmarkStart w:id="158" w:name="_Ref496524722"/>
      <w:r w:rsidRPr="002854E7">
        <w:rPr>
          <w:rFonts w:asciiTheme="minorHAnsi" w:hAnsiTheme="minorHAnsi"/>
          <w:color w:val="000000" w:themeColor="text1"/>
        </w:rPr>
        <w:t xml:space="preserve">Ocena formalna polega na weryfikacji, czy Wynik Prac </w:t>
      </w:r>
      <w:r w:rsidR="00BE0789" w:rsidRPr="002854E7">
        <w:rPr>
          <w:rFonts w:asciiTheme="minorHAnsi" w:hAnsiTheme="minorHAnsi"/>
          <w:color w:val="000000" w:themeColor="text1"/>
        </w:rPr>
        <w:t xml:space="preserve">Etapu </w:t>
      </w:r>
      <w:r w:rsidRPr="002854E7">
        <w:rPr>
          <w:rFonts w:asciiTheme="minorHAnsi" w:hAnsiTheme="minorHAnsi"/>
          <w:color w:val="000000" w:themeColor="text1"/>
        </w:rPr>
        <w:t xml:space="preserve">Uczestnika </w:t>
      </w:r>
      <w:r w:rsidR="008F52D2" w:rsidRPr="002854E7">
        <w:rPr>
          <w:rFonts w:asciiTheme="minorHAnsi" w:hAnsiTheme="minorHAnsi"/>
          <w:color w:val="000000" w:themeColor="text1"/>
        </w:rPr>
        <w:t>Przedsięwzięcia</w:t>
      </w:r>
      <w:r w:rsidR="00DA3717" w:rsidRPr="002854E7">
        <w:rPr>
          <w:rFonts w:asciiTheme="minorHAnsi" w:hAnsiTheme="minorHAnsi"/>
          <w:color w:val="000000" w:themeColor="text1"/>
        </w:rPr>
        <w:t xml:space="preserve"> (</w:t>
      </w:r>
      <w:r w:rsidR="5DE364E7" w:rsidRPr="002854E7">
        <w:rPr>
          <w:rFonts w:asciiTheme="minorHAnsi" w:hAnsiTheme="minorHAnsi"/>
          <w:color w:val="000000" w:themeColor="text1"/>
        </w:rPr>
        <w:t>Wymagania</w:t>
      </w:r>
      <w:r w:rsidR="00DA3717" w:rsidRPr="002854E7">
        <w:rPr>
          <w:rFonts w:asciiTheme="minorHAnsi" w:hAnsiTheme="minorHAnsi"/>
          <w:color w:val="000000" w:themeColor="text1"/>
        </w:rPr>
        <w:t xml:space="preserve"> Formalne)</w:t>
      </w:r>
      <w:r w:rsidR="00C1619C" w:rsidRPr="002854E7">
        <w:rPr>
          <w:rFonts w:asciiTheme="minorHAnsi" w:hAnsiTheme="minorHAnsi"/>
          <w:color w:val="000000" w:themeColor="text1"/>
        </w:rPr>
        <w:t>:</w:t>
      </w:r>
      <w:bookmarkEnd w:id="157"/>
    </w:p>
    <w:p w14:paraId="3DB39B4A" w14:textId="77777777" w:rsidR="0031392B" w:rsidRPr="002854E7" w:rsidRDefault="00C1619C" w:rsidP="00B96C37">
      <w:pPr>
        <w:pStyle w:val="Akapitzlist"/>
        <w:numPr>
          <w:ilvl w:val="1"/>
          <w:numId w:val="59"/>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został przekazany w terminie</w:t>
      </w:r>
      <w:r w:rsidR="001B72F0" w:rsidRPr="002854E7">
        <w:rPr>
          <w:rFonts w:asciiTheme="minorHAnsi" w:hAnsiTheme="minorHAnsi"/>
          <w:color w:val="000000" w:themeColor="text1"/>
        </w:rPr>
        <w:t>;</w:t>
      </w:r>
    </w:p>
    <w:p w14:paraId="2E592EF0" w14:textId="454429A6" w:rsidR="00C1619C" w:rsidRPr="002854E7" w:rsidRDefault="0031392B" w:rsidP="00B96C37">
      <w:pPr>
        <w:pStyle w:val="Akapitzlist"/>
        <w:numPr>
          <w:ilvl w:val="1"/>
          <w:numId w:val="59"/>
        </w:numPr>
        <w:spacing w:after="0" w:line="240" w:lineRule="auto"/>
        <w:ind w:left="709"/>
        <w:jc w:val="both"/>
        <w:rPr>
          <w:rFonts w:asciiTheme="minorHAnsi" w:hAnsiTheme="minorHAnsi"/>
          <w:color w:val="000000" w:themeColor="text1"/>
        </w:rPr>
      </w:pPr>
      <w:bookmarkStart w:id="159" w:name="_Ref511202390"/>
      <w:r w:rsidRPr="002854E7">
        <w:rPr>
          <w:rFonts w:asciiTheme="minorHAnsi" w:hAnsiTheme="minorHAnsi"/>
          <w:color w:val="000000" w:themeColor="text1"/>
        </w:rPr>
        <w:t xml:space="preserve">został przekazany w formie </w:t>
      </w:r>
      <w:r w:rsidR="00A86180" w:rsidRPr="002854E7">
        <w:rPr>
          <w:rFonts w:asciiTheme="minorHAnsi" w:hAnsiTheme="minorHAnsi"/>
          <w:color w:val="000000" w:themeColor="text1"/>
        </w:rPr>
        <w:t xml:space="preserve">określonej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A86180" w:rsidRPr="002854E7">
        <w:rPr>
          <w:rFonts w:asciiTheme="minorHAnsi" w:hAnsiTheme="minorHAnsi"/>
          <w:color w:val="000000" w:themeColor="text1"/>
        </w:rPr>
        <w:t xml:space="preserve"> nr 4 do Regulaminu </w:t>
      </w:r>
      <w:r w:rsidRPr="002854E7">
        <w:rPr>
          <w:rFonts w:asciiTheme="minorHAnsi" w:hAnsiTheme="minorHAnsi"/>
          <w:color w:val="000000" w:themeColor="text1"/>
        </w:rPr>
        <w:t xml:space="preserve">oraz w sposób </w:t>
      </w:r>
      <w:r w:rsidR="009C6DAD" w:rsidRPr="002854E7">
        <w:rPr>
          <w:rFonts w:asciiTheme="minorHAnsi" w:hAnsiTheme="minorHAnsi"/>
          <w:color w:val="000000" w:themeColor="text1"/>
        </w:rPr>
        <w:t>zgodn</w:t>
      </w:r>
      <w:r w:rsidRPr="002854E7">
        <w:rPr>
          <w:rFonts w:asciiTheme="minorHAnsi" w:hAnsiTheme="minorHAnsi"/>
          <w:color w:val="000000" w:themeColor="text1"/>
        </w:rPr>
        <w:t>y</w:t>
      </w:r>
      <w:r w:rsidR="009C6DAD" w:rsidRPr="002854E7">
        <w:rPr>
          <w:rFonts w:asciiTheme="minorHAnsi" w:hAnsiTheme="minorHAnsi"/>
          <w:color w:val="000000" w:themeColor="text1"/>
        </w:rPr>
        <w:t xml:space="preserve"> z Umową</w:t>
      </w:r>
      <w:r w:rsidR="001B72F0" w:rsidRPr="002854E7">
        <w:rPr>
          <w:rFonts w:asciiTheme="minorHAnsi" w:hAnsiTheme="minorHAnsi"/>
          <w:color w:val="000000" w:themeColor="text1"/>
        </w:rPr>
        <w:t>;</w:t>
      </w:r>
      <w:bookmarkEnd w:id="159"/>
    </w:p>
    <w:p w14:paraId="29C4E73B" w14:textId="77777777" w:rsidR="0071285D" w:rsidRPr="002854E7" w:rsidRDefault="00A86180" w:rsidP="00B96C37">
      <w:pPr>
        <w:pStyle w:val="Akapitzlist"/>
        <w:numPr>
          <w:ilvl w:val="1"/>
          <w:numId w:val="59"/>
        </w:numPr>
        <w:spacing w:after="0" w:line="240" w:lineRule="auto"/>
        <w:ind w:left="709"/>
        <w:jc w:val="both"/>
        <w:rPr>
          <w:rFonts w:asciiTheme="minorHAnsi" w:hAnsiTheme="minorHAnsi"/>
          <w:color w:val="000000" w:themeColor="text1"/>
        </w:rPr>
      </w:pPr>
      <w:bookmarkStart w:id="160" w:name="_Ref511202392"/>
      <w:r w:rsidRPr="002854E7">
        <w:rPr>
          <w:rFonts w:asciiTheme="minorHAnsi" w:hAnsiTheme="minorHAnsi"/>
          <w:color w:val="000000" w:themeColor="text1"/>
        </w:rPr>
        <w:t xml:space="preserve">zawiera zakres określony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4 do Regulaminu</w:t>
      </w:r>
      <w:r w:rsidR="0071285D" w:rsidRPr="002854E7">
        <w:rPr>
          <w:rFonts w:asciiTheme="minorHAnsi" w:hAnsiTheme="minorHAnsi"/>
          <w:color w:val="000000" w:themeColor="text1"/>
        </w:rPr>
        <w:t>;</w:t>
      </w:r>
    </w:p>
    <w:p w14:paraId="2E6A8AD9" w14:textId="2DA7CA61" w:rsidR="00661FE0" w:rsidRPr="002854E7" w:rsidRDefault="0071285D" w:rsidP="00B96C37">
      <w:pPr>
        <w:pStyle w:val="Akapitzlist"/>
        <w:numPr>
          <w:ilvl w:val="1"/>
          <w:numId w:val="59"/>
        </w:numPr>
        <w:spacing w:after="0" w:line="240" w:lineRule="auto"/>
        <w:ind w:left="709"/>
        <w:jc w:val="both"/>
        <w:rPr>
          <w:rFonts w:asciiTheme="minorHAnsi" w:hAnsiTheme="minorHAnsi"/>
          <w:color w:val="000000" w:themeColor="text1"/>
        </w:rPr>
      </w:pPr>
      <w:bookmarkStart w:id="161" w:name="_Hlk59569353"/>
      <w:bookmarkStart w:id="162" w:name="_Ref59569512"/>
      <w:r w:rsidRPr="002854E7">
        <w:rPr>
          <w:rFonts w:asciiTheme="minorHAnsi" w:hAnsiTheme="minorHAnsi"/>
          <w:color w:val="000000" w:themeColor="text1"/>
        </w:rPr>
        <w:t>nie zawiera zmian Oferty w ramach jej aktualizacji, które są niedozwolone zgodnie z</w:t>
      </w:r>
      <w:bookmarkEnd w:id="161"/>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_Ref493944799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_Ref59569498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§5</w:t>
      </w:r>
      <w:r w:rsidRPr="002854E7">
        <w:rPr>
          <w:rFonts w:asciiTheme="minorHAnsi" w:hAnsiTheme="minorHAnsi"/>
          <w:color w:val="000000" w:themeColor="text1"/>
          <w:shd w:val="clear" w:color="auto" w:fill="E6E6E6"/>
        </w:rPr>
        <w:fldChar w:fldCharType="end"/>
      </w:r>
      <w:r w:rsidR="00C1619C" w:rsidRPr="002854E7">
        <w:rPr>
          <w:rFonts w:asciiTheme="minorHAnsi" w:hAnsiTheme="minorHAnsi"/>
          <w:color w:val="000000" w:themeColor="text1"/>
        </w:rPr>
        <w:t>.</w:t>
      </w:r>
      <w:bookmarkEnd w:id="162"/>
      <w:r w:rsidR="00661FE0" w:rsidRPr="002854E7">
        <w:rPr>
          <w:rFonts w:asciiTheme="minorHAnsi" w:hAnsiTheme="minorHAnsi"/>
          <w:color w:val="000000" w:themeColor="text1"/>
        </w:rPr>
        <w:t xml:space="preserve"> </w:t>
      </w:r>
      <w:bookmarkEnd w:id="160"/>
    </w:p>
    <w:p w14:paraId="485D829E" w14:textId="77777777" w:rsidR="004B30DD" w:rsidRPr="002854E7" w:rsidRDefault="004B30DD" w:rsidP="00B96C37">
      <w:pPr>
        <w:pStyle w:val="Akapitzlist"/>
        <w:numPr>
          <w:ilvl w:val="0"/>
          <w:numId w:val="30"/>
        </w:numPr>
        <w:spacing w:after="0" w:line="240" w:lineRule="auto"/>
        <w:ind w:left="426" w:hanging="426"/>
        <w:jc w:val="both"/>
        <w:rPr>
          <w:rFonts w:asciiTheme="minorHAnsi" w:hAnsiTheme="minorHAnsi"/>
          <w:color w:val="000000" w:themeColor="text1"/>
        </w:rPr>
      </w:pPr>
      <w:bookmarkStart w:id="163" w:name="_Ref511202742"/>
      <w:r w:rsidRPr="002854E7">
        <w:rPr>
          <w:rFonts w:asciiTheme="minorHAnsi" w:hAnsiTheme="minorHAnsi"/>
          <w:color w:val="000000" w:themeColor="text1"/>
        </w:rPr>
        <w:t xml:space="preserve">Przy ocenie formalnej Wyników Prac </w:t>
      </w:r>
      <w:r w:rsidR="00BE0789" w:rsidRPr="002854E7">
        <w:rPr>
          <w:rFonts w:asciiTheme="minorHAnsi" w:hAnsiTheme="minorHAnsi"/>
          <w:color w:val="000000" w:themeColor="text1"/>
        </w:rPr>
        <w:t xml:space="preserve">Etapu </w:t>
      </w:r>
      <w:r w:rsidRPr="002854E7">
        <w:rPr>
          <w:rFonts w:asciiTheme="minorHAnsi" w:hAnsiTheme="minorHAnsi"/>
          <w:color w:val="000000" w:themeColor="text1"/>
        </w:rPr>
        <w:t xml:space="preserve">Zespół Oceniający może korzystać z pomocy pracowników </w:t>
      </w:r>
      <w:r w:rsidR="00D932E4" w:rsidRPr="002854E7">
        <w:rPr>
          <w:rFonts w:asciiTheme="minorHAnsi" w:hAnsiTheme="minorHAnsi"/>
          <w:color w:val="000000" w:themeColor="text1"/>
        </w:rPr>
        <w:t xml:space="preserve">i współpracowników </w:t>
      </w:r>
      <w:r w:rsidRPr="002854E7">
        <w:rPr>
          <w:rFonts w:asciiTheme="minorHAnsi" w:hAnsiTheme="minorHAnsi"/>
          <w:color w:val="000000" w:themeColor="text1"/>
        </w:rPr>
        <w:t>NCBR.</w:t>
      </w:r>
    </w:p>
    <w:p w14:paraId="4668D4CB" w14:textId="533E9B8E" w:rsidR="00AB4FC4" w:rsidRPr="002854E7" w:rsidRDefault="00AB4FC4" w:rsidP="00B96C37">
      <w:pPr>
        <w:pStyle w:val="Akapitzlist"/>
        <w:numPr>
          <w:ilvl w:val="0"/>
          <w:numId w:val="30"/>
        </w:numPr>
        <w:spacing w:after="0" w:line="240" w:lineRule="auto"/>
        <w:ind w:left="426" w:hanging="426"/>
        <w:jc w:val="both"/>
        <w:rPr>
          <w:rFonts w:asciiTheme="minorHAnsi" w:hAnsiTheme="minorHAnsi"/>
          <w:color w:val="000000" w:themeColor="text1"/>
        </w:rPr>
      </w:pPr>
      <w:bookmarkStart w:id="164" w:name="_Ref511658431"/>
      <w:r w:rsidRPr="002854E7">
        <w:rPr>
          <w:rFonts w:asciiTheme="minorHAnsi" w:hAnsiTheme="minorHAnsi"/>
          <w:color w:val="000000" w:themeColor="text1"/>
        </w:rPr>
        <w:t xml:space="preserve">W razie stwierdzenia braków w zakresie </w:t>
      </w:r>
      <w:r w:rsidR="0031392B" w:rsidRPr="002854E7">
        <w:rPr>
          <w:rFonts w:asciiTheme="minorHAnsi" w:hAnsiTheme="minorHAnsi"/>
          <w:color w:val="000000" w:themeColor="text1"/>
        </w:rPr>
        <w:t xml:space="preserve">warunków formalnych w Wynikach Prac </w:t>
      </w:r>
      <w:r w:rsidR="00BE0789" w:rsidRPr="002854E7">
        <w:rPr>
          <w:rFonts w:asciiTheme="minorHAnsi" w:hAnsiTheme="minorHAnsi"/>
          <w:color w:val="000000" w:themeColor="text1"/>
        </w:rPr>
        <w:t xml:space="preserve">Etapu </w:t>
      </w:r>
      <w:r w:rsidR="00342D2E" w:rsidRPr="002854E7">
        <w:rPr>
          <w:rFonts w:asciiTheme="minorHAnsi" w:hAnsiTheme="minorHAnsi"/>
          <w:color w:val="000000" w:themeColor="text1"/>
        </w:rPr>
        <w:br/>
      </w:r>
      <w:r w:rsidR="004B30DD" w:rsidRPr="002854E7">
        <w:rPr>
          <w:rFonts w:asciiTheme="minorHAnsi" w:hAnsiTheme="minorHAnsi"/>
          <w:color w:val="000000" w:themeColor="text1"/>
        </w:rPr>
        <w:t>w zakresie wskazanym w</w:t>
      </w:r>
      <w:r w:rsidR="000D311C" w:rsidRPr="002854E7">
        <w:rPr>
          <w:rFonts w:asciiTheme="minorHAnsi" w:hAnsiTheme="minorHAnsi"/>
          <w:color w:val="000000" w:themeColor="text1"/>
        </w:rPr>
        <w:t xml:space="preserve"> </w:t>
      </w:r>
      <w:r w:rsidR="000D311C" w:rsidRPr="002854E7">
        <w:rPr>
          <w:rFonts w:asciiTheme="minorHAnsi" w:hAnsiTheme="minorHAnsi"/>
          <w:color w:val="000000" w:themeColor="text1"/>
          <w:shd w:val="clear" w:color="auto" w:fill="E6E6E6"/>
        </w:rPr>
        <w:fldChar w:fldCharType="begin"/>
      </w:r>
      <w:r w:rsidR="000D311C" w:rsidRPr="002854E7">
        <w:rPr>
          <w:rFonts w:asciiTheme="minorHAnsi" w:hAnsiTheme="minorHAnsi"/>
          <w:color w:val="000000" w:themeColor="text1"/>
        </w:rPr>
        <w:instrText xml:space="preserve"> REF _Ref511200675 \r \h </w:instrText>
      </w:r>
      <w:r w:rsidR="00862665" w:rsidRPr="002854E7">
        <w:rPr>
          <w:rFonts w:asciiTheme="minorHAnsi" w:hAnsiTheme="minorHAnsi"/>
          <w:color w:val="000000" w:themeColor="text1"/>
        </w:rPr>
        <w:instrText xml:space="preserve"> \* MERGEFORMAT </w:instrText>
      </w:r>
      <w:r w:rsidR="000D311C" w:rsidRPr="002854E7">
        <w:rPr>
          <w:rFonts w:asciiTheme="minorHAnsi" w:hAnsiTheme="minorHAnsi"/>
          <w:color w:val="000000" w:themeColor="text1"/>
          <w:shd w:val="clear" w:color="auto" w:fill="E6E6E6"/>
        </w:rPr>
      </w:r>
      <w:r w:rsidR="000D311C"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§5</w:t>
      </w:r>
      <w:r w:rsidR="000D311C" w:rsidRPr="002854E7">
        <w:rPr>
          <w:rFonts w:asciiTheme="minorHAnsi" w:hAnsiTheme="minorHAnsi"/>
          <w:color w:val="000000" w:themeColor="text1"/>
          <w:shd w:val="clear" w:color="auto" w:fill="E6E6E6"/>
        </w:rPr>
        <w:fldChar w:fldCharType="end"/>
      </w:r>
      <w:r w:rsidR="000D311C" w:rsidRPr="002854E7">
        <w:rPr>
          <w:rFonts w:asciiTheme="minorHAnsi" w:hAnsiTheme="minorHAnsi"/>
          <w:color w:val="000000" w:themeColor="text1"/>
        </w:rPr>
        <w:t xml:space="preserve"> </w:t>
      </w:r>
      <w:r w:rsidR="004B30DD" w:rsidRPr="002854E7">
        <w:rPr>
          <w:rFonts w:asciiTheme="minorHAnsi" w:hAnsiTheme="minorHAnsi"/>
          <w:color w:val="000000" w:themeColor="text1"/>
        </w:rPr>
        <w:t xml:space="preserve">pkt </w:t>
      </w:r>
      <w:r w:rsidR="004B30DD" w:rsidRPr="002854E7">
        <w:rPr>
          <w:rFonts w:asciiTheme="minorHAnsi" w:hAnsiTheme="minorHAnsi"/>
          <w:color w:val="000000" w:themeColor="text1"/>
          <w:shd w:val="clear" w:color="auto" w:fill="E6E6E6"/>
        </w:rPr>
        <w:fldChar w:fldCharType="begin"/>
      </w:r>
      <w:r w:rsidR="004B30DD" w:rsidRPr="002854E7">
        <w:rPr>
          <w:rFonts w:asciiTheme="minorHAnsi" w:hAnsiTheme="minorHAnsi"/>
          <w:color w:val="000000" w:themeColor="text1"/>
        </w:rPr>
        <w:instrText xml:space="preserve"> REF _Ref511202390 \n \h </w:instrText>
      </w:r>
      <w:r w:rsidR="006713B6" w:rsidRPr="002854E7">
        <w:rPr>
          <w:rFonts w:asciiTheme="minorHAnsi" w:hAnsiTheme="minorHAnsi"/>
          <w:color w:val="000000" w:themeColor="text1"/>
        </w:rPr>
        <w:instrText xml:space="preserve"> \* MERGEFORMAT </w:instrText>
      </w:r>
      <w:r w:rsidR="004B30DD" w:rsidRPr="002854E7">
        <w:rPr>
          <w:rFonts w:asciiTheme="minorHAnsi" w:hAnsiTheme="minorHAnsi"/>
          <w:color w:val="000000" w:themeColor="text1"/>
          <w:shd w:val="clear" w:color="auto" w:fill="E6E6E6"/>
        </w:rPr>
      </w:r>
      <w:r w:rsidR="004B30D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4B30DD" w:rsidRPr="002854E7">
        <w:rPr>
          <w:rFonts w:asciiTheme="minorHAnsi" w:hAnsiTheme="minorHAnsi"/>
          <w:color w:val="000000" w:themeColor="text1"/>
          <w:shd w:val="clear" w:color="auto" w:fill="E6E6E6"/>
        </w:rPr>
        <w:fldChar w:fldCharType="end"/>
      </w:r>
      <w:r w:rsidR="004B30DD" w:rsidRPr="002854E7">
        <w:rPr>
          <w:rFonts w:asciiTheme="minorHAnsi" w:hAnsiTheme="minorHAnsi"/>
          <w:color w:val="000000" w:themeColor="text1"/>
        </w:rPr>
        <w:t xml:space="preserve"> lub </w:t>
      </w:r>
      <w:r w:rsidR="004B30DD" w:rsidRPr="002854E7">
        <w:rPr>
          <w:rFonts w:asciiTheme="minorHAnsi" w:hAnsiTheme="minorHAnsi"/>
          <w:color w:val="000000" w:themeColor="text1"/>
          <w:shd w:val="clear" w:color="auto" w:fill="E6E6E6"/>
        </w:rPr>
        <w:fldChar w:fldCharType="begin"/>
      </w:r>
      <w:r w:rsidR="004B30DD" w:rsidRPr="002854E7">
        <w:rPr>
          <w:rFonts w:asciiTheme="minorHAnsi" w:hAnsiTheme="minorHAnsi"/>
          <w:color w:val="000000" w:themeColor="text1"/>
        </w:rPr>
        <w:instrText xml:space="preserve"> REF _Ref511202392 \n \h </w:instrText>
      </w:r>
      <w:r w:rsidR="006713B6" w:rsidRPr="002854E7">
        <w:rPr>
          <w:rFonts w:asciiTheme="minorHAnsi" w:hAnsiTheme="minorHAnsi"/>
          <w:color w:val="000000" w:themeColor="text1"/>
        </w:rPr>
        <w:instrText xml:space="preserve"> \* MERGEFORMAT </w:instrText>
      </w:r>
      <w:r w:rsidR="004B30DD" w:rsidRPr="002854E7">
        <w:rPr>
          <w:rFonts w:asciiTheme="minorHAnsi" w:hAnsiTheme="minorHAnsi"/>
          <w:color w:val="000000" w:themeColor="text1"/>
          <w:shd w:val="clear" w:color="auto" w:fill="E6E6E6"/>
        </w:rPr>
      </w:r>
      <w:r w:rsidR="004B30D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004B30DD" w:rsidRPr="002854E7">
        <w:rPr>
          <w:rFonts w:asciiTheme="minorHAnsi" w:hAnsiTheme="minorHAnsi"/>
          <w:color w:val="000000" w:themeColor="text1"/>
          <w:shd w:val="clear" w:color="auto" w:fill="E6E6E6"/>
        </w:rPr>
        <w:fldChar w:fldCharType="end"/>
      </w:r>
      <w:r w:rsidR="0071285D" w:rsidRPr="002854E7">
        <w:rPr>
          <w:rFonts w:asciiTheme="minorHAnsi" w:hAnsiTheme="minorHAnsi"/>
          <w:color w:val="000000" w:themeColor="text1"/>
        </w:rPr>
        <w:t xml:space="preserve"> lub </w:t>
      </w:r>
      <w:r w:rsidR="0071285D" w:rsidRPr="002854E7">
        <w:rPr>
          <w:rFonts w:asciiTheme="minorHAnsi" w:hAnsiTheme="minorHAnsi"/>
          <w:color w:val="000000" w:themeColor="text1"/>
          <w:shd w:val="clear" w:color="auto" w:fill="E6E6E6"/>
        </w:rPr>
        <w:fldChar w:fldCharType="begin"/>
      </w:r>
      <w:r w:rsidR="0071285D" w:rsidRPr="002854E7">
        <w:rPr>
          <w:rFonts w:asciiTheme="minorHAnsi" w:hAnsiTheme="minorHAnsi"/>
          <w:color w:val="000000" w:themeColor="text1"/>
        </w:rPr>
        <w:instrText xml:space="preserve"> REF _Ref59569512 \n \h </w:instrText>
      </w:r>
      <w:r w:rsidR="005C7FCC" w:rsidRPr="002854E7">
        <w:rPr>
          <w:rFonts w:asciiTheme="minorHAnsi" w:hAnsiTheme="minorHAnsi"/>
          <w:color w:val="000000" w:themeColor="text1"/>
        </w:rPr>
        <w:instrText xml:space="preserve"> \* MERGEFORMAT </w:instrText>
      </w:r>
      <w:r w:rsidR="0071285D" w:rsidRPr="002854E7">
        <w:rPr>
          <w:rFonts w:asciiTheme="minorHAnsi" w:hAnsiTheme="minorHAnsi"/>
          <w:color w:val="000000" w:themeColor="text1"/>
          <w:shd w:val="clear" w:color="auto" w:fill="E6E6E6"/>
        </w:rPr>
      </w:r>
      <w:r w:rsidR="0071285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4)</w:t>
      </w:r>
      <w:r w:rsidR="0071285D" w:rsidRPr="002854E7">
        <w:rPr>
          <w:rFonts w:asciiTheme="minorHAnsi" w:hAnsiTheme="minorHAnsi"/>
          <w:color w:val="000000" w:themeColor="text1"/>
          <w:shd w:val="clear" w:color="auto" w:fill="E6E6E6"/>
        </w:rPr>
        <w:fldChar w:fldCharType="end"/>
      </w:r>
      <w:r w:rsidR="004B30DD" w:rsidRPr="002854E7">
        <w:rPr>
          <w:rFonts w:asciiTheme="minorHAnsi" w:hAnsiTheme="minorHAnsi"/>
          <w:color w:val="000000" w:themeColor="text1"/>
        </w:rPr>
        <w:t xml:space="preserve">, </w:t>
      </w:r>
      <w:r w:rsidRPr="002854E7">
        <w:rPr>
          <w:rFonts w:asciiTheme="minorHAnsi" w:hAnsiTheme="minorHAnsi"/>
          <w:color w:val="000000" w:themeColor="text1"/>
        </w:rPr>
        <w:t xml:space="preserve">NCBR wzywa </w:t>
      </w:r>
      <w:r w:rsidR="0031392B" w:rsidRPr="002854E7">
        <w:rPr>
          <w:rFonts w:asciiTheme="minorHAnsi" w:hAnsiTheme="minorHAnsi"/>
          <w:color w:val="000000" w:themeColor="text1"/>
        </w:rPr>
        <w:t xml:space="preserve">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do uzupełnienia </w:t>
      </w:r>
      <w:r w:rsidR="004B30DD" w:rsidRPr="002854E7">
        <w:rPr>
          <w:rFonts w:asciiTheme="minorHAnsi" w:hAnsiTheme="minorHAnsi"/>
          <w:color w:val="000000" w:themeColor="text1"/>
        </w:rPr>
        <w:t xml:space="preserve">lub poprawienia </w:t>
      </w:r>
      <w:r w:rsidR="0031392B" w:rsidRPr="002854E7">
        <w:rPr>
          <w:rFonts w:asciiTheme="minorHAnsi" w:hAnsiTheme="minorHAnsi"/>
          <w:color w:val="000000" w:themeColor="text1"/>
        </w:rPr>
        <w:t xml:space="preserve">Wyników Prac </w:t>
      </w:r>
      <w:r w:rsidR="00BE0789" w:rsidRPr="002854E7">
        <w:rPr>
          <w:rFonts w:asciiTheme="minorHAnsi" w:hAnsiTheme="minorHAnsi"/>
          <w:color w:val="000000" w:themeColor="text1"/>
        </w:rPr>
        <w:t xml:space="preserve">Etapu </w:t>
      </w:r>
      <w:r w:rsidRPr="002854E7">
        <w:rPr>
          <w:rFonts w:asciiTheme="minorHAnsi" w:hAnsiTheme="minorHAnsi"/>
          <w:color w:val="000000" w:themeColor="text1"/>
        </w:rPr>
        <w:t xml:space="preserve">w terminie 7 dni, pod rygorem </w:t>
      </w:r>
      <w:r w:rsidR="004B30DD" w:rsidRPr="002854E7">
        <w:rPr>
          <w:rFonts w:asciiTheme="minorHAnsi" w:hAnsiTheme="minorHAnsi"/>
          <w:color w:val="000000" w:themeColor="text1"/>
        </w:rPr>
        <w:t>przyznania</w:t>
      </w:r>
      <w:r w:rsidRPr="002854E7">
        <w:rPr>
          <w:rFonts w:asciiTheme="minorHAnsi" w:hAnsiTheme="minorHAnsi"/>
          <w:color w:val="000000" w:themeColor="text1"/>
        </w:rPr>
        <w:t xml:space="preserve"> Uczestnik</w:t>
      </w:r>
      <w:r w:rsidR="004B30DD" w:rsidRPr="002854E7">
        <w:rPr>
          <w:rFonts w:asciiTheme="minorHAnsi" w:hAnsiTheme="minorHAnsi"/>
          <w:color w:val="000000" w:themeColor="text1"/>
        </w:rPr>
        <w:t>owi</w:t>
      </w:r>
      <w:r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t>
      </w:r>
      <w:r w:rsidR="004B30DD" w:rsidRPr="002854E7">
        <w:rPr>
          <w:rFonts w:asciiTheme="minorHAnsi" w:hAnsiTheme="minorHAnsi"/>
          <w:color w:val="000000" w:themeColor="text1"/>
        </w:rPr>
        <w:t xml:space="preserve">w ramach </w:t>
      </w:r>
      <w:r w:rsidR="00A27AEA" w:rsidRPr="002854E7">
        <w:rPr>
          <w:rFonts w:asciiTheme="minorHAnsi" w:hAnsiTheme="minorHAnsi"/>
          <w:color w:val="000000" w:themeColor="text1"/>
        </w:rPr>
        <w:t>oceny formalnej</w:t>
      </w:r>
      <w:r w:rsidRPr="002854E7">
        <w:rPr>
          <w:rFonts w:asciiTheme="minorHAnsi" w:hAnsiTheme="minorHAnsi"/>
          <w:color w:val="000000" w:themeColor="text1"/>
        </w:rPr>
        <w:t xml:space="preserve"> Wyniku Negatywnego.</w:t>
      </w:r>
      <w:bookmarkEnd w:id="163"/>
      <w:bookmarkEnd w:id="164"/>
    </w:p>
    <w:p w14:paraId="3EB85114" w14:textId="3A13C0FE" w:rsidR="004B30DD" w:rsidRPr="002854E7" w:rsidRDefault="004B30DD" w:rsidP="00B96C37">
      <w:pPr>
        <w:pStyle w:val="Akapitzlist"/>
        <w:numPr>
          <w:ilvl w:val="0"/>
          <w:numId w:val="30"/>
        </w:numPr>
        <w:spacing w:after="0" w:line="240" w:lineRule="auto"/>
        <w:ind w:left="426" w:hanging="426"/>
        <w:jc w:val="both"/>
        <w:rPr>
          <w:rFonts w:asciiTheme="minorHAnsi" w:hAnsiTheme="minorHAnsi"/>
          <w:color w:val="000000" w:themeColor="text1"/>
        </w:rPr>
      </w:pPr>
      <w:bookmarkStart w:id="165" w:name="_Ref52732970"/>
      <w:r w:rsidRPr="002854E7">
        <w:rPr>
          <w:rFonts w:asciiTheme="minorHAnsi" w:hAnsiTheme="minorHAnsi"/>
          <w:color w:val="000000" w:themeColor="text1"/>
        </w:rPr>
        <w:t xml:space="preserve">Przyznanie Wyniku Negatywnego w ramach </w:t>
      </w:r>
      <w:r w:rsidR="00990D0D" w:rsidRPr="002854E7">
        <w:rPr>
          <w:rFonts w:asciiTheme="minorHAnsi" w:hAnsiTheme="minorHAnsi"/>
          <w:color w:val="000000" w:themeColor="text1"/>
        </w:rPr>
        <w:t xml:space="preserve">Listy Rankingowej w zakresie </w:t>
      </w:r>
      <w:r w:rsidRPr="002854E7">
        <w:rPr>
          <w:rFonts w:asciiTheme="minorHAnsi" w:hAnsiTheme="minorHAnsi"/>
          <w:color w:val="000000" w:themeColor="text1"/>
        </w:rPr>
        <w:t xml:space="preserve">oceny formalnej </w:t>
      </w:r>
      <w:r w:rsidR="00DE20EE" w:rsidRPr="002854E7">
        <w:rPr>
          <w:rFonts w:asciiTheme="minorHAnsi" w:hAnsiTheme="minorHAnsi"/>
          <w:color w:val="000000" w:themeColor="text1"/>
        </w:rPr>
        <w:t xml:space="preserve">w ramach Selekcji </w:t>
      </w:r>
      <w:r w:rsidRPr="002854E7">
        <w:rPr>
          <w:rFonts w:asciiTheme="minorHAnsi" w:hAnsiTheme="minorHAnsi"/>
          <w:color w:val="000000" w:themeColor="text1"/>
        </w:rPr>
        <w:t>następuje w razie:</w:t>
      </w:r>
      <w:bookmarkEnd w:id="165"/>
    </w:p>
    <w:p w14:paraId="400B443B" w14:textId="447DCF0D" w:rsidR="004B30DD" w:rsidRPr="002854E7" w:rsidRDefault="00DA3717" w:rsidP="00B96C37">
      <w:pPr>
        <w:pStyle w:val="Akapitzlist"/>
        <w:numPr>
          <w:ilvl w:val="0"/>
          <w:numId w:val="6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nieprzekazania </w:t>
      </w:r>
      <w:r w:rsidR="000C0A5B" w:rsidRPr="002854E7">
        <w:rPr>
          <w:rFonts w:asciiTheme="minorHAnsi" w:hAnsiTheme="minorHAnsi"/>
          <w:color w:val="000000" w:themeColor="text1"/>
        </w:rPr>
        <w:t xml:space="preserve">w Terminie Doręczenia Wyników Prac danego Etapu </w:t>
      </w:r>
      <w:r w:rsidRPr="002854E7">
        <w:rPr>
          <w:rFonts w:asciiTheme="minorHAnsi" w:hAnsiTheme="minorHAnsi"/>
          <w:color w:val="000000" w:themeColor="text1"/>
        </w:rPr>
        <w:t xml:space="preserve">albo </w:t>
      </w:r>
      <w:r w:rsidR="004B30DD" w:rsidRPr="002854E7">
        <w:rPr>
          <w:rFonts w:asciiTheme="minorHAnsi" w:hAnsiTheme="minorHAnsi"/>
          <w:color w:val="000000" w:themeColor="text1"/>
        </w:rPr>
        <w:t xml:space="preserve">przekazania Wyników Prac </w:t>
      </w:r>
      <w:r w:rsidR="00BE0789" w:rsidRPr="002854E7">
        <w:rPr>
          <w:rFonts w:asciiTheme="minorHAnsi" w:hAnsiTheme="minorHAnsi"/>
          <w:color w:val="000000" w:themeColor="text1"/>
        </w:rPr>
        <w:t xml:space="preserve">Etapu </w:t>
      </w:r>
      <w:r w:rsidR="004B30DD" w:rsidRPr="002854E7">
        <w:rPr>
          <w:rFonts w:asciiTheme="minorHAnsi" w:hAnsiTheme="minorHAnsi"/>
          <w:color w:val="000000" w:themeColor="text1"/>
        </w:rPr>
        <w:t xml:space="preserve">po </w:t>
      </w:r>
      <w:r w:rsidR="000C0A5B" w:rsidRPr="002854E7">
        <w:rPr>
          <w:rFonts w:asciiTheme="minorHAnsi" w:hAnsiTheme="minorHAnsi"/>
          <w:color w:val="000000" w:themeColor="text1"/>
        </w:rPr>
        <w:t>tym terminie</w:t>
      </w:r>
      <w:r w:rsidR="00E14C5B" w:rsidRPr="002854E7">
        <w:rPr>
          <w:rFonts w:asciiTheme="minorHAnsi" w:hAnsiTheme="minorHAnsi"/>
          <w:color w:val="000000" w:themeColor="text1"/>
        </w:rPr>
        <w:t>,</w:t>
      </w:r>
      <w:r w:rsidR="004B30DD" w:rsidRPr="002854E7">
        <w:rPr>
          <w:rFonts w:asciiTheme="minorHAnsi" w:hAnsiTheme="minorHAnsi"/>
          <w:color w:val="000000" w:themeColor="text1"/>
        </w:rPr>
        <w:t xml:space="preserve"> wyznaczonym Umową</w:t>
      </w:r>
      <w:r w:rsidR="00990D0D" w:rsidRPr="002854E7">
        <w:rPr>
          <w:rFonts w:asciiTheme="minorHAnsi" w:hAnsiTheme="minorHAnsi"/>
          <w:color w:val="000000" w:themeColor="text1"/>
        </w:rPr>
        <w:t xml:space="preserve">, z zastrzeżeniem </w:t>
      </w:r>
      <w:r w:rsidR="00990D0D" w:rsidRPr="002854E7">
        <w:rPr>
          <w:rFonts w:asciiTheme="minorHAnsi" w:hAnsiTheme="minorHAnsi"/>
          <w:color w:val="000000" w:themeColor="text1"/>
          <w:shd w:val="clear" w:color="auto" w:fill="E6E6E6"/>
        </w:rPr>
        <w:fldChar w:fldCharType="begin"/>
      </w:r>
      <w:r w:rsidR="00990D0D" w:rsidRPr="002854E7">
        <w:rPr>
          <w:rFonts w:asciiTheme="minorHAnsi" w:hAnsiTheme="minorHAnsi"/>
          <w:color w:val="000000" w:themeColor="text1"/>
        </w:rPr>
        <w:instrText xml:space="preserve"> REF _Ref54795613 \n \h </w:instrText>
      </w:r>
      <w:r w:rsidR="005C7FCC" w:rsidRPr="002854E7">
        <w:rPr>
          <w:rFonts w:asciiTheme="minorHAnsi" w:hAnsiTheme="minorHAnsi"/>
          <w:color w:val="000000" w:themeColor="text1"/>
        </w:rPr>
        <w:instrText xml:space="preserve"> \* MERGEFORMAT </w:instrText>
      </w:r>
      <w:r w:rsidR="00990D0D" w:rsidRPr="002854E7">
        <w:rPr>
          <w:rFonts w:asciiTheme="minorHAnsi" w:hAnsiTheme="minorHAnsi"/>
          <w:color w:val="000000" w:themeColor="text1"/>
          <w:shd w:val="clear" w:color="auto" w:fill="E6E6E6"/>
        </w:rPr>
      </w:r>
      <w:r w:rsidR="00990D0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§10</w:t>
      </w:r>
      <w:r w:rsidR="00990D0D" w:rsidRPr="002854E7">
        <w:rPr>
          <w:rFonts w:asciiTheme="minorHAnsi" w:hAnsiTheme="minorHAnsi"/>
          <w:color w:val="000000" w:themeColor="text1"/>
          <w:shd w:val="clear" w:color="auto" w:fill="E6E6E6"/>
        </w:rPr>
        <w:fldChar w:fldCharType="end"/>
      </w:r>
      <w:r w:rsidR="004B30DD" w:rsidRPr="002854E7">
        <w:rPr>
          <w:rFonts w:asciiTheme="minorHAnsi" w:hAnsiTheme="minorHAnsi"/>
          <w:color w:val="000000" w:themeColor="text1"/>
        </w:rPr>
        <w:t>, lub</w:t>
      </w:r>
    </w:p>
    <w:p w14:paraId="0B456EB8" w14:textId="38FB04CA" w:rsidR="004B30DD" w:rsidRPr="002854E7" w:rsidRDefault="004B30DD" w:rsidP="00B96C37">
      <w:pPr>
        <w:pStyle w:val="Akapitzlist"/>
        <w:numPr>
          <w:ilvl w:val="0"/>
          <w:numId w:val="6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bezskutecznego upływu terminu na uzupełnienie lub poprawienie Wyników Prac </w:t>
      </w:r>
      <w:r w:rsidR="00BE0789" w:rsidRPr="002854E7">
        <w:rPr>
          <w:rFonts w:asciiTheme="minorHAnsi" w:hAnsiTheme="minorHAnsi"/>
          <w:color w:val="000000" w:themeColor="text1"/>
        </w:rPr>
        <w:t xml:space="preserve">Etapu </w:t>
      </w:r>
      <w:r w:rsidRPr="002854E7">
        <w:rPr>
          <w:rFonts w:asciiTheme="minorHAnsi" w:hAnsiTheme="minorHAnsi"/>
          <w:color w:val="000000" w:themeColor="text1"/>
        </w:rPr>
        <w:t xml:space="preserve">zgodnie z </w:t>
      </w:r>
      <w:r w:rsidR="005E28E5" w:rsidRPr="002854E7">
        <w:rPr>
          <w:rFonts w:asciiTheme="minorHAnsi" w:hAnsiTheme="minorHAnsi"/>
          <w:color w:val="000000" w:themeColor="text1"/>
          <w:shd w:val="clear" w:color="auto" w:fill="E6E6E6"/>
        </w:rPr>
        <w:fldChar w:fldCharType="begin"/>
      </w:r>
      <w:r w:rsidR="005E28E5" w:rsidRPr="002854E7">
        <w:rPr>
          <w:rFonts w:asciiTheme="minorHAnsi" w:hAnsiTheme="minorHAnsi"/>
          <w:color w:val="000000" w:themeColor="text1"/>
        </w:rPr>
        <w:instrText xml:space="preserve"> REF _Ref511658431 \n \h </w:instrText>
      </w:r>
      <w:r w:rsidR="006713B6" w:rsidRPr="002854E7">
        <w:rPr>
          <w:rFonts w:asciiTheme="minorHAnsi" w:hAnsiTheme="minorHAnsi"/>
          <w:color w:val="000000" w:themeColor="text1"/>
        </w:rPr>
        <w:instrText xml:space="preserve"> \* MERGEFORMAT </w:instrText>
      </w:r>
      <w:r w:rsidR="005E28E5" w:rsidRPr="002854E7">
        <w:rPr>
          <w:rFonts w:asciiTheme="minorHAnsi" w:hAnsiTheme="minorHAnsi"/>
          <w:color w:val="000000" w:themeColor="text1"/>
          <w:shd w:val="clear" w:color="auto" w:fill="E6E6E6"/>
        </w:rPr>
      </w:r>
      <w:r w:rsidR="005E28E5"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§7</w:t>
      </w:r>
      <w:r w:rsidR="005E28E5"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01B52FD0" w14:textId="388F45B8" w:rsidR="004B30DD" w:rsidRPr="002854E7" w:rsidRDefault="004B30DD"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przypadku stwierdzenia, że Wynik</w:t>
      </w:r>
      <w:r w:rsidR="003562BD" w:rsidRPr="002854E7">
        <w:rPr>
          <w:rFonts w:asciiTheme="minorHAnsi" w:hAnsiTheme="minorHAnsi"/>
          <w:color w:val="000000" w:themeColor="text1"/>
        </w:rPr>
        <w:t>i</w:t>
      </w:r>
      <w:r w:rsidRPr="002854E7">
        <w:rPr>
          <w:rFonts w:asciiTheme="minorHAnsi" w:hAnsiTheme="minorHAnsi"/>
          <w:color w:val="000000" w:themeColor="text1"/>
        </w:rPr>
        <w:t xml:space="preserve"> Prac </w:t>
      </w:r>
      <w:r w:rsidR="00BE0789" w:rsidRPr="002854E7">
        <w:rPr>
          <w:rFonts w:asciiTheme="minorHAnsi" w:hAnsiTheme="minorHAnsi"/>
          <w:color w:val="000000" w:themeColor="text1"/>
        </w:rPr>
        <w:t xml:space="preserve">Etapu </w:t>
      </w:r>
      <w:r w:rsidRPr="002854E7">
        <w:rPr>
          <w:rFonts w:asciiTheme="minorHAnsi" w:hAnsiTheme="minorHAnsi"/>
          <w:color w:val="000000" w:themeColor="text1"/>
        </w:rPr>
        <w:t>spełnia</w:t>
      </w:r>
      <w:r w:rsidR="003562BD" w:rsidRPr="002854E7">
        <w:rPr>
          <w:rFonts w:asciiTheme="minorHAnsi" w:hAnsiTheme="minorHAnsi"/>
          <w:color w:val="000000" w:themeColor="text1"/>
        </w:rPr>
        <w:t>ją</w:t>
      </w:r>
      <w:r w:rsidRPr="002854E7">
        <w:rPr>
          <w:rFonts w:asciiTheme="minorHAnsi" w:hAnsiTheme="minorHAnsi"/>
          <w:color w:val="000000" w:themeColor="text1"/>
        </w:rPr>
        <w:t xml:space="preserve"> </w:t>
      </w:r>
      <w:r w:rsidR="5DE364E7" w:rsidRPr="002854E7">
        <w:rPr>
          <w:rFonts w:asciiTheme="minorHAnsi" w:hAnsiTheme="minorHAnsi"/>
          <w:color w:val="000000" w:themeColor="text1"/>
        </w:rPr>
        <w:t>Wymagania</w:t>
      </w:r>
      <w:r w:rsidRPr="002854E7">
        <w:rPr>
          <w:rFonts w:asciiTheme="minorHAnsi" w:hAnsiTheme="minorHAnsi"/>
          <w:color w:val="000000" w:themeColor="text1"/>
        </w:rPr>
        <w:t xml:space="preserve"> formalne, są one </w:t>
      </w:r>
      <w:r w:rsidR="00720E53" w:rsidRPr="002854E7">
        <w:rPr>
          <w:rFonts w:asciiTheme="minorHAnsi" w:hAnsiTheme="minorHAnsi"/>
          <w:color w:val="000000" w:themeColor="text1"/>
        </w:rPr>
        <w:t>poddawane ocenie w pozostałym zakresie</w:t>
      </w:r>
      <w:r w:rsidRPr="002854E7">
        <w:rPr>
          <w:rFonts w:asciiTheme="minorHAnsi" w:hAnsiTheme="minorHAnsi"/>
          <w:color w:val="000000" w:themeColor="text1"/>
        </w:rPr>
        <w:t xml:space="preserve">. </w:t>
      </w:r>
    </w:p>
    <w:p w14:paraId="1EF7DD10" w14:textId="77777777" w:rsidR="003C00FF" w:rsidRPr="002854E7" w:rsidRDefault="003C00FF" w:rsidP="00B96C37">
      <w:pPr>
        <w:pStyle w:val="Akapitzlist"/>
        <w:numPr>
          <w:ilvl w:val="0"/>
          <w:numId w:val="30"/>
        </w:numPr>
        <w:spacing w:after="0" w:line="240" w:lineRule="auto"/>
        <w:ind w:left="426" w:hanging="426"/>
        <w:jc w:val="both"/>
        <w:rPr>
          <w:rFonts w:asciiTheme="minorHAnsi" w:hAnsiTheme="minorHAnsi"/>
          <w:color w:val="000000" w:themeColor="text1"/>
        </w:rPr>
      </w:pPr>
      <w:bookmarkStart w:id="166" w:name="_Ref54795613"/>
      <w:r w:rsidRPr="002854E7">
        <w:rPr>
          <w:rFonts w:asciiTheme="minorHAnsi" w:hAnsiTheme="minorHAnsi"/>
          <w:color w:val="000000" w:themeColor="text1"/>
        </w:rPr>
        <w:t xml:space="preserve">W uzasadnionych przypadkach, gdy przekazanie Wyników Prac Etapu po Terminie Doręczenia Wyników </w:t>
      </w:r>
      <w:r w:rsidR="004E3C94" w:rsidRPr="002854E7">
        <w:rPr>
          <w:rFonts w:asciiTheme="minorHAnsi" w:hAnsiTheme="minorHAnsi"/>
          <w:color w:val="000000" w:themeColor="text1"/>
        </w:rPr>
        <w:t>P</w:t>
      </w:r>
      <w:r w:rsidRPr="002854E7">
        <w:rPr>
          <w:rFonts w:asciiTheme="minorHAnsi" w:hAnsiTheme="minorHAnsi"/>
          <w:color w:val="000000" w:themeColor="text1"/>
        </w:rPr>
        <w:t xml:space="preserve">rac danego Etapu przez danego Uczestnika Przedsięwzięcia następuje wskutek okoliczności za które </w:t>
      </w:r>
      <w:r w:rsidR="003C29D9" w:rsidRPr="002854E7">
        <w:rPr>
          <w:rFonts w:asciiTheme="minorHAnsi" w:hAnsiTheme="minorHAnsi"/>
          <w:color w:val="000000" w:themeColor="text1"/>
        </w:rPr>
        <w:t xml:space="preserve">Uczestnik Przedsięwzięcia </w:t>
      </w:r>
      <w:r w:rsidRPr="002854E7">
        <w:rPr>
          <w:rFonts w:asciiTheme="minorHAnsi" w:hAnsiTheme="minorHAnsi"/>
          <w:color w:val="000000" w:themeColor="text1"/>
        </w:rPr>
        <w:t xml:space="preserve">nie ponosi odpowiedzialności i których nie mógł racjonalnie przewidzieć, NCBR może odstąpić od przyznania </w:t>
      </w:r>
      <w:r w:rsidR="003C29D9" w:rsidRPr="002854E7">
        <w:rPr>
          <w:rFonts w:asciiTheme="minorHAnsi" w:hAnsiTheme="minorHAnsi"/>
          <w:color w:val="000000" w:themeColor="text1"/>
        </w:rPr>
        <w:t xml:space="preserve">mu </w:t>
      </w:r>
      <w:r w:rsidRPr="002854E7">
        <w:rPr>
          <w:rFonts w:asciiTheme="minorHAnsi" w:hAnsiTheme="minorHAnsi"/>
          <w:color w:val="000000" w:themeColor="text1"/>
        </w:rPr>
        <w:t xml:space="preserve">Wyniku Negatywnego w ramach oceny formalnej, </w:t>
      </w:r>
      <w:r w:rsidR="005E59D6" w:rsidRPr="002854E7">
        <w:rPr>
          <w:rFonts w:asciiTheme="minorHAnsi" w:hAnsiTheme="minorHAnsi"/>
          <w:color w:val="000000" w:themeColor="text1"/>
        </w:rPr>
        <w:t xml:space="preserve">chyba że zachodzą inne niż uchybienie terminowi </w:t>
      </w:r>
      <w:r w:rsidRPr="002854E7">
        <w:rPr>
          <w:rFonts w:asciiTheme="minorHAnsi" w:hAnsiTheme="minorHAnsi"/>
          <w:color w:val="000000" w:themeColor="text1"/>
        </w:rPr>
        <w:t>bezwzględne przyczyny do przyznania Wyniku Negatywnego zgodnie z niniejszym artykułem.</w:t>
      </w:r>
      <w:bookmarkEnd w:id="166"/>
    </w:p>
    <w:p w14:paraId="25E85F85" w14:textId="07C01C70" w:rsidR="00450AAC" w:rsidRPr="002854E7" w:rsidRDefault="000D311C" w:rsidP="00B96C37">
      <w:pPr>
        <w:pStyle w:val="Akapitzlist"/>
        <w:numPr>
          <w:ilvl w:val="0"/>
          <w:numId w:val="30"/>
        </w:numPr>
        <w:spacing w:after="0" w:line="240" w:lineRule="auto"/>
        <w:ind w:left="426" w:hanging="426"/>
        <w:jc w:val="both"/>
        <w:rPr>
          <w:rFonts w:asciiTheme="minorHAnsi" w:hAnsiTheme="minorHAnsi"/>
          <w:color w:val="000000" w:themeColor="text1"/>
        </w:rPr>
      </w:pPr>
      <w:bookmarkStart w:id="167" w:name="_Ref511203300"/>
      <w:r w:rsidRPr="002854E7">
        <w:rPr>
          <w:rFonts w:asciiTheme="minorHAnsi" w:hAnsiTheme="minorHAnsi"/>
          <w:color w:val="000000" w:themeColor="text1"/>
        </w:rPr>
        <w:t xml:space="preserve">Zespół Oceniający weryfikuje, czy Wyniki Prac Etapu danego Uczestnika Przedsięwzięcia spełniają </w:t>
      </w:r>
      <w:r w:rsidR="5DE364E7" w:rsidRPr="002854E7">
        <w:rPr>
          <w:rFonts w:asciiTheme="minorHAnsi" w:hAnsiTheme="minorHAnsi"/>
          <w:color w:val="000000" w:themeColor="text1"/>
        </w:rPr>
        <w:t>Wymagania</w:t>
      </w:r>
      <w:r w:rsidR="00B46833" w:rsidRPr="002854E7">
        <w:rPr>
          <w:rFonts w:asciiTheme="minorHAnsi" w:hAnsiTheme="minorHAnsi"/>
          <w:color w:val="000000" w:themeColor="text1"/>
        </w:rPr>
        <w:t xml:space="preserve"> </w:t>
      </w:r>
      <w:r w:rsidRPr="002854E7">
        <w:rPr>
          <w:rFonts w:asciiTheme="minorHAnsi" w:hAnsiTheme="minorHAnsi"/>
          <w:color w:val="000000" w:themeColor="text1"/>
        </w:rPr>
        <w:t>Obligatoryjne</w:t>
      </w:r>
      <w:r w:rsidR="00AB771E" w:rsidRPr="002854E7">
        <w:rPr>
          <w:rFonts w:asciiTheme="minorHAnsi" w:hAnsiTheme="minorHAnsi"/>
          <w:color w:val="000000" w:themeColor="text1"/>
        </w:rPr>
        <w:t xml:space="preserve"> i czy nie zachodzą przesłanki przyznania Wyniku Negatywnego zgodnie 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_Ref493944799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10</w:t>
      </w:r>
      <w:r w:rsidRPr="002854E7">
        <w:rPr>
          <w:rFonts w:asciiTheme="minorHAnsi" w:hAnsiTheme="minorHAnsi"/>
          <w:color w:val="000000" w:themeColor="text1"/>
          <w:shd w:val="clear" w:color="auto" w:fill="E6E6E6"/>
        </w:rPr>
        <w:fldChar w:fldCharType="end"/>
      </w:r>
      <w:r w:rsidR="00AB771E"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_Ref54791691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 przypadku oceny pozytywnej, Wynik Prac Etapu jest </w:t>
      </w:r>
      <w:r w:rsidR="00720E53" w:rsidRPr="002854E7">
        <w:rPr>
          <w:rFonts w:asciiTheme="minorHAnsi" w:hAnsiTheme="minorHAnsi"/>
          <w:color w:val="000000" w:themeColor="text1"/>
        </w:rPr>
        <w:t>poddawany ocenie w pozostałym zakresie</w:t>
      </w:r>
      <w:r w:rsidR="00D46527" w:rsidRPr="002854E7">
        <w:rPr>
          <w:rFonts w:asciiTheme="minorHAnsi" w:hAnsiTheme="minorHAnsi"/>
          <w:color w:val="000000" w:themeColor="text1"/>
        </w:rPr>
        <w:t>. W przypadku oceny negatywnej, Uczestnikowi Przedsięwzięcia przyznaje się w ramach Listy Rankingowej Wynik Negatywny.</w:t>
      </w:r>
    </w:p>
    <w:p w14:paraId="5EA53E57" w14:textId="0A977B2C" w:rsidR="00AB4FC4" w:rsidRPr="002854E7" w:rsidRDefault="00893FEA"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ramach </w:t>
      </w:r>
      <w:r w:rsidR="00B370A8" w:rsidRPr="002854E7">
        <w:rPr>
          <w:rFonts w:asciiTheme="minorHAnsi" w:hAnsiTheme="minorHAnsi"/>
          <w:color w:val="000000" w:themeColor="text1"/>
        </w:rPr>
        <w:t xml:space="preserve">dalszej oceny merytorycznej w ramach </w:t>
      </w:r>
      <w:r w:rsidRPr="002854E7">
        <w:rPr>
          <w:rFonts w:asciiTheme="minorHAnsi" w:hAnsiTheme="minorHAnsi"/>
          <w:color w:val="000000" w:themeColor="text1"/>
        </w:rPr>
        <w:t xml:space="preserve">Selekcji </w:t>
      </w:r>
      <w:r w:rsidR="00BE0789" w:rsidRPr="002854E7">
        <w:rPr>
          <w:rFonts w:asciiTheme="minorHAnsi" w:hAnsiTheme="minorHAnsi"/>
          <w:color w:val="000000" w:themeColor="text1"/>
        </w:rPr>
        <w:t>Etapu I</w:t>
      </w:r>
      <w:r w:rsidR="00B370A8" w:rsidRPr="002854E7">
        <w:rPr>
          <w:rFonts w:asciiTheme="minorHAnsi" w:hAnsiTheme="minorHAnsi"/>
          <w:color w:val="000000" w:themeColor="text1"/>
        </w:rPr>
        <w:t xml:space="preserve"> i </w:t>
      </w:r>
      <w:r w:rsidRPr="002854E7">
        <w:rPr>
          <w:rFonts w:asciiTheme="minorHAnsi" w:hAnsiTheme="minorHAnsi"/>
          <w:color w:val="000000" w:themeColor="text1"/>
        </w:rPr>
        <w:t xml:space="preserve">Selekcji </w:t>
      </w:r>
      <w:r w:rsidR="00BE0789" w:rsidRPr="002854E7">
        <w:rPr>
          <w:rFonts w:asciiTheme="minorHAnsi" w:hAnsiTheme="minorHAnsi"/>
          <w:color w:val="000000" w:themeColor="text1"/>
        </w:rPr>
        <w:t xml:space="preserve">Etapu II </w:t>
      </w:r>
      <w:r w:rsidRPr="002854E7">
        <w:rPr>
          <w:rFonts w:asciiTheme="minorHAnsi" w:hAnsiTheme="minorHAnsi"/>
          <w:color w:val="000000" w:themeColor="text1"/>
        </w:rPr>
        <w:t xml:space="preserve">Wyniki Prac </w:t>
      </w:r>
      <w:r w:rsidR="00D12E13" w:rsidRPr="002854E7">
        <w:rPr>
          <w:rFonts w:asciiTheme="minorHAnsi" w:hAnsiTheme="minorHAnsi"/>
          <w:color w:val="000000" w:themeColor="text1"/>
        </w:rPr>
        <w:t xml:space="preserve">Etapu </w:t>
      </w:r>
      <w:r w:rsidRPr="002854E7">
        <w:rPr>
          <w:rFonts w:asciiTheme="minorHAnsi" w:hAnsiTheme="minorHAnsi"/>
          <w:color w:val="000000" w:themeColor="text1"/>
        </w:rPr>
        <w:t xml:space="preserve">oceniane są zgodnie z </w:t>
      </w:r>
      <w:r w:rsidR="3D0B46F4" w:rsidRPr="002854E7">
        <w:rPr>
          <w:rFonts w:asciiTheme="minorHAnsi" w:hAnsiTheme="minorHAnsi"/>
          <w:color w:val="000000" w:themeColor="text1"/>
        </w:rPr>
        <w:t>Wymaganiami</w:t>
      </w:r>
      <w:r w:rsidR="00B46833" w:rsidRPr="002854E7">
        <w:rPr>
          <w:rFonts w:asciiTheme="minorHAnsi" w:hAnsiTheme="minorHAnsi"/>
          <w:color w:val="000000" w:themeColor="text1"/>
        </w:rPr>
        <w:t xml:space="preserve"> </w:t>
      </w:r>
      <w:r w:rsidR="00B370A8" w:rsidRPr="002854E7">
        <w:rPr>
          <w:rFonts w:asciiTheme="minorHAnsi" w:hAnsiTheme="minorHAnsi"/>
          <w:color w:val="000000" w:themeColor="text1"/>
        </w:rPr>
        <w:t>Konkursowymi</w:t>
      </w:r>
      <w:r w:rsidR="00B46833" w:rsidRPr="002854E7">
        <w:rPr>
          <w:rFonts w:asciiTheme="minorHAnsi" w:hAnsiTheme="minorHAnsi"/>
          <w:color w:val="000000" w:themeColor="text1"/>
        </w:rPr>
        <w:t xml:space="preserve">, </w:t>
      </w:r>
      <w:r w:rsidR="3D0B46F4" w:rsidRPr="002854E7">
        <w:rPr>
          <w:rFonts w:asciiTheme="minorHAnsi" w:hAnsiTheme="minorHAnsi"/>
          <w:color w:val="000000" w:themeColor="text1"/>
        </w:rPr>
        <w:t>Wymaganiami</w:t>
      </w:r>
      <w:r w:rsidR="00B46833" w:rsidRPr="002854E7">
        <w:rPr>
          <w:rFonts w:asciiTheme="minorHAnsi" w:hAnsiTheme="minorHAnsi"/>
          <w:color w:val="000000" w:themeColor="text1"/>
        </w:rPr>
        <w:t xml:space="preserve"> Jakościowymi</w:t>
      </w:r>
      <w:r w:rsidR="00B370A8" w:rsidRPr="002854E7">
        <w:rPr>
          <w:rFonts w:asciiTheme="minorHAnsi" w:hAnsiTheme="minorHAnsi"/>
          <w:color w:val="000000" w:themeColor="text1"/>
        </w:rPr>
        <w:t xml:space="preserve"> i </w:t>
      </w:r>
      <w:r w:rsidR="3D0B46F4" w:rsidRPr="002854E7">
        <w:rPr>
          <w:rFonts w:asciiTheme="minorHAnsi" w:hAnsiTheme="minorHAnsi"/>
          <w:color w:val="000000" w:themeColor="text1"/>
        </w:rPr>
        <w:t>Wymaganiami</w:t>
      </w:r>
      <w:r w:rsidR="00B46833" w:rsidRPr="002854E7">
        <w:rPr>
          <w:rFonts w:asciiTheme="minorHAnsi" w:hAnsiTheme="minorHAnsi"/>
          <w:color w:val="000000" w:themeColor="text1"/>
        </w:rPr>
        <w:t xml:space="preserve"> </w:t>
      </w:r>
      <w:r w:rsidR="00B370A8" w:rsidRPr="002854E7">
        <w:rPr>
          <w:rFonts w:asciiTheme="minorHAnsi" w:hAnsiTheme="minorHAnsi"/>
          <w:color w:val="000000" w:themeColor="text1"/>
        </w:rPr>
        <w:t>Opcjonalnymi.</w:t>
      </w:r>
      <w:r w:rsidRPr="002854E7">
        <w:rPr>
          <w:rFonts w:asciiTheme="minorHAnsi" w:hAnsiTheme="minorHAnsi"/>
          <w:color w:val="000000" w:themeColor="text1"/>
        </w:rPr>
        <w:t xml:space="preserve"> </w:t>
      </w:r>
      <w:r w:rsidR="00DA580B" w:rsidRPr="002854E7">
        <w:rPr>
          <w:rFonts w:asciiTheme="minorHAnsi" w:hAnsiTheme="minorHAnsi"/>
          <w:color w:val="000000" w:themeColor="text1"/>
        </w:rPr>
        <w:t xml:space="preserve">Szczegółowe zasady dot. przyznawania punktów za </w:t>
      </w:r>
      <w:r w:rsidRPr="002854E7">
        <w:rPr>
          <w:rFonts w:asciiTheme="minorHAnsi" w:hAnsiTheme="minorHAnsi"/>
          <w:color w:val="000000" w:themeColor="text1"/>
        </w:rPr>
        <w:t xml:space="preserve">Kryteria </w:t>
      </w:r>
      <w:r w:rsidR="00E14C5B" w:rsidRPr="002854E7">
        <w:rPr>
          <w:rFonts w:asciiTheme="minorHAnsi" w:hAnsiTheme="minorHAnsi"/>
          <w:color w:val="000000" w:themeColor="text1"/>
        </w:rPr>
        <w:t xml:space="preserve">Selekcji </w:t>
      </w:r>
      <w:r w:rsidR="00DA580B" w:rsidRPr="002854E7">
        <w:rPr>
          <w:rFonts w:asciiTheme="minorHAnsi" w:hAnsiTheme="minorHAnsi"/>
          <w:color w:val="000000" w:themeColor="text1"/>
        </w:rPr>
        <w:t xml:space="preserve">zawiera </w:t>
      </w:r>
      <w:r w:rsidR="430670A5" w:rsidRPr="002854E7">
        <w:rPr>
          <w:rFonts w:asciiTheme="minorHAnsi" w:hAnsiTheme="minorHAnsi"/>
          <w:color w:val="000000" w:themeColor="text1"/>
        </w:rPr>
        <w:t>Załączni</w:t>
      </w:r>
      <w:r w:rsidR="00DA580B" w:rsidRPr="002854E7">
        <w:rPr>
          <w:rFonts w:asciiTheme="minorHAnsi" w:hAnsiTheme="minorHAnsi"/>
          <w:color w:val="000000" w:themeColor="text1"/>
        </w:rPr>
        <w:t xml:space="preserve">k nr </w:t>
      </w:r>
      <w:r w:rsidR="00B46833" w:rsidRPr="002854E7">
        <w:rPr>
          <w:rFonts w:asciiTheme="minorHAnsi" w:hAnsiTheme="minorHAnsi"/>
          <w:color w:val="000000" w:themeColor="text1"/>
        </w:rPr>
        <w:t xml:space="preserve">5 </w:t>
      </w:r>
      <w:r w:rsidR="00DA580B" w:rsidRPr="002854E7">
        <w:rPr>
          <w:rFonts w:asciiTheme="minorHAnsi" w:hAnsiTheme="minorHAnsi"/>
          <w:color w:val="000000" w:themeColor="text1"/>
        </w:rPr>
        <w:t>do Regulaminu.</w:t>
      </w:r>
      <w:r w:rsidR="00DA1D53" w:rsidRPr="002854E7">
        <w:rPr>
          <w:rFonts w:asciiTheme="minorHAnsi" w:hAnsiTheme="minorHAnsi"/>
          <w:color w:val="000000" w:themeColor="text1"/>
        </w:rPr>
        <w:t xml:space="preserve"> </w:t>
      </w:r>
      <w:r w:rsidR="00AB4FC4" w:rsidRPr="002854E7">
        <w:rPr>
          <w:rFonts w:asciiTheme="minorHAnsi" w:hAnsiTheme="minorHAnsi"/>
          <w:color w:val="000000" w:themeColor="text1"/>
        </w:rPr>
        <w:t xml:space="preserve">Ocena merytoryczna jest ustalana </w:t>
      </w:r>
      <w:r w:rsidR="005109B9" w:rsidRPr="002854E7">
        <w:rPr>
          <w:rFonts w:asciiTheme="minorHAnsi" w:hAnsiTheme="minorHAnsi"/>
          <w:color w:val="000000" w:themeColor="text1"/>
        </w:rPr>
        <w:t xml:space="preserve">przez Zespół Oceniający </w:t>
      </w:r>
      <w:r w:rsidR="00AB4FC4" w:rsidRPr="002854E7">
        <w:rPr>
          <w:rFonts w:asciiTheme="minorHAnsi" w:hAnsiTheme="minorHAnsi"/>
          <w:color w:val="000000" w:themeColor="text1"/>
        </w:rPr>
        <w:t xml:space="preserve">na podstawie informacji zawartych w Wynikach Prac </w:t>
      </w:r>
      <w:r w:rsidR="00CD356C" w:rsidRPr="002854E7">
        <w:rPr>
          <w:rFonts w:asciiTheme="minorHAnsi" w:hAnsiTheme="minorHAnsi"/>
          <w:color w:val="000000" w:themeColor="text1"/>
        </w:rPr>
        <w:t xml:space="preserve">określonych dla danego </w:t>
      </w:r>
      <w:r w:rsidR="00D12E13" w:rsidRPr="002854E7">
        <w:rPr>
          <w:rFonts w:asciiTheme="minorHAnsi" w:hAnsiTheme="minorHAnsi"/>
          <w:color w:val="000000" w:themeColor="text1"/>
        </w:rPr>
        <w:t xml:space="preserve">Etapu </w:t>
      </w:r>
      <w:r w:rsidR="00B370A8" w:rsidRPr="002854E7">
        <w:rPr>
          <w:rFonts w:asciiTheme="minorHAnsi" w:hAnsiTheme="minorHAnsi"/>
          <w:color w:val="000000" w:themeColor="text1"/>
        </w:rPr>
        <w:t xml:space="preserve">w ramach danego Strumienia, </w:t>
      </w:r>
      <w:r w:rsidR="00CD356C" w:rsidRPr="002854E7">
        <w:rPr>
          <w:rFonts w:asciiTheme="minorHAnsi" w:hAnsiTheme="minorHAnsi"/>
          <w:color w:val="000000" w:themeColor="text1"/>
        </w:rPr>
        <w:t xml:space="preserve">wskazanych w </w:t>
      </w:r>
      <w:r w:rsidR="430670A5" w:rsidRPr="002854E7">
        <w:rPr>
          <w:rFonts w:asciiTheme="minorHAnsi" w:hAnsiTheme="minorHAnsi"/>
          <w:color w:val="000000" w:themeColor="text1"/>
        </w:rPr>
        <w:t>Załączni</w:t>
      </w:r>
      <w:r w:rsidR="00CD356C" w:rsidRPr="002854E7">
        <w:rPr>
          <w:rFonts w:asciiTheme="minorHAnsi" w:hAnsiTheme="minorHAnsi"/>
          <w:color w:val="000000" w:themeColor="text1"/>
        </w:rPr>
        <w:t xml:space="preserve">ku nr </w:t>
      </w:r>
      <w:r w:rsidR="00B46833" w:rsidRPr="002854E7">
        <w:rPr>
          <w:rFonts w:asciiTheme="minorHAnsi" w:hAnsiTheme="minorHAnsi"/>
          <w:color w:val="000000" w:themeColor="text1"/>
        </w:rPr>
        <w:t xml:space="preserve">4 </w:t>
      </w:r>
      <w:r w:rsidR="00CD356C" w:rsidRPr="002854E7">
        <w:rPr>
          <w:rFonts w:asciiTheme="minorHAnsi" w:hAnsiTheme="minorHAnsi"/>
          <w:color w:val="000000" w:themeColor="text1"/>
        </w:rPr>
        <w:t>do Regulaminu</w:t>
      </w:r>
      <w:r w:rsidR="002A5D82" w:rsidRPr="002854E7">
        <w:rPr>
          <w:rFonts w:asciiTheme="minorHAnsi" w:hAnsiTheme="minorHAnsi"/>
          <w:color w:val="000000" w:themeColor="text1"/>
        </w:rPr>
        <w:t xml:space="preserve"> oraz uzyskanych przez Zespół Oceniający w ramach </w:t>
      </w:r>
      <w:r w:rsidR="00BB0640" w:rsidRPr="002854E7">
        <w:rPr>
          <w:rFonts w:asciiTheme="minorHAnsi" w:hAnsiTheme="minorHAnsi"/>
          <w:color w:val="000000" w:themeColor="text1"/>
        </w:rPr>
        <w:t xml:space="preserve">ewentualnych </w:t>
      </w:r>
      <w:r w:rsidR="002A5D82" w:rsidRPr="002854E7">
        <w:rPr>
          <w:rFonts w:asciiTheme="minorHAnsi" w:hAnsiTheme="minorHAnsi"/>
          <w:color w:val="000000" w:themeColor="text1"/>
        </w:rPr>
        <w:t xml:space="preserve">spotkań z Uczestnikami </w:t>
      </w:r>
      <w:r w:rsidR="008F52D2" w:rsidRPr="002854E7">
        <w:rPr>
          <w:rFonts w:asciiTheme="minorHAnsi" w:hAnsiTheme="minorHAnsi"/>
          <w:color w:val="000000" w:themeColor="text1"/>
        </w:rPr>
        <w:t>Przedsięwzięcia</w:t>
      </w:r>
      <w:r w:rsidR="002A5D82" w:rsidRPr="002854E7">
        <w:rPr>
          <w:rFonts w:asciiTheme="minorHAnsi" w:hAnsiTheme="minorHAnsi"/>
          <w:color w:val="000000" w:themeColor="text1"/>
        </w:rPr>
        <w:t>.</w:t>
      </w:r>
      <w:r w:rsidR="00221326" w:rsidRPr="002854E7">
        <w:rPr>
          <w:rFonts w:asciiTheme="minorHAnsi" w:hAnsiTheme="minorHAnsi"/>
          <w:color w:val="000000" w:themeColor="text1"/>
        </w:rPr>
        <w:t xml:space="preserve"> </w:t>
      </w:r>
      <w:bookmarkStart w:id="168" w:name="_Ref511658500"/>
      <w:bookmarkEnd w:id="167"/>
      <w:bookmarkEnd w:id="168"/>
    </w:p>
    <w:p w14:paraId="5FE85BFA" w14:textId="114B87EC" w:rsidR="00D1475C" w:rsidRPr="002854E7" w:rsidRDefault="00BB0640" w:rsidP="00B96C37">
      <w:pPr>
        <w:pStyle w:val="Akapitzlist"/>
        <w:numPr>
          <w:ilvl w:val="0"/>
          <w:numId w:val="30"/>
        </w:numPr>
        <w:spacing w:after="0" w:line="240" w:lineRule="auto"/>
        <w:ind w:left="426" w:hanging="426"/>
        <w:jc w:val="both"/>
        <w:rPr>
          <w:rFonts w:asciiTheme="minorHAnsi" w:hAnsiTheme="minorHAnsi"/>
          <w:color w:val="000000" w:themeColor="text1"/>
        </w:rPr>
      </w:pPr>
      <w:bookmarkStart w:id="169" w:name="_Ref511205709"/>
      <w:r w:rsidRPr="002854E7">
        <w:rPr>
          <w:rFonts w:asciiTheme="minorHAnsi" w:hAnsiTheme="minorHAnsi"/>
          <w:color w:val="000000" w:themeColor="text1"/>
        </w:rPr>
        <w:t>NCBR</w:t>
      </w:r>
      <w:r w:rsidR="00D1475C" w:rsidRPr="002854E7">
        <w:rPr>
          <w:rFonts w:asciiTheme="minorHAnsi" w:hAnsiTheme="minorHAnsi"/>
          <w:color w:val="000000" w:themeColor="text1"/>
        </w:rPr>
        <w:t xml:space="preserve"> </w:t>
      </w:r>
      <w:r w:rsidR="001474AE" w:rsidRPr="002854E7">
        <w:rPr>
          <w:rFonts w:asciiTheme="minorHAnsi" w:hAnsiTheme="minorHAnsi"/>
          <w:color w:val="000000" w:themeColor="text1"/>
        </w:rPr>
        <w:t xml:space="preserve">przed zakończeniem oceny </w:t>
      </w:r>
      <w:r w:rsidR="00C45A98" w:rsidRPr="002854E7">
        <w:rPr>
          <w:rFonts w:asciiTheme="minorHAnsi" w:hAnsiTheme="minorHAnsi"/>
          <w:color w:val="000000" w:themeColor="text1"/>
        </w:rPr>
        <w:t xml:space="preserve">w ramach Selekcji </w:t>
      </w:r>
      <w:r w:rsidRPr="002854E7">
        <w:rPr>
          <w:rFonts w:asciiTheme="minorHAnsi" w:hAnsiTheme="minorHAnsi"/>
          <w:color w:val="000000" w:themeColor="text1"/>
        </w:rPr>
        <w:t>może wedle swojego uznania zorganizować spotkania Zespołu Oceniającego z Uczestnikami Przedsięwzięcia w ramach danego Strumienia. W razie podjęcia przez Zespół Oceniający</w:t>
      </w:r>
      <w:r w:rsidR="0077514C" w:rsidRPr="002854E7">
        <w:rPr>
          <w:rFonts w:asciiTheme="minorHAnsi" w:hAnsiTheme="minorHAnsi"/>
          <w:color w:val="000000" w:themeColor="text1"/>
        </w:rPr>
        <w:t xml:space="preserve"> </w:t>
      </w:r>
      <w:bookmarkStart w:id="170" w:name="_Hlk57699057"/>
      <w:r w:rsidR="0077514C" w:rsidRPr="002854E7">
        <w:rPr>
          <w:rFonts w:asciiTheme="minorHAnsi" w:hAnsiTheme="minorHAnsi"/>
          <w:color w:val="000000" w:themeColor="text1"/>
        </w:rPr>
        <w:t>decyzji</w:t>
      </w:r>
      <w:bookmarkEnd w:id="170"/>
      <w:r w:rsidRPr="002854E7">
        <w:rPr>
          <w:rFonts w:asciiTheme="minorHAnsi" w:hAnsiTheme="minorHAnsi"/>
          <w:color w:val="000000" w:themeColor="text1"/>
        </w:rPr>
        <w:t xml:space="preserve"> o przeprowadzeniu spotkań, są one prowadzone </w:t>
      </w:r>
      <w:r w:rsidR="00D1475C" w:rsidRPr="002854E7">
        <w:rPr>
          <w:rFonts w:asciiTheme="minorHAnsi" w:hAnsiTheme="minorHAnsi"/>
          <w:color w:val="000000" w:themeColor="text1"/>
        </w:rPr>
        <w:t xml:space="preserve">z każdym Uczestnikiem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 ramach danego Strumienia</w:t>
      </w:r>
      <w:r w:rsidR="00D1475C" w:rsidRPr="002854E7">
        <w:rPr>
          <w:rFonts w:asciiTheme="minorHAnsi" w:hAnsiTheme="minorHAnsi"/>
          <w:color w:val="000000" w:themeColor="text1"/>
        </w:rPr>
        <w:t xml:space="preserve">, w celu umożliwienia mu wyjaśnienia informacji zawartych w Wynikach Prac </w:t>
      </w:r>
      <w:r w:rsidR="00F07AAD" w:rsidRPr="002854E7">
        <w:rPr>
          <w:rFonts w:asciiTheme="minorHAnsi" w:hAnsiTheme="minorHAnsi"/>
          <w:color w:val="000000" w:themeColor="text1"/>
        </w:rPr>
        <w:t>Etapu</w:t>
      </w:r>
      <w:r w:rsidR="00D1475C" w:rsidRPr="002854E7">
        <w:rPr>
          <w:rFonts w:asciiTheme="minorHAnsi" w:hAnsiTheme="minorHAnsi"/>
          <w:color w:val="000000" w:themeColor="text1"/>
        </w:rPr>
        <w:t>, na następujących zasadach:</w:t>
      </w:r>
      <w:bookmarkEnd w:id="169"/>
    </w:p>
    <w:p w14:paraId="701D60B5" w14:textId="77777777" w:rsidR="00D1475C" w:rsidRPr="002854E7" w:rsidRDefault="00D1475C" w:rsidP="00B96C37">
      <w:pPr>
        <w:pStyle w:val="Akapitzlist"/>
        <w:numPr>
          <w:ilvl w:val="1"/>
          <w:numId w:val="5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lastRenderedPageBreak/>
        <w:t xml:space="preserve">terminy spotkania wyznacza NCBR, za co najmniej </w:t>
      </w:r>
      <w:r w:rsidR="004D75FD" w:rsidRPr="002854E7">
        <w:rPr>
          <w:rFonts w:asciiTheme="minorHAnsi" w:hAnsiTheme="minorHAnsi"/>
          <w:color w:val="000000" w:themeColor="text1"/>
        </w:rPr>
        <w:t>3</w:t>
      </w:r>
      <w:r w:rsidR="00C762D5" w:rsidRPr="002854E7">
        <w:rPr>
          <w:rFonts w:asciiTheme="minorHAnsi" w:hAnsiTheme="minorHAnsi"/>
          <w:color w:val="000000" w:themeColor="text1"/>
        </w:rPr>
        <w:t>-</w:t>
      </w:r>
      <w:r w:rsidRPr="002854E7">
        <w:rPr>
          <w:rFonts w:asciiTheme="minorHAnsi" w:hAnsiTheme="minorHAnsi"/>
          <w:color w:val="000000" w:themeColor="text1"/>
        </w:rPr>
        <w:t xml:space="preserve">dniowym zawiadomieniem przekazanym Uczestnikowi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 Umowie. Na uzasadnioną prośbę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Zespół Oceniający może przełożyć termin spotkania, nie więcej jednak niż o </w:t>
      </w:r>
      <w:r w:rsidR="004D75FD" w:rsidRPr="002854E7">
        <w:rPr>
          <w:rFonts w:asciiTheme="minorHAnsi" w:hAnsiTheme="minorHAnsi"/>
          <w:color w:val="000000" w:themeColor="text1"/>
        </w:rPr>
        <w:t>5</w:t>
      </w:r>
      <w:r w:rsidR="00AD51BE" w:rsidRPr="002854E7">
        <w:rPr>
          <w:rFonts w:asciiTheme="minorHAnsi" w:hAnsiTheme="minorHAnsi"/>
          <w:color w:val="000000" w:themeColor="text1"/>
        </w:rPr>
        <w:t xml:space="preserve"> </w:t>
      </w:r>
      <w:r w:rsidRPr="002854E7">
        <w:rPr>
          <w:rFonts w:asciiTheme="minorHAnsi" w:hAnsiTheme="minorHAnsi"/>
          <w:color w:val="000000" w:themeColor="text1"/>
        </w:rPr>
        <w:t>dni</w:t>
      </w:r>
      <w:r w:rsidR="001B72F0" w:rsidRPr="002854E7">
        <w:rPr>
          <w:rFonts w:asciiTheme="minorHAnsi" w:hAnsiTheme="minorHAnsi"/>
          <w:color w:val="000000" w:themeColor="text1"/>
        </w:rPr>
        <w:t>;</w:t>
      </w:r>
    </w:p>
    <w:p w14:paraId="3213E642" w14:textId="2313F535" w:rsidR="00D1475C" w:rsidRPr="002854E7" w:rsidRDefault="00D1475C" w:rsidP="00B96C37">
      <w:pPr>
        <w:pStyle w:val="Akapitzlist"/>
        <w:numPr>
          <w:ilvl w:val="1"/>
          <w:numId w:val="5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posiedzenie jest niejawne, przy czym w prezentacji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mogą wziąć udział jego przedstawiciele, pracownicy i współpracownicy</w:t>
      </w:r>
      <w:r w:rsidR="0029620F" w:rsidRPr="002854E7">
        <w:rPr>
          <w:rFonts w:asciiTheme="minorHAnsi" w:hAnsiTheme="minorHAnsi"/>
          <w:color w:val="000000" w:themeColor="text1"/>
        </w:rPr>
        <w:t xml:space="preserve">, wskazani pisemnie przez Uczestnika </w:t>
      </w:r>
      <w:r w:rsidR="008F52D2" w:rsidRPr="002854E7">
        <w:rPr>
          <w:rFonts w:asciiTheme="minorHAnsi" w:hAnsiTheme="minorHAnsi"/>
          <w:color w:val="000000" w:themeColor="text1"/>
        </w:rPr>
        <w:t>Przedsięwzięcia</w:t>
      </w:r>
      <w:r w:rsidR="0029620F" w:rsidRPr="002854E7">
        <w:rPr>
          <w:rFonts w:asciiTheme="minorHAnsi" w:hAnsiTheme="minorHAnsi"/>
          <w:color w:val="000000" w:themeColor="text1"/>
        </w:rPr>
        <w:t xml:space="preserve"> przed spotkaniem, przy czym liczba osób wskazanych przez Uczestnika </w:t>
      </w:r>
      <w:r w:rsidR="008F52D2" w:rsidRPr="002854E7">
        <w:rPr>
          <w:rFonts w:asciiTheme="minorHAnsi" w:hAnsiTheme="minorHAnsi"/>
          <w:color w:val="000000" w:themeColor="text1"/>
        </w:rPr>
        <w:t>Przedsięwzięcia</w:t>
      </w:r>
      <w:r w:rsidR="0029620F" w:rsidRPr="002854E7">
        <w:rPr>
          <w:rFonts w:asciiTheme="minorHAnsi" w:hAnsiTheme="minorHAnsi"/>
          <w:color w:val="000000" w:themeColor="text1"/>
        </w:rPr>
        <w:t xml:space="preserve"> nie może być większa niż pięć osób. W spotkaniu mogą uczestniczyć również</w:t>
      </w:r>
      <w:r w:rsidRPr="002854E7">
        <w:rPr>
          <w:rFonts w:asciiTheme="minorHAnsi" w:hAnsiTheme="minorHAnsi"/>
          <w:color w:val="000000" w:themeColor="text1"/>
        </w:rPr>
        <w:t xml:space="preserve"> inne osoby, </w:t>
      </w:r>
      <w:r w:rsidR="0029620F" w:rsidRPr="002854E7">
        <w:rPr>
          <w:rFonts w:asciiTheme="minorHAnsi" w:hAnsiTheme="minorHAnsi"/>
          <w:color w:val="000000" w:themeColor="text1"/>
        </w:rPr>
        <w:t>wskazane przez NCBR, pod warunkiem zobowiązania ich do zachowania poufności</w:t>
      </w:r>
      <w:r w:rsidR="004B30DD" w:rsidRPr="002854E7">
        <w:rPr>
          <w:rFonts w:asciiTheme="minorHAnsi" w:hAnsiTheme="minorHAnsi"/>
          <w:color w:val="000000" w:themeColor="text1"/>
        </w:rPr>
        <w:t xml:space="preserve">. </w:t>
      </w:r>
      <w:bookmarkStart w:id="171" w:name="_Hlk511203405"/>
      <w:r w:rsidR="004B30DD" w:rsidRPr="002854E7">
        <w:rPr>
          <w:rFonts w:asciiTheme="minorHAnsi" w:hAnsiTheme="minorHAnsi"/>
          <w:color w:val="000000" w:themeColor="text1"/>
        </w:rPr>
        <w:t xml:space="preserve">Uczestnik </w:t>
      </w:r>
      <w:r w:rsidR="008F52D2" w:rsidRPr="002854E7">
        <w:rPr>
          <w:rFonts w:asciiTheme="minorHAnsi" w:hAnsiTheme="minorHAnsi"/>
          <w:color w:val="000000" w:themeColor="text1"/>
        </w:rPr>
        <w:t>Przedsięwzięcia</w:t>
      </w:r>
      <w:r w:rsidR="004B30DD" w:rsidRPr="002854E7">
        <w:rPr>
          <w:rFonts w:asciiTheme="minorHAnsi" w:hAnsiTheme="minorHAnsi"/>
          <w:color w:val="000000" w:themeColor="text1"/>
        </w:rPr>
        <w:t xml:space="preserve"> jest uprawniony do zastrzeżenia informacji przedstawianych w ramach prezentacji i dyskusji</w:t>
      </w:r>
      <w:r w:rsidR="00A1595E" w:rsidRPr="002854E7">
        <w:rPr>
          <w:rFonts w:asciiTheme="minorHAnsi" w:hAnsiTheme="minorHAnsi"/>
          <w:color w:val="000000" w:themeColor="text1"/>
        </w:rPr>
        <w:t xml:space="preserve"> jako tajemnicy przedsiębiorstwa</w:t>
      </w:r>
      <w:r w:rsidR="004B30DD" w:rsidRPr="002854E7">
        <w:rPr>
          <w:rFonts w:asciiTheme="minorHAnsi" w:hAnsiTheme="minorHAnsi"/>
          <w:color w:val="000000" w:themeColor="text1"/>
        </w:rPr>
        <w:t>, na podstawie uzasadnionego wniosku zgłoszonego do protokołu wraz ze wskazaniem informacji podlegających zastrzeżeniu</w:t>
      </w:r>
      <w:r w:rsidR="001B72F0" w:rsidRPr="002854E7">
        <w:rPr>
          <w:rFonts w:asciiTheme="minorHAnsi" w:hAnsiTheme="minorHAnsi"/>
          <w:color w:val="000000" w:themeColor="text1"/>
        </w:rPr>
        <w:t>;</w:t>
      </w:r>
      <w:bookmarkEnd w:id="171"/>
    </w:p>
    <w:p w14:paraId="4FB2B696" w14:textId="328D8C3F" w:rsidR="00BB0640" w:rsidRPr="002854E7" w:rsidRDefault="00BB0640" w:rsidP="00B96C37">
      <w:pPr>
        <w:pStyle w:val="Akapitzlist"/>
        <w:numPr>
          <w:ilvl w:val="1"/>
          <w:numId w:val="5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spotkanie jest prowadzone</w:t>
      </w:r>
      <w:r w:rsidR="00E01F83" w:rsidRPr="002854E7">
        <w:rPr>
          <w:rFonts w:asciiTheme="minorHAnsi" w:hAnsiTheme="minorHAnsi"/>
          <w:color w:val="000000" w:themeColor="text1"/>
        </w:rPr>
        <w:t>, w tym w zakresie udzielania i odbierania głosu,</w:t>
      </w:r>
      <w:r w:rsidRPr="002854E7">
        <w:rPr>
          <w:rFonts w:asciiTheme="minorHAnsi" w:hAnsiTheme="minorHAnsi"/>
          <w:color w:val="000000" w:themeColor="text1"/>
        </w:rPr>
        <w:t xml:space="preserve"> przez wyznaczonego przez NCBR członka Zespołu Oceniającego;</w:t>
      </w:r>
    </w:p>
    <w:p w14:paraId="40753809" w14:textId="0E7ECC1A" w:rsidR="00D1475C" w:rsidRPr="002854E7" w:rsidRDefault="00D1475C" w:rsidP="00B96C37">
      <w:pPr>
        <w:pStyle w:val="Akapitzlist"/>
        <w:numPr>
          <w:ilvl w:val="1"/>
          <w:numId w:val="5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spotkanie składa się z dwóch części: prezentacji Wyników Prac </w:t>
      </w:r>
      <w:r w:rsidR="00F07AAD" w:rsidRPr="002854E7">
        <w:rPr>
          <w:rFonts w:asciiTheme="minorHAnsi" w:hAnsiTheme="minorHAnsi"/>
          <w:color w:val="000000" w:themeColor="text1"/>
        </w:rPr>
        <w:t xml:space="preserve">Etapu </w:t>
      </w:r>
      <w:r w:rsidRPr="002854E7">
        <w:rPr>
          <w:rFonts w:asciiTheme="minorHAnsi" w:hAnsiTheme="minorHAnsi"/>
          <w:color w:val="000000" w:themeColor="text1"/>
        </w:rPr>
        <w:t xml:space="preserve">przez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oraz dyskusji z udziałem Zespołu Oceniającego</w:t>
      </w:r>
      <w:r w:rsidR="003B65E5" w:rsidRPr="002854E7">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2854E7">
        <w:rPr>
          <w:rFonts w:asciiTheme="minorHAnsi" w:hAnsiTheme="minorHAnsi"/>
          <w:color w:val="000000" w:themeColor="text1"/>
        </w:rPr>
        <w:t xml:space="preserve">części lub całości </w:t>
      </w:r>
      <w:r w:rsidR="003B65E5" w:rsidRPr="002854E7">
        <w:rPr>
          <w:rFonts w:asciiTheme="minorHAnsi" w:hAnsiTheme="minorHAnsi"/>
          <w:color w:val="000000" w:themeColor="text1"/>
        </w:rPr>
        <w:t>spotkania w języku angielskim</w:t>
      </w:r>
      <w:r w:rsidR="001B72F0" w:rsidRPr="002854E7">
        <w:rPr>
          <w:rFonts w:asciiTheme="minorHAnsi" w:hAnsiTheme="minorHAnsi"/>
          <w:color w:val="000000" w:themeColor="text1"/>
        </w:rPr>
        <w:t>;</w:t>
      </w:r>
    </w:p>
    <w:p w14:paraId="6BF384BD" w14:textId="40336906" w:rsidR="00D1475C" w:rsidRPr="002854E7" w:rsidRDefault="00D1475C" w:rsidP="00B96C37">
      <w:pPr>
        <w:pStyle w:val="Akapitzlist"/>
        <w:numPr>
          <w:ilvl w:val="1"/>
          <w:numId w:val="5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w ramach prezentacji Uczestnik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wyjaśnia informacje zawarte w Wynikach Prac </w:t>
      </w:r>
      <w:r w:rsidR="00F07AAD" w:rsidRPr="002854E7">
        <w:rPr>
          <w:rFonts w:asciiTheme="minorHAnsi" w:hAnsiTheme="minorHAnsi"/>
          <w:color w:val="000000" w:themeColor="text1"/>
        </w:rPr>
        <w:t>Etapu</w:t>
      </w:r>
      <w:r w:rsidR="00A23B0A" w:rsidRPr="002854E7">
        <w:rPr>
          <w:rFonts w:asciiTheme="minorHAnsi" w:hAnsiTheme="minorHAnsi"/>
          <w:color w:val="000000" w:themeColor="text1"/>
        </w:rPr>
        <w:t xml:space="preserve"> oraz przedstawia poczynione postępy i </w:t>
      </w:r>
      <w:r w:rsidR="005552E3" w:rsidRPr="002854E7">
        <w:rPr>
          <w:rFonts w:asciiTheme="minorHAnsi" w:hAnsiTheme="minorHAnsi"/>
          <w:color w:val="000000" w:themeColor="text1"/>
        </w:rPr>
        <w:t>ulepszenia</w:t>
      </w:r>
      <w:r w:rsidR="00A23B0A" w:rsidRPr="002854E7">
        <w:rPr>
          <w:rFonts w:asciiTheme="minorHAnsi" w:hAnsiTheme="minorHAnsi"/>
          <w:color w:val="000000" w:themeColor="text1"/>
        </w:rPr>
        <w:t xml:space="preserve"> w stosunku do przyjętych założeń</w:t>
      </w:r>
      <w:r w:rsidRPr="002854E7">
        <w:rPr>
          <w:rFonts w:asciiTheme="minorHAnsi" w:hAnsiTheme="minorHAnsi"/>
          <w:color w:val="000000" w:themeColor="text1"/>
        </w:rPr>
        <w:t xml:space="preserve">. Po przedstawieniu przez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wyjaśnień, Zespół Oceniający może przeprowadzić dyskusję z Uczestnikiem </w:t>
      </w:r>
      <w:r w:rsidR="008F52D2" w:rsidRPr="002854E7">
        <w:rPr>
          <w:rFonts w:asciiTheme="minorHAnsi" w:hAnsiTheme="minorHAnsi"/>
          <w:color w:val="000000" w:themeColor="text1"/>
        </w:rPr>
        <w:t>Przedsięwzięcia</w:t>
      </w:r>
      <w:r w:rsidR="001B72F0" w:rsidRPr="002854E7">
        <w:rPr>
          <w:rFonts w:asciiTheme="minorHAnsi" w:hAnsiTheme="minorHAnsi"/>
          <w:color w:val="000000" w:themeColor="text1"/>
        </w:rPr>
        <w:t>;</w:t>
      </w:r>
    </w:p>
    <w:p w14:paraId="78382DD5" w14:textId="77777777" w:rsidR="00905A98" w:rsidRPr="002854E7" w:rsidRDefault="00D1475C" w:rsidP="00B96C37">
      <w:pPr>
        <w:pStyle w:val="Akapitzlist"/>
        <w:numPr>
          <w:ilvl w:val="1"/>
          <w:numId w:val="58"/>
        </w:numPr>
        <w:spacing w:after="0" w:line="240" w:lineRule="auto"/>
        <w:ind w:left="709"/>
        <w:jc w:val="both"/>
        <w:rPr>
          <w:rFonts w:asciiTheme="minorHAnsi" w:hAnsiTheme="minorHAnsi"/>
          <w:color w:val="000000" w:themeColor="text1"/>
        </w:rPr>
      </w:pPr>
      <w:bookmarkStart w:id="172" w:name="_Ref511205711"/>
      <w:r w:rsidRPr="002854E7">
        <w:rPr>
          <w:rFonts w:asciiTheme="minorHAnsi" w:hAnsiTheme="minorHAnsi"/>
          <w:color w:val="000000" w:themeColor="text1"/>
        </w:rPr>
        <w:t xml:space="preserve">z zastrzeżeniem zdania kolejnego, Zespół Oceniający w trakcie spotkania z Uczestnikiem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może </w:t>
      </w:r>
      <w:r w:rsidR="004B30DD" w:rsidRPr="002854E7">
        <w:rPr>
          <w:rFonts w:asciiTheme="minorHAnsi" w:hAnsiTheme="minorHAnsi"/>
          <w:color w:val="000000" w:themeColor="text1"/>
        </w:rPr>
        <w:t>wskazywać</w:t>
      </w:r>
      <w:r w:rsidRPr="002854E7">
        <w:rPr>
          <w:rFonts w:asciiTheme="minorHAnsi" w:hAnsiTheme="minorHAnsi"/>
          <w:color w:val="000000" w:themeColor="text1"/>
        </w:rPr>
        <w:t xml:space="preserve"> Uczestnikowi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zagadnienia</w:t>
      </w:r>
      <w:r w:rsidR="00905A98" w:rsidRPr="002854E7">
        <w:rPr>
          <w:rFonts w:asciiTheme="minorHAnsi" w:hAnsiTheme="minorHAnsi"/>
          <w:color w:val="000000" w:themeColor="text1"/>
        </w:rPr>
        <w:t>, które:</w:t>
      </w:r>
      <w:bookmarkEnd w:id="172"/>
    </w:p>
    <w:p w14:paraId="1E43493B" w14:textId="77777777" w:rsidR="00905A98" w:rsidRPr="002854E7" w:rsidRDefault="00905A98" w:rsidP="00B96C37">
      <w:pPr>
        <w:pStyle w:val="Akapitzlist"/>
        <w:numPr>
          <w:ilvl w:val="2"/>
          <w:numId w:val="58"/>
        </w:numPr>
        <w:spacing w:after="0" w:line="240" w:lineRule="auto"/>
        <w:ind w:left="1134" w:hanging="425"/>
        <w:jc w:val="both"/>
        <w:rPr>
          <w:rFonts w:asciiTheme="minorHAnsi" w:hAnsiTheme="minorHAnsi"/>
          <w:color w:val="000000" w:themeColor="text1"/>
        </w:rPr>
      </w:pPr>
      <w:bookmarkStart w:id="173" w:name="_Ref511205739"/>
      <w:r w:rsidRPr="002854E7">
        <w:rPr>
          <w:rFonts w:asciiTheme="minorHAnsi" w:hAnsiTheme="minorHAnsi"/>
          <w:color w:val="000000" w:themeColor="text1"/>
        </w:rPr>
        <w:t xml:space="preserve">muszą być przez niego wyjaśnione lub uzupełnione ze względu na niekompletność informacji, lub </w:t>
      </w:r>
      <w:bookmarkEnd w:id="173"/>
    </w:p>
    <w:p w14:paraId="165D11DC" w14:textId="77777777" w:rsidR="00905A98" w:rsidRPr="002854E7" w:rsidRDefault="00905A98" w:rsidP="00B96C37">
      <w:pPr>
        <w:pStyle w:val="Akapitzlist"/>
        <w:numPr>
          <w:ilvl w:val="2"/>
          <w:numId w:val="58"/>
        </w:numPr>
        <w:spacing w:after="0" w:line="240" w:lineRule="auto"/>
        <w:ind w:left="1134" w:hanging="425"/>
        <w:jc w:val="both"/>
        <w:rPr>
          <w:rFonts w:asciiTheme="minorHAnsi" w:hAnsiTheme="minorHAnsi"/>
          <w:color w:val="000000" w:themeColor="text1"/>
        </w:rPr>
      </w:pPr>
      <w:bookmarkStart w:id="174" w:name="_Ref511205820"/>
      <w:r w:rsidRPr="002854E7">
        <w:rPr>
          <w:rFonts w:asciiTheme="minorHAnsi" w:hAnsiTheme="minorHAnsi"/>
          <w:color w:val="000000" w:themeColor="text1"/>
        </w:rPr>
        <w:t xml:space="preserve">mogą być przez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t>
      </w:r>
      <w:r w:rsidR="00004A59" w:rsidRPr="002854E7">
        <w:rPr>
          <w:rFonts w:asciiTheme="minorHAnsi" w:hAnsiTheme="minorHAnsi"/>
          <w:color w:val="000000" w:themeColor="text1"/>
        </w:rPr>
        <w:t xml:space="preserve">ewentualnie </w:t>
      </w:r>
      <w:r w:rsidRPr="002854E7">
        <w:rPr>
          <w:rFonts w:asciiTheme="minorHAnsi" w:hAnsiTheme="minorHAnsi"/>
          <w:color w:val="000000" w:themeColor="text1"/>
        </w:rPr>
        <w:t>ulepszone</w:t>
      </w:r>
      <w:r w:rsidR="00004A59" w:rsidRPr="002854E7">
        <w:rPr>
          <w:rFonts w:asciiTheme="minorHAnsi" w:hAnsiTheme="minorHAnsi"/>
          <w:color w:val="000000" w:themeColor="text1"/>
        </w:rPr>
        <w:t xml:space="preserve"> na dalszych Etapach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jako informacje stanowiące tajemnicę przedsiębiorstwa innego Uczestnika </w:t>
      </w:r>
      <w:bookmarkEnd w:id="174"/>
      <w:r w:rsidR="008F52D2" w:rsidRPr="002854E7">
        <w:rPr>
          <w:rFonts w:asciiTheme="minorHAnsi" w:hAnsiTheme="minorHAnsi"/>
          <w:color w:val="000000" w:themeColor="text1"/>
        </w:rPr>
        <w:t>Przedsięwzięcia</w:t>
      </w:r>
      <w:r w:rsidR="001B72F0" w:rsidRPr="002854E7">
        <w:rPr>
          <w:rFonts w:asciiTheme="minorHAnsi" w:hAnsiTheme="minorHAnsi"/>
          <w:color w:val="000000" w:themeColor="text1"/>
        </w:rPr>
        <w:t>;</w:t>
      </w:r>
    </w:p>
    <w:p w14:paraId="0B82EBF5" w14:textId="77777777" w:rsidR="00D1475C" w:rsidRPr="002854E7" w:rsidRDefault="00D1475C" w:rsidP="00B96C37">
      <w:pPr>
        <w:pStyle w:val="Akapitzlist"/>
        <w:numPr>
          <w:ilvl w:val="1"/>
          <w:numId w:val="5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w przypadku niestawiennictwa Uczestnika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 wyznaczonym terminie nie wyznacza się dodatkowego terminu spotkania, zaś ocena merytoryczna </w:t>
      </w:r>
      <w:r w:rsidR="004B30DD" w:rsidRPr="002854E7">
        <w:rPr>
          <w:rFonts w:asciiTheme="minorHAnsi" w:hAnsiTheme="minorHAnsi"/>
          <w:color w:val="000000" w:themeColor="text1"/>
        </w:rPr>
        <w:t>Wyniku</w:t>
      </w:r>
      <w:r w:rsidRPr="002854E7">
        <w:rPr>
          <w:rFonts w:asciiTheme="minorHAnsi" w:hAnsiTheme="minorHAnsi"/>
          <w:color w:val="000000" w:themeColor="text1"/>
        </w:rPr>
        <w:t xml:space="preserve"> Prac </w:t>
      </w:r>
      <w:r w:rsidR="00F07AAD" w:rsidRPr="002854E7">
        <w:rPr>
          <w:rFonts w:asciiTheme="minorHAnsi" w:hAnsiTheme="minorHAnsi"/>
          <w:color w:val="000000" w:themeColor="text1"/>
        </w:rPr>
        <w:t xml:space="preserve">Etapu </w:t>
      </w:r>
      <w:r w:rsidRPr="002854E7">
        <w:rPr>
          <w:rFonts w:asciiTheme="minorHAnsi" w:hAnsiTheme="minorHAnsi"/>
          <w:color w:val="000000" w:themeColor="text1"/>
        </w:rPr>
        <w:t>jest dokonywana wyłącznie na podstawie jego treści</w:t>
      </w:r>
      <w:r w:rsidR="001B72F0" w:rsidRPr="002854E7">
        <w:rPr>
          <w:rFonts w:asciiTheme="minorHAnsi" w:hAnsiTheme="minorHAnsi"/>
          <w:color w:val="000000" w:themeColor="text1"/>
        </w:rPr>
        <w:t>;</w:t>
      </w:r>
    </w:p>
    <w:p w14:paraId="38A2D0F9" w14:textId="77777777" w:rsidR="00421D3E" w:rsidRPr="002854E7" w:rsidRDefault="00421D3E" w:rsidP="00B96C37">
      <w:pPr>
        <w:pStyle w:val="Akapitzlist"/>
        <w:numPr>
          <w:ilvl w:val="1"/>
          <w:numId w:val="5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NCBR </w:t>
      </w:r>
      <w:r w:rsidR="00677666" w:rsidRPr="002854E7">
        <w:rPr>
          <w:rFonts w:asciiTheme="minorHAnsi" w:hAnsiTheme="minorHAnsi"/>
          <w:color w:val="000000" w:themeColor="text1"/>
        </w:rPr>
        <w:t>jest uprawnion</w:t>
      </w:r>
      <w:r w:rsidR="00A25A3E" w:rsidRPr="002854E7">
        <w:rPr>
          <w:rFonts w:asciiTheme="minorHAnsi" w:hAnsiTheme="minorHAnsi"/>
          <w:color w:val="000000" w:themeColor="text1"/>
        </w:rPr>
        <w:t>e</w:t>
      </w:r>
      <w:r w:rsidRPr="002854E7">
        <w:rPr>
          <w:rFonts w:asciiTheme="minorHAnsi" w:hAnsiTheme="minorHAnsi"/>
          <w:color w:val="000000" w:themeColor="text1"/>
        </w:rPr>
        <w:t xml:space="preserve"> do nagrywania spotkania</w:t>
      </w:r>
      <w:r w:rsidR="00DA1D53" w:rsidRPr="002854E7">
        <w:rPr>
          <w:rFonts w:asciiTheme="minorHAnsi" w:hAnsiTheme="minorHAnsi"/>
          <w:color w:val="000000" w:themeColor="text1"/>
        </w:rPr>
        <w:t xml:space="preserve"> w formie rejestracji obrazu i dźwięku wyłącznie dla celów dowodowych i administracyjnych oraz związanych z obsługą Przedsięwzięcia</w:t>
      </w:r>
      <w:r w:rsidRPr="002854E7">
        <w:rPr>
          <w:rFonts w:asciiTheme="minorHAnsi" w:hAnsiTheme="minorHAnsi"/>
          <w:color w:val="000000" w:themeColor="text1"/>
        </w:rPr>
        <w:t>.</w:t>
      </w:r>
    </w:p>
    <w:bookmarkEnd w:id="158"/>
    <w:p w14:paraId="5937B86C" w14:textId="77777777" w:rsidR="002A2605" w:rsidRPr="002854E7" w:rsidRDefault="002A2605"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Ocena Końcowa polega na:</w:t>
      </w:r>
    </w:p>
    <w:p w14:paraId="79E5241A" w14:textId="44CDF3B8" w:rsidR="0073376E" w:rsidRPr="002854E7" w:rsidRDefault="002A2605" w:rsidP="00B96C37">
      <w:pPr>
        <w:pStyle w:val="Akapitzlist"/>
        <w:numPr>
          <w:ilvl w:val="1"/>
          <w:numId w:val="30"/>
        </w:numPr>
        <w:spacing w:after="0" w:line="240" w:lineRule="auto"/>
        <w:ind w:left="709" w:hanging="425"/>
        <w:jc w:val="both"/>
        <w:rPr>
          <w:rFonts w:asciiTheme="minorHAnsi" w:hAnsiTheme="minorHAnsi"/>
          <w:color w:val="000000" w:themeColor="text1"/>
        </w:rPr>
      </w:pPr>
      <w:r w:rsidRPr="002854E7">
        <w:rPr>
          <w:rFonts w:asciiTheme="minorHAnsi" w:hAnsiTheme="minorHAnsi"/>
          <w:color w:val="000000" w:themeColor="text1"/>
        </w:rPr>
        <w:t xml:space="preserve">ocenie formalnej Wyniku Prac Etapu III, do której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_Ref511200675 \r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§5</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_Ref52732970 \r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§8</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stosuje się odpowiednio,</w:t>
      </w:r>
    </w:p>
    <w:p w14:paraId="589C554A" w14:textId="6B31A715" w:rsidR="0073376E" w:rsidRPr="002854E7" w:rsidRDefault="0073376E" w:rsidP="00B96C37">
      <w:pPr>
        <w:pStyle w:val="Akapitzlist"/>
        <w:numPr>
          <w:ilvl w:val="1"/>
          <w:numId w:val="30"/>
        </w:numPr>
        <w:spacing w:after="0" w:line="240" w:lineRule="auto"/>
        <w:ind w:left="709" w:hanging="425"/>
        <w:jc w:val="both"/>
        <w:rPr>
          <w:rFonts w:asciiTheme="minorHAnsi" w:hAnsiTheme="minorHAnsi"/>
          <w:color w:val="000000" w:themeColor="text1"/>
        </w:rPr>
      </w:pPr>
      <w:r w:rsidRPr="002854E7">
        <w:rPr>
          <w:rFonts w:asciiTheme="minorHAnsi" w:hAnsiTheme="minorHAnsi"/>
          <w:color w:val="000000" w:themeColor="text1"/>
        </w:rPr>
        <w:t xml:space="preserve">ocenie, czy Wynik Prac Etapu III spełnia </w:t>
      </w:r>
      <w:r w:rsidR="5DE364E7" w:rsidRPr="002854E7">
        <w:rPr>
          <w:rFonts w:asciiTheme="minorHAnsi" w:hAnsiTheme="minorHAnsi"/>
          <w:color w:val="000000" w:themeColor="text1"/>
        </w:rPr>
        <w:t>Wymagania</w:t>
      </w:r>
      <w:r w:rsidRPr="002854E7">
        <w:rPr>
          <w:rFonts w:asciiTheme="minorHAnsi" w:hAnsiTheme="minorHAnsi"/>
          <w:color w:val="000000" w:themeColor="text1"/>
        </w:rPr>
        <w:t xml:space="preserve"> Obligatoryjne,</w:t>
      </w:r>
    </w:p>
    <w:p w14:paraId="66EFE4EB" w14:textId="561E60F7" w:rsidR="006D2C7B" w:rsidRPr="002854E7" w:rsidRDefault="006D2C7B" w:rsidP="00B96C37">
      <w:pPr>
        <w:pStyle w:val="Akapitzlist"/>
        <w:numPr>
          <w:ilvl w:val="1"/>
          <w:numId w:val="30"/>
        </w:numPr>
        <w:spacing w:after="0" w:line="240" w:lineRule="auto"/>
        <w:ind w:left="709" w:hanging="425"/>
        <w:jc w:val="both"/>
        <w:rPr>
          <w:rFonts w:asciiTheme="minorHAnsi" w:hAnsiTheme="minorHAnsi"/>
          <w:color w:val="000000" w:themeColor="text1"/>
        </w:rPr>
      </w:pPr>
      <w:r w:rsidRPr="002854E7">
        <w:rPr>
          <w:rFonts w:asciiTheme="minorHAnsi" w:hAnsiTheme="minorHAnsi"/>
          <w:color w:val="000000" w:themeColor="text1"/>
        </w:rPr>
        <w:t xml:space="preserve">ocenie czy nie zachodzą przesłanki przyznania Wyniku Negatywnego zgodnie 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_Ref493944799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_Ref54791691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3CF39748" w14:textId="11A9EEF8" w:rsidR="002A2605" w:rsidRPr="002854E7" w:rsidRDefault="002A2605" w:rsidP="00B96C37">
      <w:pPr>
        <w:pStyle w:val="Akapitzlist"/>
        <w:numPr>
          <w:ilvl w:val="1"/>
          <w:numId w:val="30"/>
        </w:numPr>
        <w:spacing w:after="0" w:line="240" w:lineRule="auto"/>
        <w:ind w:left="709" w:hanging="425"/>
        <w:jc w:val="both"/>
        <w:rPr>
          <w:rFonts w:asciiTheme="minorHAnsi" w:hAnsiTheme="minorHAnsi"/>
          <w:color w:val="000000" w:themeColor="text1"/>
        </w:rPr>
      </w:pPr>
      <w:r w:rsidRPr="002854E7">
        <w:rPr>
          <w:rFonts w:asciiTheme="minorHAnsi" w:hAnsiTheme="minorHAnsi"/>
          <w:color w:val="000000" w:themeColor="text1"/>
        </w:rPr>
        <w:t xml:space="preserve">przeprowadzeniu testów Demonstratora, zgodnie 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_Ref494282176 \r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17</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67FF6A03" w14:textId="3431C3C2" w:rsidR="002A2605" w:rsidRPr="002854E7" w:rsidRDefault="002A2605" w:rsidP="00B96C37">
      <w:pPr>
        <w:pStyle w:val="Akapitzlist"/>
        <w:numPr>
          <w:ilvl w:val="1"/>
          <w:numId w:val="30"/>
        </w:numPr>
        <w:spacing w:after="0" w:line="240" w:lineRule="auto"/>
        <w:ind w:left="709" w:hanging="425"/>
        <w:jc w:val="both"/>
        <w:rPr>
          <w:rFonts w:asciiTheme="minorHAnsi" w:hAnsiTheme="minorHAnsi"/>
          <w:color w:val="000000" w:themeColor="text1"/>
        </w:rPr>
      </w:pPr>
      <w:r w:rsidRPr="002854E7">
        <w:rPr>
          <w:rFonts w:asciiTheme="minorHAnsi" w:hAnsiTheme="minorHAnsi"/>
          <w:color w:val="000000" w:themeColor="text1"/>
        </w:rPr>
        <w:t xml:space="preserve">potwierdzeniu albo zaprzeczeniu, że </w:t>
      </w:r>
      <w:r w:rsidR="00652279" w:rsidRPr="002854E7">
        <w:rPr>
          <w:rFonts w:asciiTheme="minorHAnsi" w:hAnsiTheme="minorHAnsi"/>
          <w:color w:val="000000" w:themeColor="text1"/>
        </w:rPr>
        <w:t>Demonstrator</w:t>
      </w:r>
      <w:r w:rsidRPr="002854E7">
        <w:rPr>
          <w:rFonts w:asciiTheme="minorHAnsi" w:hAnsiTheme="minorHAnsi"/>
          <w:color w:val="000000" w:themeColor="text1"/>
        </w:rPr>
        <w:t xml:space="preserve"> </w:t>
      </w:r>
      <w:r w:rsidR="00C45A98" w:rsidRPr="002854E7">
        <w:rPr>
          <w:rFonts w:asciiTheme="minorHAnsi" w:hAnsiTheme="minorHAnsi"/>
          <w:color w:val="000000" w:themeColor="text1"/>
        </w:rPr>
        <w:t xml:space="preserve">pomyślnie przeszedł testy zgodnie z </w:t>
      </w:r>
      <w:r w:rsidR="430670A5" w:rsidRPr="002854E7">
        <w:rPr>
          <w:rFonts w:asciiTheme="minorHAnsi" w:hAnsiTheme="minorHAnsi"/>
          <w:color w:val="000000" w:themeColor="text1"/>
        </w:rPr>
        <w:t>Załączni</w:t>
      </w:r>
      <w:r w:rsidR="00C45A98" w:rsidRPr="002854E7">
        <w:rPr>
          <w:rFonts w:asciiTheme="minorHAnsi" w:hAnsiTheme="minorHAnsi"/>
          <w:color w:val="000000" w:themeColor="text1"/>
        </w:rPr>
        <w:t>kiem nr 4 do Regulaminu</w:t>
      </w:r>
      <w:r w:rsidRPr="002854E7">
        <w:rPr>
          <w:rFonts w:asciiTheme="minorHAnsi" w:hAnsiTheme="minorHAnsi"/>
          <w:color w:val="000000" w:themeColor="text1"/>
        </w:rPr>
        <w:t>.</w:t>
      </w:r>
    </w:p>
    <w:p w14:paraId="6C49CA46" w14:textId="10A64933" w:rsidR="00BB0640" w:rsidRPr="002854E7" w:rsidRDefault="00C17491"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Zespół Oceniający po </w:t>
      </w:r>
      <w:r w:rsidR="001474AE" w:rsidRPr="002854E7">
        <w:rPr>
          <w:rFonts w:asciiTheme="minorHAnsi" w:hAnsiTheme="minorHAnsi"/>
          <w:color w:val="000000" w:themeColor="text1"/>
        </w:rPr>
        <w:t xml:space="preserve">zakończeniu </w:t>
      </w:r>
      <w:r w:rsidRPr="002854E7">
        <w:rPr>
          <w:rFonts w:asciiTheme="minorHAnsi" w:hAnsiTheme="minorHAnsi"/>
          <w:color w:val="000000" w:themeColor="text1"/>
        </w:rPr>
        <w:t>oce</w:t>
      </w:r>
      <w:r w:rsidR="001474AE" w:rsidRPr="002854E7">
        <w:rPr>
          <w:rFonts w:asciiTheme="minorHAnsi" w:hAnsiTheme="minorHAnsi"/>
          <w:color w:val="000000" w:themeColor="text1"/>
        </w:rPr>
        <w:t>ny</w:t>
      </w:r>
      <w:r w:rsidRPr="002854E7">
        <w:rPr>
          <w:rFonts w:asciiTheme="minorHAnsi" w:hAnsiTheme="minorHAnsi"/>
          <w:color w:val="000000" w:themeColor="text1"/>
        </w:rPr>
        <w:t xml:space="preserve"> każdego Wyniku Prac Etapu i przed sporządzeniem Listy Rankingowej </w:t>
      </w:r>
      <w:r w:rsidR="001474AE" w:rsidRPr="002854E7">
        <w:rPr>
          <w:rFonts w:asciiTheme="minorHAnsi" w:hAnsiTheme="minorHAnsi"/>
          <w:color w:val="000000" w:themeColor="text1"/>
        </w:rPr>
        <w:t xml:space="preserve">w ramach danego Strumienia </w:t>
      </w:r>
      <w:r w:rsidRPr="002854E7">
        <w:rPr>
          <w:rFonts w:asciiTheme="minorHAnsi" w:hAnsiTheme="minorHAnsi"/>
          <w:color w:val="000000" w:themeColor="text1"/>
        </w:rPr>
        <w:t>sporządza Raport z Oceny</w:t>
      </w:r>
      <w:r w:rsidR="001474AE" w:rsidRPr="002854E7">
        <w:rPr>
          <w:rFonts w:asciiTheme="minorHAnsi" w:hAnsiTheme="minorHAnsi"/>
          <w:color w:val="000000" w:themeColor="text1"/>
        </w:rPr>
        <w:t xml:space="preserve"> Wyników Prac Etapu danego Uczestnika Przedsięwzięcia w ramach danego Strumienia</w:t>
      </w:r>
      <w:r w:rsidRPr="002854E7">
        <w:rPr>
          <w:rFonts w:asciiTheme="minorHAnsi" w:hAnsiTheme="minorHAnsi"/>
          <w:color w:val="000000" w:themeColor="text1"/>
        </w:rPr>
        <w:t>.</w:t>
      </w:r>
      <w:r w:rsidR="00BB0F15" w:rsidRPr="002854E7">
        <w:rPr>
          <w:rFonts w:asciiTheme="minorHAnsi" w:hAnsiTheme="minorHAnsi"/>
          <w:color w:val="000000" w:themeColor="text1"/>
        </w:rPr>
        <w:t xml:space="preserve"> </w:t>
      </w:r>
      <w:r w:rsidR="00BB0640" w:rsidRPr="002854E7">
        <w:rPr>
          <w:rFonts w:asciiTheme="minorHAnsi" w:hAnsiTheme="minorHAnsi"/>
          <w:color w:val="000000" w:themeColor="text1"/>
        </w:rPr>
        <w:t>W ramach</w:t>
      </w:r>
      <w:r w:rsidR="00BC0E3D" w:rsidRPr="002854E7">
        <w:rPr>
          <w:rFonts w:asciiTheme="minorHAnsi" w:hAnsiTheme="minorHAnsi"/>
          <w:color w:val="000000" w:themeColor="text1"/>
        </w:rPr>
        <w:t xml:space="preserve"> </w:t>
      </w:r>
      <w:r w:rsidR="004270C3" w:rsidRPr="002854E7">
        <w:rPr>
          <w:rFonts w:asciiTheme="minorHAnsi" w:hAnsiTheme="minorHAnsi"/>
          <w:color w:val="000000" w:themeColor="text1"/>
        </w:rPr>
        <w:t xml:space="preserve">Raportu </w:t>
      </w:r>
      <w:r w:rsidR="004270C3" w:rsidRPr="002854E7">
        <w:rPr>
          <w:rFonts w:asciiTheme="minorHAnsi" w:hAnsiTheme="minorHAnsi"/>
          <w:color w:val="000000" w:themeColor="text1"/>
        </w:rPr>
        <w:lastRenderedPageBreak/>
        <w:t>z Oceny</w:t>
      </w:r>
      <w:r w:rsidR="00051040" w:rsidRPr="002854E7">
        <w:rPr>
          <w:rFonts w:asciiTheme="minorHAnsi" w:hAnsiTheme="minorHAnsi"/>
          <w:color w:val="000000" w:themeColor="text1"/>
        </w:rPr>
        <w:t xml:space="preserve"> w ramach Selekcji I i Selekcji II</w:t>
      </w:r>
      <w:r w:rsidR="004270C3" w:rsidRPr="002854E7">
        <w:rPr>
          <w:rFonts w:asciiTheme="minorHAnsi" w:hAnsiTheme="minorHAnsi"/>
          <w:color w:val="000000" w:themeColor="text1"/>
        </w:rPr>
        <w:t xml:space="preserve"> </w:t>
      </w:r>
      <w:r w:rsidR="00BB0640" w:rsidRPr="002854E7">
        <w:rPr>
          <w:rFonts w:asciiTheme="minorHAnsi" w:hAnsiTheme="minorHAnsi"/>
          <w:color w:val="000000" w:themeColor="text1"/>
        </w:rPr>
        <w:t xml:space="preserve">Zespół </w:t>
      </w:r>
      <w:r w:rsidR="005552E3" w:rsidRPr="002854E7">
        <w:rPr>
          <w:rFonts w:asciiTheme="minorHAnsi" w:hAnsiTheme="minorHAnsi"/>
          <w:color w:val="000000" w:themeColor="text1"/>
        </w:rPr>
        <w:t>Oceniający</w:t>
      </w:r>
      <w:r w:rsidR="00BB0640" w:rsidRPr="002854E7">
        <w:rPr>
          <w:rFonts w:asciiTheme="minorHAnsi" w:hAnsiTheme="minorHAnsi"/>
          <w:color w:val="000000" w:themeColor="text1"/>
        </w:rPr>
        <w:t xml:space="preserve"> </w:t>
      </w:r>
      <w:r w:rsidR="00BB0F15" w:rsidRPr="002854E7">
        <w:rPr>
          <w:rFonts w:asciiTheme="minorHAnsi" w:hAnsiTheme="minorHAnsi"/>
          <w:color w:val="000000" w:themeColor="text1"/>
        </w:rPr>
        <w:t>w szczególności określa czy i w jakim stopniu</w:t>
      </w:r>
      <w:r w:rsidR="00BB0640" w:rsidRPr="002854E7">
        <w:rPr>
          <w:rFonts w:asciiTheme="minorHAnsi" w:hAnsiTheme="minorHAnsi"/>
          <w:color w:val="000000" w:themeColor="text1"/>
        </w:rPr>
        <w:t xml:space="preserve"> Wynik</w:t>
      </w:r>
      <w:r w:rsidR="00F04DC7" w:rsidRPr="002854E7">
        <w:rPr>
          <w:rFonts w:asciiTheme="minorHAnsi" w:hAnsiTheme="minorHAnsi"/>
          <w:color w:val="000000" w:themeColor="text1"/>
        </w:rPr>
        <w:t>i</w:t>
      </w:r>
      <w:r w:rsidR="00BB0640" w:rsidRPr="002854E7">
        <w:rPr>
          <w:rFonts w:asciiTheme="minorHAnsi" w:hAnsiTheme="minorHAnsi"/>
          <w:color w:val="000000" w:themeColor="text1"/>
        </w:rPr>
        <w:t xml:space="preserve"> Prac Etapu </w:t>
      </w:r>
      <w:r w:rsidR="00BB0F15" w:rsidRPr="002854E7">
        <w:rPr>
          <w:rFonts w:asciiTheme="minorHAnsi" w:hAnsiTheme="minorHAnsi"/>
          <w:color w:val="000000" w:themeColor="text1"/>
        </w:rPr>
        <w:t xml:space="preserve">danego Wykonawcy </w:t>
      </w:r>
      <w:r w:rsidR="00BB0640" w:rsidRPr="002854E7">
        <w:rPr>
          <w:rFonts w:asciiTheme="minorHAnsi" w:hAnsiTheme="minorHAnsi"/>
          <w:color w:val="000000" w:themeColor="text1"/>
        </w:rPr>
        <w:t>osiąga</w:t>
      </w:r>
      <w:r w:rsidR="00BB0F15" w:rsidRPr="002854E7">
        <w:rPr>
          <w:rFonts w:asciiTheme="minorHAnsi" w:hAnsiTheme="minorHAnsi"/>
          <w:color w:val="000000" w:themeColor="text1"/>
        </w:rPr>
        <w:t>ją</w:t>
      </w:r>
      <w:r w:rsidR="0048408B" w:rsidRPr="002854E7">
        <w:rPr>
          <w:rFonts w:asciiTheme="minorHAnsi" w:hAnsiTheme="minorHAnsi"/>
          <w:color w:val="000000" w:themeColor="text1"/>
        </w:rPr>
        <w:t xml:space="preserve"> </w:t>
      </w:r>
      <w:r w:rsidR="5DE364E7" w:rsidRPr="002854E7">
        <w:rPr>
          <w:rFonts w:asciiTheme="minorHAnsi" w:hAnsiTheme="minorHAnsi"/>
          <w:color w:val="000000" w:themeColor="text1"/>
        </w:rPr>
        <w:t>Wymagania</w:t>
      </w:r>
      <w:r w:rsidR="00BB0F15" w:rsidRPr="002854E7">
        <w:rPr>
          <w:rFonts w:asciiTheme="minorHAnsi" w:hAnsiTheme="minorHAnsi"/>
          <w:color w:val="000000" w:themeColor="text1"/>
        </w:rPr>
        <w:t xml:space="preserve"> </w:t>
      </w:r>
      <w:r w:rsidR="00BB0640" w:rsidRPr="002854E7">
        <w:rPr>
          <w:rFonts w:asciiTheme="minorHAnsi" w:hAnsiTheme="minorHAnsi"/>
          <w:color w:val="000000" w:themeColor="text1"/>
        </w:rPr>
        <w:t>Obligatoryjn</w:t>
      </w:r>
      <w:r w:rsidR="0048408B" w:rsidRPr="002854E7">
        <w:rPr>
          <w:rFonts w:asciiTheme="minorHAnsi" w:hAnsiTheme="minorHAnsi"/>
          <w:color w:val="000000" w:themeColor="text1"/>
        </w:rPr>
        <w:t>e</w:t>
      </w:r>
      <w:r w:rsidR="00BB0640" w:rsidRPr="002854E7">
        <w:rPr>
          <w:rFonts w:asciiTheme="minorHAnsi" w:hAnsiTheme="minorHAnsi"/>
          <w:color w:val="000000" w:themeColor="text1"/>
        </w:rPr>
        <w:t xml:space="preserve">, </w:t>
      </w:r>
      <w:r w:rsidR="5DE364E7" w:rsidRPr="002854E7">
        <w:rPr>
          <w:rFonts w:asciiTheme="minorHAnsi" w:hAnsiTheme="minorHAnsi"/>
          <w:color w:val="000000" w:themeColor="text1"/>
        </w:rPr>
        <w:t>Wymagania</w:t>
      </w:r>
      <w:r w:rsidR="00BB0F15" w:rsidRPr="002854E7">
        <w:rPr>
          <w:rFonts w:asciiTheme="minorHAnsi" w:hAnsiTheme="minorHAnsi"/>
          <w:color w:val="000000" w:themeColor="text1"/>
        </w:rPr>
        <w:t xml:space="preserve"> </w:t>
      </w:r>
      <w:r w:rsidR="00BB0640" w:rsidRPr="002854E7">
        <w:rPr>
          <w:rFonts w:asciiTheme="minorHAnsi" w:hAnsiTheme="minorHAnsi"/>
          <w:color w:val="000000" w:themeColor="text1"/>
        </w:rPr>
        <w:t>Konkursow</w:t>
      </w:r>
      <w:r w:rsidR="0048408B" w:rsidRPr="002854E7">
        <w:rPr>
          <w:rFonts w:asciiTheme="minorHAnsi" w:hAnsiTheme="minorHAnsi"/>
          <w:color w:val="000000" w:themeColor="text1"/>
        </w:rPr>
        <w:t>e</w:t>
      </w:r>
      <w:r w:rsidR="00BB0F15" w:rsidRPr="002854E7">
        <w:rPr>
          <w:rFonts w:asciiTheme="minorHAnsi" w:hAnsiTheme="minorHAnsi"/>
          <w:color w:val="000000" w:themeColor="text1"/>
        </w:rPr>
        <w:t xml:space="preserve">, </w:t>
      </w:r>
      <w:r w:rsidR="5DE364E7" w:rsidRPr="002854E7">
        <w:rPr>
          <w:rFonts w:asciiTheme="minorHAnsi" w:hAnsiTheme="minorHAnsi"/>
          <w:color w:val="000000" w:themeColor="text1"/>
        </w:rPr>
        <w:t>Wymagania</w:t>
      </w:r>
      <w:r w:rsidR="00BB0F15" w:rsidRPr="002854E7">
        <w:rPr>
          <w:rFonts w:asciiTheme="minorHAnsi" w:hAnsiTheme="minorHAnsi"/>
          <w:color w:val="000000" w:themeColor="text1"/>
        </w:rPr>
        <w:t xml:space="preserve"> Jakościow</w:t>
      </w:r>
      <w:r w:rsidR="0048408B" w:rsidRPr="002854E7">
        <w:rPr>
          <w:rFonts w:asciiTheme="minorHAnsi" w:hAnsiTheme="minorHAnsi"/>
          <w:color w:val="000000" w:themeColor="text1"/>
        </w:rPr>
        <w:t>e</w:t>
      </w:r>
      <w:r w:rsidR="00BB0F15" w:rsidRPr="002854E7">
        <w:rPr>
          <w:rFonts w:asciiTheme="minorHAnsi" w:hAnsiTheme="minorHAnsi"/>
          <w:color w:val="000000" w:themeColor="text1"/>
        </w:rPr>
        <w:t xml:space="preserve"> </w:t>
      </w:r>
      <w:r w:rsidR="00BB0640" w:rsidRPr="002854E7">
        <w:rPr>
          <w:rFonts w:asciiTheme="minorHAnsi" w:hAnsiTheme="minorHAnsi"/>
          <w:color w:val="000000" w:themeColor="text1"/>
        </w:rPr>
        <w:t xml:space="preserve">i </w:t>
      </w:r>
      <w:r w:rsidR="5DE364E7" w:rsidRPr="002854E7">
        <w:rPr>
          <w:rFonts w:asciiTheme="minorHAnsi" w:hAnsiTheme="minorHAnsi"/>
          <w:color w:val="000000" w:themeColor="text1"/>
        </w:rPr>
        <w:t>Wymagania</w:t>
      </w:r>
      <w:r w:rsidR="00BB0F15" w:rsidRPr="002854E7">
        <w:rPr>
          <w:rFonts w:asciiTheme="minorHAnsi" w:hAnsiTheme="minorHAnsi"/>
          <w:color w:val="000000" w:themeColor="text1"/>
        </w:rPr>
        <w:t xml:space="preserve"> </w:t>
      </w:r>
      <w:r w:rsidR="00BB0640" w:rsidRPr="002854E7">
        <w:rPr>
          <w:rFonts w:asciiTheme="minorHAnsi" w:hAnsiTheme="minorHAnsi"/>
          <w:color w:val="000000" w:themeColor="text1"/>
        </w:rPr>
        <w:t>Opcjonaln</w:t>
      </w:r>
      <w:r w:rsidR="0048408B" w:rsidRPr="002854E7">
        <w:rPr>
          <w:rFonts w:asciiTheme="minorHAnsi" w:hAnsiTheme="minorHAnsi"/>
          <w:color w:val="000000" w:themeColor="text1"/>
        </w:rPr>
        <w:t>e</w:t>
      </w:r>
      <w:r w:rsidR="00BB0640" w:rsidRPr="002854E7">
        <w:rPr>
          <w:rFonts w:asciiTheme="minorHAnsi" w:hAnsiTheme="minorHAnsi"/>
          <w:color w:val="000000" w:themeColor="text1"/>
        </w:rPr>
        <w:t xml:space="preserve"> określon</w:t>
      </w:r>
      <w:r w:rsidR="0048408B" w:rsidRPr="002854E7">
        <w:rPr>
          <w:rFonts w:asciiTheme="minorHAnsi" w:hAnsiTheme="minorHAnsi"/>
          <w:color w:val="000000" w:themeColor="text1"/>
        </w:rPr>
        <w:t>e</w:t>
      </w:r>
      <w:r w:rsidR="00BB0640" w:rsidRPr="002854E7">
        <w:rPr>
          <w:rFonts w:asciiTheme="minorHAnsi" w:hAnsiTheme="minorHAnsi"/>
          <w:color w:val="000000" w:themeColor="text1"/>
        </w:rPr>
        <w:t xml:space="preserve"> we Wniosku i Postąpieniach poprzedzających dany Etap.</w:t>
      </w:r>
      <w:r w:rsidR="00051040" w:rsidRPr="002854E7">
        <w:rPr>
          <w:rFonts w:asciiTheme="minorHAnsi" w:hAnsiTheme="minorHAnsi"/>
          <w:color w:val="000000" w:themeColor="text1"/>
        </w:rPr>
        <w:t xml:space="preserve"> W ramach Raportu z Oceny w ramach Oceny Końcowej </w:t>
      </w:r>
      <w:r w:rsidR="5A167F3D" w:rsidRPr="002854E7">
        <w:rPr>
          <w:rFonts w:asciiTheme="minorHAnsi" w:hAnsiTheme="minorHAnsi"/>
          <w:color w:val="000000" w:themeColor="text1"/>
        </w:rPr>
        <w:t>Zespół</w:t>
      </w:r>
      <w:r w:rsidR="00051040" w:rsidRPr="002854E7">
        <w:rPr>
          <w:rFonts w:asciiTheme="minorHAnsi" w:hAnsiTheme="minorHAnsi"/>
          <w:color w:val="000000" w:themeColor="text1"/>
        </w:rPr>
        <w:t xml:space="preserve"> Oceniający określa w szczególności, czy Demonstrator pomyślnie przeszedł przez testy.</w:t>
      </w:r>
    </w:p>
    <w:p w14:paraId="3C6EB4B4" w14:textId="77777777" w:rsidR="00C17491" w:rsidRPr="002854E7" w:rsidRDefault="00C17491"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Raport z Oceny, przed opublikowaniem Listy Rankingowej</w:t>
      </w:r>
      <w:r w:rsidR="001474AE" w:rsidRPr="002854E7">
        <w:rPr>
          <w:rFonts w:asciiTheme="minorHAnsi" w:hAnsiTheme="minorHAnsi"/>
          <w:color w:val="000000" w:themeColor="text1"/>
        </w:rPr>
        <w:t xml:space="preserve"> dla danego Strumienia</w:t>
      </w:r>
      <w:r w:rsidRPr="002854E7">
        <w:rPr>
          <w:rFonts w:asciiTheme="minorHAnsi" w:hAnsiTheme="minorHAnsi"/>
          <w:color w:val="000000" w:themeColor="text1"/>
        </w:rPr>
        <w:t>, jest przekazywany w formie elektronicznej wyłącznie temu Uczestnikowi Przedsięwzięcia, którego Wyników Prac Etapu</w:t>
      </w:r>
      <w:r w:rsidR="001474AE" w:rsidRPr="002854E7">
        <w:rPr>
          <w:rFonts w:asciiTheme="minorHAnsi" w:hAnsiTheme="minorHAnsi"/>
          <w:color w:val="000000" w:themeColor="text1"/>
        </w:rPr>
        <w:t xml:space="preserve"> </w:t>
      </w:r>
      <w:r w:rsidRPr="002854E7">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2854E7" w:rsidRDefault="00C17491" w:rsidP="00B96C37">
      <w:pPr>
        <w:pStyle w:val="Akapitzlist"/>
        <w:numPr>
          <w:ilvl w:val="0"/>
          <w:numId w:val="6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oceny formalnej Wyników Prac Etapu,</w:t>
      </w:r>
    </w:p>
    <w:p w14:paraId="5B780690" w14:textId="5C2F150C" w:rsidR="001474AE" w:rsidRPr="002854E7" w:rsidRDefault="001474AE" w:rsidP="00B96C37">
      <w:pPr>
        <w:pStyle w:val="Akapitzlist"/>
        <w:numPr>
          <w:ilvl w:val="0"/>
          <w:numId w:val="6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spełniania przez Wyniki Prac Etapu w ramach danego Strumienia </w:t>
      </w:r>
      <w:r w:rsidR="387092E4" w:rsidRPr="002854E7">
        <w:rPr>
          <w:rFonts w:asciiTheme="minorHAnsi" w:hAnsiTheme="minorHAnsi"/>
          <w:color w:val="000000" w:themeColor="text1"/>
        </w:rPr>
        <w:t>Wymagań</w:t>
      </w:r>
      <w:r w:rsidR="00BB0F15" w:rsidRPr="002854E7">
        <w:rPr>
          <w:rFonts w:asciiTheme="minorHAnsi" w:hAnsiTheme="minorHAnsi"/>
          <w:color w:val="000000" w:themeColor="text1"/>
        </w:rPr>
        <w:t xml:space="preserve"> </w:t>
      </w:r>
      <w:r w:rsidRPr="002854E7">
        <w:rPr>
          <w:rFonts w:asciiTheme="minorHAnsi" w:hAnsiTheme="minorHAnsi"/>
          <w:color w:val="000000" w:themeColor="text1"/>
        </w:rPr>
        <w:t>Obligatoryjnych,</w:t>
      </w:r>
    </w:p>
    <w:p w14:paraId="26A09D5A" w14:textId="6E49937E" w:rsidR="00C17491" w:rsidRPr="002854E7" w:rsidRDefault="00C17491" w:rsidP="00B96C37">
      <w:pPr>
        <w:pStyle w:val="Akapitzlist"/>
        <w:numPr>
          <w:ilvl w:val="0"/>
          <w:numId w:val="6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omyłek pisarskich i rachunkowych,</w:t>
      </w:r>
    </w:p>
    <w:p w14:paraId="17AC301A" w14:textId="5652E492" w:rsidR="00BB0F15" w:rsidRPr="002854E7" w:rsidRDefault="00BB0F15" w:rsidP="00B96C37">
      <w:pPr>
        <w:pStyle w:val="Akapitzlist"/>
        <w:numPr>
          <w:ilvl w:val="0"/>
          <w:numId w:val="6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ustaleń oczywiście sprzecznych z</w:t>
      </w:r>
      <w:r w:rsidR="008C14B4" w:rsidRPr="002854E7">
        <w:rPr>
          <w:rFonts w:asciiTheme="minorHAnsi" w:hAnsiTheme="minorHAnsi"/>
          <w:color w:val="000000" w:themeColor="text1"/>
        </w:rPr>
        <w:t xml:space="preserve"> powszechnym </w:t>
      </w:r>
      <w:r w:rsidRPr="002854E7">
        <w:rPr>
          <w:rFonts w:asciiTheme="minorHAnsi" w:hAnsiTheme="minorHAnsi"/>
          <w:color w:val="000000" w:themeColor="text1"/>
        </w:rPr>
        <w:t>stanem wiedzy w zakresie określonej dziedziny nauki,</w:t>
      </w:r>
    </w:p>
    <w:p w14:paraId="7AC153C4" w14:textId="7EB6FA38" w:rsidR="00C17491" w:rsidRPr="002854E7" w:rsidRDefault="00C17491" w:rsidP="00B96C37">
      <w:pPr>
        <w:pStyle w:val="Akapitzlist"/>
        <w:numPr>
          <w:ilvl w:val="0"/>
          <w:numId w:val="68"/>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2854E7">
        <w:rPr>
          <w:rFonts w:asciiTheme="minorHAnsi" w:hAnsiTheme="minorHAnsi"/>
          <w:color w:val="000000" w:themeColor="text1"/>
        </w:rPr>
        <w:t>K</w:t>
      </w:r>
      <w:r w:rsidRPr="002854E7">
        <w:rPr>
          <w:rFonts w:asciiTheme="minorHAnsi" w:hAnsiTheme="minorHAnsi"/>
          <w:color w:val="000000" w:themeColor="text1"/>
        </w:rPr>
        <w:t>ryteria.</w:t>
      </w:r>
      <w:r w:rsidR="00F374A8" w:rsidRPr="002854E7">
        <w:rPr>
          <w:rFonts w:asciiTheme="minorHAnsi" w:hAnsiTheme="minorHAnsi"/>
          <w:color w:val="000000" w:themeColor="text1"/>
        </w:rPr>
        <w:t xml:space="preserve"> </w:t>
      </w:r>
    </w:p>
    <w:p w14:paraId="65B790BE" w14:textId="77777777" w:rsidR="00C17491" w:rsidRPr="002854E7" w:rsidRDefault="00C17491"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77777777" w:rsidR="00102EE8" w:rsidRPr="002854E7" w:rsidRDefault="00C17491"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4204B" w:rsidRPr="002854E7">
        <w:rPr>
          <w:rFonts w:asciiTheme="minorHAnsi" w:hAnsiTheme="minorHAnsi"/>
          <w:color w:val="000000" w:themeColor="text1"/>
        </w:rPr>
        <w:t>.</w:t>
      </w:r>
    </w:p>
    <w:p w14:paraId="5A935263" w14:textId="2E6A1114" w:rsidR="00102EE8" w:rsidRPr="002854E7" w:rsidRDefault="00102EE8"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NCBR może zdecydować, że jeśli w wyniku oceny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Formalnych albo oceny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2854E7" w:rsidRDefault="00102EE8" w:rsidP="00B96C37">
      <w:pPr>
        <w:pStyle w:val="Akapitzlist"/>
        <w:numPr>
          <w:ilvl w:val="1"/>
          <w:numId w:val="30"/>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 xml:space="preserve">Wynik Prac Etapu nie jest poddawany lub wstrzymuje się </w:t>
      </w:r>
      <w:r w:rsidR="00D76307" w:rsidRPr="002854E7">
        <w:rPr>
          <w:rFonts w:asciiTheme="minorHAnsi" w:hAnsiTheme="minorHAnsi"/>
          <w:color w:val="000000" w:themeColor="text1"/>
        </w:rPr>
        <w:t xml:space="preserve">jego </w:t>
      </w:r>
      <w:r w:rsidRPr="002854E7">
        <w:rPr>
          <w:rFonts w:asciiTheme="minorHAnsi" w:hAnsiTheme="minorHAnsi"/>
          <w:color w:val="000000" w:themeColor="text1"/>
        </w:rPr>
        <w:t>dalszą ocenę przez pryzmat pozostałych kryteriów,</w:t>
      </w:r>
    </w:p>
    <w:p w14:paraId="55375977" w14:textId="1DBAC62E" w:rsidR="00102EE8" w:rsidRPr="002854E7" w:rsidRDefault="00D76307" w:rsidP="00B96C37">
      <w:pPr>
        <w:pStyle w:val="Akapitzlist"/>
        <w:numPr>
          <w:ilvl w:val="1"/>
          <w:numId w:val="30"/>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 xml:space="preserve">Wynik Prac Etapu </w:t>
      </w:r>
      <w:r w:rsidR="00102EE8" w:rsidRPr="002854E7">
        <w:rPr>
          <w:rFonts w:asciiTheme="minorHAnsi" w:hAnsiTheme="minorHAnsi"/>
          <w:color w:val="000000" w:themeColor="text1"/>
        </w:rPr>
        <w:t>poddaje się dalszej ocenie</w:t>
      </w:r>
      <w:r w:rsidRPr="002854E7">
        <w:rPr>
          <w:rFonts w:asciiTheme="minorHAnsi" w:hAnsiTheme="minorHAnsi"/>
          <w:color w:val="000000" w:themeColor="text1"/>
        </w:rPr>
        <w:t xml:space="preserve"> przez pryzmat pozostałych kryteriów</w:t>
      </w:r>
      <w:r w:rsidR="00102EE8" w:rsidRPr="002854E7">
        <w:rPr>
          <w:rFonts w:asciiTheme="minorHAnsi" w:hAnsiTheme="minorHAnsi"/>
          <w:color w:val="000000" w:themeColor="text1"/>
        </w:rPr>
        <w:t>.</w:t>
      </w:r>
    </w:p>
    <w:p w14:paraId="404DDA1E" w14:textId="20062709" w:rsidR="00325436" w:rsidRPr="002854E7" w:rsidRDefault="00325436" w:rsidP="00B96C37">
      <w:pPr>
        <w:pStyle w:val="Akapitzlist"/>
        <w:numPr>
          <w:ilvl w:val="0"/>
          <w:numId w:val="3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Jeśli Wynik Prac Etapu zawiera nieracjonalne parametry dotyczące części lub całości Wymagań Konkursowych, Wymagań Opcjonalnych lub Wymagań Jakościowych, NCBR może przyznać takim Wynikom Prac Etapu Wynik Negatywny. </w:t>
      </w:r>
      <w:r w:rsidR="001E625A" w:rsidRPr="002854E7">
        <w:rPr>
          <w:rFonts w:asciiTheme="minorHAnsi" w:hAnsiTheme="minorHAnsi"/>
          <w:color w:val="000000" w:themeColor="text1"/>
        </w:rPr>
        <w:t xml:space="preserve">Przed przyznaniem Wyniku Negatywnego </w:t>
      </w:r>
      <w:r w:rsidR="00591572" w:rsidRPr="002854E7">
        <w:rPr>
          <w:rFonts w:asciiTheme="minorHAnsi" w:hAnsiTheme="minorHAnsi"/>
          <w:color w:val="000000" w:themeColor="text1"/>
        </w:rPr>
        <w:t>może zwrócić się do Wykonawcy z żąd</w:t>
      </w:r>
      <w:r w:rsidR="00F9047C" w:rsidRPr="002854E7">
        <w:rPr>
          <w:rFonts w:asciiTheme="minorHAnsi" w:hAnsiTheme="minorHAnsi"/>
          <w:color w:val="000000" w:themeColor="text1"/>
        </w:rPr>
        <w:t>a</w:t>
      </w:r>
      <w:r w:rsidR="00591572" w:rsidRPr="002854E7">
        <w:rPr>
          <w:rFonts w:asciiTheme="minorHAnsi" w:hAnsiTheme="minorHAnsi"/>
          <w:color w:val="000000" w:themeColor="text1"/>
        </w:rPr>
        <w:t>ni</w:t>
      </w:r>
      <w:r w:rsidR="00F9047C" w:rsidRPr="002854E7">
        <w:rPr>
          <w:rFonts w:asciiTheme="minorHAnsi" w:hAnsiTheme="minorHAnsi"/>
          <w:color w:val="000000" w:themeColor="text1"/>
        </w:rPr>
        <w:t>e</w:t>
      </w:r>
      <w:r w:rsidR="00591572" w:rsidRPr="002854E7">
        <w:rPr>
          <w:rFonts w:asciiTheme="minorHAnsi" w:hAnsiTheme="minorHAnsi"/>
          <w:color w:val="000000" w:themeColor="text1"/>
        </w:rPr>
        <w:t xml:space="preserve">m przedstawienia dodatkowych wyjaśnień, w szczególności w zakresie przyjętych założeń lub wyliczeń dotyczących danego parametru </w:t>
      </w:r>
      <w:r w:rsidR="00B267F2" w:rsidRPr="002854E7">
        <w:rPr>
          <w:rFonts w:asciiTheme="minorHAnsi" w:hAnsiTheme="minorHAnsi"/>
          <w:color w:val="000000" w:themeColor="text1"/>
        </w:rPr>
        <w:t>Wymagania</w:t>
      </w:r>
      <w:r w:rsidR="00591572" w:rsidRPr="002854E7">
        <w:rPr>
          <w:rFonts w:asciiTheme="minorHAnsi" w:hAnsiTheme="minorHAnsi"/>
          <w:color w:val="000000" w:themeColor="text1"/>
        </w:rPr>
        <w:t xml:space="preserve"> Konkursowego, Wymagani</w:t>
      </w:r>
      <w:r w:rsidR="00B267F2" w:rsidRPr="002854E7">
        <w:rPr>
          <w:rFonts w:asciiTheme="minorHAnsi" w:hAnsiTheme="minorHAnsi"/>
          <w:color w:val="000000" w:themeColor="text1"/>
        </w:rPr>
        <w:t>a Opcjonalnego lub Wymagania Jakościowego</w:t>
      </w:r>
      <w:r w:rsidR="00643758" w:rsidRPr="002854E7">
        <w:rPr>
          <w:rFonts w:asciiTheme="minorHAnsi" w:hAnsiTheme="minorHAnsi"/>
          <w:color w:val="000000" w:themeColor="text1"/>
        </w:rPr>
        <w:t>.</w:t>
      </w:r>
      <w:r w:rsidR="00B267F2" w:rsidRPr="002854E7">
        <w:rPr>
          <w:rFonts w:asciiTheme="minorHAnsi" w:hAnsiTheme="minorHAnsi"/>
          <w:color w:val="000000" w:themeColor="text1"/>
        </w:rPr>
        <w:t xml:space="preserve"> </w:t>
      </w:r>
      <w:r w:rsidRPr="002854E7">
        <w:rPr>
          <w:rFonts w:asciiTheme="minorHAnsi" w:hAnsiTheme="minorHAnsi"/>
          <w:color w:val="000000" w:themeColor="text1"/>
        </w:rPr>
        <w:t xml:space="preserve">Za nieracjonalne parametry dotyczące części lub całości Wymagań Konkursowych, Wymagań Opcjonalnych lub Wymagań Jakościowych </w:t>
      </w:r>
      <w:r w:rsidR="00B62737" w:rsidRPr="002854E7">
        <w:rPr>
          <w:rFonts w:asciiTheme="minorHAnsi" w:hAnsiTheme="minorHAnsi"/>
          <w:color w:val="000000" w:themeColor="text1"/>
        </w:rPr>
        <w:t xml:space="preserve">w rozumieniu tego ustępu </w:t>
      </w:r>
      <w:r w:rsidRPr="002854E7">
        <w:rPr>
          <w:rFonts w:asciiTheme="minorHAnsi" w:hAnsiTheme="minorHAnsi"/>
          <w:color w:val="000000" w:themeColor="text1"/>
        </w:rPr>
        <w:t xml:space="preserve">uznaje się takie wartości lub charakterystyki zawarte przez </w:t>
      </w:r>
      <w:r w:rsidR="00B62737" w:rsidRPr="002854E7">
        <w:rPr>
          <w:rFonts w:asciiTheme="minorHAnsi" w:hAnsiTheme="minorHAnsi"/>
          <w:color w:val="000000" w:themeColor="text1"/>
        </w:rPr>
        <w:t xml:space="preserve">Wykonawcę </w:t>
      </w:r>
      <w:r w:rsidRPr="002854E7">
        <w:rPr>
          <w:rFonts w:asciiTheme="minorHAnsi" w:hAnsiTheme="minorHAnsi"/>
          <w:color w:val="000000" w:themeColor="text1"/>
        </w:rPr>
        <w:t>w</w:t>
      </w:r>
      <w:r w:rsidR="00B62737" w:rsidRPr="002854E7">
        <w:rPr>
          <w:rFonts w:asciiTheme="minorHAnsi" w:hAnsiTheme="minorHAnsi"/>
          <w:color w:val="000000" w:themeColor="text1"/>
        </w:rPr>
        <w:t xml:space="preserve"> Wynikach Prac Etapu</w:t>
      </w:r>
      <w:r w:rsidRPr="002854E7">
        <w:rPr>
          <w:rFonts w:asciiTheme="minorHAnsi" w:hAnsiTheme="minorHAnsi"/>
          <w:color w:val="000000" w:themeColor="text1"/>
        </w:rPr>
        <w:t>, które:</w:t>
      </w:r>
    </w:p>
    <w:p w14:paraId="05B58233" w14:textId="0CCD0C02" w:rsidR="00325436" w:rsidRPr="002854E7" w:rsidRDefault="000C0A5B" w:rsidP="00B96C37">
      <w:pPr>
        <w:pStyle w:val="Akapitzlist"/>
        <w:numPr>
          <w:ilvl w:val="1"/>
          <w:numId w:val="30"/>
        </w:numPr>
        <w:spacing w:after="0" w:line="240" w:lineRule="auto"/>
        <w:ind w:left="1134" w:hanging="425"/>
        <w:jc w:val="both"/>
        <w:rPr>
          <w:rFonts w:asciiTheme="minorHAnsi" w:hAnsiTheme="minorHAnsi"/>
          <w:color w:val="000000" w:themeColor="text1"/>
        </w:rPr>
      </w:pPr>
      <w:r w:rsidRPr="002854E7">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p w14:paraId="1F509514" w14:textId="265B6534" w:rsidR="00325436" w:rsidRPr="002854E7" w:rsidRDefault="00325436" w:rsidP="00B96C37">
      <w:pPr>
        <w:pStyle w:val="Akapitzlist"/>
        <w:numPr>
          <w:ilvl w:val="1"/>
          <w:numId w:val="30"/>
        </w:numPr>
        <w:spacing w:after="0" w:line="240" w:lineRule="auto"/>
        <w:ind w:left="1134" w:hanging="425"/>
        <w:jc w:val="both"/>
        <w:rPr>
          <w:rFonts w:asciiTheme="minorHAnsi" w:hAnsiTheme="minorHAnsi"/>
          <w:color w:val="000000" w:themeColor="text1"/>
        </w:rPr>
      </w:pPr>
      <w:r w:rsidRPr="002854E7">
        <w:rPr>
          <w:rFonts w:asciiTheme="minorHAnsi" w:hAnsiTheme="minorHAnsi"/>
          <w:color w:val="000000" w:themeColor="text1"/>
        </w:rPr>
        <w:t xml:space="preserve">wskazane odstępstwo parametru od parametrów przedstawianych przez </w:t>
      </w:r>
      <w:r w:rsidR="00F84385" w:rsidRPr="002854E7">
        <w:rPr>
          <w:rFonts w:asciiTheme="minorHAnsi" w:hAnsiTheme="minorHAnsi"/>
          <w:color w:val="000000" w:themeColor="text1"/>
        </w:rPr>
        <w:t>Konkurentów Wykonawcy</w:t>
      </w:r>
      <w:r w:rsidRPr="002854E7">
        <w:rPr>
          <w:rFonts w:asciiTheme="minorHAnsi" w:hAnsiTheme="minorHAnsi"/>
          <w:color w:val="000000" w:themeColor="text1"/>
        </w:rPr>
        <w:t xml:space="preserve"> nie ma oparcia w stanie wiedzy lub techniki lub nie stanowi zachowania jakiego można oczekiwać po racjonalnym uczestniku obrotu działającym zgodni</w:t>
      </w:r>
      <w:r w:rsidR="000E6BF0" w:rsidRPr="002854E7">
        <w:rPr>
          <w:rFonts w:asciiTheme="minorHAnsi" w:hAnsiTheme="minorHAnsi"/>
          <w:color w:val="000000" w:themeColor="text1"/>
        </w:rPr>
        <w:t>e</w:t>
      </w:r>
      <w:r w:rsidRPr="002854E7">
        <w:rPr>
          <w:rFonts w:asciiTheme="minorHAnsi" w:hAnsiTheme="minorHAnsi"/>
          <w:color w:val="000000" w:themeColor="text1"/>
        </w:rPr>
        <w:t xml:space="preserve"> z zasadami konkurencji, oraz</w:t>
      </w:r>
    </w:p>
    <w:p w14:paraId="7173DCBB" w14:textId="68199F7E" w:rsidR="00325436" w:rsidRPr="002854E7" w:rsidRDefault="00325436" w:rsidP="00B96C37">
      <w:pPr>
        <w:pStyle w:val="Akapitzlist"/>
        <w:numPr>
          <w:ilvl w:val="1"/>
          <w:numId w:val="30"/>
        </w:numPr>
        <w:spacing w:after="0" w:line="240" w:lineRule="auto"/>
        <w:ind w:left="1134" w:hanging="425"/>
        <w:jc w:val="both"/>
        <w:rPr>
          <w:rFonts w:asciiTheme="minorHAnsi" w:hAnsiTheme="minorHAnsi"/>
          <w:color w:val="000000" w:themeColor="text1"/>
        </w:rPr>
      </w:pPr>
      <w:r w:rsidRPr="002854E7">
        <w:rPr>
          <w:rFonts w:asciiTheme="minorHAnsi" w:hAnsiTheme="minorHAnsi"/>
          <w:color w:val="000000" w:themeColor="text1"/>
        </w:rPr>
        <w:lastRenderedPageBreak/>
        <w:t xml:space="preserve">nie ma oparcia w treści </w:t>
      </w:r>
      <w:r w:rsidR="008E02FD" w:rsidRPr="002854E7">
        <w:rPr>
          <w:rFonts w:asciiTheme="minorHAnsi" w:hAnsiTheme="minorHAnsi"/>
          <w:color w:val="000000" w:themeColor="text1"/>
        </w:rPr>
        <w:t>Wyniku Prac Etapu Wykonawcy</w:t>
      </w:r>
      <w:r w:rsidRPr="002854E7">
        <w:rPr>
          <w:rFonts w:asciiTheme="minorHAnsi" w:hAnsiTheme="minorHAnsi"/>
          <w:color w:val="000000" w:themeColor="text1"/>
        </w:rPr>
        <w:t>.</w:t>
      </w:r>
    </w:p>
    <w:p w14:paraId="5C1A8B4F" w14:textId="04E7E22E" w:rsidR="00325436" w:rsidRPr="002854E7" w:rsidRDefault="00325436" w:rsidP="008D0ED0">
      <w:pPr>
        <w:pStyle w:val="Akapitzlist"/>
        <w:spacing w:after="0" w:line="240" w:lineRule="auto"/>
        <w:ind w:left="426"/>
        <w:jc w:val="both"/>
        <w:rPr>
          <w:rFonts w:asciiTheme="minorHAnsi" w:hAnsiTheme="minorHAnsi"/>
          <w:color w:val="000000" w:themeColor="text1"/>
        </w:rPr>
      </w:pPr>
    </w:p>
    <w:p w14:paraId="72B7D14F" w14:textId="77777777" w:rsidR="00A943EC" w:rsidRPr="002854E7" w:rsidRDefault="00A943EC" w:rsidP="003E0140">
      <w:pPr>
        <w:pStyle w:val="Akapitzlist"/>
        <w:spacing w:after="0" w:line="240" w:lineRule="auto"/>
        <w:ind w:left="426"/>
        <w:jc w:val="both"/>
        <w:rPr>
          <w:rFonts w:asciiTheme="minorHAnsi" w:hAnsiTheme="minorHAnsi"/>
          <w:color w:val="000000" w:themeColor="text1"/>
        </w:rPr>
      </w:pPr>
    </w:p>
    <w:p w14:paraId="10E5C182" w14:textId="77777777" w:rsidR="00D10D9D" w:rsidRPr="002854E7" w:rsidRDefault="00D10D9D" w:rsidP="00B96C37">
      <w:pPr>
        <w:pStyle w:val="Nagwek2"/>
        <w:numPr>
          <w:ilvl w:val="0"/>
          <w:numId w:val="14"/>
        </w:numPr>
        <w:spacing w:before="0" w:line="240" w:lineRule="auto"/>
        <w:ind w:left="0" w:hanging="567"/>
        <w:contextualSpacing/>
        <w:rPr>
          <w:rFonts w:asciiTheme="minorHAnsi" w:hAnsiTheme="minorHAnsi"/>
        </w:rPr>
      </w:pPr>
      <w:bookmarkStart w:id="175" w:name="_Ref53694815"/>
      <w:bookmarkStart w:id="176" w:name="_Toc54798303"/>
      <w:bookmarkStart w:id="177" w:name="_Toc52745899"/>
      <w:r w:rsidRPr="002854E7">
        <w:rPr>
          <w:rFonts w:asciiTheme="minorHAnsi" w:hAnsiTheme="minorHAnsi"/>
        </w:rPr>
        <w:t>[LISTA RANKINGOWA]</w:t>
      </w:r>
      <w:bookmarkEnd w:id="175"/>
      <w:bookmarkEnd w:id="176"/>
      <w:bookmarkEnd w:id="177"/>
    </w:p>
    <w:p w14:paraId="593D4ACD" w14:textId="77777777" w:rsidR="00D10D9D" w:rsidRPr="002854E7" w:rsidRDefault="00D10D9D" w:rsidP="003E0140">
      <w:pPr>
        <w:pStyle w:val="Akapitzlist"/>
        <w:spacing w:after="0" w:line="240" w:lineRule="auto"/>
        <w:ind w:left="426"/>
        <w:jc w:val="both"/>
        <w:rPr>
          <w:rFonts w:asciiTheme="minorHAnsi" w:hAnsiTheme="minorHAnsi"/>
          <w:color w:val="000000" w:themeColor="text1"/>
        </w:rPr>
      </w:pPr>
    </w:p>
    <w:p w14:paraId="1F6B8B9E" w14:textId="43D16AC4" w:rsidR="00C17491" w:rsidRPr="002854E7" w:rsidRDefault="00C17491" w:rsidP="00B96C37">
      <w:pPr>
        <w:pStyle w:val="Akapitzlist"/>
        <w:numPr>
          <w:ilvl w:val="0"/>
          <w:numId w:val="6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Przyznanie Uczestnikowi Przedsięwzięcia</w:t>
      </w:r>
      <w:r w:rsidR="008C14B4" w:rsidRPr="002854E7">
        <w:rPr>
          <w:rFonts w:asciiTheme="minorHAnsi" w:hAnsiTheme="minorHAnsi"/>
          <w:color w:val="000000" w:themeColor="text1"/>
        </w:rPr>
        <w:t xml:space="preserve"> Wyniku Pozytywnego </w:t>
      </w:r>
      <w:r w:rsidR="00DA3717" w:rsidRPr="002854E7">
        <w:rPr>
          <w:rFonts w:asciiTheme="minorHAnsi" w:hAnsiTheme="minorHAnsi"/>
          <w:color w:val="000000" w:themeColor="text1"/>
        </w:rPr>
        <w:t>z Dopuszczeniem do Kolejnego Etapu</w:t>
      </w:r>
      <w:r w:rsidR="008C14B4" w:rsidRPr="002854E7">
        <w:rPr>
          <w:rFonts w:asciiTheme="minorHAnsi" w:hAnsiTheme="minorHAnsi"/>
          <w:color w:val="000000" w:themeColor="text1"/>
        </w:rPr>
        <w:t>,</w:t>
      </w:r>
      <w:r w:rsidRPr="002854E7">
        <w:rPr>
          <w:rFonts w:asciiTheme="minorHAnsi" w:hAnsiTheme="minorHAnsi"/>
          <w:color w:val="000000" w:themeColor="text1"/>
        </w:rPr>
        <w:t xml:space="preserve"> Wyniku Pozytywnego albo Wyniku Negatywnego po Etapie I lub Etapie II </w:t>
      </w:r>
      <w:r w:rsidR="001474AE" w:rsidRPr="002854E7">
        <w:rPr>
          <w:rFonts w:asciiTheme="minorHAnsi" w:hAnsiTheme="minorHAnsi"/>
          <w:color w:val="000000" w:themeColor="text1"/>
        </w:rPr>
        <w:t xml:space="preserve">w ramach danego Strumienia </w:t>
      </w:r>
      <w:r w:rsidRPr="002854E7">
        <w:rPr>
          <w:rFonts w:asciiTheme="minorHAnsi" w:hAnsiTheme="minorHAnsi"/>
          <w:color w:val="000000" w:themeColor="text1"/>
        </w:rPr>
        <w:t>następuje w ramach Listy Rankingowej, sporządzonej na koniec danego Etapu przez Zespół Oceniający w ramach Selekcji</w:t>
      </w:r>
      <w:r w:rsidRPr="002854E7">
        <w:rPr>
          <w:rFonts w:asciiTheme="minorHAnsi" w:hAnsiTheme="minorHAnsi" w:cstheme="minorHAnsi"/>
          <w:color w:val="000000" w:themeColor="text1"/>
        </w:rPr>
        <w:t>.</w:t>
      </w:r>
      <w:r w:rsidRPr="002854E7">
        <w:rPr>
          <w:rFonts w:asciiTheme="minorHAnsi" w:hAnsiTheme="minorHAnsi"/>
          <w:color w:val="000000" w:themeColor="text1"/>
        </w:rPr>
        <w:t xml:space="preserve"> Przyznanie Uczestnikowi Przedsięwzięcia Wyniku Pozytywnego Końcowego albo Wyniku Negatywnego </w:t>
      </w:r>
      <w:r w:rsidR="00BB45E2" w:rsidRPr="002854E7">
        <w:rPr>
          <w:rFonts w:asciiTheme="minorHAnsi" w:hAnsiTheme="minorHAnsi"/>
          <w:color w:val="000000" w:themeColor="text1"/>
        </w:rPr>
        <w:t>w ramach Oceny Końcowej następuje</w:t>
      </w:r>
      <w:r w:rsidRPr="002854E7">
        <w:rPr>
          <w:rFonts w:asciiTheme="minorHAnsi" w:hAnsiTheme="minorHAnsi"/>
          <w:color w:val="000000" w:themeColor="text1"/>
        </w:rPr>
        <w:t xml:space="preserve"> na podstawie rozstrzygnięcia Zespołu Oceniającego</w:t>
      </w:r>
      <w:r w:rsidR="00BB45E2" w:rsidRPr="002854E7">
        <w:rPr>
          <w:rFonts w:asciiTheme="minorHAnsi" w:hAnsiTheme="minorHAnsi"/>
          <w:color w:val="000000" w:themeColor="text1"/>
        </w:rPr>
        <w:t xml:space="preserve"> w ramach danego Strumienia</w:t>
      </w:r>
      <w:r w:rsidRPr="002854E7">
        <w:rPr>
          <w:rFonts w:asciiTheme="minorHAnsi" w:hAnsiTheme="minorHAnsi"/>
          <w:color w:val="000000" w:themeColor="text1"/>
        </w:rPr>
        <w:t xml:space="preserve">. </w:t>
      </w:r>
    </w:p>
    <w:p w14:paraId="7BD7EA83" w14:textId="4727659C" w:rsidR="00C17491" w:rsidRPr="002854E7" w:rsidRDefault="00E97C08" w:rsidP="00B96C37">
      <w:pPr>
        <w:pStyle w:val="Akapitzlist"/>
        <w:numPr>
          <w:ilvl w:val="0"/>
          <w:numId w:val="66"/>
        </w:numPr>
        <w:spacing w:after="0" w:line="240" w:lineRule="auto"/>
        <w:ind w:left="426" w:hanging="426"/>
        <w:jc w:val="both"/>
        <w:rPr>
          <w:rFonts w:asciiTheme="minorHAnsi" w:hAnsiTheme="minorHAnsi"/>
          <w:color w:val="000000" w:themeColor="text1"/>
        </w:rPr>
      </w:pPr>
      <w:bookmarkStart w:id="178" w:name="_Ref39005091"/>
      <w:bookmarkStart w:id="179" w:name="_Ref53694817"/>
      <w:r w:rsidRPr="002854E7">
        <w:rPr>
          <w:rFonts w:asciiTheme="minorHAnsi" w:hAnsiTheme="minorHAnsi"/>
          <w:color w:val="000000" w:themeColor="text1"/>
        </w:rPr>
        <w:t xml:space="preserve">Z zastrzeżeniem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_Ref53694315 \r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§9</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00C17491" w:rsidRPr="002854E7">
        <w:rPr>
          <w:rFonts w:asciiTheme="minorHAnsi" w:hAnsiTheme="minorHAnsi"/>
          <w:color w:val="000000" w:themeColor="text1"/>
        </w:rPr>
        <w:t>Zespół Oceniający przyznaje</w:t>
      </w:r>
      <w:bookmarkStart w:id="180" w:name="_Ref493944801"/>
      <w:bookmarkEnd w:id="178"/>
      <w:r w:rsidR="000254AD" w:rsidRPr="002854E7">
        <w:rPr>
          <w:rFonts w:asciiTheme="minorHAnsi" w:hAnsiTheme="minorHAnsi"/>
          <w:color w:val="000000" w:themeColor="text1"/>
        </w:rPr>
        <w:t xml:space="preserve"> w ramach </w:t>
      </w:r>
      <w:r w:rsidR="00C17491" w:rsidRPr="002854E7">
        <w:rPr>
          <w:rFonts w:asciiTheme="minorHAnsi" w:hAnsiTheme="minorHAnsi"/>
          <w:color w:val="000000" w:themeColor="text1"/>
        </w:rPr>
        <w:t>Selekcji Etapu I i Selekcji Etapu II w ramach danego Strumienia:</w:t>
      </w:r>
      <w:bookmarkEnd w:id="179"/>
    </w:p>
    <w:p w14:paraId="4A12F5A6" w14:textId="3494969E" w:rsidR="008C14B4" w:rsidRPr="002854E7" w:rsidRDefault="000254AD" w:rsidP="00B96C37">
      <w:pPr>
        <w:pStyle w:val="Akapitzlist"/>
        <w:numPr>
          <w:ilvl w:val="1"/>
          <w:numId w:val="66"/>
        </w:numPr>
        <w:spacing w:after="0" w:line="240" w:lineRule="auto"/>
        <w:ind w:left="709"/>
        <w:jc w:val="both"/>
        <w:rPr>
          <w:rFonts w:asciiTheme="minorHAnsi" w:hAnsiTheme="minorHAnsi"/>
          <w:color w:val="000000" w:themeColor="text1"/>
        </w:rPr>
      </w:pPr>
      <w:bookmarkStart w:id="181" w:name="_Ref54789803"/>
      <w:bookmarkStart w:id="182" w:name="_Ref53694819"/>
      <w:r w:rsidRPr="002854E7">
        <w:rPr>
          <w:rFonts w:asciiTheme="minorHAnsi" w:hAnsiTheme="minorHAnsi"/>
          <w:color w:val="000000" w:themeColor="text1"/>
        </w:rPr>
        <w:t xml:space="preserve">Wyniki Pozytywne </w:t>
      </w:r>
      <w:r w:rsidR="00C17491" w:rsidRPr="002854E7">
        <w:rPr>
          <w:rFonts w:asciiTheme="minorHAnsi" w:hAnsiTheme="minorHAnsi"/>
          <w:color w:val="000000" w:themeColor="text1"/>
        </w:rPr>
        <w:t>Uczestnikom Przedsięwzięcia, któr</w:t>
      </w:r>
      <w:r w:rsidR="00DA3717" w:rsidRPr="002854E7">
        <w:rPr>
          <w:rFonts w:asciiTheme="minorHAnsi" w:hAnsiTheme="minorHAnsi"/>
          <w:color w:val="000000" w:themeColor="text1"/>
        </w:rPr>
        <w:t xml:space="preserve">ych Wyniki </w:t>
      </w:r>
      <w:r w:rsidR="007B521C" w:rsidRPr="002854E7">
        <w:rPr>
          <w:rFonts w:asciiTheme="minorHAnsi" w:hAnsiTheme="minorHAnsi"/>
          <w:color w:val="000000" w:themeColor="text1"/>
        </w:rPr>
        <w:t>P</w:t>
      </w:r>
      <w:r w:rsidR="00DA3717" w:rsidRPr="002854E7">
        <w:rPr>
          <w:rFonts w:asciiTheme="minorHAnsi" w:hAnsiTheme="minorHAnsi"/>
          <w:color w:val="000000" w:themeColor="text1"/>
        </w:rPr>
        <w:t>rac Etapu</w:t>
      </w:r>
      <w:r w:rsidR="008C14B4" w:rsidRPr="002854E7">
        <w:rPr>
          <w:rFonts w:asciiTheme="minorHAnsi" w:hAnsiTheme="minorHAnsi"/>
          <w:color w:val="000000" w:themeColor="text1"/>
        </w:rPr>
        <w:t>:</w:t>
      </w:r>
      <w:bookmarkEnd w:id="181"/>
    </w:p>
    <w:p w14:paraId="3B95F06E" w14:textId="4362F919" w:rsidR="008C14B4" w:rsidRPr="002854E7" w:rsidRDefault="00DA3717" w:rsidP="00B96C37">
      <w:pPr>
        <w:pStyle w:val="Akapitzlist"/>
        <w:numPr>
          <w:ilvl w:val="2"/>
          <w:numId w:val="66"/>
        </w:numPr>
        <w:spacing w:after="0" w:line="240" w:lineRule="auto"/>
        <w:ind w:left="709" w:hanging="283"/>
        <w:jc w:val="both"/>
        <w:rPr>
          <w:rFonts w:asciiTheme="minorHAnsi" w:hAnsiTheme="minorHAnsi"/>
          <w:color w:val="000000" w:themeColor="text1"/>
        </w:rPr>
      </w:pPr>
      <w:r w:rsidRPr="002854E7">
        <w:rPr>
          <w:rFonts w:asciiTheme="minorHAnsi" w:hAnsiTheme="minorHAnsi"/>
          <w:color w:val="000000" w:themeColor="text1"/>
        </w:rPr>
        <w:t xml:space="preserve">przeszły pozytywnie ocenę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Formalnych</w:t>
      </w:r>
      <w:r w:rsidR="008C14B4" w:rsidRPr="002854E7">
        <w:rPr>
          <w:rFonts w:asciiTheme="minorHAnsi" w:hAnsiTheme="minorHAnsi"/>
          <w:color w:val="000000" w:themeColor="text1"/>
        </w:rPr>
        <w:t>,</w:t>
      </w:r>
    </w:p>
    <w:p w14:paraId="11920ED8" w14:textId="5C482681" w:rsidR="00DA3717" w:rsidRPr="002854E7" w:rsidRDefault="0082069B" w:rsidP="00B96C37">
      <w:pPr>
        <w:pStyle w:val="Akapitzlist"/>
        <w:numPr>
          <w:ilvl w:val="2"/>
          <w:numId w:val="66"/>
        </w:numPr>
        <w:spacing w:after="0" w:line="240" w:lineRule="auto"/>
        <w:ind w:left="709" w:hanging="283"/>
        <w:jc w:val="both"/>
        <w:rPr>
          <w:rFonts w:asciiTheme="minorHAnsi" w:hAnsiTheme="minorHAnsi"/>
          <w:color w:val="000000" w:themeColor="text1"/>
        </w:rPr>
      </w:pPr>
      <w:r w:rsidRPr="002854E7">
        <w:rPr>
          <w:rFonts w:asciiTheme="minorHAnsi" w:hAnsiTheme="minorHAnsi"/>
          <w:color w:val="000000" w:themeColor="text1"/>
        </w:rPr>
        <w:t xml:space="preserve">spełniają </w:t>
      </w:r>
      <w:r w:rsidR="5DE364E7" w:rsidRPr="002854E7">
        <w:rPr>
          <w:rFonts w:asciiTheme="minorHAnsi" w:hAnsiTheme="minorHAnsi"/>
          <w:color w:val="000000" w:themeColor="text1"/>
        </w:rPr>
        <w:t>Wymagania</w:t>
      </w:r>
      <w:r w:rsidRPr="002854E7">
        <w:rPr>
          <w:rFonts w:asciiTheme="minorHAnsi" w:hAnsiTheme="minorHAnsi"/>
          <w:color w:val="000000" w:themeColor="text1"/>
        </w:rPr>
        <w:t xml:space="preserve"> Obligatoryjne określone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1 do Regulaminu</w:t>
      </w:r>
      <w:r w:rsidR="00DA3717" w:rsidRPr="002854E7">
        <w:rPr>
          <w:rFonts w:asciiTheme="minorHAnsi" w:hAnsiTheme="minorHAnsi"/>
          <w:color w:val="000000" w:themeColor="text1"/>
        </w:rPr>
        <w:t>,</w:t>
      </w:r>
      <w:r w:rsidRPr="002854E7">
        <w:rPr>
          <w:rFonts w:asciiTheme="minorHAnsi" w:hAnsiTheme="minorHAnsi"/>
          <w:color w:val="000000" w:themeColor="text1"/>
        </w:rPr>
        <w:t xml:space="preserve"> </w:t>
      </w:r>
      <w:r w:rsidR="00DA3717" w:rsidRPr="002854E7">
        <w:rPr>
          <w:rFonts w:asciiTheme="minorHAnsi" w:hAnsiTheme="minorHAnsi"/>
          <w:color w:val="000000" w:themeColor="text1"/>
        </w:rPr>
        <w:t xml:space="preserve">z zastrzeżeniem </w:t>
      </w:r>
      <w:r w:rsidR="006D2C7B" w:rsidRPr="002854E7">
        <w:rPr>
          <w:rFonts w:asciiTheme="minorHAnsi" w:hAnsiTheme="minorHAnsi"/>
          <w:color w:val="000000" w:themeColor="text1"/>
        </w:rPr>
        <w:t xml:space="preserve">postanowień dotyczących </w:t>
      </w:r>
      <w:r w:rsidR="00DA3717" w:rsidRPr="002854E7">
        <w:rPr>
          <w:rFonts w:asciiTheme="minorHAnsi" w:hAnsiTheme="minorHAnsi"/>
          <w:color w:val="000000" w:themeColor="text1"/>
        </w:rPr>
        <w:t xml:space="preserve">dopuszczalnej przez Umowę i </w:t>
      </w:r>
      <w:r w:rsidR="430670A5" w:rsidRPr="002854E7">
        <w:rPr>
          <w:rFonts w:asciiTheme="minorHAnsi" w:hAnsiTheme="minorHAnsi"/>
          <w:color w:val="000000" w:themeColor="text1"/>
        </w:rPr>
        <w:t>Załączni</w:t>
      </w:r>
      <w:r w:rsidR="00DA3717" w:rsidRPr="002854E7">
        <w:rPr>
          <w:rFonts w:asciiTheme="minorHAnsi" w:hAnsiTheme="minorHAnsi"/>
          <w:color w:val="000000" w:themeColor="text1"/>
        </w:rPr>
        <w:t xml:space="preserve">k nr 1 tolerancji technicznej i Granicy Błędu, </w:t>
      </w:r>
      <w:r w:rsidRPr="002854E7">
        <w:rPr>
          <w:rFonts w:asciiTheme="minorHAnsi" w:hAnsiTheme="minorHAnsi"/>
          <w:color w:val="000000" w:themeColor="text1"/>
        </w:rPr>
        <w:t xml:space="preserve">oraz </w:t>
      </w:r>
    </w:p>
    <w:p w14:paraId="60B9C4F8" w14:textId="3A979664" w:rsidR="008C14B4" w:rsidRPr="002854E7" w:rsidRDefault="0082069B" w:rsidP="00B96C37">
      <w:pPr>
        <w:pStyle w:val="Akapitzlist"/>
        <w:numPr>
          <w:ilvl w:val="2"/>
          <w:numId w:val="66"/>
        </w:numPr>
        <w:spacing w:after="0" w:line="240" w:lineRule="auto"/>
        <w:ind w:left="709" w:hanging="283"/>
        <w:jc w:val="both"/>
        <w:rPr>
          <w:rFonts w:asciiTheme="minorHAnsi" w:hAnsiTheme="minorHAnsi"/>
          <w:color w:val="000000" w:themeColor="text1"/>
        </w:rPr>
      </w:pPr>
      <w:r w:rsidRPr="002854E7">
        <w:rPr>
          <w:rFonts w:asciiTheme="minorHAnsi" w:hAnsiTheme="minorHAnsi"/>
          <w:color w:val="000000" w:themeColor="text1"/>
        </w:rPr>
        <w:t xml:space="preserve">odpowiadają co najmniej warunkom dotyczącym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Obligatoryjnych,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Jakościowych i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Opcjonalnych wskazanym we Wniosku i ewentualnym Postąpieniu, z zastrzeżeniem </w:t>
      </w:r>
      <w:r w:rsidR="006D2C7B" w:rsidRPr="002854E7">
        <w:rPr>
          <w:rFonts w:asciiTheme="minorHAnsi" w:hAnsiTheme="minorHAnsi"/>
          <w:color w:val="000000" w:themeColor="text1"/>
        </w:rPr>
        <w:t xml:space="preserve">postanowień dotyczących </w:t>
      </w:r>
      <w:r w:rsidRPr="002854E7">
        <w:rPr>
          <w:rFonts w:asciiTheme="minorHAnsi" w:hAnsiTheme="minorHAnsi"/>
          <w:color w:val="000000" w:themeColor="text1"/>
        </w:rPr>
        <w:t xml:space="preserve">dopuszczalnej przez Umowę i </w:t>
      </w:r>
      <w:r w:rsidR="430670A5" w:rsidRPr="002854E7">
        <w:rPr>
          <w:rFonts w:asciiTheme="minorHAnsi" w:hAnsiTheme="minorHAnsi"/>
          <w:color w:val="000000" w:themeColor="text1"/>
        </w:rPr>
        <w:t>Załączni</w:t>
      </w:r>
      <w:r w:rsidRPr="002854E7">
        <w:rPr>
          <w:rFonts w:asciiTheme="minorHAnsi" w:hAnsiTheme="minorHAnsi"/>
          <w:color w:val="000000" w:themeColor="text1"/>
        </w:rPr>
        <w:t>k nr 1 tolerancji technicznej i Granicy Błędu,</w:t>
      </w:r>
    </w:p>
    <w:p w14:paraId="254C93AF" w14:textId="3E6B573A" w:rsidR="00C17491" w:rsidRPr="002854E7" w:rsidRDefault="00DA3717" w:rsidP="00B96C37">
      <w:pPr>
        <w:pStyle w:val="Akapitzlist"/>
        <w:numPr>
          <w:ilvl w:val="1"/>
          <w:numId w:val="66"/>
        </w:numPr>
        <w:spacing w:after="0" w:line="240" w:lineRule="auto"/>
        <w:ind w:left="709"/>
        <w:jc w:val="both"/>
        <w:rPr>
          <w:rFonts w:asciiTheme="minorHAnsi" w:hAnsiTheme="minorHAnsi"/>
          <w:color w:val="000000" w:themeColor="text1"/>
        </w:rPr>
      </w:pPr>
      <w:bookmarkStart w:id="183" w:name="_Ref54817911"/>
      <w:r w:rsidRPr="002854E7">
        <w:rPr>
          <w:rFonts w:asciiTheme="minorHAnsi" w:hAnsiTheme="minorHAnsi"/>
          <w:color w:val="000000" w:themeColor="text1"/>
        </w:rPr>
        <w:t xml:space="preserve">Wyniki Pozytywne z Dopuszczeniem do Kolejnego Etapu Uczestnikom Przedsięwzięcia, którzy spełniają </w:t>
      </w:r>
      <w:r w:rsidR="5DE364E7" w:rsidRPr="002854E7">
        <w:rPr>
          <w:rFonts w:asciiTheme="minorHAnsi" w:hAnsiTheme="minorHAnsi"/>
          <w:color w:val="000000" w:themeColor="text1"/>
        </w:rPr>
        <w:t>Wymagania</w:t>
      </w:r>
      <w:r w:rsidRPr="002854E7">
        <w:rPr>
          <w:rFonts w:asciiTheme="minorHAnsi" w:hAnsiTheme="minorHAnsi"/>
          <w:color w:val="000000" w:themeColor="text1"/>
        </w:rPr>
        <w:t xml:space="preserve"> </w:t>
      </w:r>
      <w:r w:rsidR="217BCA99" w:rsidRPr="002854E7">
        <w:rPr>
          <w:rFonts w:asciiTheme="minorHAnsi" w:hAnsiTheme="minorHAnsi"/>
          <w:color w:val="000000" w:themeColor="text1"/>
        </w:rPr>
        <w:t>wskazane</w:t>
      </w:r>
      <w:r w:rsidRPr="002854E7">
        <w:rPr>
          <w:rFonts w:asciiTheme="minorHAnsi" w:hAnsiTheme="minorHAnsi"/>
          <w:color w:val="000000" w:themeColor="text1"/>
        </w:rPr>
        <w:t xml:space="preserve">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_Ref53694817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pkt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_Ref54789803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00820478" w:rsidRPr="002854E7">
        <w:rPr>
          <w:rFonts w:asciiTheme="minorHAnsi" w:hAnsiTheme="minorHAnsi"/>
          <w:color w:val="000000" w:themeColor="text1"/>
        </w:rPr>
        <w:t xml:space="preserve"> </w:t>
      </w:r>
      <w:r w:rsidR="00C431AB" w:rsidRPr="002854E7">
        <w:rPr>
          <w:rFonts w:asciiTheme="minorHAnsi" w:hAnsiTheme="minorHAnsi"/>
          <w:color w:val="000000" w:themeColor="text1"/>
        </w:rPr>
        <w:t xml:space="preserve">oraz </w:t>
      </w:r>
      <w:r w:rsidR="00C17491" w:rsidRPr="002854E7">
        <w:rPr>
          <w:rFonts w:asciiTheme="minorHAnsi" w:hAnsiTheme="minorHAnsi"/>
          <w:color w:val="000000" w:themeColor="text1"/>
        </w:rPr>
        <w:t xml:space="preserve">uzyskali kolejno najwyższe wyniki w ramach oceny </w:t>
      </w:r>
      <w:r w:rsidR="005B02A1" w:rsidRPr="002854E7">
        <w:rPr>
          <w:rFonts w:asciiTheme="minorHAnsi" w:hAnsiTheme="minorHAnsi"/>
          <w:color w:val="000000" w:themeColor="text1"/>
        </w:rPr>
        <w:t xml:space="preserve">merytorycznej </w:t>
      </w:r>
      <w:r w:rsidR="00C17491" w:rsidRPr="002854E7">
        <w:rPr>
          <w:rFonts w:asciiTheme="minorHAnsi" w:hAnsiTheme="minorHAnsi"/>
          <w:color w:val="000000" w:themeColor="text1"/>
        </w:rPr>
        <w:t xml:space="preserve">Wyników Prac Etapu </w:t>
      </w:r>
      <w:r w:rsidR="000254AD" w:rsidRPr="002854E7">
        <w:rPr>
          <w:rFonts w:asciiTheme="minorHAnsi" w:hAnsiTheme="minorHAnsi"/>
          <w:color w:val="000000" w:themeColor="text1"/>
        </w:rPr>
        <w:t xml:space="preserve">w ramach danego Strumienia, </w:t>
      </w:r>
      <w:r w:rsidR="00C17491" w:rsidRPr="002854E7">
        <w:rPr>
          <w:rFonts w:asciiTheme="minorHAnsi" w:hAnsiTheme="minorHAnsi"/>
          <w:color w:val="000000" w:themeColor="text1"/>
        </w:rPr>
        <w:t xml:space="preserve">w liczbie nie większej dla danego Etapu </w:t>
      </w:r>
      <w:r w:rsidR="000254AD" w:rsidRPr="002854E7">
        <w:rPr>
          <w:rFonts w:asciiTheme="minorHAnsi" w:hAnsiTheme="minorHAnsi"/>
          <w:color w:val="000000" w:themeColor="text1"/>
        </w:rPr>
        <w:t xml:space="preserve">i Strumienia </w:t>
      </w:r>
      <w:r w:rsidR="00C17491" w:rsidRPr="002854E7">
        <w:rPr>
          <w:rFonts w:asciiTheme="minorHAnsi" w:hAnsiTheme="minorHAnsi"/>
          <w:color w:val="000000" w:themeColor="text1"/>
        </w:rPr>
        <w:t xml:space="preserve">niż wskazana w </w:t>
      </w:r>
      <w:r w:rsidR="00C17491" w:rsidRPr="002854E7">
        <w:rPr>
          <w:rFonts w:asciiTheme="minorHAnsi" w:hAnsiTheme="minorHAnsi"/>
          <w:color w:val="000000" w:themeColor="text1"/>
          <w:shd w:val="clear" w:color="auto" w:fill="E6E6E6"/>
        </w:rPr>
        <w:fldChar w:fldCharType="begin"/>
      </w:r>
      <w:r w:rsidR="00C17491" w:rsidRPr="002854E7">
        <w:rPr>
          <w:rFonts w:asciiTheme="minorHAnsi" w:hAnsiTheme="minorHAnsi"/>
          <w:color w:val="000000" w:themeColor="text1"/>
        </w:rPr>
        <w:instrText xml:space="preserve"> REF _Ref479927963 \n \h </w:instrText>
      </w:r>
      <w:r w:rsidR="00862665" w:rsidRPr="002854E7">
        <w:rPr>
          <w:rFonts w:asciiTheme="minorHAnsi" w:hAnsiTheme="minorHAnsi"/>
          <w:color w:val="000000" w:themeColor="text1"/>
        </w:rPr>
        <w:instrText xml:space="preserve"> \* MERGEFORMAT </w:instrText>
      </w:r>
      <w:r w:rsidR="00C17491" w:rsidRPr="002854E7">
        <w:rPr>
          <w:rFonts w:asciiTheme="minorHAnsi" w:hAnsiTheme="minorHAnsi"/>
          <w:color w:val="000000" w:themeColor="text1"/>
          <w:shd w:val="clear" w:color="auto" w:fill="E6E6E6"/>
        </w:rPr>
      </w:r>
      <w:r w:rsidR="00C17491"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7</w:t>
      </w:r>
      <w:r w:rsidR="00C17491" w:rsidRPr="002854E7">
        <w:rPr>
          <w:rFonts w:asciiTheme="minorHAnsi" w:hAnsiTheme="minorHAnsi"/>
          <w:color w:val="000000" w:themeColor="text1"/>
          <w:shd w:val="clear" w:color="auto" w:fill="E6E6E6"/>
        </w:rPr>
        <w:fldChar w:fldCharType="end"/>
      </w:r>
      <w:r w:rsidR="00C17491" w:rsidRPr="002854E7">
        <w:rPr>
          <w:rFonts w:asciiTheme="minorHAnsi" w:hAnsiTheme="minorHAnsi"/>
          <w:color w:val="000000" w:themeColor="text1"/>
        </w:rPr>
        <w:t xml:space="preserve"> </w:t>
      </w:r>
      <w:r w:rsidR="00C17491" w:rsidRPr="002854E7">
        <w:rPr>
          <w:rFonts w:asciiTheme="minorHAnsi" w:hAnsiTheme="minorHAnsi"/>
          <w:color w:val="000000" w:themeColor="text1"/>
          <w:shd w:val="clear" w:color="auto" w:fill="E6E6E6"/>
        </w:rPr>
        <w:fldChar w:fldCharType="begin"/>
      </w:r>
      <w:r w:rsidR="00C17491" w:rsidRPr="002854E7">
        <w:rPr>
          <w:rFonts w:asciiTheme="minorHAnsi" w:hAnsiTheme="minorHAnsi"/>
          <w:color w:val="000000" w:themeColor="text1"/>
        </w:rPr>
        <w:instrText xml:space="preserve"> REF _Ref52730665 \n \h </w:instrText>
      </w:r>
      <w:r w:rsidR="00862665" w:rsidRPr="002854E7">
        <w:rPr>
          <w:rFonts w:asciiTheme="minorHAnsi" w:hAnsiTheme="minorHAnsi"/>
          <w:color w:val="000000" w:themeColor="text1"/>
        </w:rPr>
        <w:instrText xml:space="preserve"> \* MERGEFORMAT </w:instrText>
      </w:r>
      <w:r w:rsidR="00C17491" w:rsidRPr="002854E7">
        <w:rPr>
          <w:rFonts w:asciiTheme="minorHAnsi" w:hAnsiTheme="minorHAnsi"/>
          <w:color w:val="000000" w:themeColor="text1"/>
          <w:shd w:val="clear" w:color="auto" w:fill="E6E6E6"/>
        </w:rPr>
      </w:r>
      <w:r w:rsidR="00C17491"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00C17491" w:rsidRPr="002854E7">
        <w:rPr>
          <w:rFonts w:asciiTheme="minorHAnsi" w:hAnsiTheme="minorHAnsi"/>
          <w:color w:val="000000" w:themeColor="text1"/>
          <w:shd w:val="clear" w:color="auto" w:fill="E6E6E6"/>
        </w:rPr>
        <w:fldChar w:fldCharType="end"/>
      </w:r>
      <w:r w:rsidR="00C17491" w:rsidRPr="002854E7">
        <w:rPr>
          <w:rFonts w:asciiTheme="minorHAnsi" w:hAnsiTheme="minorHAnsi"/>
          <w:color w:val="000000" w:themeColor="text1"/>
        </w:rPr>
        <w:t>,</w:t>
      </w:r>
      <w:bookmarkEnd w:id="182"/>
      <w:r w:rsidR="00C17491" w:rsidRPr="002854E7">
        <w:rPr>
          <w:rFonts w:asciiTheme="minorHAnsi" w:hAnsiTheme="minorHAnsi"/>
          <w:color w:val="000000" w:themeColor="text1"/>
        </w:rPr>
        <w:t xml:space="preserve"> </w:t>
      </w:r>
      <w:r w:rsidR="00ED02F7" w:rsidRPr="002854E7">
        <w:rPr>
          <w:rFonts w:asciiTheme="minorHAnsi" w:hAnsiTheme="minorHAnsi"/>
          <w:color w:val="000000" w:themeColor="text1"/>
        </w:rPr>
        <w:t xml:space="preserve">z zastrzeżeniem postanowień rozdziału X Regulaminu, </w:t>
      </w:r>
      <w:r w:rsidR="79C47F9E" w:rsidRPr="002854E7">
        <w:rPr>
          <w:rFonts w:asciiTheme="minorHAnsi" w:hAnsiTheme="minorHAnsi"/>
          <w:color w:val="000000" w:themeColor="text1"/>
        </w:rPr>
        <w:t>dopuszczających</w:t>
      </w:r>
      <w:r w:rsidR="00ED02F7" w:rsidRPr="002854E7">
        <w:rPr>
          <w:rFonts w:asciiTheme="minorHAnsi" w:hAnsiTheme="minorHAnsi"/>
          <w:color w:val="000000" w:themeColor="text1"/>
        </w:rPr>
        <w:t xml:space="preserve"> zwiększenie budżetu Przedsięwzięcia przez NCBR,</w:t>
      </w:r>
      <w:bookmarkEnd w:id="183"/>
    </w:p>
    <w:p w14:paraId="05CA703A" w14:textId="6BDBB671" w:rsidR="00C17491" w:rsidRPr="002854E7" w:rsidRDefault="000254AD" w:rsidP="00B96C37">
      <w:pPr>
        <w:pStyle w:val="Akapitzlist"/>
        <w:numPr>
          <w:ilvl w:val="1"/>
          <w:numId w:val="66"/>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Wyniki Negatywne </w:t>
      </w:r>
      <w:r w:rsidR="00C17491" w:rsidRPr="002854E7">
        <w:rPr>
          <w:rFonts w:asciiTheme="minorHAnsi" w:hAnsiTheme="minorHAnsi"/>
          <w:color w:val="000000" w:themeColor="text1"/>
        </w:rPr>
        <w:t xml:space="preserve">innym Uczestnikom Przedsięwzięcia </w:t>
      </w:r>
      <w:r w:rsidRPr="002854E7">
        <w:rPr>
          <w:rFonts w:asciiTheme="minorHAnsi" w:hAnsiTheme="minorHAnsi"/>
          <w:color w:val="000000" w:themeColor="text1"/>
        </w:rPr>
        <w:t xml:space="preserve">niż wskazani w </w:t>
      </w:r>
      <w:r w:rsidR="00DA3717" w:rsidRPr="002854E7">
        <w:rPr>
          <w:rFonts w:asciiTheme="minorHAnsi" w:hAnsiTheme="minorHAnsi"/>
          <w:color w:val="000000" w:themeColor="text1"/>
        </w:rPr>
        <w:t xml:space="preserve">punktach poprzedzających </w:t>
      </w:r>
      <w:r w:rsidR="006D2C7B" w:rsidRPr="002854E7">
        <w:rPr>
          <w:rFonts w:asciiTheme="minorHAnsi" w:hAnsiTheme="minorHAnsi"/>
          <w:color w:val="000000" w:themeColor="text1"/>
        </w:rPr>
        <w:t xml:space="preserve">tego paragrafu </w:t>
      </w:r>
      <w:r w:rsidR="00205317" w:rsidRPr="002854E7">
        <w:rPr>
          <w:rFonts w:asciiTheme="minorHAnsi" w:hAnsiTheme="minorHAnsi"/>
          <w:color w:val="000000" w:themeColor="text1"/>
        </w:rPr>
        <w:t xml:space="preserve">(w tym negatywnie ocenionym w ramach oceny formalnej i negatywnej oceny spełniania przez Wynik Prac Etapu </w:t>
      </w:r>
      <w:r w:rsidR="387092E4" w:rsidRPr="002854E7">
        <w:rPr>
          <w:rFonts w:asciiTheme="minorHAnsi" w:hAnsiTheme="minorHAnsi"/>
          <w:color w:val="000000" w:themeColor="text1"/>
        </w:rPr>
        <w:t>Wymagań</w:t>
      </w:r>
      <w:r w:rsidR="00DA3717" w:rsidRPr="002854E7">
        <w:rPr>
          <w:rFonts w:asciiTheme="minorHAnsi" w:hAnsiTheme="minorHAnsi"/>
          <w:color w:val="000000" w:themeColor="text1"/>
        </w:rPr>
        <w:t xml:space="preserve"> </w:t>
      </w:r>
      <w:r w:rsidR="00205317" w:rsidRPr="002854E7">
        <w:rPr>
          <w:rFonts w:asciiTheme="minorHAnsi" w:hAnsiTheme="minorHAnsi"/>
          <w:color w:val="000000" w:themeColor="text1"/>
        </w:rPr>
        <w:t>Obligatoryjnych)</w:t>
      </w:r>
      <w:r w:rsidR="00C17491" w:rsidRPr="002854E7">
        <w:rPr>
          <w:rFonts w:asciiTheme="minorHAnsi" w:hAnsiTheme="minorHAnsi"/>
          <w:color w:val="000000" w:themeColor="text1"/>
        </w:rPr>
        <w:t>.</w:t>
      </w:r>
      <w:bookmarkEnd w:id="180"/>
    </w:p>
    <w:p w14:paraId="424017C5" w14:textId="5394AE42" w:rsidR="00BA6F45" w:rsidRPr="002854E7" w:rsidRDefault="00BA6F45" w:rsidP="00B96C37">
      <w:pPr>
        <w:pStyle w:val="Akapitzlist"/>
        <w:numPr>
          <w:ilvl w:val="0"/>
          <w:numId w:val="6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Uszeregowanie Uczestników Przedsięwzięcia w ramach Listy Rankingowej w ramach Selekcji Etapu I lub Selekcji Etapu II w ramach danego Strumienia i przyznanie </w:t>
      </w:r>
      <w:r w:rsidR="00DA3717" w:rsidRPr="002854E7">
        <w:rPr>
          <w:rFonts w:asciiTheme="minorHAnsi" w:hAnsiTheme="minorHAnsi"/>
          <w:color w:val="000000" w:themeColor="text1"/>
        </w:rPr>
        <w:t xml:space="preserve">Wyników Pozytywnych z Dopuszczeniem do Kolejnego Etapu, </w:t>
      </w:r>
      <w:r w:rsidRPr="002854E7">
        <w:rPr>
          <w:rFonts w:asciiTheme="minorHAnsi" w:hAnsiTheme="minorHAnsi"/>
          <w:color w:val="000000" w:themeColor="text1"/>
        </w:rPr>
        <w:t>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 w danym Strumieniu. Uszeregowanie następuje od Uczestnika Przedsięwzięcia z najwyższym wynikiem punktowym, do Uczestnika Przedsięwzięcia z najniższym wynikiem punktowym.</w:t>
      </w:r>
    </w:p>
    <w:p w14:paraId="2FDCAAF9" w14:textId="77777777" w:rsidR="00192DE1" w:rsidRPr="002854E7" w:rsidRDefault="00192DE1" w:rsidP="00B96C37">
      <w:pPr>
        <w:pStyle w:val="Akapitzlist"/>
        <w:numPr>
          <w:ilvl w:val="0"/>
          <w:numId w:val="6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Jeżeli w ramach oceny merytorycznej w ramach Selekcji Etapu I lub Selekcji Etapu II w danym Strumieniu dwóch Uczestników Przedsięwzięcia uzyskało identyczny wynik w ramach oceny merytorycznej, to przypisuje im się w ramach Listy Rankingowej w ramach danego Strumienia kolejne miejsca, dając pierwszeństwo temu z nich, który uzyskał wyższy wynik za ocenę Kryterium:</w:t>
      </w:r>
    </w:p>
    <w:p w14:paraId="3F97D418" w14:textId="140E56D9" w:rsidR="00192DE1" w:rsidRPr="002854E7" w:rsidRDefault="00192DE1" w:rsidP="00B96C37">
      <w:pPr>
        <w:pStyle w:val="Akapitzlist"/>
        <w:numPr>
          <w:ilvl w:val="0"/>
          <w:numId w:val="70"/>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 xml:space="preserve">w ramach Selekcji Etapu I decydować będzie suma punktów uzyskanych w ramach </w:t>
      </w:r>
      <w:r w:rsidR="7F2C6CFA" w:rsidRPr="002854E7">
        <w:rPr>
          <w:rFonts w:asciiTheme="minorHAnsi" w:hAnsiTheme="minorHAnsi"/>
          <w:color w:val="000000" w:themeColor="text1"/>
        </w:rPr>
        <w:t xml:space="preserve">Wymagania </w:t>
      </w:r>
      <w:r w:rsidR="0ECEB04D" w:rsidRPr="002854E7">
        <w:rPr>
          <w:rFonts w:asciiTheme="minorHAnsi" w:hAnsiTheme="minorHAnsi"/>
          <w:color w:val="000000" w:themeColor="text1"/>
        </w:rPr>
        <w:t>Konkursowego</w:t>
      </w:r>
      <w:r w:rsidRPr="002854E7">
        <w:rPr>
          <w:rFonts w:asciiTheme="minorHAnsi" w:hAnsiTheme="minorHAnsi"/>
          <w:color w:val="000000" w:themeColor="text1"/>
        </w:rPr>
        <w:t xml:space="preserve">: </w:t>
      </w:r>
      <w:r w:rsidR="09182DAB" w:rsidRPr="002854E7">
        <w:rPr>
          <w:rFonts w:asciiTheme="minorHAnsi" w:hAnsiTheme="minorHAnsi"/>
          <w:color w:val="000000" w:themeColor="text1"/>
        </w:rPr>
        <w:t>koszty całkowite</w:t>
      </w:r>
      <w:r w:rsidRPr="002854E7">
        <w:rPr>
          <w:rFonts w:asciiTheme="minorHAnsi" w:hAnsiTheme="minorHAnsi"/>
          <w:color w:val="000000" w:themeColor="text1"/>
        </w:rPr>
        <w:t>;</w:t>
      </w:r>
    </w:p>
    <w:p w14:paraId="3EB07B0E" w14:textId="30BD990D" w:rsidR="00192DE1" w:rsidRPr="002854E7" w:rsidRDefault="00192DE1" w:rsidP="00B96C37">
      <w:pPr>
        <w:pStyle w:val="Akapitzlist"/>
        <w:numPr>
          <w:ilvl w:val="0"/>
          <w:numId w:val="70"/>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lastRenderedPageBreak/>
        <w:t xml:space="preserve">w ramach Selekcji Etapu II decydować będzie suma punktów uzyskanych w ramach </w:t>
      </w:r>
      <w:r w:rsidR="4DCD5D00" w:rsidRPr="002854E7">
        <w:rPr>
          <w:rFonts w:asciiTheme="minorHAnsi" w:hAnsiTheme="minorHAnsi"/>
          <w:color w:val="000000" w:themeColor="text1"/>
        </w:rPr>
        <w:t xml:space="preserve">Wymagania </w:t>
      </w:r>
      <w:r w:rsidR="5B8CA60E" w:rsidRPr="002854E7">
        <w:rPr>
          <w:rFonts w:asciiTheme="minorHAnsi" w:hAnsiTheme="minorHAnsi"/>
          <w:color w:val="000000" w:themeColor="text1"/>
        </w:rPr>
        <w:t>Konkursowego</w:t>
      </w:r>
      <w:r w:rsidRPr="002854E7">
        <w:rPr>
          <w:rFonts w:asciiTheme="minorHAnsi" w:hAnsiTheme="minorHAnsi"/>
          <w:color w:val="000000" w:themeColor="text1"/>
        </w:rPr>
        <w:t xml:space="preserve">: </w:t>
      </w:r>
      <w:r w:rsidR="71246777" w:rsidRPr="002854E7">
        <w:rPr>
          <w:rFonts w:asciiTheme="minorHAnsi" w:hAnsiTheme="minorHAnsi"/>
          <w:color w:val="000000" w:themeColor="text1"/>
        </w:rPr>
        <w:t>koszty całkowite</w:t>
      </w:r>
      <w:r w:rsidRPr="002854E7">
        <w:rPr>
          <w:rFonts w:asciiTheme="minorHAnsi" w:hAnsiTheme="minorHAnsi"/>
          <w:color w:val="000000" w:themeColor="text1"/>
        </w:rPr>
        <w:t>.</w:t>
      </w:r>
    </w:p>
    <w:p w14:paraId="136D95DD" w14:textId="77777777" w:rsidR="00C431AB" w:rsidRPr="002854E7" w:rsidRDefault="00C431AB" w:rsidP="00B96C37">
      <w:pPr>
        <w:pStyle w:val="Akapitzlist"/>
        <w:numPr>
          <w:ilvl w:val="0"/>
          <w:numId w:val="66"/>
        </w:numPr>
        <w:spacing w:after="0" w:line="240" w:lineRule="auto"/>
        <w:ind w:left="426" w:hanging="426"/>
        <w:jc w:val="both"/>
        <w:rPr>
          <w:rFonts w:asciiTheme="minorHAnsi" w:hAnsiTheme="minorHAnsi"/>
          <w:color w:val="000000" w:themeColor="text1"/>
        </w:rPr>
      </w:pPr>
      <w:bookmarkStart w:id="184" w:name="_Ref54789794"/>
      <w:r w:rsidRPr="002854E7">
        <w:rPr>
          <w:rFonts w:asciiTheme="minorHAnsi" w:hAnsiTheme="minorHAnsi"/>
          <w:color w:val="000000" w:themeColor="text1"/>
        </w:rPr>
        <w:t>Zespół Oceniający przyznaje w ramach Oceny Końcowej w ramach danego Strumienia:</w:t>
      </w:r>
      <w:bookmarkEnd w:id="184"/>
    </w:p>
    <w:p w14:paraId="326170F8" w14:textId="1ECE7C78" w:rsidR="007B521C" w:rsidRPr="002854E7" w:rsidRDefault="007B521C" w:rsidP="00B96C37">
      <w:pPr>
        <w:pStyle w:val="Akapitzlist"/>
        <w:numPr>
          <w:ilvl w:val="1"/>
          <w:numId w:val="66"/>
        </w:numPr>
        <w:spacing w:after="0" w:line="240" w:lineRule="auto"/>
        <w:ind w:left="709"/>
        <w:jc w:val="both"/>
        <w:rPr>
          <w:rFonts w:asciiTheme="minorHAnsi" w:hAnsiTheme="minorHAnsi"/>
          <w:color w:val="000000" w:themeColor="text1"/>
        </w:rPr>
      </w:pPr>
      <w:bookmarkStart w:id="185" w:name="_Ref54797683"/>
      <w:r w:rsidRPr="002854E7">
        <w:rPr>
          <w:rFonts w:asciiTheme="minorHAnsi" w:hAnsiTheme="minorHAnsi"/>
          <w:color w:val="000000" w:themeColor="text1"/>
        </w:rPr>
        <w:t>Wynik Pozytywny Uczestnikom Przedsięwzięcia, których Wyniki Prac Etapu III:</w:t>
      </w:r>
      <w:bookmarkEnd w:id="185"/>
    </w:p>
    <w:p w14:paraId="5F379BCE" w14:textId="77A8AE3A" w:rsidR="007B521C" w:rsidRPr="002854E7" w:rsidRDefault="007B521C" w:rsidP="00B96C37">
      <w:pPr>
        <w:pStyle w:val="Akapitzlist"/>
        <w:numPr>
          <w:ilvl w:val="2"/>
          <w:numId w:val="66"/>
        </w:numPr>
        <w:spacing w:after="0" w:line="240" w:lineRule="auto"/>
        <w:ind w:left="709" w:hanging="283"/>
        <w:jc w:val="both"/>
        <w:rPr>
          <w:rFonts w:asciiTheme="minorHAnsi" w:hAnsiTheme="minorHAnsi"/>
          <w:color w:val="000000" w:themeColor="text1"/>
        </w:rPr>
      </w:pPr>
      <w:r w:rsidRPr="002854E7">
        <w:rPr>
          <w:rFonts w:asciiTheme="minorHAnsi" w:hAnsiTheme="minorHAnsi"/>
          <w:color w:val="000000" w:themeColor="text1"/>
        </w:rPr>
        <w:t xml:space="preserve">przeszły pozytywnie ocenę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Formalnych, oraz</w:t>
      </w:r>
    </w:p>
    <w:p w14:paraId="6E2815BB" w14:textId="371AFEA9" w:rsidR="007B521C" w:rsidRPr="002854E7" w:rsidRDefault="007B521C" w:rsidP="00B96C37">
      <w:pPr>
        <w:pStyle w:val="Akapitzlist"/>
        <w:numPr>
          <w:ilvl w:val="2"/>
          <w:numId w:val="66"/>
        </w:numPr>
        <w:spacing w:after="0" w:line="240" w:lineRule="auto"/>
        <w:ind w:left="709" w:hanging="283"/>
        <w:jc w:val="both"/>
        <w:rPr>
          <w:rFonts w:asciiTheme="minorHAnsi" w:hAnsiTheme="minorHAnsi"/>
          <w:color w:val="000000" w:themeColor="text1"/>
        </w:rPr>
      </w:pPr>
      <w:r w:rsidRPr="002854E7">
        <w:rPr>
          <w:rFonts w:asciiTheme="minorHAnsi" w:hAnsiTheme="minorHAnsi"/>
          <w:color w:val="000000" w:themeColor="text1"/>
        </w:rPr>
        <w:t xml:space="preserve">spełniają </w:t>
      </w:r>
      <w:r w:rsidR="5DE364E7" w:rsidRPr="002854E7">
        <w:rPr>
          <w:rFonts w:asciiTheme="minorHAnsi" w:hAnsiTheme="minorHAnsi"/>
          <w:color w:val="000000" w:themeColor="text1"/>
        </w:rPr>
        <w:t>Wymagania</w:t>
      </w:r>
      <w:r w:rsidRPr="002854E7">
        <w:rPr>
          <w:rFonts w:asciiTheme="minorHAnsi" w:hAnsiTheme="minorHAnsi"/>
          <w:color w:val="000000" w:themeColor="text1"/>
        </w:rPr>
        <w:t xml:space="preserve"> Obligatoryjne określone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1 do </w:t>
      </w:r>
      <w:r w:rsidR="00110AEA" w:rsidRPr="002854E7">
        <w:rPr>
          <w:rFonts w:asciiTheme="minorHAnsi" w:hAnsiTheme="minorHAnsi"/>
          <w:color w:val="000000" w:themeColor="text1"/>
        </w:rPr>
        <w:t>Regulaminie</w:t>
      </w:r>
      <w:r w:rsidRPr="002854E7">
        <w:rPr>
          <w:rFonts w:asciiTheme="minorHAnsi" w:hAnsiTheme="minorHAnsi"/>
          <w:color w:val="000000" w:themeColor="text1"/>
        </w:rPr>
        <w:t xml:space="preserve">, z zastrzeżeniem </w:t>
      </w:r>
      <w:r w:rsidR="00102EE8" w:rsidRPr="002854E7">
        <w:rPr>
          <w:rFonts w:asciiTheme="minorHAnsi" w:hAnsiTheme="minorHAnsi"/>
          <w:color w:val="000000" w:themeColor="text1"/>
        </w:rPr>
        <w:t xml:space="preserve">postanowień dotyczących </w:t>
      </w:r>
      <w:r w:rsidRPr="002854E7">
        <w:rPr>
          <w:rFonts w:asciiTheme="minorHAnsi" w:hAnsiTheme="minorHAnsi"/>
          <w:color w:val="000000" w:themeColor="text1"/>
        </w:rPr>
        <w:t xml:space="preserve">dopuszczalnej przez Umowę i </w:t>
      </w:r>
      <w:r w:rsidR="430670A5" w:rsidRPr="002854E7">
        <w:rPr>
          <w:rFonts w:asciiTheme="minorHAnsi" w:hAnsiTheme="minorHAnsi"/>
          <w:color w:val="000000" w:themeColor="text1"/>
        </w:rPr>
        <w:t>Załączni</w:t>
      </w:r>
      <w:r w:rsidRPr="002854E7">
        <w:rPr>
          <w:rFonts w:asciiTheme="minorHAnsi" w:hAnsiTheme="minorHAnsi"/>
          <w:color w:val="000000" w:themeColor="text1"/>
        </w:rPr>
        <w:t>k nr 1 tolerancji technicznej i Granicy Błędu,</w:t>
      </w:r>
    </w:p>
    <w:p w14:paraId="12D6960E" w14:textId="08AAEF59" w:rsidR="007B521C" w:rsidRPr="002854E7" w:rsidRDefault="007B521C" w:rsidP="00B96C37">
      <w:pPr>
        <w:pStyle w:val="Akapitzlist"/>
        <w:numPr>
          <w:ilvl w:val="1"/>
          <w:numId w:val="66"/>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Wyniki </w:t>
      </w:r>
      <w:r w:rsidR="00AD6D3B" w:rsidRPr="002854E7">
        <w:rPr>
          <w:rFonts w:asciiTheme="minorHAnsi" w:hAnsiTheme="minorHAnsi"/>
          <w:color w:val="000000" w:themeColor="text1"/>
        </w:rPr>
        <w:t xml:space="preserve">Pozytywne Końcowe </w:t>
      </w:r>
      <w:r w:rsidRPr="002854E7">
        <w:rPr>
          <w:rFonts w:asciiTheme="minorHAnsi" w:hAnsiTheme="minorHAnsi"/>
          <w:color w:val="000000" w:themeColor="text1"/>
        </w:rPr>
        <w:t xml:space="preserve">Uczestnikom Przedsięwzięcia, którzy spełniają </w:t>
      </w:r>
      <w:r w:rsidR="5DE364E7" w:rsidRPr="002854E7">
        <w:rPr>
          <w:rFonts w:asciiTheme="minorHAnsi" w:hAnsiTheme="minorHAnsi"/>
          <w:color w:val="000000" w:themeColor="text1"/>
        </w:rPr>
        <w:t>Wymagania</w:t>
      </w:r>
      <w:r w:rsidRPr="002854E7">
        <w:rPr>
          <w:rFonts w:asciiTheme="minorHAnsi" w:hAnsiTheme="minorHAnsi"/>
          <w:color w:val="000000" w:themeColor="text1"/>
        </w:rPr>
        <w:t xml:space="preserve"> ws</w:t>
      </w:r>
      <w:r w:rsidR="39699BAF" w:rsidRPr="002854E7">
        <w:rPr>
          <w:rFonts w:asciiTheme="minorHAnsi" w:hAnsiTheme="minorHAnsi"/>
          <w:color w:val="000000" w:themeColor="text1"/>
        </w:rPr>
        <w:t>k</w:t>
      </w:r>
      <w:r w:rsidRPr="002854E7">
        <w:rPr>
          <w:rFonts w:asciiTheme="minorHAnsi" w:hAnsiTheme="minorHAnsi"/>
          <w:color w:val="000000" w:themeColor="text1"/>
        </w:rPr>
        <w:t xml:space="preserve">azane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_Ref54789794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§5</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pkt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_Ref54797683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oraz ich Wynik Prac Etapu III przeszedł pomyślnie testy zgodnie z </w:t>
      </w:r>
      <w:r w:rsidR="430670A5" w:rsidRPr="002854E7">
        <w:rPr>
          <w:rFonts w:asciiTheme="minorHAnsi" w:hAnsiTheme="minorHAnsi"/>
          <w:color w:val="000000" w:themeColor="text1"/>
        </w:rPr>
        <w:t>Załączni</w:t>
      </w:r>
      <w:r w:rsidRPr="002854E7">
        <w:rPr>
          <w:rFonts w:asciiTheme="minorHAnsi" w:hAnsiTheme="minorHAnsi"/>
          <w:color w:val="000000" w:themeColor="text1"/>
        </w:rPr>
        <w:t xml:space="preserve">kiem nr 4 do Regulaminu, </w:t>
      </w:r>
    </w:p>
    <w:p w14:paraId="4D4758F3" w14:textId="5553C83E" w:rsidR="007B521C" w:rsidRPr="002854E7" w:rsidRDefault="007B521C" w:rsidP="00B96C37">
      <w:pPr>
        <w:pStyle w:val="Akapitzlist"/>
        <w:numPr>
          <w:ilvl w:val="1"/>
          <w:numId w:val="66"/>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III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Obligatoryjnych).</w:t>
      </w:r>
    </w:p>
    <w:p w14:paraId="5D2B1C95" w14:textId="77777777" w:rsidR="00C17491" w:rsidRPr="002854E7" w:rsidRDefault="00C17491" w:rsidP="00B96C37">
      <w:pPr>
        <w:pStyle w:val="Akapitzlist"/>
        <w:numPr>
          <w:ilvl w:val="0"/>
          <w:numId w:val="6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Lista Rankingowa wyszczególnia:</w:t>
      </w:r>
    </w:p>
    <w:p w14:paraId="59F469C7" w14:textId="7E580F3F" w:rsidR="00BA6F45" w:rsidRPr="002854E7" w:rsidRDefault="00BA6F45" w:rsidP="00B96C37">
      <w:pPr>
        <w:pStyle w:val="Akapitzlist"/>
        <w:numPr>
          <w:ilvl w:val="0"/>
          <w:numId w:val="69"/>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Strumień i Etap którego dotyczy;</w:t>
      </w:r>
    </w:p>
    <w:p w14:paraId="108AD57B" w14:textId="77777777" w:rsidR="00C17491" w:rsidRPr="002854E7" w:rsidRDefault="00BA6F45" w:rsidP="00B96C37">
      <w:pPr>
        <w:pStyle w:val="Akapitzlist"/>
        <w:numPr>
          <w:ilvl w:val="0"/>
          <w:numId w:val="69"/>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nazwy </w:t>
      </w:r>
      <w:r w:rsidR="00C17491" w:rsidRPr="002854E7">
        <w:rPr>
          <w:rFonts w:asciiTheme="minorHAnsi" w:hAnsiTheme="minorHAnsi"/>
          <w:color w:val="000000" w:themeColor="text1"/>
        </w:rPr>
        <w:t>Uczestników Przedsięwzięcia</w:t>
      </w:r>
      <w:r w:rsidRPr="002854E7">
        <w:rPr>
          <w:rFonts w:asciiTheme="minorHAnsi" w:hAnsiTheme="minorHAnsi"/>
          <w:color w:val="000000" w:themeColor="text1"/>
        </w:rPr>
        <w:t xml:space="preserve"> i Rozwiązań;</w:t>
      </w:r>
    </w:p>
    <w:p w14:paraId="392C8F86" w14:textId="439F9E0D" w:rsidR="00BA6F45" w:rsidRPr="002854E7" w:rsidRDefault="00606C95" w:rsidP="00B96C37">
      <w:pPr>
        <w:pStyle w:val="Akapitzlist"/>
        <w:numPr>
          <w:ilvl w:val="0"/>
          <w:numId w:val="69"/>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Wynik Pozytywny</w:t>
      </w:r>
      <w:r w:rsidR="00102EE8" w:rsidRPr="002854E7">
        <w:rPr>
          <w:rFonts w:asciiTheme="minorHAnsi" w:hAnsiTheme="minorHAnsi"/>
          <w:color w:val="000000" w:themeColor="text1"/>
        </w:rPr>
        <w:t xml:space="preserve"> </w:t>
      </w:r>
      <w:r w:rsidRPr="002854E7">
        <w:rPr>
          <w:rFonts w:asciiTheme="minorHAnsi" w:hAnsiTheme="minorHAnsi"/>
          <w:color w:val="000000" w:themeColor="text1"/>
        </w:rPr>
        <w:t xml:space="preserve">z Dopuszczeniem do Kolejnego Etapu, </w:t>
      </w:r>
      <w:r w:rsidR="00BA6F45" w:rsidRPr="002854E7">
        <w:rPr>
          <w:rFonts w:asciiTheme="minorHAnsi" w:hAnsiTheme="minorHAnsi"/>
          <w:color w:val="000000" w:themeColor="text1"/>
        </w:rPr>
        <w:t>Wynik Pozytywny, Wynik Pozytywny Końcowy albo Wynik Negatywny, ze wskazaniem w zakresie Wyniku Negatywnego na którym etapie oceny go przyznano;</w:t>
      </w:r>
    </w:p>
    <w:p w14:paraId="7D8AD839" w14:textId="77777777" w:rsidR="00BA6F45" w:rsidRPr="002854E7" w:rsidRDefault="00BA6F45" w:rsidP="00B96C37">
      <w:pPr>
        <w:pStyle w:val="Akapitzlist"/>
        <w:numPr>
          <w:ilvl w:val="0"/>
          <w:numId w:val="69"/>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jeśli Wynik Prac Etapu Uczestnika Przedsięwzięcia był przedmiotem oceny merytorycznej: łączny wynik punktowy oraz jego wyjaśnienie z rozbiciem na poszczególne Kryteria.</w:t>
      </w:r>
    </w:p>
    <w:p w14:paraId="52960D06" w14:textId="77777777" w:rsidR="00C17491" w:rsidRPr="002854E7" w:rsidRDefault="00C17491" w:rsidP="00B96C37">
      <w:pPr>
        <w:pStyle w:val="Akapitzlist"/>
        <w:numPr>
          <w:ilvl w:val="0"/>
          <w:numId w:val="66"/>
        </w:numPr>
        <w:spacing w:after="0" w:line="240" w:lineRule="auto"/>
        <w:ind w:left="426" w:hanging="426"/>
        <w:jc w:val="both"/>
        <w:rPr>
          <w:rFonts w:asciiTheme="minorHAnsi" w:hAnsiTheme="minorHAnsi"/>
          <w:color w:val="000000" w:themeColor="text1"/>
        </w:rPr>
      </w:pPr>
      <w:bookmarkStart w:id="186" w:name="_Ref511982198"/>
      <w:r w:rsidRPr="002854E7">
        <w:rPr>
          <w:rFonts w:asciiTheme="minorHAnsi" w:hAnsiTheme="minorHAnsi"/>
          <w:color w:val="000000" w:themeColor="text1"/>
        </w:rPr>
        <w:t>Po sporządzeniu Listy Rankingowej, Zespół Oceniający przedstawia ją do wiadomości NCBR</w:t>
      </w:r>
      <w:bookmarkEnd w:id="186"/>
      <w:r w:rsidRPr="002854E7">
        <w:rPr>
          <w:rFonts w:asciiTheme="minorHAnsi" w:hAnsiTheme="minorHAnsi"/>
          <w:color w:val="000000" w:themeColor="text1"/>
        </w:rPr>
        <w:t>.</w:t>
      </w:r>
    </w:p>
    <w:p w14:paraId="617E8501" w14:textId="134DEAB0" w:rsidR="00C17491" w:rsidRPr="002854E7" w:rsidRDefault="00C17491" w:rsidP="00B96C37">
      <w:pPr>
        <w:pStyle w:val="Akapitzlist"/>
        <w:numPr>
          <w:ilvl w:val="0"/>
          <w:numId w:val="6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Po uzyskaniu Listy Rankingowej od Zespołu Oceniającego, NCBR publikuje Listę Rankingową na Stronie internetowej oraz przesyła Uczestnikom Przedsięwzięcia elektroniczne powiadomienie o publikacji Listy Rankingowej. Powiadomienie przesyłane przez NCBR nie wpływa na skuteczność publikacji Listy Rankingowej. Następnie NCBR wysyła Uczestnikom Przedsięwzięcia odpowiednio </w:t>
      </w:r>
      <w:r w:rsidR="00ED02F7" w:rsidRPr="002854E7">
        <w:rPr>
          <w:rFonts w:asciiTheme="minorHAnsi" w:hAnsiTheme="minorHAnsi"/>
          <w:color w:val="000000" w:themeColor="text1"/>
        </w:rPr>
        <w:t xml:space="preserve">Wyniki Pozytywne z Dopuszczeniem do Kolejnego Etapu, </w:t>
      </w:r>
      <w:r w:rsidRPr="002854E7">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2B24D8D4" w:rsidR="00E97C08" w:rsidRPr="002854E7" w:rsidRDefault="001B2DB3" w:rsidP="00B96C37">
      <w:pPr>
        <w:pStyle w:val="Akapitzlist"/>
        <w:numPr>
          <w:ilvl w:val="0"/>
          <w:numId w:val="66"/>
        </w:numPr>
        <w:spacing w:after="0" w:line="240" w:lineRule="auto"/>
        <w:ind w:left="426" w:hanging="426"/>
        <w:jc w:val="both"/>
        <w:rPr>
          <w:rFonts w:asciiTheme="minorHAnsi" w:hAnsiTheme="minorHAnsi"/>
          <w:color w:val="000000" w:themeColor="text1"/>
        </w:rPr>
      </w:pPr>
      <w:bookmarkStart w:id="187" w:name="_Ref53694315"/>
      <w:r w:rsidRPr="002854E7">
        <w:rPr>
          <w:rFonts w:asciiTheme="minorHAnsi" w:hAnsiTheme="minorHAnsi"/>
          <w:color w:val="000000" w:themeColor="text1"/>
        </w:rPr>
        <w:t>[</w:t>
      </w:r>
      <w:r w:rsidRPr="002854E7">
        <w:rPr>
          <w:rFonts w:asciiTheme="minorHAnsi" w:hAnsiTheme="minorHAnsi"/>
          <w:b/>
          <w:color w:val="000000" w:themeColor="text1"/>
        </w:rPr>
        <w:t>Dzika karta</w:t>
      </w:r>
      <w:r w:rsidRPr="002854E7">
        <w:rPr>
          <w:rFonts w:asciiTheme="minorHAnsi" w:hAnsiTheme="minorHAnsi"/>
          <w:color w:val="000000" w:themeColor="text1"/>
        </w:rPr>
        <w:t xml:space="preserve">] </w:t>
      </w:r>
      <w:r w:rsidR="00E97C08" w:rsidRPr="002854E7">
        <w:rPr>
          <w:rFonts w:asciiTheme="minorHAnsi" w:hAnsiTheme="minorHAnsi"/>
          <w:color w:val="000000" w:themeColor="text1"/>
        </w:rPr>
        <w:t xml:space="preserve">Zespół Oceniający na etapie przygotowania Listy Rankingowej weryfikuje wartość zobowiązań NCBR w ramach </w:t>
      </w:r>
      <w:r w:rsidR="00820478" w:rsidRPr="002854E7">
        <w:rPr>
          <w:rFonts w:asciiTheme="minorHAnsi" w:hAnsiTheme="minorHAnsi"/>
          <w:color w:val="000000" w:themeColor="text1"/>
        </w:rPr>
        <w:t>Przedsięwzięcia</w:t>
      </w:r>
      <w:r w:rsidR="00E97C08" w:rsidRPr="002854E7">
        <w:rPr>
          <w:rFonts w:asciiTheme="minorHAnsi" w:hAnsiTheme="minorHAnsi"/>
          <w:color w:val="000000" w:themeColor="text1"/>
        </w:rPr>
        <w:t xml:space="preserve"> względem wszystkich </w:t>
      </w:r>
      <w:bookmarkStart w:id="188" w:name="_Hlk57700064"/>
      <w:r w:rsidR="00820478" w:rsidRPr="002854E7">
        <w:rPr>
          <w:rFonts w:asciiTheme="minorHAnsi" w:hAnsiTheme="minorHAnsi"/>
          <w:color w:val="000000" w:themeColor="text1"/>
        </w:rPr>
        <w:t>Uczestników Przedsięwzięcia</w:t>
      </w:r>
      <w:bookmarkEnd w:id="188"/>
      <w:r w:rsidR="00E97C08" w:rsidRPr="002854E7">
        <w:rPr>
          <w:rFonts w:asciiTheme="minorHAnsi" w:hAnsiTheme="minorHAnsi"/>
          <w:color w:val="000000" w:themeColor="text1"/>
        </w:rPr>
        <w:t xml:space="preserve">. </w:t>
      </w:r>
      <w:r w:rsidR="00874DFE" w:rsidRPr="002854E7">
        <w:rPr>
          <w:rFonts w:asciiTheme="minorHAnsi" w:hAnsiTheme="minorHAnsi"/>
          <w:color w:val="000000" w:themeColor="text1"/>
        </w:rPr>
        <w:t>Jeśli</w:t>
      </w:r>
      <w:r w:rsidR="00E97C08" w:rsidRPr="002854E7">
        <w:rPr>
          <w:rFonts w:asciiTheme="minorHAnsi" w:hAnsiTheme="minorHAnsi"/>
          <w:color w:val="000000" w:themeColor="text1"/>
        </w:rPr>
        <w:t>:</w:t>
      </w:r>
    </w:p>
    <w:p w14:paraId="122E9C2A" w14:textId="3AA71F26" w:rsidR="00E97C08" w:rsidRPr="002854E7" w:rsidRDefault="00874DFE" w:rsidP="00B96C37">
      <w:pPr>
        <w:pStyle w:val="Akapitzlist"/>
        <w:numPr>
          <w:ilvl w:val="1"/>
          <w:numId w:val="66"/>
        </w:numPr>
        <w:spacing w:after="0" w:line="240" w:lineRule="auto"/>
        <w:ind w:left="851"/>
        <w:jc w:val="both"/>
        <w:rPr>
          <w:rFonts w:asciiTheme="minorHAnsi" w:hAnsiTheme="minorHAnsi"/>
          <w:color w:val="000000" w:themeColor="text1"/>
        </w:rPr>
      </w:pPr>
      <w:bookmarkStart w:id="189" w:name="_Ref53695159"/>
      <w:r w:rsidRPr="002854E7">
        <w:rPr>
          <w:rFonts w:asciiTheme="minorHAnsi" w:hAnsiTheme="minorHAnsi"/>
          <w:color w:val="000000" w:themeColor="text1"/>
        </w:rPr>
        <w:t>w ramach</w:t>
      </w:r>
      <w:bookmarkEnd w:id="187"/>
      <w:r w:rsidRPr="002854E7">
        <w:rPr>
          <w:rFonts w:asciiTheme="minorHAnsi" w:hAnsiTheme="minorHAnsi"/>
          <w:color w:val="000000" w:themeColor="text1"/>
        </w:rPr>
        <w:t xml:space="preserve"> </w:t>
      </w:r>
      <w:r w:rsidR="00E97C08" w:rsidRPr="002854E7">
        <w:rPr>
          <w:rFonts w:asciiTheme="minorHAnsi" w:hAnsiTheme="minorHAnsi"/>
          <w:color w:val="000000" w:themeColor="text1"/>
        </w:rPr>
        <w:t>wszystkich umów zawartych przez NCBR z Uczestnikami Przedsięwzięcia (w tym Umowy z Wykonawcą) różnica pomiędzy:</w:t>
      </w:r>
      <w:bookmarkEnd w:id="189"/>
    </w:p>
    <w:p w14:paraId="2755AC65" w14:textId="2D9618BA" w:rsidR="00E97C08" w:rsidRPr="002854E7" w:rsidRDefault="00E97C08" w:rsidP="00B96C37">
      <w:pPr>
        <w:pStyle w:val="Akapitzlist"/>
        <w:numPr>
          <w:ilvl w:val="2"/>
          <w:numId w:val="66"/>
        </w:numPr>
        <w:spacing w:after="0" w:line="240" w:lineRule="auto"/>
        <w:ind w:left="1418" w:hanging="284"/>
        <w:jc w:val="both"/>
        <w:rPr>
          <w:rFonts w:asciiTheme="minorHAnsi" w:hAnsiTheme="minorHAnsi"/>
          <w:color w:val="000000" w:themeColor="text1"/>
        </w:rPr>
      </w:pPr>
      <w:r w:rsidRPr="002854E7">
        <w:rPr>
          <w:rFonts w:asciiTheme="minorHAnsi" w:hAnsiTheme="minorHAnsi"/>
          <w:color w:val="000000" w:themeColor="text1"/>
        </w:rPr>
        <w:t xml:space="preserve">sumą wynagrodzenia (i) dotychczas wypłaconego </w:t>
      </w:r>
      <w:r w:rsidR="00D12583" w:rsidRPr="002854E7">
        <w:rPr>
          <w:rFonts w:asciiTheme="minorHAnsi" w:hAnsiTheme="minorHAnsi"/>
          <w:color w:val="000000" w:themeColor="text1"/>
        </w:rPr>
        <w:t>i</w:t>
      </w:r>
      <w:r w:rsidRPr="002854E7">
        <w:rPr>
          <w:rFonts w:asciiTheme="minorHAnsi" w:hAnsiTheme="minorHAnsi"/>
          <w:color w:val="000000" w:themeColor="text1"/>
        </w:rPr>
        <w:t xml:space="preserve"> (ii) wymagalnego w ramach tych umów oraz (iii) maksymalnego wynagrodzenia, do którego wypłaty NCBR może być zobowiązany w kolejnych Etapach względem </w:t>
      </w:r>
      <w:r w:rsidR="00720FC2" w:rsidRPr="002854E7">
        <w:rPr>
          <w:rFonts w:asciiTheme="minorHAnsi" w:hAnsiTheme="minorHAnsi"/>
          <w:color w:val="000000" w:themeColor="text1"/>
        </w:rPr>
        <w:t>Uczestników Przedsięwzięcia</w:t>
      </w:r>
      <w:r w:rsidRPr="002854E7">
        <w:rPr>
          <w:rFonts w:asciiTheme="minorHAnsi" w:hAnsiTheme="minorHAnsi"/>
          <w:color w:val="000000" w:themeColor="text1"/>
        </w:rPr>
        <w:t xml:space="preserve"> wskazanych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_Ref53694815 \r \h </w:instrText>
      </w:r>
      <w:r w:rsidR="002A7BE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_Ref53694817 \r \h </w:instrText>
      </w:r>
      <w:r w:rsidR="002A7BE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pkt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_Ref53694819 \n \h </w:instrText>
      </w:r>
      <w:r w:rsidR="002A7BE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oraz </w:t>
      </w:r>
    </w:p>
    <w:p w14:paraId="3DB7EAF3" w14:textId="7BAF2DAD" w:rsidR="00BB0F15" w:rsidRPr="002854E7" w:rsidRDefault="00E97C08" w:rsidP="00B96C37">
      <w:pPr>
        <w:pStyle w:val="Akapitzlist"/>
        <w:numPr>
          <w:ilvl w:val="2"/>
          <w:numId w:val="66"/>
        </w:numPr>
        <w:spacing w:after="0" w:line="240" w:lineRule="auto"/>
        <w:ind w:left="1418" w:hanging="284"/>
        <w:jc w:val="both"/>
        <w:rPr>
          <w:rFonts w:asciiTheme="minorHAnsi" w:hAnsiTheme="minorHAnsi"/>
          <w:color w:val="000000" w:themeColor="text1"/>
        </w:rPr>
      </w:pPr>
      <w:r w:rsidRPr="002854E7">
        <w:rPr>
          <w:rFonts w:asciiTheme="minorHAnsi" w:hAnsiTheme="minorHAnsi"/>
          <w:color w:val="000000" w:themeColor="text1"/>
        </w:rPr>
        <w:t>maksymalną Alokacj</w:t>
      </w:r>
      <w:r w:rsidR="00720FC2" w:rsidRPr="002854E7">
        <w:rPr>
          <w:rFonts w:asciiTheme="minorHAnsi" w:hAnsiTheme="minorHAnsi"/>
          <w:color w:val="000000" w:themeColor="text1"/>
        </w:rPr>
        <w:t>ą</w:t>
      </w:r>
      <w:r w:rsidRPr="002854E7">
        <w:rPr>
          <w:rFonts w:asciiTheme="minorHAnsi" w:hAnsiTheme="minorHAnsi"/>
          <w:color w:val="000000" w:themeColor="text1"/>
        </w:rPr>
        <w:t xml:space="preserve"> określoną zgodnie z Rozdziałem X Regulaminu,</w:t>
      </w:r>
    </w:p>
    <w:p w14:paraId="27FB0C2F" w14:textId="06D57C2B" w:rsidR="00E97C08" w:rsidRPr="002854E7" w:rsidRDefault="00254C1C" w:rsidP="00E97C08">
      <w:pPr>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jest większa od „0”, oraz</w:t>
      </w:r>
    </w:p>
    <w:p w14:paraId="79A72698" w14:textId="033FDC3E" w:rsidR="00254C1C" w:rsidRPr="002854E7" w:rsidRDefault="00254C1C" w:rsidP="00B96C37">
      <w:pPr>
        <w:pStyle w:val="Akapitzlist"/>
        <w:numPr>
          <w:ilvl w:val="1"/>
          <w:numId w:val="66"/>
        </w:numPr>
        <w:spacing w:after="0" w:line="240" w:lineRule="auto"/>
        <w:ind w:left="851"/>
        <w:jc w:val="both"/>
        <w:rPr>
          <w:rFonts w:asciiTheme="minorHAnsi" w:hAnsiTheme="minorHAnsi"/>
          <w:color w:val="000000" w:themeColor="text1"/>
        </w:rPr>
      </w:pPr>
      <w:bookmarkStart w:id="190" w:name="_Ref53695187"/>
      <w:r w:rsidRPr="002854E7">
        <w:rPr>
          <w:rFonts w:asciiTheme="minorHAnsi" w:hAnsiTheme="minorHAnsi"/>
          <w:color w:val="000000" w:themeColor="text1"/>
        </w:rPr>
        <w:t xml:space="preserve">wartość maksymalnego zobowiązania, do którego wypłaty NCBR może być zobowiązany w kolejnych Etapach względem kolejnego w ramach projektu Listy Rankingowej Uczestnika Przedsięwzięcia </w:t>
      </w:r>
      <w:r w:rsidR="00D3692B" w:rsidRPr="002854E7">
        <w:rPr>
          <w:rFonts w:asciiTheme="minorHAnsi" w:hAnsiTheme="minorHAnsi"/>
          <w:color w:val="000000" w:themeColor="text1"/>
        </w:rPr>
        <w:t xml:space="preserve">w dowolnym Strumieniu </w:t>
      </w:r>
      <w:r w:rsidRPr="002854E7">
        <w:rPr>
          <w:rFonts w:asciiTheme="minorHAnsi" w:hAnsiTheme="minorHAnsi"/>
          <w:color w:val="000000" w:themeColor="text1"/>
        </w:rPr>
        <w:t xml:space="preserve">jest mniejsza lub równa różnicy wskazanej w pkt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_Ref53695159 \n \h </w:instrText>
      </w:r>
      <w:r w:rsidR="002A7BE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oraz</w:t>
      </w:r>
      <w:bookmarkEnd w:id="190"/>
      <w:r w:rsidRPr="002854E7">
        <w:rPr>
          <w:rFonts w:asciiTheme="minorHAnsi" w:hAnsiTheme="minorHAnsi"/>
          <w:color w:val="000000" w:themeColor="text1"/>
        </w:rPr>
        <w:t xml:space="preserve"> </w:t>
      </w:r>
    </w:p>
    <w:p w14:paraId="198AE823" w14:textId="0C3C9474" w:rsidR="00254C1C" w:rsidRPr="002854E7" w:rsidRDefault="00254C1C" w:rsidP="00B96C37">
      <w:pPr>
        <w:pStyle w:val="Akapitzlist"/>
        <w:numPr>
          <w:ilvl w:val="1"/>
          <w:numId w:val="66"/>
        </w:numPr>
        <w:spacing w:after="0" w:line="240" w:lineRule="auto"/>
        <w:ind w:left="851"/>
        <w:jc w:val="both"/>
        <w:rPr>
          <w:rFonts w:asciiTheme="minorHAnsi" w:hAnsiTheme="minorHAnsi"/>
          <w:color w:val="000000" w:themeColor="text1"/>
        </w:rPr>
      </w:pPr>
      <w:bookmarkStart w:id="191" w:name="_Ref53696240"/>
      <w:r w:rsidRPr="002854E7">
        <w:rPr>
          <w:rFonts w:asciiTheme="minorHAnsi" w:hAnsiTheme="minorHAnsi"/>
          <w:color w:val="000000" w:themeColor="text1"/>
        </w:rPr>
        <w:t xml:space="preserve">Wynik Prac Etapu Wykonawcy wskazanego w pkt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_Ref53695187 \n \h </w:instrText>
      </w:r>
      <w:r w:rsidR="002A7BE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uzyskał pozytywną ocenę formalną i ocenę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Obligatoryjnych,</w:t>
      </w:r>
      <w:bookmarkEnd w:id="191"/>
    </w:p>
    <w:p w14:paraId="470933CB" w14:textId="7CE2FEFE" w:rsidR="00254C1C" w:rsidRPr="002854E7" w:rsidRDefault="00254C1C" w:rsidP="448933C2">
      <w:pPr>
        <w:spacing w:after="0" w:line="240" w:lineRule="auto"/>
        <w:ind w:left="491"/>
        <w:jc w:val="both"/>
        <w:rPr>
          <w:rFonts w:asciiTheme="minorHAnsi" w:hAnsiTheme="minorHAnsi"/>
          <w:color w:val="000000" w:themeColor="text1"/>
        </w:rPr>
      </w:pPr>
      <w:r w:rsidRPr="002854E7">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2854E7">
        <w:rPr>
          <w:rFonts w:asciiTheme="minorHAnsi" w:hAnsiTheme="minorHAnsi"/>
          <w:color w:val="000000" w:themeColor="text1"/>
        </w:rPr>
        <w:t xml:space="preserve">wedle swojego wyboru </w:t>
      </w:r>
      <w:r w:rsidRPr="002854E7">
        <w:rPr>
          <w:rFonts w:asciiTheme="minorHAnsi" w:hAnsiTheme="minorHAnsi"/>
          <w:color w:val="000000" w:themeColor="text1"/>
        </w:rPr>
        <w:t xml:space="preserve">do jednostronnego </w:t>
      </w:r>
      <w:r w:rsidRPr="002854E7">
        <w:rPr>
          <w:rFonts w:asciiTheme="minorHAnsi" w:hAnsiTheme="minorHAnsi"/>
          <w:color w:val="000000" w:themeColor="text1"/>
        </w:rPr>
        <w:lastRenderedPageBreak/>
        <w:t>zwiększenia limitu Uczestników Przedsięwzięcia</w:t>
      </w:r>
      <w:r w:rsidR="00BC0E3D" w:rsidRPr="002854E7">
        <w:rPr>
          <w:rFonts w:asciiTheme="minorHAnsi" w:hAnsiTheme="minorHAnsi"/>
          <w:color w:val="000000" w:themeColor="text1"/>
        </w:rPr>
        <w:t xml:space="preserve"> </w:t>
      </w:r>
      <w:r w:rsidRPr="002854E7">
        <w:rPr>
          <w:rFonts w:asciiTheme="minorHAnsi" w:hAnsiTheme="minorHAnsi"/>
          <w:color w:val="000000" w:themeColor="text1"/>
        </w:rPr>
        <w:t xml:space="preserve">w ramach </w:t>
      </w:r>
      <w:r w:rsidR="00354B43" w:rsidRPr="002854E7">
        <w:rPr>
          <w:rFonts w:asciiTheme="minorHAnsi" w:hAnsiTheme="minorHAnsi"/>
          <w:color w:val="000000" w:themeColor="text1"/>
        </w:rPr>
        <w:t xml:space="preserve">określonego przez NCBR </w:t>
      </w:r>
      <w:r w:rsidRPr="002854E7">
        <w:rPr>
          <w:rFonts w:asciiTheme="minorHAnsi" w:hAnsiTheme="minorHAnsi"/>
          <w:color w:val="000000" w:themeColor="text1"/>
        </w:rPr>
        <w:t xml:space="preserve">Strumienia ponad limity określone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_Ref479927963 \n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7</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_Ref52730665 \n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względem jednego lub większej liczby </w:t>
      </w:r>
      <w:r w:rsidR="00067299" w:rsidRPr="002854E7">
        <w:rPr>
          <w:rFonts w:asciiTheme="minorHAnsi" w:hAnsiTheme="minorHAnsi"/>
          <w:color w:val="000000" w:themeColor="text1"/>
        </w:rPr>
        <w:t>Uczestników Przedsięwzięcia</w:t>
      </w:r>
      <w:r w:rsidRPr="002854E7">
        <w:rPr>
          <w:rFonts w:asciiTheme="minorHAnsi" w:hAnsiTheme="minorHAnsi"/>
          <w:color w:val="000000" w:themeColor="text1"/>
        </w:rPr>
        <w:t xml:space="preserve"> spełniających</w:t>
      </w:r>
      <w:r w:rsidR="00C06B51" w:rsidRPr="002854E7">
        <w:rPr>
          <w:rFonts w:asciiTheme="minorHAnsi" w:hAnsiTheme="minorHAnsi"/>
          <w:color w:val="000000" w:themeColor="text1"/>
        </w:rPr>
        <w:t xml:space="preserve"> </w:t>
      </w:r>
      <w:r w:rsidR="5DE364E7" w:rsidRPr="002854E7">
        <w:rPr>
          <w:rFonts w:asciiTheme="minorHAnsi" w:hAnsiTheme="minorHAnsi"/>
          <w:color w:val="000000" w:themeColor="text1"/>
        </w:rPr>
        <w:t>Wymagania</w:t>
      </w:r>
      <w:r w:rsidR="00C06B51" w:rsidRPr="002854E7">
        <w:rPr>
          <w:rFonts w:asciiTheme="minorHAnsi" w:hAnsiTheme="minorHAnsi"/>
          <w:color w:val="000000" w:themeColor="text1"/>
        </w:rPr>
        <w:t xml:space="preserve"> wskazane w pkt </w:t>
      </w:r>
      <w:r w:rsidR="00C06B51" w:rsidRPr="002854E7">
        <w:rPr>
          <w:rFonts w:asciiTheme="minorHAnsi" w:hAnsiTheme="minorHAnsi"/>
          <w:color w:val="000000" w:themeColor="text1"/>
          <w:shd w:val="clear" w:color="auto" w:fill="E6E6E6"/>
        </w:rPr>
        <w:fldChar w:fldCharType="begin"/>
      </w:r>
      <w:r w:rsidR="00C06B51" w:rsidRPr="002854E7">
        <w:rPr>
          <w:rFonts w:asciiTheme="minorHAnsi" w:hAnsiTheme="minorHAnsi"/>
          <w:color w:val="000000" w:themeColor="text1"/>
        </w:rPr>
        <w:instrText xml:space="preserve"> REF _Ref53695187 \n \h </w:instrText>
      </w:r>
      <w:r w:rsidR="001B2DB3" w:rsidRPr="002854E7">
        <w:rPr>
          <w:rFonts w:asciiTheme="minorHAnsi" w:hAnsiTheme="minorHAnsi"/>
          <w:color w:val="000000" w:themeColor="text1"/>
        </w:rPr>
        <w:instrText xml:space="preserve"> \* MERGEFORMAT </w:instrText>
      </w:r>
      <w:r w:rsidR="00C06B51" w:rsidRPr="002854E7">
        <w:rPr>
          <w:rFonts w:asciiTheme="minorHAnsi" w:hAnsiTheme="minorHAnsi"/>
          <w:color w:val="000000" w:themeColor="text1"/>
          <w:shd w:val="clear" w:color="auto" w:fill="E6E6E6"/>
        </w:rPr>
      </w:r>
      <w:r w:rsidR="00C06B51"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C06B51" w:rsidRPr="002854E7">
        <w:rPr>
          <w:rFonts w:asciiTheme="minorHAnsi" w:hAnsiTheme="minorHAnsi"/>
          <w:color w:val="000000" w:themeColor="text1"/>
          <w:shd w:val="clear" w:color="auto" w:fill="E6E6E6"/>
        </w:rPr>
        <w:fldChar w:fldCharType="end"/>
      </w:r>
      <w:r w:rsidR="00C06B51" w:rsidRPr="002854E7">
        <w:rPr>
          <w:rFonts w:asciiTheme="minorHAnsi" w:hAnsiTheme="minorHAnsi"/>
          <w:color w:val="000000" w:themeColor="text1"/>
        </w:rPr>
        <w:t xml:space="preserve"> i </w:t>
      </w:r>
      <w:r w:rsidR="00C06B51" w:rsidRPr="002854E7">
        <w:rPr>
          <w:rFonts w:asciiTheme="minorHAnsi" w:hAnsiTheme="minorHAnsi"/>
          <w:color w:val="000000" w:themeColor="text1"/>
          <w:shd w:val="clear" w:color="auto" w:fill="E6E6E6"/>
        </w:rPr>
        <w:fldChar w:fldCharType="begin"/>
      </w:r>
      <w:r w:rsidR="00C06B51" w:rsidRPr="002854E7">
        <w:rPr>
          <w:rFonts w:asciiTheme="minorHAnsi" w:hAnsiTheme="minorHAnsi"/>
          <w:color w:val="000000" w:themeColor="text1"/>
        </w:rPr>
        <w:instrText xml:space="preserve"> REF _Ref53696240 \n \h </w:instrText>
      </w:r>
      <w:r w:rsidR="001B2DB3" w:rsidRPr="002854E7">
        <w:rPr>
          <w:rFonts w:asciiTheme="minorHAnsi" w:hAnsiTheme="minorHAnsi"/>
          <w:color w:val="000000" w:themeColor="text1"/>
        </w:rPr>
        <w:instrText xml:space="preserve"> \* MERGEFORMAT </w:instrText>
      </w:r>
      <w:r w:rsidR="00C06B51" w:rsidRPr="002854E7">
        <w:rPr>
          <w:rFonts w:asciiTheme="minorHAnsi" w:hAnsiTheme="minorHAnsi"/>
          <w:color w:val="000000" w:themeColor="text1"/>
          <w:shd w:val="clear" w:color="auto" w:fill="E6E6E6"/>
        </w:rPr>
      </w:r>
      <w:r w:rsidR="00C06B51"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00C06B51" w:rsidRPr="002854E7">
        <w:rPr>
          <w:rFonts w:asciiTheme="minorHAnsi" w:hAnsiTheme="minorHAnsi"/>
          <w:color w:val="000000" w:themeColor="text1"/>
          <w:shd w:val="clear" w:color="auto" w:fill="E6E6E6"/>
        </w:rPr>
        <w:fldChar w:fldCharType="end"/>
      </w:r>
      <w:r w:rsidR="00C06B51" w:rsidRPr="002854E7">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2854E7" w:rsidRDefault="00D10D9D" w:rsidP="003E0140">
      <w:pPr>
        <w:pStyle w:val="Akapitzlist"/>
        <w:spacing w:after="0" w:line="240" w:lineRule="auto"/>
        <w:ind w:left="426"/>
        <w:jc w:val="both"/>
        <w:rPr>
          <w:rFonts w:asciiTheme="minorHAnsi" w:hAnsiTheme="minorHAnsi"/>
          <w:color w:val="000000" w:themeColor="text1"/>
        </w:rPr>
      </w:pPr>
    </w:p>
    <w:p w14:paraId="1702A125" w14:textId="67350760" w:rsidR="00661FE0" w:rsidRPr="002854E7" w:rsidRDefault="00661FE0" w:rsidP="00B96C37">
      <w:pPr>
        <w:pStyle w:val="Nagwek2"/>
        <w:numPr>
          <w:ilvl w:val="0"/>
          <w:numId w:val="14"/>
        </w:numPr>
        <w:spacing w:before="0" w:line="240" w:lineRule="auto"/>
        <w:ind w:left="0" w:hanging="567"/>
        <w:contextualSpacing/>
        <w:jc w:val="both"/>
        <w:rPr>
          <w:rFonts w:asciiTheme="minorHAnsi" w:hAnsiTheme="minorHAnsi"/>
        </w:rPr>
      </w:pPr>
      <w:bookmarkStart w:id="192" w:name="_Ref494990580"/>
      <w:bookmarkStart w:id="193" w:name="_Toc499643674"/>
      <w:bookmarkStart w:id="194" w:name="_Toc511371198"/>
      <w:bookmarkStart w:id="195" w:name="_Toc54798304"/>
      <w:bookmarkStart w:id="196" w:name="_Toc52745900"/>
      <w:bookmarkEnd w:id="154"/>
      <w:r w:rsidRPr="002854E7">
        <w:rPr>
          <w:rFonts w:asciiTheme="minorHAnsi" w:hAnsiTheme="minorHAnsi"/>
        </w:rPr>
        <w:t xml:space="preserve">[ZASADY DORĘCZANIA WYNIKÓW </w:t>
      </w:r>
      <w:r w:rsidR="00420EFB" w:rsidRPr="002854E7">
        <w:rPr>
          <w:rFonts w:asciiTheme="minorHAnsi" w:hAnsiTheme="minorHAnsi"/>
        </w:rPr>
        <w:t xml:space="preserve">PRAC </w:t>
      </w:r>
      <w:r w:rsidR="00F07AAD" w:rsidRPr="002854E7">
        <w:rPr>
          <w:rFonts w:asciiTheme="minorHAnsi" w:hAnsiTheme="minorHAnsi"/>
        </w:rPr>
        <w:t>ETAPÓW</w:t>
      </w:r>
      <w:r w:rsidR="00420EFB" w:rsidRPr="002854E7">
        <w:rPr>
          <w:rFonts w:asciiTheme="minorHAnsi" w:hAnsiTheme="minorHAnsi"/>
        </w:rPr>
        <w:t>, DOKUMENTACJI B+R I INNYCH DOKUMENTÓW</w:t>
      </w:r>
      <w:r w:rsidRPr="002854E7">
        <w:rPr>
          <w:rFonts w:asciiTheme="minorHAnsi" w:hAnsiTheme="minorHAnsi"/>
        </w:rPr>
        <w:t>]</w:t>
      </w:r>
      <w:bookmarkEnd w:id="192"/>
      <w:bookmarkEnd w:id="193"/>
      <w:bookmarkEnd w:id="194"/>
      <w:bookmarkEnd w:id="195"/>
      <w:bookmarkEnd w:id="196"/>
    </w:p>
    <w:p w14:paraId="5AECB9D1" w14:textId="77777777" w:rsidR="00DB7D26" w:rsidRPr="002854E7" w:rsidRDefault="00DB7D26" w:rsidP="003E0140">
      <w:pPr>
        <w:pStyle w:val="Akapitzlist"/>
        <w:spacing w:after="0" w:line="240" w:lineRule="auto"/>
        <w:ind w:left="426"/>
        <w:jc w:val="both"/>
        <w:rPr>
          <w:rFonts w:asciiTheme="minorHAnsi" w:hAnsiTheme="minorHAnsi"/>
          <w:color w:val="000000" w:themeColor="text1"/>
        </w:rPr>
      </w:pPr>
    </w:p>
    <w:p w14:paraId="46A17BAA" w14:textId="2B38EE66" w:rsidR="00661FE0" w:rsidRPr="002854E7" w:rsidRDefault="00661FE0" w:rsidP="00B96C37">
      <w:pPr>
        <w:pStyle w:val="Akapitzlist"/>
        <w:numPr>
          <w:ilvl w:val="6"/>
          <w:numId w:val="1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Poniższe zasady dotyczą każdego przypadku dostarczania do NCBR Wyników Prac</w:t>
      </w:r>
      <w:r w:rsidR="004C382C" w:rsidRPr="002854E7">
        <w:rPr>
          <w:rFonts w:asciiTheme="minorHAnsi" w:hAnsiTheme="minorHAnsi"/>
          <w:color w:val="000000" w:themeColor="text1"/>
        </w:rPr>
        <w:t xml:space="preserve"> danego Etapu</w:t>
      </w:r>
      <w:r w:rsidR="006E66CA" w:rsidRPr="002854E7">
        <w:rPr>
          <w:rFonts w:asciiTheme="minorHAnsi" w:hAnsiTheme="minorHAnsi"/>
          <w:color w:val="000000" w:themeColor="text1"/>
        </w:rPr>
        <w:t xml:space="preserve"> w </w:t>
      </w:r>
      <w:r w:rsidR="005552E3" w:rsidRPr="002854E7">
        <w:rPr>
          <w:rFonts w:asciiTheme="minorHAnsi" w:hAnsiTheme="minorHAnsi"/>
          <w:color w:val="000000" w:themeColor="text1"/>
        </w:rPr>
        <w:t>ramach</w:t>
      </w:r>
      <w:r w:rsidR="006E66CA" w:rsidRPr="002854E7">
        <w:rPr>
          <w:rFonts w:asciiTheme="minorHAnsi" w:hAnsiTheme="minorHAnsi"/>
          <w:color w:val="000000" w:themeColor="text1"/>
        </w:rPr>
        <w:t xml:space="preserve"> danego Strumienia</w:t>
      </w:r>
      <w:r w:rsidRPr="002854E7">
        <w:rPr>
          <w:rFonts w:asciiTheme="minorHAnsi" w:hAnsiTheme="minorHAnsi"/>
          <w:color w:val="000000" w:themeColor="text1"/>
        </w:rPr>
        <w:t xml:space="preserve"> („</w:t>
      </w:r>
      <w:r w:rsidRPr="002854E7">
        <w:rPr>
          <w:rFonts w:asciiTheme="minorHAnsi" w:hAnsiTheme="minorHAnsi"/>
          <w:b/>
          <w:color w:val="000000" w:themeColor="text1"/>
        </w:rPr>
        <w:t>Doręczania w</w:t>
      </w:r>
      <w:r w:rsidR="00F07AAD" w:rsidRPr="002854E7">
        <w:rPr>
          <w:rFonts w:asciiTheme="minorHAnsi" w:hAnsiTheme="minorHAnsi"/>
          <w:b/>
          <w:color w:val="000000" w:themeColor="text1"/>
        </w:rPr>
        <w:t xml:space="preserve"> Etapach</w:t>
      </w:r>
      <w:r w:rsidRPr="002854E7">
        <w:rPr>
          <w:rFonts w:asciiTheme="minorHAnsi" w:hAnsiTheme="minorHAnsi"/>
          <w:color w:val="000000" w:themeColor="text1"/>
        </w:rPr>
        <w:t>”).</w:t>
      </w:r>
      <w:bookmarkStart w:id="197" w:name="_Ref494990587"/>
    </w:p>
    <w:p w14:paraId="3C120273" w14:textId="7E058444" w:rsidR="00661FE0" w:rsidRPr="002854E7" w:rsidRDefault="00DD1D50" w:rsidP="00B96C37">
      <w:pPr>
        <w:pStyle w:val="Akapitzlist"/>
        <w:numPr>
          <w:ilvl w:val="6"/>
          <w:numId w:val="17"/>
        </w:numPr>
        <w:spacing w:after="0" w:line="240" w:lineRule="auto"/>
        <w:ind w:left="426" w:hanging="426"/>
        <w:jc w:val="both"/>
        <w:rPr>
          <w:rFonts w:asciiTheme="minorHAnsi" w:hAnsiTheme="minorHAnsi"/>
          <w:color w:val="000000" w:themeColor="text1"/>
        </w:rPr>
      </w:pPr>
      <w:bookmarkStart w:id="198" w:name="_Ref511133669"/>
      <w:r w:rsidRPr="002854E7">
        <w:rPr>
          <w:rFonts w:asciiTheme="minorHAnsi" w:hAnsiTheme="minorHAnsi"/>
          <w:color w:val="000000" w:themeColor="text1"/>
        </w:rPr>
        <w:t xml:space="preserve">Z zastrzeżeniem paragrafu kolejnego, </w:t>
      </w:r>
      <w:r w:rsidR="006E66CA" w:rsidRPr="002854E7">
        <w:rPr>
          <w:rFonts w:asciiTheme="minorHAnsi" w:hAnsiTheme="minorHAnsi"/>
          <w:color w:val="000000" w:themeColor="text1"/>
        </w:rPr>
        <w:t xml:space="preserve">Wyniki Prac Etapu i </w:t>
      </w:r>
      <w:r w:rsidR="00681E1B" w:rsidRPr="002854E7">
        <w:rPr>
          <w:rFonts w:asciiTheme="minorHAnsi" w:hAnsiTheme="minorHAnsi"/>
          <w:color w:val="000000" w:themeColor="text1"/>
        </w:rPr>
        <w:t xml:space="preserve">ewentualnie </w:t>
      </w:r>
      <w:r w:rsidR="006E66CA" w:rsidRPr="002854E7">
        <w:rPr>
          <w:rFonts w:asciiTheme="minorHAnsi" w:hAnsiTheme="minorHAnsi"/>
          <w:color w:val="000000" w:themeColor="text1"/>
        </w:rPr>
        <w:t xml:space="preserve">inną </w:t>
      </w:r>
      <w:r w:rsidR="00C94A20" w:rsidRPr="002854E7">
        <w:rPr>
          <w:rFonts w:asciiTheme="minorHAnsi" w:hAnsiTheme="minorHAnsi"/>
          <w:color w:val="000000" w:themeColor="text1"/>
        </w:rPr>
        <w:t>Dokumentacj</w:t>
      </w:r>
      <w:r w:rsidR="006E66CA" w:rsidRPr="002854E7">
        <w:rPr>
          <w:rFonts w:asciiTheme="minorHAnsi" w:hAnsiTheme="minorHAnsi"/>
          <w:color w:val="000000" w:themeColor="text1"/>
        </w:rPr>
        <w:t>ę</w:t>
      </w:r>
      <w:r w:rsidR="00EA6684" w:rsidRPr="002854E7">
        <w:rPr>
          <w:rFonts w:asciiTheme="minorHAnsi" w:hAnsiTheme="minorHAnsi"/>
          <w:color w:val="000000" w:themeColor="text1"/>
        </w:rPr>
        <w:t xml:space="preserve"> B+R</w:t>
      </w:r>
      <w:r w:rsidR="00011BCC" w:rsidRPr="002854E7">
        <w:rPr>
          <w:rFonts w:asciiTheme="minorHAnsi" w:hAnsiTheme="minorHAnsi"/>
          <w:color w:val="000000" w:themeColor="text1"/>
        </w:rPr>
        <w:t>, z wyłączeniem Demonstratora</w:t>
      </w:r>
      <w:r w:rsidR="00996EE2" w:rsidRPr="002854E7">
        <w:rPr>
          <w:rFonts w:asciiTheme="minorHAnsi" w:hAnsiTheme="minorHAnsi"/>
          <w:color w:val="000000" w:themeColor="text1"/>
        </w:rPr>
        <w:t xml:space="preserve"> i innych elementów Wyników Prac Etapu, dla których w Załączniku nr 4 do Regulaminu zastrzeżono inną formę przekazania</w:t>
      </w:r>
      <w:r w:rsidR="00011BCC" w:rsidRPr="002854E7">
        <w:rPr>
          <w:rFonts w:asciiTheme="minorHAnsi" w:hAnsiTheme="minorHAnsi"/>
          <w:color w:val="000000" w:themeColor="text1"/>
        </w:rPr>
        <w:t>,</w:t>
      </w:r>
      <w:r w:rsidR="006E66CA" w:rsidRPr="002854E7">
        <w:rPr>
          <w:rFonts w:asciiTheme="minorHAnsi" w:hAnsiTheme="minorHAnsi"/>
          <w:color w:val="000000" w:themeColor="text1"/>
        </w:rPr>
        <w:t xml:space="preserve"> </w:t>
      </w:r>
      <w:r w:rsidR="00661FE0" w:rsidRPr="002854E7">
        <w:rPr>
          <w:rFonts w:asciiTheme="minorHAnsi" w:hAnsiTheme="minorHAnsi"/>
          <w:color w:val="000000" w:themeColor="text1"/>
        </w:rPr>
        <w:t>należy składać</w:t>
      </w:r>
      <w:r w:rsidR="00A41B02" w:rsidRPr="002854E7">
        <w:rPr>
          <w:rFonts w:asciiTheme="minorHAnsi" w:hAnsiTheme="minorHAnsi"/>
          <w:color w:val="000000" w:themeColor="text1"/>
        </w:rPr>
        <w:t xml:space="preserve"> </w:t>
      </w:r>
      <w:r w:rsidR="00BA6D93" w:rsidRPr="002854E7">
        <w:rPr>
          <w:rFonts w:asciiTheme="minorHAnsi" w:hAnsiTheme="minorHAnsi"/>
          <w:color w:val="000000" w:themeColor="text1"/>
        </w:rPr>
        <w:t xml:space="preserve">w wersji elektronicznej </w:t>
      </w:r>
      <w:r w:rsidR="00A300A0" w:rsidRPr="002854E7">
        <w:rPr>
          <w:rFonts w:asciiTheme="minorHAnsi" w:hAnsiTheme="minorHAnsi"/>
          <w:color w:val="000000" w:themeColor="text1"/>
        </w:rPr>
        <w:t xml:space="preserve">poprzez umieszczenie na </w:t>
      </w:r>
      <w:r w:rsidR="00647480" w:rsidRPr="002854E7">
        <w:rPr>
          <w:rFonts w:asciiTheme="minorHAnsi" w:hAnsiTheme="minorHAnsi"/>
          <w:color w:val="000000" w:themeColor="text1"/>
        </w:rPr>
        <w:t xml:space="preserve">dedykowanej platformie przechowywania plików w wersji elektronicznej, przygotowanej przez NCBR, </w:t>
      </w:r>
      <w:r w:rsidR="00A300A0" w:rsidRPr="002854E7">
        <w:rPr>
          <w:rFonts w:asciiTheme="minorHAnsi" w:hAnsiTheme="minorHAnsi"/>
          <w:color w:val="000000" w:themeColor="text1"/>
        </w:rPr>
        <w:t xml:space="preserve">w formie oddzielnych plików </w:t>
      </w:r>
      <w:r w:rsidR="7197CFFC" w:rsidRPr="002854E7">
        <w:rPr>
          <w:rFonts w:asciiTheme="minorHAnsi" w:hAnsiTheme="minorHAnsi"/>
          <w:color w:val="000000" w:themeColor="text1"/>
        </w:rPr>
        <w:t xml:space="preserve">w formacie </w:t>
      </w:r>
      <w:r w:rsidR="00A300A0" w:rsidRPr="002854E7">
        <w:rPr>
          <w:rFonts w:asciiTheme="minorHAnsi" w:hAnsiTheme="minorHAnsi"/>
          <w:color w:val="000000" w:themeColor="text1"/>
        </w:rPr>
        <w:t>pdf</w:t>
      </w:r>
      <w:r w:rsidR="00F94B1A" w:rsidRPr="002854E7">
        <w:rPr>
          <w:rFonts w:asciiTheme="minorHAnsi" w:hAnsiTheme="minorHAnsi"/>
          <w:color w:val="000000" w:themeColor="text1"/>
        </w:rPr>
        <w:t xml:space="preserve"> (chyba że </w:t>
      </w:r>
      <w:r w:rsidR="542B6D19" w:rsidRPr="002854E7">
        <w:rPr>
          <w:rFonts w:asciiTheme="minorHAnsi" w:hAnsiTheme="minorHAnsi"/>
          <w:color w:val="000000" w:themeColor="text1"/>
        </w:rPr>
        <w:t>U</w:t>
      </w:r>
      <w:r w:rsidR="00F94B1A" w:rsidRPr="002854E7">
        <w:rPr>
          <w:rFonts w:asciiTheme="minorHAnsi" w:hAnsiTheme="minorHAnsi"/>
          <w:color w:val="000000" w:themeColor="text1"/>
        </w:rPr>
        <w:t>mowa jednoznacznie przewiduje dla danego elementu odmienny format pliku)</w:t>
      </w:r>
      <w:r w:rsidR="0022167E" w:rsidRPr="002854E7">
        <w:rPr>
          <w:rFonts w:asciiTheme="minorHAnsi" w:hAnsiTheme="minorHAnsi"/>
          <w:color w:val="000000" w:themeColor="text1"/>
        </w:rPr>
        <w:t xml:space="preserve">, której możliwość modyfikacji zostanie zablokowana po upływie terminu </w:t>
      </w:r>
      <w:r w:rsidR="00A300A0" w:rsidRPr="002854E7">
        <w:rPr>
          <w:rFonts w:asciiTheme="minorHAnsi" w:hAnsiTheme="minorHAnsi"/>
          <w:color w:val="000000" w:themeColor="text1"/>
        </w:rPr>
        <w:t xml:space="preserve">oraz w wersji pisemnej </w:t>
      </w:r>
      <w:r w:rsidR="00F94B1A" w:rsidRPr="002854E7">
        <w:rPr>
          <w:rFonts w:asciiTheme="minorHAnsi" w:hAnsiTheme="minorHAnsi"/>
          <w:color w:val="000000" w:themeColor="text1"/>
        </w:rPr>
        <w:t xml:space="preserve">(w tym w formie wydruków dokumentów o charakterze projektowym) </w:t>
      </w:r>
      <w:r w:rsidR="00A300A0" w:rsidRPr="002854E7">
        <w:rPr>
          <w:rFonts w:asciiTheme="minorHAnsi" w:hAnsiTheme="minorHAnsi"/>
          <w:color w:val="000000" w:themeColor="text1"/>
        </w:rPr>
        <w:t xml:space="preserve">poprzez osobiste doręczenie do siedziby </w:t>
      </w:r>
      <w:r w:rsidR="30DA6612" w:rsidRPr="002854E7">
        <w:rPr>
          <w:rFonts w:asciiTheme="minorHAnsi" w:hAnsiTheme="minorHAnsi"/>
          <w:color w:val="000000" w:themeColor="text1"/>
        </w:rPr>
        <w:t xml:space="preserve">Zamawiającego </w:t>
      </w:r>
      <w:r w:rsidR="00A300A0" w:rsidRPr="002854E7">
        <w:rPr>
          <w:rFonts w:asciiTheme="minorHAnsi" w:hAnsiTheme="minorHAnsi"/>
          <w:color w:val="000000" w:themeColor="text1"/>
        </w:rPr>
        <w:t xml:space="preserve">w </w:t>
      </w:r>
      <w:r w:rsidR="1D3F6F7B" w:rsidRPr="002854E7">
        <w:rPr>
          <w:rFonts w:asciiTheme="minorHAnsi" w:hAnsiTheme="minorHAnsi"/>
          <w:color w:val="000000" w:themeColor="text1"/>
        </w:rPr>
        <w:t>K</w:t>
      </w:r>
      <w:r w:rsidR="00A300A0" w:rsidRPr="002854E7">
        <w:rPr>
          <w:rFonts w:asciiTheme="minorHAnsi" w:hAnsiTheme="minorHAnsi"/>
          <w:color w:val="000000" w:themeColor="text1"/>
        </w:rPr>
        <w:t xml:space="preserve">ancelarii ogólnej, w zamkniętej kopercie </w:t>
      </w:r>
      <w:r w:rsidR="173BF738" w:rsidRPr="002854E7">
        <w:rPr>
          <w:rFonts w:asciiTheme="minorHAnsi" w:hAnsiTheme="minorHAnsi"/>
          <w:color w:val="000000" w:themeColor="text1"/>
        </w:rPr>
        <w:t>opatrzonej</w:t>
      </w:r>
      <w:r w:rsidR="00A300A0" w:rsidRPr="002854E7">
        <w:rPr>
          <w:rFonts w:asciiTheme="minorHAnsi" w:hAnsiTheme="minorHAnsi"/>
          <w:color w:val="000000" w:themeColor="text1"/>
        </w:rPr>
        <w:t xml:space="preserve"> 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r w:rsidR="00762EC8" w:rsidRPr="002854E7">
        <w:rPr>
          <w:rFonts w:asciiTheme="minorHAnsi" w:hAnsiTheme="minorHAnsi"/>
          <w:color w:val="000000" w:themeColor="text1"/>
        </w:rPr>
        <w:t xml:space="preserve">, przed upływem Terminu </w:t>
      </w:r>
      <w:r w:rsidR="00EA6684" w:rsidRPr="002854E7">
        <w:rPr>
          <w:rFonts w:asciiTheme="minorHAnsi" w:hAnsiTheme="minorHAnsi"/>
          <w:color w:val="000000" w:themeColor="text1"/>
        </w:rPr>
        <w:t xml:space="preserve">Doręczenia Wyników Prac </w:t>
      </w:r>
      <w:r w:rsidR="00762EC8" w:rsidRPr="002854E7">
        <w:rPr>
          <w:rFonts w:asciiTheme="minorHAnsi" w:hAnsiTheme="minorHAnsi"/>
          <w:color w:val="000000" w:themeColor="text1"/>
        </w:rPr>
        <w:t>Etapu</w:t>
      </w:r>
      <w:r w:rsidR="00661FE0" w:rsidRPr="002854E7">
        <w:rPr>
          <w:rFonts w:asciiTheme="minorHAnsi" w:hAnsiTheme="minorHAnsi"/>
          <w:color w:val="000000" w:themeColor="text1"/>
        </w:rPr>
        <w:t>.</w:t>
      </w:r>
      <w:bookmarkEnd w:id="197"/>
      <w:bookmarkEnd w:id="198"/>
      <w:r w:rsidR="005E4112" w:rsidRPr="002854E7">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r w:rsidR="00AF6B4F" w:rsidRPr="002854E7">
        <w:rPr>
          <w:rFonts w:asciiTheme="minorHAnsi" w:hAnsiTheme="minorHAnsi"/>
          <w:color w:val="000000" w:themeColor="text1"/>
        </w:rPr>
        <w:t xml:space="preserve"> </w:t>
      </w:r>
    </w:p>
    <w:p w14:paraId="19F4B984" w14:textId="38B12223" w:rsidR="00762EC8" w:rsidRPr="002854E7" w:rsidRDefault="006E66CA" w:rsidP="00B96C37">
      <w:pPr>
        <w:pStyle w:val="Akapitzlist"/>
        <w:numPr>
          <w:ilvl w:val="6"/>
          <w:numId w:val="17"/>
        </w:numPr>
        <w:spacing w:after="0" w:line="240" w:lineRule="auto"/>
        <w:ind w:left="426" w:hanging="426"/>
        <w:jc w:val="both"/>
        <w:rPr>
          <w:rFonts w:asciiTheme="minorHAnsi" w:hAnsiTheme="minorHAnsi"/>
          <w:color w:val="000000" w:themeColor="text1"/>
        </w:rPr>
      </w:pPr>
      <w:bookmarkStart w:id="199" w:name="_Ref496262435"/>
      <w:r w:rsidRPr="002854E7">
        <w:rPr>
          <w:rFonts w:asciiTheme="minorHAnsi" w:hAnsiTheme="minorHAnsi"/>
          <w:color w:val="000000" w:themeColor="text1"/>
        </w:rPr>
        <w:t>Demonstrator</w:t>
      </w:r>
      <w:r w:rsidR="001B2DB3" w:rsidRPr="002854E7">
        <w:rPr>
          <w:rFonts w:asciiTheme="minorHAnsi" w:hAnsiTheme="minorHAnsi"/>
          <w:color w:val="000000" w:themeColor="text1"/>
        </w:rPr>
        <w:t xml:space="preserve"> </w:t>
      </w:r>
      <w:r w:rsidR="00DF64DF" w:rsidRPr="002854E7">
        <w:rPr>
          <w:rFonts w:asciiTheme="minorHAnsi" w:hAnsiTheme="minorHAnsi"/>
          <w:color w:val="000000" w:themeColor="text1"/>
        </w:rPr>
        <w:t>musi</w:t>
      </w:r>
      <w:r w:rsidR="002A7BE3" w:rsidRPr="002854E7">
        <w:rPr>
          <w:rFonts w:asciiTheme="minorHAnsi" w:hAnsiTheme="minorHAnsi"/>
          <w:color w:val="000000" w:themeColor="text1"/>
        </w:rPr>
        <w:t xml:space="preserve"> zostać wy</w:t>
      </w:r>
      <w:r w:rsidR="15718C09" w:rsidRPr="002854E7">
        <w:rPr>
          <w:rFonts w:asciiTheme="minorHAnsi" w:hAnsiTheme="minorHAnsi"/>
          <w:color w:val="000000" w:themeColor="text1"/>
        </w:rPr>
        <w:t xml:space="preserve">budowany </w:t>
      </w:r>
      <w:r w:rsidR="00762EC8" w:rsidRPr="002854E7">
        <w:rPr>
          <w:rFonts w:asciiTheme="minorHAnsi" w:hAnsiTheme="minorHAnsi"/>
          <w:color w:val="000000" w:themeColor="text1"/>
        </w:rPr>
        <w:t xml:space="preserve">przez Wykonawcę </w:t>
      </w:r>
      <w:r w:rsidR="00DD1D50" w:rsidRPr="002854E7">
        <w:rPr>
          <w:rFonts w:asciiTheme="minorHAnsi" w:hAnsiTheme="minorHAnsi"/>
          <w:color w:val="000000" w:themeColor="text1"/>
        </w:rPr>
        <w:t xml:space="preserve">zgodnie z </w:t>
      </w:r>
      <w:r w:rsidR="00DD1D50" w:rsidRPr="002854E7">
        <w:rPr>
          <w:rFonts w:asciiTheme="minorHAnsi" w:hAnsiTheme="minorHAnsi"/>
          <w:color w:val="000000" w:themeColor="text1"/>
          <w:shd w:val="clear" w:color="auto" w:fill="E6E6E6"/>
        </w:rPr>
        <w:fldChar w:fldCharType="begin"/>
      </w:r>
      <w:r w:rsidR="00DD1D50" w:rsidRPr="002854E7">
        <w:rPr>
          <w:rFonts w:asciiTheme="minorHAnsi" w:hAnsiTheme="minorHAnsi"/>
          <w:color w:val="000000" w:themeColor="text1"/>
        </w:rPr>
        <w:instrText xml:space="preserve"> REF _Ref52735250 \r \h </w:instrText>
      </w:r>
      <w:r w:rsidR="00862665" w:rsidRPr="002854E7">
        <w:rPr>
          <w:rFonts w:asciiTheme="minorHAnsi" w:hAnsiTheme="minorHAnsi"/>
          <w:color w:val="000000" w:themeColor="text1"/>
        </w:rPr>
        <w:instrText xml:space="preserve"> \* MERGEFORMAT </w:instrText>
      </w:r>
      <w:r w:rsidR="00DD1D50" w:rsidRPr="002854E7">
        <w:rPr>
          <w:rFonts w:asciiTheme="minorHAnsi" w:hAnsiTheme="minorHAnsi"/>
          <w:color w:val="000000" w:themeColor="text1"/>
          <w:shd w:val="clear" w:color="auto" w:fill="E6E6E6"/>
        </w:rPr>
      </w:r>
      <w:r w:rsidR="00DD1D50"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20</w:t>
      </w:r>
      <w:r w:rsidR="00DD1D50" w:rsidRPr="002854E7">
        <w:rPr>
          <w:rFonts w:asciiTheme="minorHAnsi" w:hAnsiTheme="minorHAnsi"/>
          <w:color w:val="000000" w:themeColor="text1"/>
          <w:shd w:val="clear" w:color="auto" w:fill="E6E6E6"/>
        </w:rPr>
        <w:fldChar w:fldCharType="end"/>
      </w:r>
      <w:r w:rsidR="00762EC8" w:rsidRPr="002854E7">
        <w:rPr>
          <w:rFonts w:asciiTheme="minorHAnsi" w:hAnsiTheme="minorHAnsi"/>
          <w:color w:val="000000" w:themeColor="text1"/>
        </w:rPr>
        <w:t xml:space="preserve">, przed upływem Terminu </w:t>
      </w:r>
      <w:r w:rsidR="00EA6684" w:rsidRPr="002854E7">
        <w:rPr>
          <w:rFonts w:asciiTheme="minorHAnsi" w:hAnsiTheme="minorHAnsi"/>
          <w:color w:val="000000" w:themeColor="text1"/>
        </w:rPr>
        <w:t>Doręczenia Wyników Prac Etapu</w:t>
      </w:r>
      <w:r w:rsidR="001B2DB3" w:rsidRPr="002854E7">
        <w:rPr>
          <w:rFonts w:asciiTheme="minorHAnsi" w:hAnsiTheme="minorHAnsi"/>
          <w:color w:val="000000" w:themeColor="text1"/>
        </w:rPr>
        <w:t xml:space="preserve"> III</w:t>
      </w:r>
      <w:r w:rsidR="00762EC8" w:rsidRPr="002854E7">
        <w:rPr>
          <w:rFonts w:asciiTheme="minorHAnsi" w:hAnsiTheme="minorHAnsi"/>
          <w:color w:val="000000" w:themeColor="text1"/>
        </w:rPr>
        <w:t>.</w:t>
      </w:r>
    </w:p>
    <w:p w14:paraId="5C7DB838" w14:textId="1AB7A703" w:rsidR="00661FE0" w:rsidRPr="002854E7" w:rsidRDefault="00661FE0" w:rsidP="00B96C37">
      <w:pPr>
        <w:pStyle w:val="Akapitzlist"/>
        <w:numPr>
          <w:ilvl w:val="6"/>
          <w:numId w:val="1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Terminy składania dokumentów wskazanych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_Ref494990580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00C94A20" w:rsidRPr="002854E7">
        <w:rPr>
          <w:rFonts w:asciiTheme="minorHAnsi" w:hAnsiTheme="minorHAnsi"/>
          <w:color w:val="000000" w:themeColor="text1"/>
          <w:shd w:val="clear" w:color="auto" w:fill="E6E6E6"/>
        </w:rPr>
        <w:fldChar w:fldCharType="begin"/>
      </w:r>
      <w:r w:rsidR="00C94A20" w:rsidRPr="002854E7">
        <w:rPr>
          <w:rFonts w:asciiTheme="minorHAnsi" w:hAnsiTheme="minorHAnsi"/>
          <w:color w:val="000000" w:themeColor="text1"/>
        </w:rPr>
        <w:instrText xml:space="preserve"> REF _Ref511133669 \n \h </w:instrText>
      </w:r>
      <w:r w:rsidR="006713B6" w:rsidRPr="002854E7">
        <w:rPr>
          <w:rFonts w:asciiTheme="minorHAnsi" w:hAnsiTheme="minorHAnsi"/>
          <w:color w:val="000000" w:themeColor="text1"/>
        </w:rPr>
        <w:instrText xml:space="preserve"> \* MERGEFORMAT </w:instrText>
      </w:r>
      <w:r w:rsidR="00C94A20" w:rsidRPr="002854E7">
        <w:rPr>
          <w:rFonts w:asciiTheme="minorHAnsi" w:hAnsiTheme="minorHAnsi"/>
          <w:color w:val="000000" w:themeColor="text1"/>
          <w:shd w:val="clear" w:color="auto" w:fill="E6E6E6"/>
        </w:rPr>
      </w:r>
      <w:r w:rsidR="00C94A20"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C94A20" w:rsidRPr="002854E7">
        <w:rPr>
          <w:rFonts w:asciiTheme="minorHAnsi" w:hAnsiTheme="minorHAnsi"/>
          <w:color w:val="000000" w:themeColor="text1"/>
          <w:shd w:val="clear" w:color="auto" w:fill="E6E6E6"/>
        </w:rPr>
        <w:fldChar w:fldCharType="end"/>
      </w:r>
      <w:r w:rsidR="00C94A20" w:rsidRPr="002854E7">
        <w:rPr>
          <w:rFonts w:asciiTheme="minorHAnsi" w:hAnsiTheme="minorHAnsi"/>
          <w:color w:val="000000" w:themeColor="text1"/>
        </w:rPr>
        <w:t xml:space="preserve"> </w:t>
      </w:r>
      <w:r w:rsidR="00DD1D50" w:rsidRPr="002854E7">
        <w:rPr>
          <w:rFonts w:asciiTheme="minorHAnsi" w:hAnsiTheme="minorHAnsi"/>
          <w:color w:val="000000" w:themeColor="text1"/>
        </w:rPr>
        <w:t xml:space="preserve">i </w:t>
      </w:r>
      <w:r w:rsidR="464DCABA" w:rsidRPr="002854E7">
        <w:rPr>
          <w:rFonts w:asciiTheme="minorHAnsi" w:hAnsiTheme="minorHAnsi"/>
          <w:color w:val="000000" w:themeColor="text1"/>
        </w:rPr>
        <w:t>budowy</w:t>
      </w:r>
      <w:r w:rsidR="00107474" w:rsidRPr="002854E7">
        <w:rPr>
          <w:rFonts w:asciiTheme="minorHAnsi" w:hAnsiTheme="minorHAnsi"/>
          <w:color w:val="000000" w:themeColor="text1"/>
        </w:rPr>
        <w:t xml:space="preserve"> </w:t>
      </w:r>
      <w:r w:rsidR="00DD1D50" w:rsidRPr="002854E7">
        <w:rPr>
          <w:rFonts w:asciiTheme="minorHAnsi" w:hAnsiTheme="minorHAnsi"/>
          <w:color w:val="000000" w:themeColor="text1"/>
        </w:rPr>
        <w:t>Demonstratora</w:t>
      </w:r>
      <w:r w:rsidR="00B865D4" w:rsidRPr="002854E7">
        <w:rPr>
          <w:rFonts w:asciiTheme="minorHAnsi" w:hAnsiTheme="minorHAnsi"/>
          <w:color w:val="000000" w:themeColor="text1"/>
        </w:rPr>
        <w:t xml:space="preserve"> </w:t>
      </w:r>
      <w:r w:rsidR="00C94A20" w:rsidRPr="002854E7">
        <w:rPr>
          <w:rFonts w:asciiTheme="minorHAnsi" w:hAnsiTheme="minorHAnsi"/>
          <w:color w:val="000000" w:themeColor="text1"/>
        </w:rPr>
        <w:t xml:space="preserve">są </w:t>
      </w:r>
      <w:r w:rsidR="00B63494" w:rsidRPr="002854E7">
        <w:rPr>
          <w:rFonts w:asciiTheme="minorHAnsi" w:hAnsiTheme="minorHAnsi"/>
          <w:color w:val="000000" w:themeColor="text1"/>
        </w:rPr>
        <w:t xml:space="preserve">równoważne z </w:t>
      </w:r>
      <w:r w:rsidR="00EA6684" w:rsidRPr="002854E7">
        <w:rPr>
          <w:rFonts w:asciiTheme="minorHAnsi" w:hAnsiTheme="minorHAnsi"/>
          <w:color w:val="000000" w:themeColor="text1"/>
        </w:rPr>
        <w:t>Terminem Doręczenia Wyników Prac Etapu</w:t>
      </w:r>
      <w:r w:rsidR="00A4588E" w:rsidRPr="002854E7">
        <w:rPr>
          <w:rFonts w:asciiTheme="minorHAnsi" w:hAnsiTheme="minorHAnsi"/>
          <w:color w:val="000000" w:themeColor="text1"/>
        </w:rPr>
        <w:t xml:space="preserve"> </w:t>
      </w:r>
      <w:r w:rsidR="00B63494" w:rsidRPr="002854E7">
        <w:rPr>
          <w:rFonts w:asciiTheme="minorHAnsi" w:hAnsiTheme="minorHAnsi"/>
          <w:color w:val="000000" w:themeColor="text1"/>
        </w:rPr>
        <w:t>w dan</w:t>
      </w:r>
      <w:r w:rsidR="00804DEA" w:rsidRPr="002854E7">
        <w:rPr>
          <w:rFonts w:asciiTheme="minorHAnsi" w:hAnsiTheme="minorHAnsi"/>
          <w:color w:val="000000" w:themeColor="text1"/>
        </w:rPr>
        <w:t>ym</w:t>
      </w:r>
      <w:r w:rsidR="00B63494" w:rsidRPr="002854E7">
        <w:rPr>
          <w:rFonts w:asciiTheme="minorHAnsi" w:hAnsiTheme="minorHAnsi"/>
          <w:color w:val="000000" w:themeColor="text1"/>
        </w:rPr>
        <w:t xml:space="preserve"> </w:t>
      </w:r>
      <w:r w:rsidR="00804DEA" w:rsidRPr="002854E7">
        <w:rPr>
          <w:rFonts w:asciiTheme="minorHAnsi" w:hAnsiTheme="minorHAnsi"/>
          <w:color w:val="000000" w:themeColor="text1"/>
        </w:rPr>
        <w:t>Etapie</w:t>
      </w:r>
      <w:r w:rsidR="00DD1D50" w:rsidRPr="002854E7">
        <w:rPr>
          <w:rFonts w:asciiTheme="minorHAnsi" w:hAnsiTheme="minorHAnsi"/>
          <w:color w:val="000000" w:themeColor="text1"/>
        </w:rPr>
        <w:t xml:space="preserve"> i Strumieniu</w:t>
      </w:r>
      <w:r w:rsidR="00B63494" w:rsidRPr="002854E7">
        <w:rPr>
          <w:rFonts w:asciiTheme="minorHAnsi" w:hAnsiTheme="minorHAnsi"/>
          <w:color w:val="000000" w:themeColor="text1"/>
        </w:rPr>
        <w:t xml:space="preserve">, </w:t>
      </w:r>
      <w:r w:rsidR="005D2960" w:rsidRPr="002854E7">
        <w:rPr>
          <w:rFonts w:asciiTheme="minorHAnsi" w:hAnsiTheme="minorHAnsi"/>
          <w:color w:val="000000" w:themeColor="text1"/>
        </w:rPr>
        <w:t xml:space="preserve">wskazanych </w:t>
      </w:r>
      <w:r w:rsidRPr="002854E7">
        <w:rPr>
          <w:rFonts w:asciiTheme="minorHAnsi" w:hAnsiTheme="minorHAnsi"/>
          <w:color w:val="000000" w:themeColor="text1"/>
        </w:rPr>
        <w:t>w Harmonogramie</w:t>
      </w:r>
      <w:r w:rsidR="003C2D54"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w:t>
      </w:r>
      <w:bookmarkEnd w:id="199"/>
    </w:p>
    <w:p w14:paraId="5E11302E" w14:textId="4FD91240" w:rsidR="00661FE0" w:rsidRPr="002854E7" w:rsidRDefault="00661FE0" w:rsidP="00B96C37">
      <w:pPr>
        <w:pStyle w:val="Akapitzlist"/>
        <w:numPr>
          <w:ilvl w:val="6"/>
          <w:numId w:val="1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Uczestnik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może przed upływem </w:t>
      </w:r>
      <w:r w:rsidR="00DD1D50" w:rsidRPr="002854E7">
        <w:rPr>
          <w:rFonts w:asciiTheme="minorHAnsi" w:hAnsiTheme="minorHAnsi"/>
          <w:color w:val="000000" w:themeColor="text1"/>
        </w:rPr>
        <w:t>Termin</w:t>
      </w:r>
      <w:r w:rsidR="45DF4C15" w:rsidRPr="002854E7">
        <w:rPr>
          <w:rFonts w:asciiTheme="minorHAnsi" w:hAnsiTheme="minorHAnsi"/>
          <w:color w:val="000000" w:themeColor="text1"/>
        </w:rPr>
        <w:t>u</w:t>
      </w:r>
      <w:r w:rsidR="00DD1D50" w:rsidRPr="002854E7">
        <w:rPr>
          <w:rFonts w:asciiTheme="minorHAnsi" w:hAnsiTheme="minorHAnsi"/>
          <w:color w:val="000000" w:themeColor="text1"/>
        </w:rPr>
        <w:t xml:space="preserve"> Doręczenia Wyników Prac Etapu w danym Etapie i Strumieniu</w:t>
      </w:r>
      <w:r w:rsidRPr="002854E7">
        <w:rPr>
          <w:rFonts w:asciiTheme="minorHAnsi" w:hAnsiTheme="minorHAnsi"/>
          <w:color w:val="000000" w:themeColor="text1"/>
        </w:rPr>
        <w:t xml:space="preserve">, zmienić lub wycofać </w:t>
      </w:r>
      <w:r w:rsidR="00DD1D50" w:rsidRPr="002854E7">
        <w:rPr>
          <w:rFonts w:asciiTheme="minorHAnsi" w:hAnsiTheme="minorHAnsi"/>
          <w:color w:val="000000" w:themeColor="text1"/>
        </w:rPr>
        <w:t>Wynik Prac Etapu w całości lub w części</w:t>
      </w:r>
      <w:bookmarkStart w:id="200" w:name="_Hlk57710795"/>
      <w:r w:rsidR="002A7BE3" w:rsidRPr="002854E7">
        <w:rPr>
          <w:rFonts w:asciiTheme="minorHAnsi" w:hAnsiTheme="minorHAnsi"/>
          <w:color w:val="000000" w:themeColor="text1"/>
        </w:rPr>
        <w:t>, lub dokonać korekt w konstrukcji Demonstratora</w:t>
      </w:r>
      <w:bookmarkEnd w:id="200"/>
      <w:r w:rsidR="00DD1D50" w:rsidRPr="002854E7">
        <w:rPr>
          <w:rFonts w:asciiTheme="minorHAnsi" w:hAnsiTheme="minorHAnsi"/>
          <w:color w:val="000000" w:themeColor="text1"/>
        </w:rPr>
        <w:t>.</w:t>
      </w:r>
      <w:r w:rsidRPr="002854E7">
        <w:rPr>
          <w:rFonts w:asciiTheme="minorHAnsi" w:hAnsiTheme="minorHAnsi"/>
          <w:color w:val="000000" w:themeColor="text1"/>
        </w:rPr>
        <w:t xml:space="preserve"> </w:t>
      </w:r>
      <w:r w:rsidR="00DD1D50" w:rsidRPr="002854E7">
        <w:rPr>
          <w:rFonts w:asciiTheme="minorHAnsi" w:hAnsiTheme="minorHAnsi"/>
          <w:color w:val="000000" w:themeColor="text1"/>
        </w:rPr>
        <w:t xml:space="preserve">W </w:t>
      </w:r>
      <w:r w:rsidRPr="002854E7">
        <w:rPr>
          <w:rFonts w:asciiTheme="minorHAnsi" w:hAnsiTheme="minorHAnsi"/>
          <w:color w:val="000000" w:themeColor="text1"/>
        </w:rPr>
        <w:t xml:space="preserve">każdym takim przypadku nie jest możliwe przekroczenie maksymalnego terminu na złożenie ostatecznej wersji </w:t>
      </w:r>
      <w:r w:rsidR="00DD1D50" w:rsidRPr="002854E7">
        <w:rPr>
          <w:rFonts w:asciiTheme="minorHAnsi" w:hAnsiTheme="minorHAnsi"/>
          <w:color w:val="000000" w:themeColor="text1"/>
        </w:rPr>
        <w:t>Wyników Prac Etapu</w:t>
      </w:r>
      <w:r w:rsidRPr="002854E7">
        <w:rPr>
          <w:rFonts w:asciiTheme="minorHAnsi" w:hAnsiTheme="minorHAnsi"/>
          <w:color w:val="000000" w:themeColor="text1"/>
        </w:rPr>
        <w:t>, wskazanego w Harmonogramie</w:t>
      </w:r>
      <w:r w:rsidR="003C2D54"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00A1595E" w:rsidRPr="002854E7">
        <w:rPr>
          <w:rFonts w:asciiTheme="minorHAnsi" w:hAnsiTheme="minorHAnsi"/>
          <w:color w:val="000000" w:themeColor="text1"/>
        </w:rPr>
        <w:t>, z zastrzeżeniem postanowień dotyczących przedłużenia terminów przez NCBR</w:t>
      </w:r>
      <w:r w:rsidRPr="002854E7">
        <w:rPr>
          <w:rFonts w:asciiTheme="minorHAnsi" w:hAnsiTheme="minorHAnsi"/>
          <w:color w:val="000000" w:themeColor="text1"/>
        </w:rPr>
        <w:t xml:space="preserve">. </w:t>
      </w:r>
    </w:p>
    <w:p w14:paraId="54724DDE" w14:textId="77483D7E" w:rsidR="00661FE0" w:rsidRPr="002854E7" w:rsidRDefault="00661FE0" w:rsidP="00B96C37">
      <w:pPr>
        <w:pStyle w:val="Akapitzlist"/>
        <w:numPr>
          <w:ilvl w:val="6"/>
          <w:numId w:val="1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Doręczenie </w:t>
      </w:r>
      <w:r w:rsidR="00DD1D50" w:rsidRPr="002854E7">
        <w:rPr>
          <w:rFonts w:asciiTheme="minorHAnsi" w:hAnsiTheme="minorHAnsi"/>
          <w:color w:val="000000" w:themeColor="text1"/>
        </w:rPr>
        <w:t xml:space="preserve">Wyników Prac Etapu lub </w:t>
      </w:r>
      <w:r w:rsidR="776BFB24" w:rsidRPr="002854E7">
        <w:rPr>
          <w:rFonts w:asciiTheme="minorHAnsi" w:hAnsiTheme="minorHAnsi"/>
          <w:color w:val="000000" w:themeColor="text1"/>
        </w:rPr>
        <w:t xml:space="preserve">budowa </w:t>
      </w:r>
      <w:r w:rsidR="00DD1D50" w:rsidRPr="002854E7">
        <w:rPr>
          <w:rFonts w:asciiTheme="minorHAnsi" w:hAnsiTheme="minorHAnsi"/>
          <w:color w:val="000000" w:themeColor="text1"/>
        </w:rPr>
        <w:t>Demonstratora</w:t>
      </w:r>
      <w:r w:rsidR="00F374A8" w:rsidRPr="002854E7">
        <w:rPr>
          <w:rFonts w:asciiTheme="minorHAnsi" w:hAnsiTheme="minorHAnsi"/>
          <w:color w:val="000000" w:themeColor="text1"/>
        </w:rPr>
        <w:t xml:space="preserve"> </w:t>
      </w:r>
      <w:r w:rsidRPr="002854E7">
        <w:rPr>
          <w:rFonts w:asciiTheme="minorHAnsi" w:hAnsiTheme="minorHAnsi"/>
          <w:color w:val="000000" w:themeColor="text1"/>
        </w:rPr>
        <w:t xml:space="preserve">po terminie określonym </w:t>
      </w:r>
      <w:r w:rsidR="00420EFB" w:rsidRPr="002854E7">
        <w:rPr>
          <w:rFonts w:asciiTheme="minorHAnsi" w:hAnsiTheme="minorHAnsi"/>
          <w:color w:val="000000" w:themeColor="text1"/>
        </w:rPr>
        <w:t>w</w:t>
      </w:r>
      <w:r w:rsidR="00410F21" w:rsidRPr="002854E7">
        <w:rPr>
          <w:rFonts w:asciiTheme="minorHAnsi" w:hAnsiTheme="minorHAnsi"/>
          <w:color w:val="000000" w:themeColor="text1"/>
        </w:rPr>
        <w:t> </w:t>
      </w:r>
      <w:r w:rsidR="00420EFB" w:rsidRPr="002854E7">
        <w:rPr>
          <w:rFonts w:asciiTheme="minorHAnsi" w:hAnsiTheme="minorHAnsi"/>
          <w:color w:val="000000" w:themeColor="text1"/>
        </w:rPr>
        <w:t>Harmonogramie</w:t>
      </w:r>
      <w:r w:rsidR="003C2D54"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00420EFB" w:rsidRPr="002854E7">
        <w:rPr>
          <w:rFonts w:asciiTheme="minorHAnsi" w:hAnsiTheme="minorHAnsi"/>
          <w:color w:val="000000" w:themeColor="text1"/>
        </w:rPr>
        <w:t xml:space="preserve"> </w:t>
      </w:r>
      <w:r w:rsidRPr="002854E7">
        <w:rPr>
          <w:rFonts w:asciiTheme="minorHAnsi" w:hAnsiTheme="minorHAnsi"/>
          <w:color w:val="000000" w:themeColor="text1"/>
        </w:rPr>
        <w:t xml:space="preserve">powoduje </w:t>
      </w:r>
      <w:r w:rsidR="00420EFB" w:rsidRPr="002854E7">
        <w:rPr>
          <w:rFonts w:asciiTheme="minorHAnsi" w:hAnsiTheme="minorHAnsi"/>
          <w:color w:val="000000" w:themeColor="text1"/>
        </w:rPr>
        <w:t xml:space="preserve">przyznanie Uczestnikowi </w:t>
      </w:r>
      <w:r w:rsidR="008F52D2" w:rsidRPr="002854E7">
        <w:rPr>
          <w:rFonts w:asciiTheme="minorHAnsi" w:hAnsiTheme="minorHAnsi"/>
          <w:color w:val="000000" w:themeColor="text1"/>
        </w:rPr>
        <w:t>Przedsięwzięcia</w:t>
      </w:r>
      <w:r w:rsidR="00420EFB" w:rsidRPr="002854E7">
        <w:rPr>
          <w:rFonts w:asciiTheme="minorHAnsi" w:hAnsiTheme="minorHAnsi"/>
          <w:color w:val="000000" w:themeColor="text1"/>
        </w:rPr>
        <w:t xml:space="preserve"> w ramach Listy Rankingowej </w:t>
      </w:r>
      <w:r w:rsidRPr="002854E7">
        <w:rPr>
          <w:rFonts w:asciiTheme="minorHAnsi" w:hAnsiTheme="minorHAnsi"/>
          <w:color w:val="000000" w:themeColor="text1"/>
        </w:rPr>
        <w:t>Wyniku Negatywnego</w:t>
      </w:r>
      <w:r w:rsidR="002576CB" w:rsidRPr="002854E7">
        <w:rPr>
          <w:rFonts w:asciiTheme="minorHAnsi" w:hAnsiTheme="minorHAnsi"/>
          <w:color w:val="000000" w:themeColor="text1"/>
        </w:rPr>
        <w:t xml:space="preserve">, z zastrzeżeniem wyraźnych </w:t>
      </w:r>
      <w:r w:rsidR="00EF10D5" w:rsidRPr="002854E7">
        <w:rPr>
          <w:rFonts w:asciiTheme="minorHAnsi" w:hAnsiTheme="minorHAnsi"/>
          <w:color w:val="000000" w:themeColor="text1"/>
        </w:rPr>
        <w:t xml:space="preserve">i </w:t>
      </w:r>
      <w:r w:rsidR="002576CB" w:rsidRPr="002854E7">
        <w:rPr>
          <w:rFonts w:asciiTheme="minorHAnsi" w:hAnsiTheme="minorHAnsi"/>
          <w:color w:val="000000" w:themeColor="text1"/>
        </w:rPr>
        <w:t>odrębnych postanowień Umowy</w:t>
      </w:r>
      <w:r w:rsidRPr="002854E7">
        <w:rPr>
          <w:rFonts w:asciiTheme="minorHAnsi" w:hAnsiTheme="minorHAnsi"/>
          <w:color w:val="000000" w:themeColor="text1"/>
        </w:rPr>
        <w:t xml:space="preserve">. Nie uchybia to innym postanowieniom Umowy, w tym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_Ref479947439 \n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00A1595E" w:rsidRPr="002854E7">
        <w:rPr>
          <w:rFonts w:asciiTheme="minorHAnsi" w:hAnsiTheme="minorHAnsi"/>
          <w:color w:val="000000" w:themeColor="text1"/>
        </w:rPr>
        <w:t>i obowiązku dokonania Odbioru</w:t>
      </w:r>
      <w:r w:rsidR="00B30838" w:rsidRPr="002854E7">
        <w:rPr>
          <w:rFonts w:asciiTheme="minorHAnsi" w:hAnsiTheme="minorHAnsi"/>
          <w:color w:val="000000" w:themeColor="text1"/>
        </w:rPr>
        <w:t xml:space="preserve"> zgodnie z </w:t>
      </w:r>
      <w:r w:rsidR="00DD1D50" w:rsidRPr="002854E7">
        <w:rPr>
          <w:rFonts w:asciiTheme="minorHAnsi" w:hAnsiTheme="minorHAnsi"/>
          <w:color w:val="000000" w:themeColor="text1"/>
          <w:shd w:val="clear" w:color="auto" w:fill="E6E6E6"/>
        </w:rPr>
        <w:fldChar w:fldCharType="begin"/>
      </w:r>
      <w:r w:rsidR="00DD1D50" w:rsidRPr="002854E7">
        <w:rPr>
          <w:rFonts w:asciiTheme="minorHAnsi" w:hAnsiTheme="minorHAnsi"/>
          <w:color w:val="000000" w:themeColor="text1"/>
        </w:rPr>
        <w:instrText xml:space="preserve"> REF _Ref52735442 \r \h </w:instrText>
      </w:r>
      <w:r w:rsidR="00862665" w:rsidRPr="002854E7">
        <w:rPr>
          <w:rFonts w:asciiTheme="minorHAnsi" w:hAnsiTheme="minorHAnsi"/>
          <w:color w:val="000000" w:themeColor="text1"/>
        </w:rPr>
        <w:instrText xml:space="preserve"> \* MERGEFORMAT </w:instrText>
      </w:r>
      <w:r w:rsidR="00DD1D50" w:rsidRPr="002854E7">
        <w:rPr>
          <w:rFonts w:asciiTheme="minorHAnsi" w:hAnsiTheme="minorHAnsi"/>
          <w:color w:val="000000" w:themeColor="text1"/>
          <w:shd w:val="clear" w:color="auto" w:fill="E6E6E6"/>
        </w:rPr>
      </w:r>
      <w:r w:rsidR="00DD1D50"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22</w:t>
      </w:r>
      <w:r w:rsidR="00DD1D50"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402232D6" w14:textId="77777777" w:rsidR="002B27A9" w:rsidRPr="002854E7" w:rsidRDefault="002B27A9" w:rsidP="003E0140">
      <w:pPr>
        <w:pStyle w:val="Akapitzlist"/>
        <w:spacing w:after="0" w:line="240" w:lineRule="auto"/>
        <w:ind w:left="426"/>
        <w:jc w:val="both"/>
        <w:rPr>
          <w:rFonts w:asciiTheme="minorHAnsi" w:hAnsiTheme="minorHAnsi"/>
          <w:color w:val="000000" w:themeColor="text1"/>
        </w:rPr>
      </w:pPr>
    </w:p>
    <w:p w14:paraId="7B0518E0" w14:textId="77777777" w:rsidR="00661FE0" w:rsidRPr="002854E7" w:rsidRDefault="00661FE0" w:rsidP="00B96C37">
      <w:pPr>
        <w:pStyle w:val="Nagwek2"/>
        <w:numPr>
          <w:ilvl w:val="0"/>
          <w:numId w:val="14"/>
        </w:numPr>
        <w:spacing w:before="0" w:line="240" w:lineRule="auto"/>
        <w:ind w:left="0" w:hanging="567"/>
        <w:contextualSpacing/>
        <w:rPr>
          <w:rFonts w:asciiTheme="minorHAnsi" w:hAnsiTheme="minorHAnsi"/>
        </w:rPr>
      </w:pPr>
      <w:bookmarkStart w:id="201" w:name="_Ref495937616"/>
      <w:bookmarkStart w:id="202" w:name="_Toc499643675"/>
      <w:bookmarkStart w:id="203" w:name="_Toc511371199"/>
      <w:bookmarkStart w:id="204" w:name="_Toc52745901"/>
      <w:bookmarkStart w:id="205" w:name="_Toc54798305"/>
      <w:r w:rsidRPr="002854E7">
        <w:rPr>
          <w:rFonts w:asciiTheme="minorHAnsi" w:hAnsiTheme="minorHAnsi"/>
        </w:rPr>
        <w:t>[</w:t>
      </w:r>
      <w:r w:rsidR="00804DEA" w:rsidRPr="002854E7">
        <w:rPr>
          <w:rFonts w:asciiTheme="minorHAnsi" w:hAnsiTheme="minorHAnsi"/>
        </w:rPr>
        <w:t>ETAP</w:t>
      </w:r>
      <w:r w:rsidRPr="002854E7">
        <w:rPr>
          <w:rFonts w:asciiTheme="minorHAnsi" w:hAnsiTheme="minorHAnsi"/>
        </w:rPr>
        <w:t xml:space="preserve"> </w:t>
      </w:r>
      <w:r w:rsidR="00804DEA" w:rsidRPr="002854E7">
        <w:rPr>
          <w:rFonts w:asciiTheme="minorHAnsi" w:hAnsiTheme="minorHAnsi"/>
        </w:rPr>
        <w:t>I</w:t>
      </w:r>
      <w:r w:rsidRPr="002854E7">
        <w:rPr>
          <w:rFonts w:asciiTheme="minorHAnsi" w:hAnsiTheme="minorHAnsi"/>
        </w:rPr>
        <w:t>]</w:t>
      </w:r>
      <w:bookmarkEnd w:id="201"/>
      <w:bookmarkEnd w:id="202"/>
      <w:bookmarkEnd w:id="203"/>
      <w:bookmarkEnd w:id="204"/>
      <w:bookmarkEnd w:id="205"/>
    </w:p>
    <w:p w14:paraId="0D98411D" w14:textId="4611AD88" w:rsidR="00661FE0" w:rsidRPr="002854E7" w:rsidRDefault="00804DEA" w:rsidP="00B96C37">
      <w:pPr>
        <w:pStyle w:val="Akapitzlist"/>
        <w:numPr>
          <w:ilvl w:val="0"/>
          <w:numId w:val="41"/>
        </w:numPr>
        <w:spacing w:after="0" w:line="240" w:lineRule="auto"/>
        <w:ind w:left="426" w:hanging="426"/>
        <w:jc w:val="both"/>
        <w:rPr>
          <w:rFonts w:asciiTheme="minorHAnsi" w:eastAsiaTheme="minorEastAsia" w:hAnsiTheme="minorHAnsi"/>
          <w:color w:val="000000" w:themeColor="text1"/>
        </w:rPr>
      </w:pPr>
      <w:r w:rsidRPr="002854E7">
        <w:rPr>
          <w:rFonts w:asciiTheme="minorHAnsi" w:hAnsiTheme="minorHAnsi"/>
          <w:color w:val="000000" w:themeColor="text1"/>
        </w:rPr>
        <w:t>Etap I</w:t>
      </w:r>
      <w:r w:rsidR="00A1375C" w:rsidRPr="002854E7">
        <w:rPr>
          <w:rFonts w:asciiTheme="minorHAnsi" w:hAnsiTheme="minorHAnsi"/>
          <w:color w:val="000000" w:themeColor="text1"/>
        </w:rPr>
        <w:t xml:space="preserve"> </w:t>
      </w:r>
      <w:r w:rsidR="00CB7EBB" w:rsidRPr="002854E7">
        <w:rPr>
          <w:rFonts w:asciiTheme="minorHAnsi" w:hAnsiTheme="minorHAnsi"/>
          <w:color w:val="000000" w:themeColor="text1"/>
        </w:rPr>
        <w:t xml:space="preserve">w ramach </w:t>
      </w:r>
      <w:r w:rsidRPr="002854E7">
        <w:rPr>
          <w:rFonts w:asciiTheme="minorHAnsi" w:hAnsiTheme="minorHAnsi"/>
          <w:color w:val="000000" w:themeColor="text1"/>
        </w:rPr>
        <w:t xml:space="preserve">danego </w:t>
      </w:r>
      <w:r w:rsidR="00CB7EBB" w:rsidRPr="002854E7">
        <w:rPr>
          <w:rFonts w:asciiTheme="minorHAnsi" w:hAnsiTheme="minorHAnsi"/>
          <w:color w:val="000000" w:themeColor="text1"/>
        </w:rPr>
        <w:t xml:space="preserve">Strumienia </w:t>
      </w:r>
      <w:r w:rsidR="00661FE0" w:rsidRPr="002854E7">
        <w:rPr>
          <w:rFonts w:asciiTheme="minorHAnsi" w:hAnsiTheme="minorHAnsi"/>
          <w:color w:val="000000" w:themeColor="text1"/>
        </w:rPr>
        <w:t xml:space="preserve">rozpoczyna się </w:t>
      </w:r>
      <w:r w:rsidR="7D0206AE" w:rsidRPr="002854E7">
        <w:rPr>
          <w:rFonts w:ascii="Calibri" w:eastAsia="Calibri" w:hAnsi="Calibri" w:cs="Calibri"/>
          <w:color w:val="000000" w:themeColor="text1"/>
        </w:rPr>
        <w:t xml:space="preserve"> z chwilą zawarcia</w:t>
      </w:r>
      <w:r w:rsidR="00661FE0" w:rsidRPr="002854E7">
        <w:rPr>
          <w:rFonts w:asciiTheme="minorHAnsi" w:hAnsiTheme="minorHAnsi"/>
          <w:color w:val="000000" w:themeColor="text1"/>
        </w:rPr>
        <w:t xml:space="preserve"> Umowy.</w:t>
      </w:r>
      <w:r w:rsidR="00F960A6" w:rsidRPr="002854E7">
        <w:rPr>
          <w:rFonts w:asciiTheme="minorHAnsi" w:hAnsiTheme="minorHAnsi"/>
          <w:color w:val="000000" w:themeColor="text1"/>
        </w:rPr>
        <w:t xml:space="preserve"> </w:t>
      </w:r>
    </w:p>
    <w:p w14:paraId="2506B334" w14:textId="5B19E3DC" w:rsidR="00F2677D" w:rsidRPr="002854E7" w:rsidRDefault="00F2677D" w:rsidP="00B96C37">
      <w:pPr>
        <w:pStyle w:val="Akapitzlist"/>
        <w:numPr>
          <w:ilvl w:val="0"/>
          <w:numId w:val="41"/>
        </w:numPr>
        <w:spacing w:after="0" w:line="240" w:lineRule="auto"/>
        <w:ind w:left="426" w:hanging="426"/>
        <w:jc w:val="both"/>
        <w:rPr>
          <w:rFonts w:asciiTheme="minorHAnsi" w:hAnsiTheme="minorHAnsi"/>
          <w:color w:val="000000" w:themeColor="text1"/>
        </w:rPr>
      </w:pPr>
      <w:bookmarkStart w:id="206" w:name="_Ref511132472"/>
      <w:r w:rsidRPr="002854E7">
        <w:rPr>
          <w:rFonts w:asciiTheme="minorHAnsi" w:hAnsiTheme="minorHAnsi"/>
          <w:color w:val="000000" w:themeColor="text1"/>
        </w:rPr>
        <w:t xml:space="preserve">W wyniku </w:t>
      </w:r>
      <w:r w:rsidR="00804DEA" w:rsidRPr="002854E7">
        <w:rPr>
          <w:rFonts w:asciiTheme="minorHAnsi" w:hAnsiTheme="minorHAnsi"/>
          <w:color w:val="000000" w:themeColor="text1"/>
        </w:rPr>
        <w:t>Etapu I</w:t>
      </w:r>
      <w:r w:rsidR="00B77F1E" w:rsidRPr="002854E7">
        <w:rPr>
          <w:rFonts w:asciiTheme="minorHAnsi" w:hAnsiTheme="minorHAnsi"/>
          <w:color w:val="000000" w:themeColor="text1"/>
        </w:rPr>
        <w:t xml:space="preserve"> </w:t>
      </w:r>
      <w:r w:rsidR="00DD1D50" w:rsidRPr="002854E7">
        <w:rPr>
          <w:rFonts w:asciiTheme="minorHAnsi" w:hAnsiTheme="minorHAnsi"/>
          <w:color w:val="000000" w:themeColor="text1"/>
        </w:rPr>
        <w:t xml:space="preserve">w ramach </w:t>
      </w:r>
      <w:r w:rsidRPr="002854E7">
        <w:rPr>
          <w:rFonts w:asciiTheme="minorHAnsi" w:hAnsiTheme="minorHAnsi"/>
          <w:color w:val="000000" w:themeColor="text1"/>
        </w:rPr>
        <w:t xml:space="preserve">każdego </w:t>
      </w:r>
      <w:r w:rsidR="00DD1D50" w:rsidRPr="002854E7">
        <w:rPr>
          <w:rFonts w:asciiTheme="minorHAnsi" w:hAnsiTheme="minorHAnsi"/>
          <w:color w:val="000000" w:themeColor="text1"/>
        </w:rPr>
        <w:t xml:space="preserve">Strumienia </w:t>
      </w:r>
      <w:r w:rsidRPr="002854E7">
        <w:rPr>
          <w:rFonts w:asciiTheme="minorHAnsi" w:hAnsiTheme="minorHAnsi"/>
          <w:color w:val="000000" w:themeColor="text1"/>
        </w:rPr>
        <w:t xml:space="preserve">nastąpi wyłonienie </w:t>
      </w:r>
      <w:r w:rsidR="00EF10D5" w:rsidRPr="002854E7">
        <w:rPr>
          <w:rFonts w:asciiTheme="minorHAnsi" w:hAnsiTheme="minorHAnsi"/>
          <w:color w:val="000000" w:themeColor="text1"/>
        </w:rPr>
        <w:t xml:space="preserve">w danym Strumieniu </w:t>
      </w:r>
      <w:r w:rsidRPr="002854E7">
        <w:rPr>
          <w:rFonts w:asciiTheme="minorHAnsi" w:hAnsiTheme="minorHAnsi"/>
          <w:color w:val="000000" w:themeColor="text1"/>
        </w:rPr>
        <w:t xml:space="preserve">Uczestników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do </w:t>
      </w:r>
      <w:r w:rsidR="00804DEA" w:rsidRPr="002854E7">
        <w:rPr>
          <w:rFonts w:asciiTheme="minorHAnsi" w:hAnsiTheme="minorHAnsi"/>
          <w:color w:val="000000" w:themeColor="text1"/>
        </w:rPr>
        <w:t>Etapu II</w:t>
      </w:r>
      <w:r w:rsidRPr="002854E7">
        <w:rPr>
          <w:rFonts w:asciiTheme="minorHAnsi" w:hAnsiTheme="minorHAnsi"/>
          <w:color w:val="000000" w:themeColor="text1"/>
        </w:rPr>
        <w:t xml:space="preserve">, na podstawie oceny dokonanej przez Zespół </w:t>
      </w:r>
      <w:r w:rsidRPr="002854E7">
        <w:rPr>
          <w:rFonts w:asciiTheme="minorHAnsi" w:hAnsiTheme="minorHAnsi"/>
          <w:color w:val="000000" w:themeColor="text1"/>
        </w:rPr>
        <w:lastRenderedPageBreak/>
        <w:t xml:space="preserve">Oceniający przygotowanych przez Uczestników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Wyników Prac </w:t>
      </w:r>
      <w:r w:rsidR="00804DEA" w:rsidRPr="002854E7">
        <w:rPr>
          <w:rFonts w:asciiTheme="minorHAnsi" w:hAnsiTheme="minorHAnsi"/>
          <w:color w:val="000000" w:themeColor="text1"/>
        </w:rPr>
        <w:t>Etapu I</w:t>
      </w:r>
      <w:r w:rsidRPr="002854E7">
        <w:rPr>
          <w:rFonts w:asciiTheme="minorHAnsi" w:hAnsiTheme="minorHAnsi"/>
          <w:color w:val="000000" w:themeColor="text1"/>
        </w:rPr>
        <w:t xml:space="preserve">, na podstawie Kryteriów </w:t>
      </w:r>
      <w:r w:rsidR="00EB51E9" w:rsidRPr="002854E7">
        <w:rPr>
          <w:rFonts w:asciiTheme="minorHAnsi" w:hAnsiTheme="minorHAnsi"/>
          <w:color w:val="000000" w:themeColor="text1"/>
        </w:rPr>
        <w:t xml:space="preserve">Selekcji </w:t>
      </w:r>
      <w:r w:rsidRPr="002854E7">
        <w:rPr>
          <w:rFonts w:asciiTheme="minorHAnsi" w:hAnsiTheme="minorHAnsi"/>
          <w:color w:val="000000" w:themeColor="text1"/>
        </w:rPr>
        <w:t xml:space="preserve">i zasad wskazanych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w:t>
      </w:r>
      <w:r w:rsidR="00AA0807" w:rsidRPr="002854E7">
        <w:rPr>
          <w:rFonts w:asciiTheme="minorHAnsi" w:hAnsiTheme="minorHAnsi"/>
          <w:color w:val="000000" w:themeColor="text1"/>
        </w:rPr>
        <w:t xml:space="preserve">5 </w:t>
      </w:r>
      <w:r w:rsidRPr="002854E7">
        <w:rPr>
          <w:rFonts w:asciiTheme="minorHAnsi" w:hAnsiTheme="minorHAnsi"/>
          <w:color w:val="000000" w:themeColor="text1"/>
        </w:rPr>
        <w:t>do Regulaminu.</w:t>
      </w:r>
    </w:p>
    <w:p w14:paraId="0D15982D" w14:textId="0BD78FFA" w:rsidR="002B27A9" w:rsidRPr="002854E7" w:rsidRDefault="00F2677D" w:rsidP="00B96C37">
      <w:pPr>
        <w:pStyle w:val="Akapitzlist"/>
        <w:numPr>
          <w:ilvl w:val="0"/>
          <w:numId w:val="41"/>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ramach Selekcji </w:t>
      </w:r>
      <w:r w:rsidR="00804DEA" w:rsidRPr="002854E7">
        <w:rPr>
          <w:rFonts w:asciiTheme="minorHAnsi" w:hAnsiTheme="minorHAnsi"/>
          <w:color w:val="000000" w:themeColor="text1"/>
        </w:rPr>
        <w:t>Etapu I</w:t>
      </w:r>
      <w:r w:rsidRPr="002854E7">
        <w:rPr>
          <w:rFonts w:asciiTheme="minorHAnsi" w:hAnsiTheme="minorHAnsi"/>
          <w:color w:val="000000" w:themeColor="text1"/>
        </w:rPr>
        <w:t xml:space="preserve"> Wyniki Prac </w:t>
      </w:r>
      <w:r w:rsidR="002B27A9" w:rsidRPr="002854E7">
        <w:rPr>
          <w:rFonts w:asciiTheme="minorHAnsi" w:hAnsiTheme="minorHAnsi"/>
          <w:color w:val="000000" w:themeColor="text1"/>
        </w:rPr>
        <w:t xml:space="preserve">Etapu I </w:t>
      </w:r>
      <w:r w:rsidRPr="002854E7">
        <w:rPr>
          <w:rFonts w:asciiTheme="minorHAnsi" w:hAnsiTheme="minorHAnsi"/>
          <w:color w:val="000000" w:themeColor="text1"/>
        </w:rPr>
        <w:t xml:space="preserve">oceniane są </w:t>
      </w:r>
      <w:r w:rsidR="002B27A9" w:rsidRPr="002854E7">
        <w:rPr>
          <w:rFonts w:asciiTheme="minorHAnsi" w:hAnsiTheme="minorHAnsi"/>
          <w:color w:val="000000" w:themeColor="text1"/>
        </w:rPr>
        <w:t xml:space="preserve">wg </w:t>
      </w:r>
      <w:r w:rsidR="00BE526E" w:rsidRPr="002854E7">
        <w:rPr>
          <w:rFonts w:asciiTheme="minorHAnsi" w:hAnsiTheme="minorHAnsi"/>
          <w:color w:val="000000" w:themeColor="text1"/>
        </w:rPr>
        <w:t>K</w:t>
      </w:r>
      <w:r w:rsidR="002B27A9" w:rsidRPr="002854E7">
        <w:rPr>
          <w:rFonts w:asciiTheme="minorHAnsi" w:hAnsiTheme="minorHAnsi"/>
          <w:color w:val="000000" w:themeColor="text1"/>
        </w:rPr>
        <w:t xml:space="preserve">ryteriów </w:t>
      </w:r>
      <w:r w:rsidR="00BE526E" w:rsidRPr="002854E7">
        <w:rPr>
          <w:rFonts w:asciiTheme="minorHAnsi" w:hAnsiTheme="minorHAnsi"/>
          <w:color w:val="000000" w:themeColor="text1"/>
        </w:rPr>
        <w:t>Selekcji</w:t>
      </w:r>
      <w:r w:rsidR="002B27A9" w:rsidRPr="002854E7">
        <w:rPr>
          <w:rFonts w:asciiTheme="minorHAnsi" w:hAnsiTheme="minorHAnsi"/>
          <w:color w:val="000000" w:themeColor="text1"/>
        </w:rPr>
        <w:t xml:space="preserve"> określonych w </w:t>
      </w:r>
      <w:r w:rsidR="430670A5" w:rsidRPr="002854E7">
        <w:rPr>
          <w:rFonts w:asciiTheme="minorHAnsi" w:hAnsiTheme="minorHAnsi"/>
          <w:color w:val="000000" w:themeColor="text1"/>
        </w:rPr>
        <w:t>Załączni</w:t>
      </w:r>
      <w:r w:rsidR="002B27A9" w:rsidRPr="002854E7">
        <w:rPr>
          <w:rFonts w:asciiTheme="minorHAnsi" w:hAnsiTheme="minorHAnsi"/>
          <w:color w:val="000000" w:themeColor="text1"/>
        </w:rPr>
        <w:t xml:space="preserve">ku nr </w:t>
      </w:r>
      <w:r w:rsidR="00AA0807" w:rsidRPr="002854E7">
        <w:rPr>
          <w:rFonts w:asciiTheme="minorHAnsi" w:hAnsiTheme="minorHAnsi"/>
          <w:color w:val="000000" w:themeColor="text1"/>
        </w:rPr>
        <w:t xml:space="preserve">5 </w:t>
      </w:r>
      <w:r w:rsidR="002B27A9" w:rsidRPr="002854E7">
        <w:rPr>
          <w:rFonts w:asciiTheme="minorHAnsi" w:hAnsiTheme="minorHAnsi"/>
          <w:color w:val="000000" w:themeColor="text1"/>
        </w:rPr>
        <w:t xml:space="preserve">do Regulaminu. </w:t>
      </w:r>
    </w:p>
    <w:p w14:paraId="107BB85D" w14:textId="269C39EA" w:rsidR="00615981" w:rsidRPr="002854E7" w:rsidRDefault="00615981" w:rsidP="00B96C37">
      <w:pPr>
        <w:pStyle w:val="Akapitzlist"/>
        <w:numPr>
          <w:ilvl w:val="0"/>
          <w:numId w:val="41"/>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trakcie </w:t>
      </w:r>
      <w:r w:rsidR="00310B9A" w:rsidRPr="002854E7">
        <w:rPr>
          <w:rFonts w:asciiTheme="minorHAnsi" w:hAnsiTheme="minorHAnsi"/>
          <w:color w:val="000000" w:themeColor="text1"/>
        </w:rPr>
        <w:t>Etapu I</w:t>
      </w:r>
      <w:r w:rsidRPr="002854E7">
        <w:rPr>
          <w:rFonts w:asciiTheme="minorHAnsi" w:hAnsiTheme="minorHAnsi"/>
          <w:color w:val="000000" w:themeColor="text1"/>
        </w:rPr>
        <w:t xml:space="preserve"> </w:t>
      </w:r>
      <w:r w:rsidR="00CB7EBB" w:rsidRPr="002854E7">
        <w:rPr>
          <w:rFonts w:asciiTheme="minorHAnsi" w:hAnsiTheme="minorHAnsi"/>
          <w:color w:val="000000" w:themeColor="text1"/>
        </w:rPr>
        <w:t xml:space="preserve">w ramach </w:t>
      </w:r>
      <w:r w:rsidRPr="002854E7">
        <w:rPr>
          <w:rFonts w:asciiTheme="minorHAnsi" w:hAnsiTheme="minorHAnsi"/>
          <w:color w:val="000000" w:themeColor="text1"/>
        </w:rPr>
        <w:t xml:space="preserve">danego </w:t>
      </w:r>
      <w:r w:rsidR="00CB7EBB" w:rsidRPr="002854E7">
        <w:rPr>
          <w:rFonts w:asciiTheme="minorHAnsi" w:hAnsiTheme="minorHAnsi"/>
          <w:color w:val="000000" w:themeColor="text1"/>
        </w:rPr>
        <w:t xml:space="preserve">Strumienia </w:t>
      </w:r>
      <w:r w:rsidRPr="002854E7">
        <w:rPr>
          <w:rFonts w:asciiTheme="minorHAnsi" w:hAnsiTheme="minorHAnsi"/>
          <w:color w:val="000000" w:themeColor="text1"/>
        </w:rPr>
        <w:t xml:space="preserve">Wykonawca przygotowuje Wynik Prac </w:t>
      </w:r>
      <w:r w:rsidR="00D501D4" w:rsidRPr="002854E7">
        <w:rPr>
          <w:rFonts w:asciiTheme="minorHAnsi" w:hAnsiTheme="minorHAnsi"/>
          <w:color w:val="000000" w:themeColor="text1"/>
        </w:rPr>
        <w:t>Etapu I</w:t>
      </w:r>
      <w:r w:rsidR="002B27A9" w:rsidRPr="002854E7">
        <w:rPr>
          <w:rFonts w:asciiTheme="minorHAnsi" w:hAnsiTheme="minorHAnsi"/>
          <w:color w:val="000000" w:themeColor="text1"/>
        </w:rPr>
        <w:t xml:space="preserve">, którego </w:t>
      </w:r>
      <w:r w:rsidR="00AA0807" w:rsidRPr="002854E7">
        <w:rPr>
          <w:rFonts w:asciiTheme="minorHAnsi" w:hAnsiTheme="minorHAnsi"/>
          <w:color w:val="000000" w:themeColor="text1"/>
        </w:rPr>
        <w:t xml:space="preserve">formę i zakres </w:t>
      </w:r>
      <w:r w:rsidR="002B27A9" w:rsidRPr="002854E7">
        <w:rPr>
          <w:rFonts w:asciiTheme="minorHAnsi" w:hAnsiTheme="minorHAnsi"/>
          <w:color w:val="000000" w:themeColor="text1"/>
        </w:rPr>
        <w:t xml:space="preserve">określa </w:t>
      </w:r>
      <w:r w:rsidR="430670A5" w:rsidRPr="002854E7">
        <w:rPr>
          <w:rFonts w:asciiTheme="minorHAnsi" w:hAnsiTheme="minorHAnsi"/>
          <w:color w:val="000000" w:themeColor="text1"/>
        </w:rPr>
        <w:t>Załączni</w:t>
      </w:r>
      <w:r w:rsidR="002B27A9" w:rsidRPr="002854E7">
        <w:rPr>
          <w:rFonts w:asciiTheme="minorHAnsi" w:hAnsiTheme="minorHAnsi"/>
          <w:color w:val="000000" w:themeColor="text1"/>
        </w:rPr>
        <w:t>k nr</w:t>
      </w:r>
      <w:r w:rsidR="00DD1D50" w:rsidRPr="002854E7">
        <w:rPr>
          <w:rFonts w:asciiTheme="minorHAnsi" w:hAnsiTheme="minorHAnsi"/>
          <w:color w:val="000000" w:themeColor="text1"/>
        </w:rPr>
        <w:t xml:space="preserve"> </w:t>
      </w:r>
      <w:r w:rsidR="00A71F07" w:rsidRPr="002854E7">
        <w:rPr>
          <w:rFonts w:asciiTheme="minorHAnsi" w:hAnsiTheme="minorHAnsi"/>
          <w:color w:val="000000" w:themeColor="text1"/>
        </w:rPr>
        <w:t xml:space="preserve">4 </w:t>
      </w:r>
      <w:r w:rsidR="002B27A9" w:rsidRPr="002854E7">
        <w:rPr>
          <w:rFonts w:asciiTheme="minorHAnsi" w:hAnsiTheme="minorHAnsi"/>
          <w:color w:val="000000" w:themeColor="text1"/>
        </w:rPr>
        <w:t xml:space="preserve">do </w:t>
      </w:r>
      <w:r w:rsidR="003C72EA" w:rsidRPr="002854E7">
        <w:rPr>
          <w:rFonts w:asciiTheme="minorHAnsi" w:hAnsiTheme="minorHAnsi"/>
          <w:color w:val="000000" w:themeColor="text1"/>
        </w:rPr>
        <w:t>R</w:t>
      </w:r>
      <w:r w:rsidR="002B27A9" w:rsidRPr="002854E7">
        <w:rPr>
          <w:rFonts w:asciiTheme="minorHAnsi" w:hAnsiTheme="minorHAnsi"/>
          <w:color w:val="000000" w:themeColor="text1"/>
        </w:rPr>
        <w:t>egulaminu</w:t>
      </w:r>
      <w:r w:rsidRPr="002854E7">
        <w:rPr>
          <w:rFonts w:asciiTheme="minorHAnsi" w:hAnsiTheme="minorHAnsi"/>
          <w:color w:val="000000" w:themeColor="text1"/>
        </w:rPr>
        <w:t xml:space="preserve">. </w:t>
      </w:r>
      <w:r w:rsidR="00F960A6" w:rsidRPr="002854E7">
        <w:rPr>
          <w:rFonts w:asciiTheme="minorHAnsi" w:hAnsiTheme="minorHAnsi"/>
          <w:color w:val="000000" w:themeColor="text1"/>
        </w:rPr>
        <w:t xml:space="preserve">Wykonanie Prac B+R w </w:t>
      </w:r>
      <w:r w:rsidR="00310B9A" w:rsidRPr="002854E7">
        <w:rPr>
          <w:rFonts w:asciiTheme="minorHAnsi" w:hAnsiTheme="minorHAnsi"/>
          <w:color w:val="000000" w:themeColor="text1"/>
        </w:rPr>
        <w:t>Etapie I</w:t>
      </w:r>
      <w:r w:rsidR="00F960A6" w:rsidRPr="002854E7">
        <w:rPr>
          <w:rFonts w:asciiTheme="minorHAnsi" w:hAnsiTheme="minorHAnsi"/>
          <w:color w:val="000000" w:themeColor="text1"/>
        </w:rPr>
        <w:t xml:space="preserve"> jest dokonywane zgodnie z Umową i informacjami zawartymi we Wniosku, </w:t>
      </w:r>
      <w:r w:rsidR="00CB7EBB" w:rsidRPr="002854E7">
        <w:rPr>
          <w:rFonts w:asciiTheme="minorHAnsi" w:hAnsiTheme="minorHAnsi"/>
          <w:color w:val="000000" w:themeColor="text1"/>
        </w:rPr>
        <w:t xml:space="preserve">z uwzględnieniem dołączonego do Wniosku Harmonogramu Rzeczowo-Finansowego dla Etapu I. </w:t>
      </w:r>
      <w:bookmarkStart w:id="207" w:name="_Ref496104401"/>
    </w:p>
    <w:bookmarkEnd w:id="206"/>
    <w:bookmarkEnd w:id="207"/>
    <w:p w14:paraId="57CD65E8" w14:textId="655217B6" w:rsidR="00661FE0" w:rsidRPr="002854E7" w:rsidRDefault="00FE0AD0" w:rsidP="00B96C37">
      <w:pPr>
        <w:pStyle w:val="Akapitzlist"/>
        <w:numPr>
          <w:ilvl w:val="0"/>
          <w:numId w:val="41"/>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Etap I</w:t>
      </w:r>
      <w:r w:rsidR="00A1375C" w:rsidRPr="002854E7">
        <w:rPr>
          <w:rFonts w:asciiTheme="minorHAnsi" w:hAnsiTheme="minorHAnsi"/>
          <w:color w:val="000000" w:themeColor="text1"/>
        </w:rPr>
        <w:t xml:space="preserve"> </w:t>
      </w:r>
      <w:r w:rsidR="00CB7EBB" w:rsidRPr="002854E7">
        <w:rPr>
          <w:rFonts w:asciiTheme="minorHAnsi" w:hAnsiTheme="minorHAnsi"/>
          <w:color w:val="000000" w:themeColor="text1"/>
        </w:rPr>
        <w:t xml:space="preserve">w ramach </w:t>
      </w:r>
      <w:r w:rsidRPr="002854E7">
        <w:rPr>
          <w:rFonts w:asciiTheme="minorHAnsi" w:hAnsiTheme="minorHAnsi"/>
          <w:color w:val="000000" w:themeColor="text1"/>
        </w:rPr>
        <w:t xml:space="preserve">danego </w:t>
      </w:r>
      <w:r w:rsidR="00CB7EBB" w:rsidRPr="002854E7">
        <w:rPr>
          <w:rFonts w:asciiTheme="minorHAnsi" w:hAnsiTheme="minorHAnsi"/>
          <w:color w:val="000000" w:themeColor="text1"/>
        </w:rPr>
        <w:t xml:space="preserve">Strumienia </w:t>
      </w:r>
      <w:r w:rsidR="00661FE0" w:rsidRPr="002854E7">
        <w:rPr>
          <w:rFonts w:asciiTheme="minorHAnsi" w:hAnsiTheme="minorHAnsi"/>
          <w:color w:val="000000" w:themeColor="text1"/>
        </w:rPr>
        <w:t xml:space="preserve">kończy się z chwilą </w:t>
      </w:r>
      <w:r w:rsidR="00E9081F" w:rsidRPr="002854E7">
        <w:rPr>
          <w:rFonts w:asciiTheme="minorHAnsi" w:hAnsiTheme="minorHAnsi"/>
          <w:color w:val="000000" w:themeColor="text1"/>
        </w:rPr>
        <w:t xml:space="preserve">opublikowania Listy Rankingowej </w:t>
      </w:r>
      <w:r w:rsidR="00661FE0" w:rsidRPr="002854E7">
        <w:rPr>
          <w:rFonts w:asciiTheme="minorHAnsi" w:hAnsiTheme="minorHAnsi"/>
          <w:color w:val="000000" w:themeColor="text1"/>
        </w:rPr>
        <w:t xml:space="preserve">na Stronie internetowej NCBR </w:t>
      </w:r>
      <w:r w:rsidR="00A57B7E" w:rsidRPr="002854E7">
        <w:rPr>
          <w:rFonts w:asciiTheme="minorHAnsi" w:hAnsiTheme="minorHAnsi"/>
          <w:color w:val="000000" w:themeColor="text1"/>
        </w:rPr>
        <w:t xml:space="preserve">(uzyskaniem Wyników przez Uczestników </w:t>
      </w:r>
      <w:r w:rsidR="008F52D2" w:rsidRPr="002854E7">
        <w:rPr>
          <w:rFonts w:asciiTheme="minorHAnsi" w:hAnsiTheme="minorHAnsi"/>
          <w:color w:val="000000" w:themeColor="text1"/>
        </w:rPr>
        <w:t>Przedsięwzięcia</w:t>
      </w:r>
      <w:r w:rsidR="00A57B7E" w:rsidRPr="002854E7">
        <w:rPr>
          <w:rFonts w:asciiTheme="minorHAnsi" w:hAnsiTheme="minorHAnsi"/>
          <w:color w:val="000000" w:themeColor="text1"/>
        </w:rPr>
        <w:t>)</w:t>
      </w:r>
      <w:r w:rsidR="00661FE0" w:rsidRPr="002854E7">
        <w:rPr>
          <w:rFonts w:asciiTheme="minorHAnsi" w:hAnsiTheme="minorHAnsi"/>
          <w:color w:val="000000" w:themeColor="text1"/>
        </w:rPr>
        <w:t xml:space="preserve">. </w:t>
      </w:r>
    </w:p>
    <w:p w14:paraId="7DCB6B5D" w14:textId="77777777" w:rsidR="00661FE0" w:rsidRPr="002854E7" w:rsidRDefault="00661FE0" w:rsidP="003E0140">
      <w:pPr>
        <w:spacing w:after="0" w:line="240" w:lineRule="auto"/>
        <w:contextualSpacing/>
        <w:jc w:val="both"/>
        <w:rPr>
          <w:rFonts w:asciiTheme="minorHAnsi" w:hAnsiTheme="minorHAnsi"/>
          <w:color w:val="000000" w:themeColor="text1"/>
        </w:rPr>
      </w:pPr>
    </w:p>
    <w:p w14:paraId="7FE2D92D" w14:textId="77777777" w:rsidR="00661FE0" w:rsidRPr="002854E7" w:rsidRDefault="00DF5762" w:rsidP="00B96C37">
      <w:pPr>
        <w:pStyle w:val="Nagwek2"/>
        <w:numPr>
          <w:ilvl w:val="0"/>
          <w:numId w:val="14"/>
        </w:numPr>
        <w:spacing w:before="0" w:line="240" w:lineRule="auto"/>
        <w:ind w:left="0" w:hanging="567"/>
        <w:contextualSpacing/>
        <w:rPr>
          <w:rFonts w:asciiTheme="minorHAnsi" w:hAnsiTheme="minorHAnsi"/>
        </w:rPr>
      </w:pPr>
      <w:bookmarkStart w:id="208" w:name="_Ref479952437"/>
      <w:bookmarkStart w:id="209" w:name="_Toc499643676"/>
      <w:bookmarkStart w:id="210" w:name="_Toc511371200"/>
      <w:bookmarkStart w:id="211" w:name="_Toc54798306"/>
      <w:bookmarkStart w:id="212" w:name="_Toc52745902"/>
      <w:r w:rsidRPr="002854E7">
        <w:rPr>
          <w:rFonts w:asciiTheme="minorHAnsi" w:hAnsiTheme="minorHAnsi"/>
        </w:rPr>
        <w:t>[</w:t>
      </w:r>
      <w:r w:rsidR="00723423" w:rsidRPr="002854E7">
        <w:rPr>
          <w:rFonts w:asciiTheme="minorHAnsi" w:hAnsiTheme="minorHAnsi"/>
        </w:rPr>
        <w:t>ETAP II</w:t>
      </w:r>
      <w:r w:rsidR="00661FE0" w:rsidRPr="002854E7">
        <w:rPr>
          <w:rFonts w:asciiTheme="minorHAnsi" w:hAnsiTheme="minorHAnsi"/>
        </w:rPr>
        <w:t>]</w:t>
      </w:r>
      <w:bookmarkEnd w:id="208"/>
      <w:bookmarkEnd w:id="209"/>
      <w:bookmarkEnd w:id="210"/>
      <w:bookmarkEnd w:id="211"/>
      <w:bookmarkEnd w:id="212"/>
    </w:p>
    <w:p w14:paraId="3CB28012" w14:textId="2C5DDC2B" w:rsidR="00661FE0" w:rsidRPr="002854E7" w:rsidRDefault="00661FE0" w:rsidP="00B96C37">
      <w:pPr>
        <w:pStyle w:val="Akapitzlist"/>
        <w:numPr>
          <w:ilvl w:val="0"/>
          <w:numId w:val="60"/>
        </w:numPr>
        <w:spacing w:after="0" w:line="240" w:lineRule="auto"/>
        <w:ind w:left="426"/>
        <w:jc w:val="both"/>
        <w:rPr>
          <w:rFonts w:asciiTheme="minorHAnsi" w:hAnsiTheme="minorHAnsi"/>
          <w:color w:val="000000" w:themeColor="text1"/>
        </w:rPr>
      </w:pPr>
      <w:bookmarkStart w:id="213" w:name="_Hlk494990243"/>
      <w:r w:rsidRPr="002854E7">
        <w:rPr>
          <w:rFonts w:asciiTheme="minorHAnsi" w:hAnsiTheme="minorHAnsi"/>
          <w:color w:val="000000" w:themeColor="text1"/>
        </w:rPr>
        <w:t xml:space="preserve"> O ile NCBR nie wyrazi uprzedniej zgody</w:t>
      </w:r>
      <w:r w:rsidR="0022167E" w:rsidRPr="002854E7">
        <w:rPr>
          <w:rFonts w:asciiTheme="minorHAnsi" w:hAnsiTheme="minorHAnsi"/>
          <w:color w:val="000000" w:themeColor="text1"/>
        </w:rPr>
        <w:t xml:space="preserve"> w formie pisemnej lub elektronicznej</w:t>
      </w:r>
      <w:r w:rsidR="00664554" w:rsidRPr="002854E7">
        <w:rPr>
          <w:rFonts w:asciiTheme="minorHAnsi" w:hAnsiTheme="minorHAnsi"/>
          <w:color w:val="000000" w:themeColor="text1"/>
        </w:rPr>
        <w:t xml:space="preserve"> </w:t>
      </w:r>
      <w:r w:rsidRPr="002854E7">
        <w:rPr>
          <w:rFonts w:asciiTheme="minorHAnsi" w:hAnsiTheme="minorHAnsi"/>
          <w:color w:val="000000" w:themeColor="text1"/>
        </w:rPr>
        <w:t xml:space="preserve">(pod rygorem nieważności), Wykonawca przed </w:t>
      </w:r>
      <w:r w:rsidR="00A24FEC" w:rsidRPr="002854E7">
        <w:rPr>
          <w:rFonts w:asciiTheme="minorHAnsi" w:hAnsiTheme="minorHAnsi"/>
          <w:color w:val="000000" w:themeColor="text1"/>
        </w:rPr>
        <w:t xml:space="preserve">uzyskaniem </w:t>
      </w:r>
      <w:r w:rsidRPr="002854E7">
        <w:rPr>
          <w:rFonts w:asciiTheme="minorHAnsi" w:hAnsiTheme="minorHAnsi"/>
          <w:color w:val="000000" w:themeColor="text1"/>
        </w:rPr>
        <w:t xml:space="preserve">Wyniku Pozytywnego </w:t>
      </w:r>
      <w:r w:rsidR="00354B43" w:rsidRPr="002854E7">
        <w:rPr>
          <w:rFonts w:asciiTheme="minorHAnsi" w:hAnsiTheme="minorHAnsi"/>
          <w:color w:val="000000" w:themeColor="text1"/>
        </w:rPr>
        <w:t xml:space="preserve">z Dopuszczeniem do Kolejnego Etapu </w:t>
      </w:r>
      <w:r w:rsidRPr="002854E7">
        <w:rPr>
          <w:rFonts w:asciiTheme="minorHAnsi" w:hAnsiTheme="minorHAnsi"/>
          <w:color w:val="000000" w:themeColor="text1"/>
        </w:rPr>
        <w:t xml:space="preserve">po </w:t>
      </w:r>
      <w:r w:rsidR="00D501D4" w:rsidRPr="002854E7">
        <w:rPr>
          <w:rFonts w:asciiTheme="minorHAnsi" w:hAnsiTheme="minorHAnsi"/>
          <w:color w:val="000000" w:themeColor="text1"/>
        </w:rPr>
        <w:t>Etapie I</w:t>
      </w:r>
      <w:r w:rsidR="00A1375C" w:rsidRPr="002854E7">
        <w:rPr>
          <w:rFonts w:asciiTheme="minorHAnsi" w:hAnsiTheme="minorHAnsi"/>
          <w:color w:val="000000" w:themeColor="text1"/>
        </w:rPr>
        <w:t xml:space="preserve"> </w:t>
      </w:r>
      <w:r w:rsidRPr="002854E7">
        <w:rPr>
          <w:rFonts w:asciiTheme="minorHAnsi" w:hAnsiTheme="minorHAnsi"/>
          <w:color w:val="000000" w:themeColor="text1"/>
        </w:rPr>
        <w:t>może podejmować czynności przewidzian</w:t>
      </w:r>
      <w:r w:rsidR="00AA0807" w:rsidRPr="002854E7">
        <w:rPr>
          <w:rFonts w:asciiTheme="minorHAnsi" w:hAnsiTheme="minorHAnsi"/>
          <w:color w:val="000000" w:themeColor="text1"/>
        </w:rPr>
        <w:t>e</w:t>
      </w:r>
      <w:r w:rsidRPr="002854E7">
        <w:rPr>
          <w:rFonts w:asciiTheme="minorHAnsi" w:hAnsiTheme="minorHAnsi"/>
          <w:color w:val="000000" w:themeColor="text1"/>
        </w:rPr>
        <w:t xml:space="preserve"> dla </w:t>
      </w:r>
      <w:r w:rsidR="00D501D4" w:rsidRPr="002854E7">
        <w:rPr>
          <w:rFonts w:asciiTheme="minorHAnsi" w:hAnsiTheme="minorHAnsi"/>
          <w:color w:val="000000" w:themeColor="text1"/>
        </w:rPr>
        <w:t>Etapu II</w:t>
      </w:r>
      <w:r w:rsidR="00CB7EBB" w:rsidRPr="002854E7">
        <w:rPr>
          <w:rFonts w:asciiTheme="minorHAnsi" w:hAnsiTheme="minorHAnsi"/>
          <w:color w:val="000000" w:themeColor="text1"/>
        </w:rPr>
        <w:t xml:space="preserve"> w ram</w:t>
      </w:r>
      <w:r w:rsidR="003B2280" w:rsidRPr="002854E7">
        <w:rPr>
          <w:rFonts w:asciiTheme="minorHAnsi" w:hAnsiTheme="minorHAnsi"/>
          <w:color w:val="000000" w:themeColor="text1"/>
        </w:rPr>
        <w:t>a</w:t>
      </w:r>
      <w:r w:rsidR="00CB7EBB" w:rsidRPr="002854E7">
        <w:rPr>
          <w:rFonts w:asciiTheme="minorHAnsi" w:hAnsiTheme="minorHAnsi"/>
          <w:color w:val="000000" w:themeColor="text1"/>
        </w:rPr>
        <w:t>ch danego Strumienia</w:t>
      </w:r>
      <w:r w:rsidR="00AA0807" w:rsidRPr="002854E7">
        <w:rPr>
          <w:rFonts w:asciiTheme="minorHAnsi" w:hAnsiTheme="minorHAnsi"/>
          <w:color w:val="000000" w:themeColor="text1"/>
        </w:rPr>
        <w:t xml:space="preserve"> wyłącznie na własne ryzyko</w:t>
      </w:r>
      <w:r w:rsidR="00A1375C" w:rsidRPr="002854E7">
        <w:rPr>
          <w:rFonts w:asciiTheme="minorHAnsi" w:hAnsiTheme="minorHAnsi"/>
          <w:color w:val="000000" w:themeColor="text1"/>
        </w:rPr>
        <w:t>,</w:t>
      </w:r>
      <w:r w:rsidRPr="002854E7">
        <w:rPr>
          <w:rFonts w:asciiTheme="minorHAnsi" w:hAnsiTheme="minorHAnsi"/>
          <w:color w:val="000000" w:themeColor="text1"/>
        </w:rPr>
        <w:t xml:space="preserve"> </w:t>
      </w:r>
      <w:r w:rsidR="00AA0807" w:rsidRPr="002854E7">
        <w:rPr>
          <w:rFonts w:asciiTheme="minorHAnsi" w:hAnsiTheme="minorHAnsi"/>
          <w:color w:val="000000" w:themeColor="text1"/>
        </w:rPr>
        <w:t xml:space="preserve">co oznacza, że w razie uzyskania Wyniku Negatywnego </w:t>
      </w:r>
      <w:r w:rsidR="00867F8D" w:rsidRPr="002854E7">
        <w:rPr>
          <w:rFonts w:asciiTheme="minorHAnsi" w:hAnsiTheme="minorHAnsi"/>
          <w:color w:val="000000" w:themeColor="text1"/>
        </w:rPr>
        <w:t xml:space="preserve">albo Wyniku Pozytywnego (bez Dopuszczenia do Kolejnego Etapu) </w:t>
      </w:r>
      <w:r w:rsidR="00AA0807" w:rsidRPr="002854E7">
        <w:rPr>
          <w:rFonts w:asciiTheme="minorHAnsi" w:hAnsiTheme="minorHAnsi"/>
          <w:color w:val="000000" w:themeColor="text1"/>
        </w:rPr>
        <w:t xml:space="preserve">skutkującego niedopuszczeniem Wykonawcy do Etapu II </w:t>
      </w:r>
      <w:r w:rsidRPr="002854E7">
        <w:rPr>
          <w:rFonts w:asciiTheme="minorHAnsi" w:hAnsiTheme="minorHAnsi"/>
          <w:color w:val="000000" w:themeColor="text1"/>
        </w:rPr>
        <w:t xml:space="preserve">za czynności </w:t>
      </w:r>
      <w:r w:rsidR="00AA0807" w:rsidRPr="002854E7">
        <w:rPr>
          <w:rFonts w:asciiTheme="minorHAnsi" w:hAnsiTheme="minorHAnsi"/>
          <w:color w:val="000000" w:themeColor="text1"/>
        </w:rPr>
        <w:t xml:space="preserve">Wykonawcy w zakresie określonym dla Etapu II </w:t>
      </w:r>
      <w:r w:rsidRPr="002854E7">
        <w:rPr>
          <w:rFonts w:asciiTheme="minorHAnsi" w:hAnsiTheme="minorHAnsi"/>
          <w:color w:val="000000" w:themeColor="text1"/>
        </w:rPr>
        <w:t>Wykonawca nie może żądać</w:t>
      </w:r>
      <w:r w:rsidR="00E36D2C" w:rsidRPr="002854E7">
        <w:rPr>
          <w:rFonts w:asciiTheme="minorHAnsi" w:hAnsiTheme="minorHAnsi"/>
          <w:color w:val="000000" w:themeColor="text1"/>
        </w:rPr>
        <w:t xml:space="preserve"> od NCBR</w:t>
      </w:r>
      <w:r w:rsidRPr="002854E7">
        <w:rPr>
          <w:rFonts w:asciiTheme="minorHAnsi" w:hAnsiTheme="minorHAnsi"/>
          <w:color w:val="000000" w:themeColor="text1"/>
        </w:rPr>
        <w:t xml:space="preserve"> jakichkolwiek płatności, wynagrodzenia lub dofinansowania.</w:t>
      </w:r>
      <w:bookmarkStart w:id="214" w:name="_Hlk53697140"/>
    </w:p>
    <w:bookmarkEnd w:id="213"/>
    <w:bookmarkEnd w:id="214"/>
    <w:p w14:paraId="26E7FB99" w14:textId="409FE23A" w:rsidR="00F2677D" w:rsidRPr="002854E7" w:rsidRDefault="00661FE0" w:rsidP="00B96C37">
      <w:pPr>
        <w:pStyle w:val="Akapitzlist"/>
        <w:numPr>
          <w:ilvl w:val="0"/>
          <w:numId w:val="6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wyniku </w:t>
      </w:r>
      <w:r w:rsidR="00D501D4" w:rsidRPr="002854E7">
        <w:rPr>
          <w:rFonts w:asciiTheme="minorHAnsi" w:hAnsiTheme="minorHAnsi"/>
          <w:color w:val="000000" w:themeColor="text1"/>
        </w:rPr>
        <w:t>Etapu II</w:t>
      </w:r>
      <w:r w:rsidR="00A1375C" w:rsidRPr="002854E7">
        <w:rPr>
          <w:rFonts w:asciiTheme="minorHAnsi" w:hAnsiTheme="minorHAnsi"/>
          <w:color w:val="000000" w:themeColor="text1"/>
        </w:rPr>
        <w:t xml:space="preserve"> </w:t>
      </w:r>
      <w:r w:rsidRPr="002854E7">
        <w:rPr>
          <w:rFonts w:asciiTheme="minorHAnsi" w:hAnsiTheme="minorHAnsi"/>
          <w:color w:val="000000" w:themeColor="text1"/>
        </w:rPr>
        <w:t xml:space="preserve">nastąpi wyłonienie </w:t>
      </w:r>
      <w:r w:rsidR="00CB7EBB" w:rsidRPr="002854E7">
        <w:rPr>
          <w:rFonts w:asciiTheme="minorHAnsi" w:hAnsiTheme="minorHAnsi"/>
          <w:color w:val="000000" w:themeColor="text1"/>
        </w:rPr>
        <w:t xml:space="preserve">w ramach Strumienia </w:t>
      </w:r>
      <w:r w:rsidRPr="002854E7">
        <w:rPr>
          <w:rFonts w:asciiTheme="minorHAnsi" w:hAnsiTheme="minorHAnsi"/>
          <w:color w:val="000000" w:themeColor="text1"/>
        </w:rPr>
        <w:t xml:space="preserve">Uczestników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do </w:t>
      </w:r>
      <w:r w:rsidR="00D501D4" w:rsidRPr="002854E7">
        <w:rPr>
          <w:rFonts w:asciiTheme="minorHAnsi" w:hAnsiTheme="minorHAnsi"/>
          <w:color w:val="000000" w:themeColor="text1"/>
        </w:rPr>
        <w:t>Etapu III</w:t>
      </w:r>
      <w:r w:rsidR="00A1375C" w:rsidRPr="002854E7">
        <w:rPr>
          <w:rFonts w:asciiTheme="minorHAnsi" w:hAnsiTheme="minorHAnsi"/>
          <w:color w:val="000000" w:themeColor="text1"/>
        </w:rPr>
        <w:t>,</w:t>
      </w:r>
      <w:r w:rsidRPr="002854E7">
        <w:rPr>
          <w:rFonts w:asciiTheme="minorHAnsi" w:hAnsiTheme="minorHAnsi"/>
          <w:color w:val="000000" w:themeColor="text1"/>
        </w:rPr>
        <w:t xml:space="preserve"> na podstawie oceny dokonanej przez </w:t>
      </w:r>
      <w:r w:rsidR="00E9081F" w:rsidRPr="002854E7">
        <w:rPr>
          <w:rFonts w:asciiTheme="minorHAnsi" w:hAnsiTheme="minorHAnsi"/>
          <w:color w:val="000000" w:themeColor="text1"/>
        </w:rPr>
        <w:t>Zespół Oceniający</w:t>
      </w:r>
      <w:r w:rsidRPr="002854E7">
        <w:rPr>
          <w:rFonts w:asciiTheme="minorHAnsi" w:hAnsiTheme="minorHAnsi"/>
          <w:color w:val="000000" w:themeColor="text1"/>
        </w:rPr>
        <w:t xml:space="preserve"> przygotowanych przez Uczestników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Wyników Prac </w:t>
      </w:r>
      <w:r w:rsidR="00D501D4" w:rsidRPr="002854E7">
        <w:rPr>
          <w:rFonts w:asciiTheme="minorHAnsi" w:hAnsiTheme="minorHAnsi"/>
          <w:color w:val="000000" w:themeColor="text1"/>
        </w:rPr>
        <w:t>Etapu II</w:t>
      </w:r>
      <w:r w:rsidR="00A1375C" w:rsidRPr="002854E7">
        <w:rPr>
          <w:rFonts w:asciiTheme="minorHAnsi" w:hAnsiTheme="minorHAnsi"/>
          <w:color w:val="000000" w:themeColor="text1"/>
        </w:rPr>
        <w:t>,</w:t>
      </w:r>
      <w:r w:rsidRPr="002854E7">
        <w:rPr>
          <w:rFonts w:asciiTheme="minorHAnsi" w:hAnsiTheme="minorHAnsi"/>
          <w:color w:val="000000" w:themeColor="text1"/>
        </w:rPr>
        <w:t xml:space="preserve"> na podstawie </w:t>
      </w:r>
      <w:r w:rsidR="00F2677D" w:rsidRPr="002854E7">
        <w:rPr>
          <w:rFonts w:asciiTheme="minorHAnsi" w:hAnsiTheme="minorHAnsi"/>
          <w:color w:val="000000" w:themeColor="text1"/>
        </w:rPr>
        <w:t xml:space="preserve">Kryteriów </w:t>
      </w:r>
      <w:r w:rsidR="00BE526E" w:rsidRPr="002854E7">
        <w:rPr>
          <w:rFonts w:asciiTheme="minorHAnsi" w:hAnsiTheme="minorHAnsi"/>
          <w:color w:val="000000" w:themeColor="text1"/>
        </w:rPr>
        <w:t xml:space="preserve">Selekcji </w:t>
      </w:r>
      <w:r w:rsidRPr="002854E7">
        <w:rPr>
          <w:rFonts w:asciiTheme="minorHAnsi" w:hAnsiTheme="minorHAnsi"/>
          <w:color w:val="000000" w:themeColor="text1"/>
        </w:rPr>
        <w:t xml:space="preserve">i zasad wskazanych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F2677D" w:rsidRPr="002854E7">
        <w:rPr>
          <w:rFonts w:asciiTheme="minorHAnsi" w:hAnsiTheme="minorHAnsi"/>
          <w:color w:val="000000" w:themeColor="text1"/>
        </w:rPr>
        <w:t xml:space="preserve"> nr </w:t>
      </w:r>
      <w:r w:rsidR="00AA0807" w:rsidRPr="002854E7">
        <w:rPr>
          <w:rFonts w:asciiTheme="minorHAnsi" w:hAnsiTheme="minorHAnsi"/>
          <w:color w:val="000000" w:themeColor="text1"/>
        </w:rPr>
        <w:t xml:space="preserve">5 </w:t>
      </w:r>
      <w:r w:rsidR="00F2677D" w:rsidRPr="002854E7">
        <w:rPr>
          <w:rFonts w:asciiTheme="minorHAnsi" w:hAnsiTheme="minorHAnsi"/>
          <w:color w:val="000000" w:themeColor="text1"/>
        </w:rPr>
        <w:t>do Regulaminu</w:t>
      </w:r>
      <w:r w:rsidRPr="002854E7">
        <w:rPr>
          <w:rFonts w:asciiTheme="minorHAnsi" w:hAnsiTheme="minorHAnsi"/>
          <w:color w:val="000000" w:themeColor="text1"/>
        </w:rPr>
        <w:t>.</w:t>
      </w:r>
    </w:p>
    <w:p w14:paraId="2CABD3E1" w14:textId="759F86E3" w:rsidR="00CB7EBB" w:rsidRPr="002854E7" w:rsidRDefault="00CB7EBB" w:rsidP="00B96C37">
      <w:pPr>
        <w:pStyle w:val="Akapitzlist"/>
        <w:numPr>
          <w:ilvl w:val="0"/>
          <w:numId w:val="60"/>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W trakcie Etapu II w ramach danego Strumienia Wykonawca przygotowuje Wynik Prac Etapu II, którego </w:t>
      </w:r>
      <w:r w:rsidR="00AA0807" w:rsidRPr="002854E7">
        <w:rPr>
          <w:rFonts w:asciiTheme="minorHAnsi" w:hAnsiTheme="minorHAnsi"/>
          <w:color w:val="000000" w:themeColor="text1"/>
        </w:rPr>
        <w:t xml:space="preserve">formę i zakres </w:t>
      </w:r>
      <w:r w:rsidRPr="002854E7">
        <w:rPr>
          <w:rFonts w:asciiTheme="minorHAnsi" w:hAnsiTheme="minorHAnsi"/>
          <w:color w:val="000000" w:themeColor="text1"/>
        </w:rPr>
        <w:t xml:space="preserve">określa </w:t>
      </w:r>
      <w:r w:rsidR="430670A5" w:rsidRPr="002854E7">
        <w:rPr>
          <w:rFonts w:asciiTheme="minorHAnsi" w:hAnsiTheme="minorHAnsi"/>
          <w:color w:val="000000" w:themeColor="text1"/>
        </w:rPr>
        <w:t>Załączni</w:t>
      </w:r>
      <w:r w:rsidRPr="002854E7">
        <w:rPr>
          <w:rFonts w:asciiTheme="minorHAnsi" w:hAnsiTheme="minorHAnsi"/>
          <w:color w:val="000000" w:themeColor="text1"/>
        </w:rPr>
        <w:t xml:space="preserve">k nr </w:t>
      </w:r>
      <w:r w:rsidR="00A71F07" w:rsidRPr="002854E7">
        <w:rPr>
          <w:rFonts w:asciiTheme="minorHAnsi" w:hAnsiTheme="minorHAnsi"/>
          <w:color w:val="000000" w:themeColor="text1"/>
        </w:rPr>
        <w:t xml:space="preserve">4 </w:t>
      </w:r>
      <w:r w:rsidRPr="002854E7">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0AC7EB20" w14:textId="1964939C" w:rsidR="00CB7EBB" w:rsidRPr="002854E7" w:rsidRDefault="00CB7EBB" w:rsidP="00B96C37">
      <w:pPr>
        <w:pStyle w:val="Akapitzlist"/>
        <w:numPr>
          <w:ilvl w:val="0"/>
          <w:numId w:val="60"/>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Etap II w ramach danego Strumienia kończy się z chwilą opublikowania Listy Rankingowej do wiadomości Uczestników Przedsięwzięcia, na Stronie internetowej NCBR (uzyskaniem Wyników przez Uczestników Przedsięwzięcia). </w:t>
      </w:r>
    </w:p>
    <w:p w14:paraId="3293D1AA" w14:textId="77777777" w:rsidR="00FA2255" w:rsidRPr="002854E7" w:rsidRDefault="00FA2255" w:rsidP="003E0140">
      <w:pPr>
        <w:spacing w:after="0" w:line="240" w:lineRule="auto"/>
        <w:contextualSpacing/>
        <w:jc w:val="both"/>
        <w:rPr>
          <w:rFonts w:asciiTheme="minorHAnsi" w:hAnsiTheme="minorHAnsi"/>
          <w:color w:val="000000" w:themeColor="text1"/>
        </w:rPr>
      </w:pPr>
    </w:p>
    <w:p w14:paraId="6BDF3295" w14:textId="77777777" w:rsidR="00DF5762" w:rsidRPr="002854E7" w:rsidRDefault="00DF5762" w:rsidP="00B96C37">
      <w:pPr>
        <w:pStyle w:val="Nagwek2"/>
        <w:numPr>
          <w:ilvl w:val="0"/>
          <w:numId w:val="14"/>
        </w:numPr>
        <w:spacing w:before="0" w:line="240" w:lineRule="auto"/>
        <w:ind w:left="0" w:hanging="567"/>
        <w:contextualSpacing/>
        <w:rPr>
          <w:rFonts w:asciiTheme="minorHAnsi" w:hAnsiTheme="minorHAnsi"/>
        </w:rPr>
      </w:pPr>
      <w:bookmarkStart w:id="215" w:name="_Ref511132482"/>
      <w:bookmarkStart w:id="216" w:name="_Toc511371201"/>
      <w:bookmarkStart w:id="217" w:name="_Toc52745903"/>
      <w:bookmarkStart w:id="218" w:name="_Toc54798307"/>
      <w:r w:rsidRPr="002854E7">
        <w:rPr>
          <w:rFonts w:asciiTheme="minorHAnsi" w:hAnsiTheme="minorHAnsi"/>
        </w:rPr>
        <w:t>[</w:t>
      </w:r>
      <w:r w:rsidR="003B14FB" w:rsidRPr="002854E7">
        <w:rPr>
          <w:rFonts w:asciiTheme="minorHAnsi" w:hAnsiTheme="minorHAnsi"/>
        </w:rPr>
        <w:t>ETAP III</w:t>
      </w:r>
      <w:r w:rsidRPr="002854E7">
        <w:rPr>
          <w:rFonts w:asciiTheme="minorHAnsi" w:hAnsiTheme="minorHAnsi"/>
        </w:rPr>
        <w:t>]</w:t>
      </w:r>
      <w:bookmarkEnd w:id="215"/>
      <w:bookmarkEnd w:id="216"/>
      <w:bookmarkEnd w:id="217"/>
      <w:bookmarkEnd w:id="218"/>
    </w:p>
    <w:p w14:paraId="6CA4776F" w14:textId="545A61A0" w:rsidR="004F64B0" w:rsidRPr="002854E7" w:rsidRDefault="00AA0807" w:rsidP="00B96C37">
      <w:pPr>
        <w:pStyle w:val="Akapitzlist"/>
        <w:numPr>
          <w:ilvl w:val="0"/>
          <w:numId w:val="72"/>
        </w:numPr>
        <w:ind w:left="426"/>
        <w:jc w:val="both"/>
        <w:rPr>
          <w:rFonts w:asciiTheme="minorHAnsi" w:hAnsiTheme="minorHAnsi"/>
          <w:color w:val="000000" w:themeColor="text1"/>
        </w:rPr>
      </w:pPr>
      <w:r w:rsidRPr="002854E7">
        <w:rPr>
          <w:rFonts w:asciiTheme="minorHAnsi" w:hAnsiTheme="minorHAnsi"/>
          <w:color w:val="000000" w:themeColor="text1"/>
        </w:rPr>
        <w:t xml:space="preserve">O ile NCBR nie wyrazi uprzedniej zgody w formie pisemnej lub elektronicznej (pod rygorem nieważności), Wykonawca przed uzyskaniem Wyniku Pozytywnego po Etapie II może podejmować czynności przewidziane dla Etapu III w ramach danego Strumienia wyłącznie na własne ryzyko, co oznacza, że w razie uzyskania Wyniku Negatywnego </w:t>
      </w:r>
      <w:r w:rsidR="007E7365" w:rsidRPr="002854E7">
        <w:rPr>
          <w:rFonts w:asciiTheme="minorHAnsi" w:hAnsiTheme="minorHAnsi"/>
          <w:color w:val="000000" w:themeColor="text1"/>
        </w:rPr>
        <w:t xml:space="preserve">albo Wyniku Pozytywnego (bez Dopuszczenia do Kolejnego Etapu) </w:t>
      </w:r>
      <w:r w:rsidRPr="002854E7">
        <w:rPr>
          <w:rFonts w:asciiTheme="minorHAnsi" w:hAnsiTheme="minorHAnsi"/>
          <w:color w:val="000000" w:themeColor="text1"/>
        </w:rPr>
        <w:t>skutkującego niedopuszczeniem Wykonawcy do Etapu III za czynności Wykonawcy w zakresie określonym dla Etapu III Wykonawca nie może żądać od NCBR jakichkolwiek płatności, wynagrodzenia lub dofinansowania.</w:t>
      </w:r>
    </w:p>
    <w:p w14:paraId="196F36EC" w14:textId="32245C9A" w:rsidR="00AA0807" w:rsidRPr="002854E7" w:rsidRDefault="00AA0807" w:rsidP="00B96C37">
      <w:pPr>
        <w:pStyle w:val="Akapitzlist"/>
        <w:numPr>
          <w:ilvl w:val="0"/>
          <w:numId w:val="72"/>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Prace związane z </w:t>
      </w:r>
      <w:r w:rsidR="29A8B59C" w:rsidRPr="002854E7">
        <w:rPr>
          <w:rFonts w:asciiTheme="minorHAnsi" w:hAnsiTheme="minorHAnsi"/>
          <w:color w:val="000000" w:themeColor="text1"/>
        </w:rPr>
        <w:t xml:space="preserve">budową </w:t>
      </w:r>
      <w:r w:rsidRPr="002854E7">
        <w:rPr>
          <w:rFonts w:asciiTheme="minorHAnsi" w:hAnsiTheme="minorHAnsi"/>
          <w:color w:val="000000" w:themeColor="text1"/>
        </w:rPr>
        <w:t xml:space="preserve">Demonstratora Wykonawca rozpoczyna z chwilą </w:t>
      </w:r>
      <w:r w:rsidR="00F375C2" w:rsidRPr="002854E7">
        <w:rPr>
          <w:rFonts w:asciiTheme="minorHAnsi" w:hAnsiTheme="minorHAnsi"/>
          <w:color w:val="000000" w:themeColor="text1"/>
        </w:rPr>
        <w:t xml:space="preserve">protokolarnego </w:t>
      </w:r>
      <w:r w:rsidR="6DABCCED" w:rsidRPr="002854E7">
        <w:rPr>
          <w:rFonts w:asciiTheme="minorHAnsi" w:hAnsiTheme="minorHAnsi"/>
          <w:color w:val="000000" w:themeColor="text1"/>
        </w:rPr>
        <w:t>odebrania</w:t>
      </w:r>
      <w:r w:rsidR="00F375C2" w:rsidRPr="002854E7">
        <w:rPr>
          <w:rFonts w:asciiTheme="minorHAnsi" w:hAnsiTheme="minorHAnsi"/>
          <w:color w:val="000000" w:themeColor="text1"/>
        </w:rPr>
        <w:t xml:space="preserve"> </w:t>
      </w:r>
      <w:r w:rsidRPr="002854E7">
        <w:rPr>
          <w:rFonts w:asciiTheme="minorHAnsi" w:hAnsiTheme="minorHAnsi"/>
          <w:color w:val="000000" w:themeColor="text1"/>
        </w:rPr>
        <w:t xml:space="preserve">Nieruchomości Demonstracyjnej przez Partnera Strategicznego, zgodnie 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_Ref52735250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7C86E085" w14:textId="55B03AF9" w:rsidR="004F64B0" w:rsidRPr="002854E7" w:rsidRDefault="004F64B0" w:rsidP="00B96C37">
      <w:pPr>
        <w:pStyle w:val="Akapitzlist"/>
        <w:numPr>
          <w:ilvl w:val="0"/>
          <w:numId w:val="72"/>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W wyniku Etapu I</w:t>
      </w:r>
      <w:r w:rsidR="007D3F56" w:rsidRPr="002854E7">
        <w:rPr>
          <w:rFonts w:asciiTheme="minorHAnsi" w:hAnsiTheme="minorHAnsi"/>
          <w:color w:val="000000" w:themeColor="text1"/>
        </w:rPr>
        <w:t>I</w:t>
      </w:r>
      <w:r w:rsidRPr="002854E7">
        <w:rPr>
          <w:rFonts w:asciiTheme="minorHAnsi" w:hAnsiTheme="minorHAnsi"/>
          <w:color w:val="000000" w:themeColor="text1"/>
        </w:rPr>
        <w:t xml:space="preserve">I nastąpi </w:t>
      </w:r>
      <w:r w:rsidR="007D3F56" w:rsidRPr="002854E7">
        <w:rPr>
          <w:rFonts w:asciiTheme="minorHAnsi" w:hAnsiTheme="minorHAnsi"/>
          <w:color w:val="000000" w:themeColor="text1"/>
        </w:rPr>
        <w:t xml:space="preserve">potwierdzenie albo zaprzeczenie </w:t>
      </w:r>
      <w:r w:rsidR="00500FD2" w:rsidRPr="002854E7">
        <w:rPr>
          <w:rFonts w:asciiTheme="minorHAnsi" w:hAnsiTheme="minorHAnsi"/>
          <w:color w:val="000000" w:themeColor="text1"/>
        </w:rPr>
        <w:t xml:space="preserve">w wyniku prowadzonych przez NCBR testów </w:t>
      </w:r>
      <w:r w:rsidR="007D3F56" w:rsidRPr="002854E7">
        <w:rPr>
          <w:rFonts w:asciiTheme="minorHAnsi" w:hAnsiTheme="minorHAnsi"/>
          <w:color w:val="000000" w:themeColor="text1"/>
        </w:rPr>
        <w:t>osiągnięci</w:t>
      </w:r>
      <w:r w:rsidR="00E47A15" w:rsidRPr="002854E7">
        <w:rPr>
          <w:rFonts w:asciiTheme="minorHAnsi" w:hAnsiTheme="minorHAnsi"/>
          <w:color w:val="000000" w:themeColor="text1"/>
        </w:rPr>
        <w:t>a</w:t>
      </w:r>
      <w:r w:rsidR="007D3F56" w:rsidRPr="002854E7">
        <w:rPr>
          <w:rFonts w:asciiTheme="minorHAnsi" w:hAnsiTheme="minorHAnsi"/>
          <w:color w:val="000000" w:themeColor="text1"/>
        </w:rPr>
        <w:t xml:space="preserve"> przez Rozwiązanie Wykonawcy w ramach </w:t>
      </w:r>
      <w:r w:rsidR="005552E3" w:rsidRPr="002854E7">
        <w:rPr>
          <w:rFonts w:asciiTheme="minorHAnsi" w:hAnsiTheme="minorHAnsi"/>
          <w:color w:val="000000" w:themeColor="text1"/>
        </w:rPr>
        <w:t>Demonstratora</w:t>
      </w:r>
      <w:r w:rsidR="007D3F56" w:rsidRPr="002854E7">
        <w:rPr>
          <w:rFonts w:asciiTheme="minorHAnsi" w:hAnsiTheme="minorHAnsi"/>
          <w:color w:val="000000" w:themeColor="text1"/>
        </w:rPr>
        <w:t xml:space="preserve"> stawianych przed nim zgodnie z Umową </w:t>
      </w:r>
      <w:r w:rsidR="387092E4" w:rsidRPr="002854E7">
        <w:rPr>
          <w:rFonts w:asciiTheme="minorHAnsi" w:hAnsiTheme="minorHAnsi"/>
          <w:color w:val="000000" w:themeColor="text1"/>
        </w:rPr>
        <w:t>Wymagań</w:t>
      </w:r>
      <w:r w:rsidR="00AA0807" w:rsidRPr="002854E7">
        <w:rPr>
          <w:rFonts w:asciiTheme="minorHAnsi" w:hAnsiTheme="minorHAnsi"/>
          <w:color w:val="000000" w:themeColor="text1"/>
        </w:rPr>
        <w:t xml:space="preserve"> </w:t>
      </w:r>
      <w:r w:rsidR="00305D80" w:rsidRPr="002854E7">
        <w:rPr>
          <w:rFonts w:asciiTheme="minorHAnsi" w:hAnsiTheme="minorHAnsi"/>
          <w:color w:val="000000" w:themeColor="text1"/>
        </w:rPr>
        <w:t xml:space="preserve">zgodnie z </w:t>
      </w:r>
      <w:r w:rsidR="430670A5" w:rsidRPr="002854E7">
        <w:rPr>
          <w:rFonts w:asciiTheme="minorHAnsi" w:hAnsiTheme="minorHAnsi"/>
          <w:color w:val="000000" w:themeColor="text1"/>
        </w:rPr>
        <w:t>Załączni</w:t>
      </w:r>
      <w:r w:rsidR="00305D80" w:rsidRPr="002854E7">
        <w:rPr>
          <w:rFonts w:asciiTheme="minorHAnsi" w:hAnsiTheme="minorHAnsi"/>
          <w:color w:val="000000" w:themeColor="text1"/>
        </w:rPr>
        <w:t>kami nr 4 i nr 5 do Regulaminu</w:t>
      </w:r>
      <w:r w:rsidRPr="002854E7">
        <w:rPr>
          <w:rFonts w:asciiTheme="minorHAnsi" w:hAnsiTheme="minorHAnsi"/>
          <w:color w:val="000000" w:themeColor="text1"/>
        </w:rPr>
        <w:t>.</w:t>
      </w:r>
    </w:p>
    <w:p w14:paraId="5D60509E" w14:textId="11938A47" w:rsidR="004F64B0" w:rsidRPr="002854E7" w:rsidRDefault="004F64B0" w:rsidP="00B96C37">
      <w:pPr>
        <w:pStyle w:val="Akapitzlist"/>
        <w:numPr>
          <w:ilvl w:val="0"/>
          <w:numId w:val="72"/>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lastRenderedPageBreak/>
        <w:t xml:space="preserve">W trakcie Etapu </w:t>
      </w:r>
      <w:r w:rsidR="007633FD" w:rsidRPr="002854E7">
        <w:rPr>
          <w:rFonts w:asciiTheme="minorHAnsi" w:hAnsiTheme="minorHAnsi"/>
          <w:color w:val="000000" w:themeColor="text1"/>
        </w:rPr>
        <w:t>I</w:t>
      </w:r>
      <w:r w:rsidRPr="002854E7">
        <w:rPr>
          <w:rFonts w:asciiTheme="minorHAnsi" w:hAnsiTheme="minorHAnsi"/>
          <w:color w:val="000000" w:themeColor="text1"/>
        </w:rPr>
        <w:t>II w ramach Strumienia Wykonawca przygotowuje Wynik Prac Etapu II</w:t>
      </w:r>
      <w:r w:rsidR="007633FD" w:rsidRPr="002854E7">
        <w:rPr>
          <w:rFonts w:asciiTheme="minorHAnsi" w:hAnsiTheme="minorHAnsi"/>
          <w:color w:val="000000" w:themeColor="text1"/>
        </w:rPr>
        <w:t>I</w:t>
      </w:r>
      <w:r w:rsidRPr="002854E7">
        <w:rPr>
          <w:rFonts w:asciiTheme="minorHAnsi" w:hAnsiTheme="minorHAnsi"/>
          <w:color w:val="000000" w:themeColor="text1"/>
        </w:rPr>
        <w:t xml:space="preserve">, którego </w:t>
      </w:r>
      <w:r w:rsidR="00AA0807" w:rsidRPr="002854E7">
        <w:rPr>
          <w:rFonts w:asciiTheme="minorHAnsi" w:hAnsiTheme="minorHAnsi"/>
          <w:color w:val="000000" w:themeColor="text1"/>
        </w:rPr>
        <w:t xml:space="preserve">formę i zakres </w:t>
      </w:r>
      <w:r w:rsidRPr="002854E7">
        <w:rPr>
          <w:rFonts w:asciiTheme="minorHAnsi" w:hAnsiTheme="minorHAnsi"/>
          <w:color w:val="000000" w:themeColor="text1"/>
        </w:rPr>
        <w:t>określa</w:t>
      </w:r>
      <w:r w:rsidR="00AA0807" w:rsidRPr="002854E7">
        <w:rPr>
          <w:rFonts w:asciiTheme="minorHAnsi" w:hAnsiTheme="minorHAnsi"/>
          <w:color w:val="000000" w:themeColor="text1"/>
        </w:rPr>
        <w:t>ją</w:t>
      </w:r>
      <w:r w:rsidRPr="002854E7">
        <w:rPr>
          <w:rFonts w:asciiTheme="minorHAnsi" w:hAnsiTheme="minorHAnsi"/>
          <w:color w:val="000000" w:themeColor="text1"/>
        </w:rPr>
        <w:t xml:space="preserve"> </w:t>
      </w:r>
      <w:r w:rsidR="430670A5" w:rsidRPr="002854E7">
        <w:rPr>
          <w:rFonts w:asciiTheme="minorHAnsi" w:hAnsiTheme="minorHAnsi"/>
          <w:color w:val="000000" w:themeColor="text1"/>
        </w:rPr>
        <w:t>Załączni</w:t>
      </w:r>
      <w:r w:rsidRPr="002854E7">
        <w:rPr>
          <w:rFonts w:asciiTheme="minorHAnsi" w:hAnsiTheme="minorHAnsi"/>
          <w:color w:val="000000" w:themeColor="text1"/>
        </w:rPr>
        <w:t xml:space="preserve">k nr </w:t>
      </w:r>
      <w:r w:rsidR="00A71F07" w:rsidRPr="002854E7">
        <w:rPr>
          <w:rFonts w:asciiTheme="minorHAnsi" w:hAnsiTheme="minorHAnsi"/>
          <w:color w:val="000000" w:themeColor="text1"/>
        </w:rPr>
        <w:t xml:space="preserve">4 </w:t>
      </w:r>
      <w:r w:rsidRPr="002854E7">
        <w:rPr>
          <w:rFonts w:asciiTheme="minorHAnsi" w:hAnsiTheme="minorHAnsi"/>
          <w:color w:val="000000" w:themeColor="text1"/>
        </w:rPr>
        <w:t>do Regulaminu</w:t>
      </w:r>
      <w:r w:rsidR="00173F96" w:rsidRPr="002854E7">
        <w:rPr>
          <w:rFonts w:asciiTheme="minorHAnsi" w:hAnsiTheme="minorHAnsi"/>
          <w:color w:val="000000" w:themeColor="text1"/>
        </w:rPr>
        <w:t xml:space="preserve">, Wniosek oraz przygotowany przez </w:t>
      </w:r>
      <w:r w:rsidR="10E90339" w:rsidRPr="002854E7">
        <w:rPr>
          <w:rFonts w:asciiTheme="minorHAnsi" w:hAnsiTheme="minorHAnsi"/>
          <w:color w:val="000000" w:themeColor="text1"/>
        </w:rPr>
        <w:t>Wykonawcę</w:t>
      </w:r>
      <w:r w:rsidR="00173F96" w:rsidRPr="002854E7">
        <w:rPr>
          <w:rFonts w:asciiTheme="minorHAnsi" w:hAnsiTheme="minorHAnsi"/>
          <w:color w:val="000000" w:themeColor="text1"/>
        </w:rPr>
        <w:t xml:space="preserve"> projekt </w:t>
      </w:r>
      <w:r w:rsidR="42731B4E" w:rsidRPr="002854E7">
        <w:rPr>
          <w:rFonts w:asciiTheme="minorHAnsi" w:hAnsiTheme="minorHAnsi"/>
          <w:color w:val="000000" w:themeColor="text1"/>
        </w:rPr>
        <w:t>architektoniczno-</w:t>
      </w:r>
      <w:r w:rsidR="00173F96" w:rsidRPr="002854E7">
        <w:rPr>
          <w:rFonts w:asciiTheme="minorHAnsi" w:hAnsiTheme="minorHAnsi"/>
          <w:color w:val="000000" w:themeColor="text1"/>
        </w:rPr>
        <w:t>budowlany</w:t>
      </w:r>
      <w:r w:rsidR="6D7E0FD6" w:rsidRPr="002854E7">
        <w:rPr>
          <w:rFonts w:asciiTheme="minorHAnsi" w:hAnsiTheme="minorHAnsi"/>
          <w:color w:val="000000" w:themeColor="text1"/>
        </w:rPr>
        <w:t xml:space="preserve">, projekt zagospodarowania </w:t>
      </w:r>
      <w:r w:rsidR="34F07C5C" w:rsidRPr="002854E7">
        <w:rPr>
          <w:rFonts w:asciiTheme="minorHAnsi" w:hAnsiTheme="minorHAnsi"/>
          <w:color w:val="000000" w:themeColor="text1"/>
        </w:rPr>
        <w:t xml:space="preserve">terenu </w:t>
      </w:r>
      <w:r w:rsidR="6D7E0FD6" w:rsidRPr="002854E7">
        <w:rPr>
          <w:rFonts w:asciiTheme="minorHAnsi" w:hAnsiTheme="minorHAnsi"/>
          <w:color w:val="000000" w:themeColor="text1"/>
        </w:rPr>
        <w:t>oraz projekt techniczny</w:t>
      </w:r>
      <w:r w:rsidRPr="002854E7">
        <w:rPr>
          <w:rFonts w:asciiTheme="minorHAnsi" w:hAnsiTheme="minorHAnsi"/>
          <w:color w:val="000000" w:themeColor="text1"/>
        </w:rPr>
        <w:t>. Wykonanie Prac B+R w Etapie I</w:t>
      </w:r>
      <w:r w:rsidR="007633FD" w:rsidRPr="002854E7">
        <w:rPr>
          <w:rFonts w:asciiTheme="minorHAnsi" w:hAnsiTheme="minorHAnsi"/>
          <w:color w:val="000000" w:themeColor="text1"/>
        </w:rPr>
        <w:t>I</w:t>
      </w:r>
      <w:r w:rsidRPr="002854E7">
        <w:rPr>
          <w:rFonts w:asciiTheme="minorHAnsi" w:hAnsiTheme="minorHAnsi"/>
          <w:color w:val="000000" w:themeColor="text1"/>
        </w:rPr>
        <w:t xml:space="preserve">I jest dokonywane zgodnie z Umową i </w:t>
      </w:r>
      <w:r w:rsidR="00D54C5E" w:rsidRPr="002854E7">
        <w:rPr>
          <w:rFonts w:asciiTheme="minorHAnsi" w:hAnsiTheme="minorHAnsi"/>
          <w:color w:val="000000" w:themeColor="text1"/>
        </w:rPr>
        <w:t xml:space="preserve">założeniami </w:t>
      </w:r>
      <w:r w:rsidRPr="002854E7">
        <w:rPr>
          <w:rFonts w:asciiTheme="minorHAnsi" w:hAnsiTheme="minorHAnsi"/>
          <w:color w:val="000000" w:themeColor="text1"/>
        </w:rPr>
        <w:t>zawartymi we Wniosku</w:t>
      </w:r>
      <w:r w:rsidR="00D54C5E" w:rsidRPr="002854E7">
        <w:rPr>
          <w:rFonts w:asciiTheme="minorHAnsi" w:hAnsiTheme="minorHAnsi"/>
          <w:color w:val="000000" w:themeColor="text1"/>
        </w:rPr>
        <w:t xml:space="preserve"> i Wyniku Prac Etapu I i Wyniku Prac Etapu II</w:t>
      </w:r>
      <w:r w:rsidRPr="002854E7">
        <w:rPr>
          <w:rFonts w:asciiTheme="minorHAnsi" w:hAnsiTheme="minorHAnsi"/>
          <w:color w:val="000000" w:themeColor="text1"/>
        </w:rPr>
        <w:t>, z uwzględnieniem przedstawionego w ramach Wyniku Prac Etapu I</w:t>
      </w:r>
      <w:r w:rsidR="007633FD" w:rsidRPr="002854E7">
        <w:rPr>
          <w:rFonts w:asciiTheme="minorHAnsi" w:hAnsiTheme="minorHAnsi"/>
          <w:color w:val="000000" w:themeColor="text1"/>
        </w:rPr>
        <w:t>I</w:t>
      </w:r>
      <w:r w:rsidRPr="002854E7">
        <w:rPr>
          <w:rFonts w:asciiTheme="minorHAnsi" w:hAnsiTheme="minorHAnsi"/>
          <w:color w:val="000000" w:themeColor="text1"/>
        </w:rPr>
        <w:t xml:space="preserve"> Harmonogramu Rzeczowo-Finansowego dla Etapu I</w:t>
      </w:r>
      <w:r w:rsidR="007633FD" w:rsidRPr="002854E7">
        <w:rPr>
          <w:rFonts w:asciiTheme="minorHAnsi" w:hAnsiTheme="minorHAnsi"/>
          <w:color w:val="000000" w:themeColor="text1"/>
        </w:rPr>
        <w:t>I</w:t>
      </w:r>
      <w:r w:rsidRPr="002854E7">
        <w:rPr>
          <w:rFonts w:asciiTheme="minorHAnsi" w:hAnsiTheme="minorHAnsi"/>
          <w:color w:val="000000" w:themeColor="text1"/>
        </w:rPr>
        <w:t xml:space="preserve">I. </w:t>
      </w:r>
    </w:p>
    <w:p w14:paraId="7EA9A384" w14:textId="3B4C08A7" w:rsidR="00B13A17" w:rsidRPr="002854E7" w:rsidRDefault="00B13A17" w:rsidP="00B96C37">
      <w:pPr>
        <w:pStyle w:val="Akapitzlist"/>
        <w:numPr>
          <w:ilvl w:val="0"/>
          <w:numId w:val="72"/>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W ramach Oceny Końcowej, na zakończenie testów, prowadzona jest prezentacja Demonstratora dla osób trzecich</w:t>
      </w:r>
      <w:r w:rsidR="00D54C5E" w:rsidRPr="002854E7">
        <w:rPr>
          <w:rFonts w:asciiTheme="minorHAnsi" w:hAnsiTheme="minorHAnsi"/>
          <w:color w:val="000000" w:themeColor="text1"/>
        </w:rPr>
        <w:t xml:space="preserve">, </w:t>
      </w:r>
      <w:r w:rsidR="005000B8" w:rsidRPr="002854E7">
        <w:rPr>
          <w:rFonts w:asciiTheme="minorHAnsi" w:hAnsiTheme="minorHAnsi"/>
          <w:color w:val="000000" w:themeColor="text1"/>
        </w:rPr>
        <w:t>zaproszonych przez NCBR</w:t>
      </w:r>
      <w:r w:rsidRPr="002854E7">
        <w:rPr>
          <w:rFonts w:asciiTheme="minorHAnsi" w:hAnsiTheme="minorHAnsi"/>
          <w:color w:val="000000" w:themeColor="text1"/>
        </w:rPr>
        <w:t>.</w:t>
      </w:r>
    </w:p>
    <w:p w14:paraId="4CF304D9" w14:textId="2237AD98" w:rsidR="004F64B0" w:rsidRPr="002854E7" w:rsidRDefault="004F64B0" w:rsidP="00B96C37">
      <w:pPr>
        <w:pStyle w:val="Akapitzlist"/>
        <w:numPr>
          <w:ilvl w:val="0"/>
          <w:numId w:val="72"/>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Etap I</w:t>
      </w:r>
      <w:r w:rsidR="004D608A" w:rsidRPr="002854E7">
        <w:rPr>
          <w:rFonts w:asciiTheme="minorHAnsi" w:hAnsiTheme="minorHAnsi"/>
          <w:color w:val="000000" w:themeColor="text1"/>
        </w:rPr>
        <w:t>I</w:t>
      </w:r>
      <w:r w:rsidRPr="002854E7">
        <w:rPr>
          <w:rFonts w:asciiTheme="minorHAnsi" w:hAnsiTheme="minorHAnsi"/>
          <w:color w:val="000000" w:themeColor="text1"/>
        </w:rPr>
        <w:t xml:space="preserve">I w ramach Strumienia kończy się z chwilą opublikowania Listy Rankingowej do wiadomości Uczestników Przedsięwzięcia, na Stronie internetowej NCBR (uzyskaniem Wyników przez Uczestników Przedsięwzięcia). </w:t>
      </w:r>
    </w:p>
    <w:p w14:paraId="220DE974" w14:textId="77777777" w:rsidR="003B2F0F" w:rsidRPr="002854E7" w:rsidRDefault="003B2F0F" w:rsidP="003E0140">
      <w:pPr>
        <w:spacing w:after="0" w:line="240" w:lineRule="auto"/>
        <w:contextualSpacing/>
        <w:rPr>
          <w:rFonts w:asciiTheme="minorHAnsi" w:hAnsiTheme="minorHAnsi"/>
          <w:color w:val="000000" w:themeColor="text1"/>
        </w:rPr>
      </w:pPr>
      <w:bookmarkStart w:id="219" w:name="_Ref479981101"/>
      <w:bookmarkStart w:id="220" w:name="_Toc504994956"/>
    </w:p>
    <w:p w14:paraId="0AC1BAD8" w14:textId="5DCACFA3" w:rsidR="00B865D4" w:rsidRPr="002854E7" w:rsidRDefault="00B865D4" w:rsidP="00B96C37">
      <w:pPr>
        <w:pStyle w:val="Nagwek2"/>
        <w:numPr>
          <w:ilvl w:val="0"/>
          <w:numId w:val="14"/>
        </w:numPr>
        <w:spacing w:before="0" w:line="240" w:lineRule="auto"/>
        <w:ind w:left="0" w:hanging="567"/>
        <w:contextualSpacing/>
        <w:rPr>
          <w:rFonts w:asciiTheme="minorHAnsi" w:hAnsiTheme="minorHAnsi" w:cstheme="minorBidi"/>
          <w:sz w:val="22"/>
          <w:szCs w:val="22"/>
        </w:rPr>
      </w:pPr>
      <w:bookmarkStart w:id="221" w:name="_Ref494282176"/>
      <w:bookmarkStart w:id="222" w:name="_Toc504994952"/>
      <w:bookmarkStart w:id="223" w:name="_Toc18349567"/>
      <w:bookmarkStart w:id="224" w:name="_Toc52745904"/>
      <w:bookmarkStart w:id="225" w:name="_Toc54798308"/>
      <w:bookmarkStart w:id="226" w:name="_Ref511380873"/>
      <w:bookmarkStart w:id="227" w:name="_Ref511381217"/>
      <w:bookmarkStart w:id="228" w:name="_Ref511633417"/>
      <w:bookmarkStart w:id="229" w:name="_Ref511829054"/>
      <w:bookmarkStart w:id="230" w:name="_Toc511371203"/>
      <w:r w:rsidRPr="002854E7">
        <w:rPr>
          <w:rFonts w:asciiTheme="minorHAnsi" w:hAnsiTheme="minorHAnsi" w:cstheme="minorBidi"/>
          <w:sz w:val="22"/>
          <w:szCs w:val="22"/>
        </w:rPr>
        <w:t>[</w:t>
      </w:r>
      <w:r w:rsidR="00D10D9D" w:rsidRPr="002854E7">
        <w:rPr>
          <w:rFonts w:asciiTheme="minorHAnsi" w:hAnsiTheme="minorHAnsi" w:cstheme="minorBidi"/>
          <w:sz w:val="22"/>
          <w:szCs w:val="22"/>
        </w:rPr>
        <w:t>TESTY</w:t>
      </w:r>
      <w:r w:rsidRPr="002854E7">
        <w:rPr>
          <w:rFonts w:asciiTheme="minorHAnsi" w:hAnsiTheme="minorHAnsi" w:cstheme="minorBidi"/>
          <w:sz w:val="22"/>
          <w:szCs w:val="22"/>
        </w:rPr>
        <w:t>]</w:t>
      </w:r>
      <w:bookmarkEnd w:id="221"/>
      <w:bookmarkEnd w:id="222"/>
      <w:bookmarkEnd w:id="223"/>
      <w:bookmarkEnd w:id="224"/>
      <w:bookmarkEnd w:id="225"/>
    </w:p>
    <w:p w14:paraId="29BF549E" w14:textId="0B674553" w:rsidR="00246159" w:rsidRPr="002854E7" w:rsidRDefault="6DD3F8CE" w:rsidP="00B96C37">
      <w:pPr>
        <w:pStyle w:val="Akapitzlist"/>
        <w:numPr>
          <w:ilvl w:val="0"/>
          <w:numId w:val="62"/>
        </w:numPr>
        <w:spacing w:after="0" w:line="240" w:lineRule="auto"/>
        <w:ind w:left="426"/>
        <w:jc w:val="both"/>
        <w:rPr>
          <w:rFonts w:asciiTheme="minorHAnsi" w:eastAsiaTheme="minorEastAsia" w:hAnsiTheme="minorHAnsi"/>
          <w:color w:val="000000" w:themeColor="text1"/>
        </w:rPr>
      </w:pPr>
      <w:bookmarkStart w:id="231" w:name="_Ref494282182"/>
      <w:r w:rsidRPr="002854E7">
        <w:rPr>
          <w:rFonts w:ascii="Calibri" w:eastAsia="Calibri" w:hAnsi="Calibri" w:cs="Calibri"/>
          <w:color w:val="000000" w:themeColor="text1"/>
        </w:rPr>
        <w:t xml:space="preserve">Wykonawca jest zobowiązany wziąć </w:t>
      </w:r>
      <w:r w:rsidR="00110AEA" w:rsidRPr="002854E7">
        <w:rPr>
          <w:rFonts w:ascii="Calibri" w:eastAsia="Calibri" w:hAnsi="Calibri" w:cs="Calibri"/>
          <w:color w:val="000000" w:themeColor="text1"/>
        </w:rPr>
        <w:t xml:space="preserve">udział </w:t>
      </w:r>
      <w:r w:rsidRPr="002854E7">
        <w:rPr>
          <w:rFonts w:ascii="Calibri" w:eastAsia="Calibri" w:hAnsi="Calibri" w:cs="Calibri"/>
          <w:color w:val="000000" w:themeColor="text1"/>
        </w:rPr>
        <w:t xml:space="preserve">w </w:t>
      </w:r>
      <w:r w:rsidR="00110AEA" w:rsidRPr="002854E7">
        <w:rPr>
          <w:rFonts w:ascii="Calibri" w:eastAsia="Calibri" w:hAnsi="Calibri" w:cs="Calibri"/>
          <w:color w:val="000000" w:themeColor="text1"/>
        </w:rPr>
        <w:t>testach Demonstratora</w:t>
      </w:r>
      <w:r w:rsidRPr="002854E7">
        <w:rPr>
          <w:rFonts w:ascii="Calibri" w:eastAsia="Calibri" w:hAnsi="Calibri" w:cs="Calibri"/>
          <w:color w:val="000000" w:themeColor="text1"/>
        </w:rPr>
        <w:t xml:space="preserve"> na warunkach określonych w Umowie. </w:t>
      </w:r>
      <w:r w:rsidR="129E04F0" w:rsidRPr="002854E7">
        <w:rPr>
          <w:rFonts w:asciiTheme="minorHAnsi" w:hAnsiTheme="minorHAnsi"/>
          <w:color w:val="000000" w:themeColor="text1"/>
        </w:rPr>
        <w:t>Weryfikacja Wyników Prac B+R i t</w:t>
      </w:r>
      <w:r w:rsidR="00246159" w:rsidRPr="002854E7">
        <w:rPr>
          <w:rFonts w:asciiTheme="minorHAnsi" w:hAnsiTheme="minorHAnsi"/>
          <w:color w:val="000000" w:themeColor="text1"/>
        </w:rPr>
        <w:t xml:space="preserve">esty są </w:t>
      </w:r>
      <w:r w:rsidR="00087862" w:rsidRPr="002854E7">
        <w:rPr>
          <w:rFonts w:asciiTheme="minorHAnsi" w:hAnsiTheme="minorHAnsi"/>
          <w:color w:val="000000" w:themeColor="text1"/>
        </w:rPr>
        <w:t>prowadzone</w:t>
      </w:r>
      <w:r w:rsidR="0001034A" w:rsidRPr="002854E7">
        <w:rPr>
          <w:rFonts w:asciiTheme="minorHAnsi" w:hAnsiTheme="minorHAnsi"/>
          <w:color w:val="000000" w:themeColor="text1"/>
        </w:rPr>
        <w:t xml:space="preserve"> </w:t>
      </w:r>
      <w:r w:rsidR="00246159" w:rsidRPr="002854E7">
        <w:rPr>
          <w:rFonts w:asciiTheme="minorHAnsi" w:hAnsiTheme="minorHAnsi"/>
          <w:color w:val="000000" w:themeColor="text1"/>
        </w:rPr>
        <w:t xml:space="preserve">zgodnie z Harmonogramem, na zasadach opisanych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246159" w:rsidRPr="002854E7">
        <w:rPr>
          <w:rFonts w:asciiTheme="minorHAnsi" w:hAnsiTheme="minorHAnsi"/>
          <w:color w:val="000000" w:themeColor="text1"/>
        </w:rPr>
        <w:t xml:space="preserve"> nr </w:t>
      </w:r>
      <w:r w:rsidR="00500FD2" w:rsidRPr="002854E7">
        <w:rPr>
          <w:rFonts w:asciiTheme="minorHAnsi" w:hAnsiTheme="minorHAnsi"/>
          <w:color w:val="000000" w:themeColor="text1"/>
        </w:rPr>
        <w:t>4 do Regulaminu</w:t>
      </w:r>
      <w:r w:rsidR="00246159" w:rsidRPr="002854E7">
        <w:rPr>
          <w:rFonts w:asciiTheme="minorHAnsi" w:hAnsiTheme="minorHAnsi"/>
          <w:color w:val="000000" w:themeColor="text1"/>
        </w:rPr>
        <w:t>.</w:t>
      </w:r>
    </w:p>
    <w:p w14:paraId="3F780005" w14:textId="427F9021" w:rsidR="56DFD7D9" w:rsidRPr="002854E7" w:rsidRDefault="00B865D4" w:rsidP="00B96C37">
      <w:pPr>
        <w:pStyle w:val="Akapitzlist"/>
        <w:numPr>
          <w:ilvl w:val="0"/>
          <w:numId w:val="62"/>
        </w:numPr>
        <w:spacing w:after="0" w:line="240" w:lineRule="auto"/>
        <w:ind w:left="426"/>
        <w:jc w:val="both"/>
        <w:rPr>
          <w:rFonts w:asciiTheme="minorHAnsi" w:hAnsiTheme="minorHAnsi"/>
          <w:color w:val="000000" w:themeColor="text1"/>
        </w:rPr>
      </w:pPr>
      <w:r w:rsidRPr="002854E7">
        <w:rPr>
          <w:rFonts w:asciiTheme="minorHAnsi" w:eastAsia="Times New Roman" w:hAnsiTheme="minorHAnsi"/>
          <w:color w:val="000000" w:themeColor="text1"/>
          <w:lang w:eastAsia="ar-SA"/>
        </w:rPr>
        <w:t>Za przeprowadzenie testów, udział w testach</w:t>
      </w:r>
      <w:r w:rsidR="009D78B9" w:rsidRPr="002854E7">
        <w:rPr>
          <w:rFonts w:asciiTheme="minorHAnsi" w:eastAsia="Times New Roman" w:hAnsiTheme="minorHAnsi"/>
          <w:color w:val="000000" w:themeColor="text1"/>
          <w:lang w:eastAsia="ar-SA"/>
        </w:rPr>
        <w:t xml:space="preserve">, </w:t>
      </w:r>
      <w:r w:rsidR="7395618D" w:rsidRPr="002854E7">
        <w:rPr>
          <w:rFonts w:asciiTheme="minorHAnsi" w:eastAsia="Times New Roman" w:hAnsiTheme="minorHAnsi"/>
          <w:color w:val="000000" w:themeColor="text1"/>
          <w:lang w:eastAsia="ar-SA"/>
        </w:rPr>
        <w:t>budow</w:t>
      </w:r>
      <w:r w:rsidR="00C27E07" w:rsidRPr="002854E7">
        <w:rPr>
          <w:rFonts w:asciiTheme="minorHAnsi" w:eastAsia="Times New Roman" w:hAnsiTheme="minorHAnsi"/>
          <w:color w:val="000000" w:themeColor="text1"/>
          <w:lang w:eastAsia="ar-SA"/>
        </w:rPr>
        <w:t>ę</w:t>
      </w:r>
      <w:r w:rsidR="7395618D" w:rsidRPr="002854E7">
        <w:rPr>
          <w:rFonts w:asciiTheme="minorHAnsi" w:eastAsia="Times New Roman" w:hAnsiTheme="minorHAnsi"/>
          <w:color w:val="000000" w:themeColor="text1"/>
          <w:lang w:eastAsia="ar-SA"/>
        </w:rPr>
        <w:t xml:space="preserve"> </w:t>
      </w:r>
      <w:r w:rsidR="009D78B9" w:rsidRPr="002854E7">
        <w:rPr>
          <w:rFonts w:asciiTheme="minorHAnsi" w:eastAsia="Times New Roman" w:hAnsiTheme="minorHAnsi"/>
          <w:color w:val="000000" w:themeColor="text1"/>
          <w:lang w:eastAsia="ar-SA"/>
        </w:rPr>
        <w:t xml:space="preserve">Demonstratora oraz przekazanie Demonstratora </w:t>
      </w:r>
      <w:r w:rsidRPr="002854E7">
        <w:rPr>
          <w:rFonts w:asciiTheme="minorHAnsi" w:eastAsia="Times New Roman" w:hAnsiTheme="minorHAnsi"/>
          <w:color w:val="000000" w:themeColor="text1"/>
          <w:lang w:eastAsia="ar-SA"/>
        </w:rPr>
        <w:t xml:space="preserve">do testów, Wykonawcy nie przysługuje </w:t>
      </w:r>
      <w:r w:rsidR="005D3FB4" w:rsidRPr="002854E7">
        <w:rPr>
          <w:rFonts w:asciiTheme="minorHAnsi" w:eastAsia="Times New Roman" w:hAnsiTheme="minorHAnsi"/>
          <w:color w:val="000000" w:themeColor="text1"/>
          <w:lang w:eastAsia="ar-SA"/>
        </w:rPr>
        <w:t>odrębne</w:t>
      </w:r>
      <w:r w:rsidRPr="002854E7">
        <w:rPr>
          <w:rFonts w:asciiTheme="minorHAnsi" w:eastAsia="Times New Roman" w:hAnsiTheme="minorHAnsi"/>
          <w:color w:val="000000" w:themeColor="text1"/>
          <w:lang w:eastAsia="ar-SA"/>
        </w:rPr>
        <w:t xml:space="preserve"> wynagrodzenie. </w:t>
      </w:r>
    </w:p>
    <w:p w14:paraId="3B0A74A5" w14:textId="31BAC267" w:rsidR="00B865D4" w:rsidRPr="002854E7" w:rsidRDefault="741665DE" w:rsidP="00B96C37">
      <w:pPr>
        <w:pStyle w:val="Akapitzlist"/>
        <w:numPr>
          <w:ilvl w:val="0"/>
          <w:numId w:val="62"/>
        </w:numPr>
        <w:spacing w:after="0" w:line="240" w:lineRule="auto"/>
        <w:ind w:left="426" w:hanging="426"/>
        <w:jc w:val="both"/>
        <w:rPr>
          <w:rFonts w:asciiTheme="minorHAnsi" w:eastAsiaTheme="minorEastAsia" w:hAnsiTheme="minorHAnsi"/>
          <w:color w:val="000000" w:themeColor="text1"/>
        </w:rPr>
      </w:pPr>
      <w:r w:rsidRPr="002854E7">
        <w:rPr>
          <w:rFonts w:ascii="Calibri" w:eastAsia="Calibri" w:hAnsi="Calibri" w:cs="Calibri"/>
          <w:color w:val="000000" w:themeColor="text1"/>
        </w:rPr>
        <w:t>Wykonawca jest zobowiązany, w ramach Wynagrodzenia Podstawowego za wykonanie odpowiedniego Etapu i z uwzględnieniem dalszych postanowień tego artykułu, zapewnić przeprowadzenie testów Demonstratora, przez niezależne laboratorium posiadające stosowną akredytację. Wynagrodzenie takiego laboratorium pokrywa Wykonawca.</w:t>
      </w:r>
      <w:r w:rsidRPr="002854E7">
        <w:rPr>
          <w:rFonts w:asciiTheme="minorHAnsi" w:hAnsiTheme="minorHAnsi"/>
          <w:color w:val="000000" w:themeColor="text1"/>
        </w:rPr>
        <w:t xml:space="preserve"> </w:t>
      </w:r>
    </w:p>
    <w:p w14:paraId="21611EBB" w14:textId="37E9DA0A" w:rsidR="00B865D4" w:rsidRPr="002854E7" w:rsidRDefault="741665DE" w:rsidP="00B96C37">
      <w:pPr>
        <w:pStyle w:val="Akapitzlist"/>
        <w:numPr>
          <w:ilvl w:val="0"/>
          <w:numId w:val="62"/>
        </w:numPr>
        <w:spacing w:after="0" w:line="240" w:lineRule="auto"/>
        <w:ind w:left="426" w:hanging="426"/>
        <w:jc w:val="both"/>
        <w:rPr>
          <w:rFonts w:asciiTheme="minorHAnsi" w:eastAsiaTheme="minorEastAsia" w:hAnsiTheme="minorHAnsi"/>
          <w:color w:val="000000" w:themeColor="text1"/>
        </w:rPr>
      </w:pPr>
      <w:r w:rsidRPr="002854E7">
        <w:rPr>
          <w:rFonts w:ascii="Calibri" w:eastAsia="Calibri" w:hAnsi="Calibri" w:cs="Calibri"/>
          <w:color w:val="000000" w:themeColor="text1"/>
        </w:rPr>
        <w:t>Wykonawca jest zobowiązany nie później niż na 90 dni po rozpoczęciu danego Etapu przedstawić NCBR do zatwierdzenia opracowaną przez siebie lub na swoje zlecenie procedurę określającą sposób przeprowadzenia testów odpowiednio Instalacji Ułamkowo-Technicznej lub Demonstratora przez niezależne laboratorium, która będzie określa co najmniej metodykę, zakres analiz i wyników przekazywanych NCBR w ramach Wyników Prac Etapu oraz jest zobowiązany wskazać w tym terminie niezależne laboratorium posiadające akredytację Polskiej Komisji Akredytacyjnej lub jednostki równoważnej mającej siedzibę na terytorium innego państwa członkowskiego Unii Europejskiej. NCBR w terminie 30 jest uprawnione zatwierdzić albo odmówić zatwierdzenia przedstawionej procedury lub przedstawionego laboratorium, przy czym brak odpowiedzi w tym terminie w danym zakresie jest uznawany za zatwierdzenie odpowiednio procedury lub laboratorium. NCBR może:</w:t>
      </w:r>
    </w:p>
    <w:p w14:paraId="50004392" w14:textId="483E5687" w:rsidR="00B865D4" w:rsidRPr="002854E7" w:rsidRDefault="741665DE" w:rsidP="00B96C37">
      <w:pPr>
        <w:pStyle w:val="Akapitzlist"/>
        <w:numPr>
          <w:ilvl w:val="1"/>
          <w:numId w:val="62"/>
        </w:numPr>
        <w:spacing w:after="0" w:line="240" w:lineRule="auto"/>
        <w:ind w:left="709"/>
        <w:rPr>
          <w:rFonts w:asciiTheme="minorHAnsi" w:eastAsiaTheme="minorEastAsia" w:hAnsiTheme="minorHAnsi"/>
          <w:color w:val="000000" w:themeColor="text1"/>
        </w:rPr>
      </w:pPr>
      <w:r w:rsidRPr="002854E7">
        <w:rPr>
          <w:rFonts w:ascii="Calibri" w:eastAsia="Calibri" w:hAnsi="Calibri" w:cs="Calibri"/>
          <w:color w:val="000000" w:themeColor="text1"/>
        </w:rPr>
        <w:t>odmówić zatwierdzenia procedury określającej sposób przeprowadzenia testów, jeśli jest niezgodna z postanowieniami Umowy, w szczególności:</w:t>
      </w:r>
    </w:p>
    <w:p w14:paraId="7BDE7DC6" w14:textId="2A30F3CE" w:rsidR="00B865D4" w:rsidRPr="002854E7" w:rsidRDefault="741665DE" w:rsidP="00B96C37">
      <w:pPr>
        <w:pStyle w:val="Akapitzlist"/>
        <w:numPr>
          <w:ilvl w:val="2"/>
          <w:numId w:val="62"/>
        </w:numPr>
        <w:spacing w:after="0" w:line="240" w:lineRule="auto"/>
        <w:ind w:left="851" w:hanging="284"/>
        <w:rPr>
          <w:rFonts w:asciiTheme="minorHAnsi" w:eastAsiaTheme="minorEastAsia" w:hAnsiTheme="minorHAnsi"/>
          <w:color w:val="000000" w:themeColor="text1"/>
        </w:rPr>
      </w:pPr>
      <w:r w:rsidRPr="002854E7">
        <w:rPr>
          <w:rFonts w:ascii="Calibri" w:eastAsia="Calibri" w:hAnsi="Calibri" w:cs="Calibri"/>
          <w:color w:val="000000" w:themeColor="text1"/>
        </w:rPr>
        <w:t xml:space="preserve"> nie umożliwia uzyskanie danych niezbędnych wskazanych w </w:t>
      </w:r>
      <w:r w:rsidR="430670A5" w:rsidRPr="002854E7">
        <w:rPr>
          <w:rFonts w:ascii="Calibri" w:eastAsia="Calibri" w:hAnsi="Calibri" w:cs="Calibri"/>
          <w:color w:val="000000" w:themeColor="text1"/>
        </w:rPr>
        <w:t>Załączni</w:t>
      </w:r>
      <w:r w:rsidRPr="002854E7">
        <w:rPr>
          <w:rFonts w:ascii="Calibri" w:eastAsia="Calibri" w:hAnsi="Calibri" w:cs="Calibri"/>
          <w:color w:val="000000" w:themeColor="text1"/>
        </w:rPr>
        <w:t xml:space="preserve">ku nr 1 do Regulaminu lub </w:t>
      </w:r>
    </w:p>
    <w:p w14:paraId="53A14D91" w14:textId="13DB433E" w:rsidR="00B865D4" w:rsidRPr="002854E7" w:rsidRDefault="741665DE" w:rsidP="00B96C37">
      <w:pPr>
        <w:pStyle w:val="Akapitzlist"/>
        <w:numPr>
          <w:ilvl w:val="2"/>
          <w:numId w:val="62"/>
        </w:numPr>
        <w:spacing w:after="0" w:line="240" w:lineRule="auto"/>
        <w:ind w:left="851" w:hanging="284"/>
        <w:rPr>
          <w:rFonts w:asciiTheme="minorHAnsi" w:eastAsiaTheme="minorEastAsia" w:hAnsiTheme="minorHAnsi"/>
          <w:color w:val="000000" w:themeColor="text1"/>
        </w:rPr>
      </w:pPr>
      <w:r w:rsidRPr="002854E7">
        <w:rPr>
          <w:rFonts w:ascii="Calibri" w:eastAsia="Calibri" w:hAnsi="Calibri" w:cs="Calibri"/>
          <w:color w:val="000000" w:themeColor="text1"/>
        </w:rPr>
        <w:t xml:space="preserve">nie umożliwia przeprowadzenie oceny zgodnie z </w:t>
      </w:r>
      <w:r w:rsidR="430670A5" w:rsidRPr="002854E7">
        <w:rPr>
          <w:rFonts w:ascii="Calibri" w:eastAsia="Calibri" w:hAnsi="Calibri" w:cs="Calibri"/>
          <w:color w:val="000000" w:themeColor="text1"/>
        </w:rPr>
        <w:t>Załączni</w:t>
      </w:r>
      <w:r w:rsidRPr="002854E7">
        <w:rPr>
          <w:rFonts w:ascii="Calibri" w:eastAsia="Calibri" w:hAnsi="Calibri" w:cs="Calibri"/>
          <w:color w:val="000000" w:themeColor="text1"/>
        </w:rPr>
        <w:t xml:space="preserve">kiem nr 5 do </w:t>
      </w:r>
      <w:r w:rsidR="00110AEA" w:rsidRPr="002854E7">
        <w:rPr>
          <w:rFonts w:ascii="Calibri" w:eastAsia="Calibri" w:hAnsi="Calibri" w:cs="Calibri"/>
          <w:color w:val="000000" w:themeColor="text1"/>
        </w:rPr>
        <w:t>Regulaminu</w:t>
      </w:r>
      <w:r w:rsidRPr="002854E7">
        <w:rPr>
          <w:rFonts w:ascii="Calibri" w:eastAsia="Calibri" w:hAnsi="Calibri" w:cs="Calibri"/>
          <w:color w:val="000000" w:themeColor="text1"/>
        </w:rPr>
        <w:t xml:space="preserve"> lub</w:t>
      </w:r>
    </w:p>
    <w:p w14:paraId="17DDEB38" w14:textId="27BFE6C8" w:rsidR="00B865D4" w:rsidRPr="002854E7" w:rsidRDefault="741665DE" w:rsidP="00B96C37">
      <w:pPr>
        <w:pStyle w:val="Akapitzlist"/>
        <w:numPr>
          <w:ilvl w:val="2"/>
          <w:numId w:val="62"/>
        </w:numPr>
        <w:spacing w:after="0" w:line="240" w:lineRule="auto"/>
        <w:ind w:left="851" w:hanging="284"/>
        <w:rPr>
          <w:rFonts w:asciiTheme="minorHAnsi" w:eastAsiaTheme="minorEastAsia" w:hAnsiTheme="minorHAnsi"/>
          <w:color w:val="000000" w:themeColor="text1"/>
        </w:rPr>
      </w:pPr>
      <w:r w:rsidRPr="002854E7">
        <w:rPr>
          <w:rFonts w:ascii="Calibri" w:eastAsia="Calibri" w:hAnsi="Calibri" w:cs="Calibri"/>
          <w:color w:val="000000" w:themeColor="text1"/>
        </w:rPr>
        <w:t>założenia w niej zawarte są w sposób oczywisty (tj. podlegający ocenie z perspektywy specjalisty danej dziedziny posiadającego co najmniej wykształcenie wyższe) sprzeczny z prawami lub stanem wiedzy określonej dziedziny nauki, lub</w:t>
      </w:r>
    </w:p>
    <w:p w14:paraId="453EC3A5" w14:textId="5DAF5CF1" w:rsidR="00B865D4" w:rsidRPr="002854E7" w:rsidRDefault="741665DE" w:rsidP="00B96C37">
      <w:pPr>
        <w:pStyle w:val="Akapitzlist"/>
        <w:numPr>
          <w:ilvl w:val="1"/>
          <w:numId w:val="62"/>
        </w:numPr>
        <w:spacing w:after="0" w:line="240" w:lineRule="auto"/>
        <w:ind w:left="709"/>
        <w:rPr>
          <w:rFonts w:asciiTheme="minorHAnsi" w:eastAsiaTheme="minorEastAsia" w:hAnsiTheme="minorHAnsi"/>
          <w:color w:val="000000" w:themeColor="text1"/>
        </w:rPr>
      </w:pPr>
      <w:r w:rsidRPr="002854E7">
        <w:rPr>
          <w:rFonts w:ascii="Calibri" w:eastAsia="Calibri" w:hAnsi="Calibri" w:cs="Calibri"/>
          <w:color w:val="000000" w:themeColor="text1"/>
        </w:rPr>
        <w:t xml:space="preserve">odmówić </w:t>
      </w:r>
      <w:r w:rsidR="00110AEA" w:rsidRPr="002854E7">
        <w:rPr>
          <w:rFonts w:ascii="Calibri" w:eastAsia="Calibri" w:hAnsi="Calibri" w:cs="Calibri"/>
          <w:color w:val="000000" w:themeColor="text1"/>
        </w:rPr>
        <w:t>zatwierdzenia wskazanego</w:t>
      </w:r>
      <w:r w:rsidRPr="002854E7">
        <w:rPr>
          <w:rFonts w:ascii="Calibri" w:eastAsia="Calibri" w:hAnsi="Calibri" w:cs="Calibri"/>
          <w:color w:val="000000" w:themeColor="text1"/>
        </w:rPr>
        <w:t xml:space="preserve"> laboratorium, jeśli:</w:t>
      </w:r>
    </w:p>
    <w:p w14:paraId="28EAA52A" w14:textId="5D684C17" w:rsidR="00B865D4" w:rsidRPr="002854E7" w:rsidRDefault="741665DE" w:rsidP="00B96C37">
      <w:pPr>
        <w:pStyle w:val="Akapitzlist"/>
        <w:numPr>
          <w:ilvl w:val="2"/>
          <w:numId w:val="62"/>
        </w:numPr>
        <w:spacing w:after="0" w:line="240" w:lineRule="auto"/>
        <w:ind w:left="851" w:hanging="284"/>
        <w:rPr>
          <w:rFonts w:asciiTheme="minorHAnsi" w:eastAsiaTheme="minorEastAsia" w:hAnsiTheme="minorHAnsi"/>
          <w:color w:val="000000" w:themeColor="text1"/>
        </w:rPr>
      </w:pPr>
      <w:r w:rsidRPr="002854E7">
        <w:rPr>
          <w:rFonts w:ascii="Calibri" w:eastAsia="Calibri" w:hAnsi="Calibri" w:cs="Calibri"/>
          <w:color w:val="000000" w:themeColor="text1"/>
        </w:rPr>
        <w:t>w świetle publicznie dostępnych wiadomości istnieją uzasadnione wątpliwości co do jego rzetelności,</w:t>
      </w:r>
    </w:p>
    <w:p w14:paraId="2B29622B" w14:textId="5656FA40" w:rsidR="00B865D4" w:rsidRPr="002854E7" w:rsidRDefault="741665DE" w:rsidP="00B96C37">
      <w:pPr>
        <w:pStyle w:val="Akapitzlist"/>
        <w:numPr>
          <w:ilvl w:val="2"/>
          <w:numId w:val="62"/>
        </w:numPr>
        <w:spacing w:after="0" w:line="240" w:lineRule="auto"/>
        <w:ind w:left="851" w:hanging="284"/>
        <w:rPr>
          <w:rFonts w:asciiTheme="minorHAnsi" w:eastAsiaTheme="minorEastAsia" w:hAnsiTheme="minorHAnsi"/>
          <w:color w:val="000000" w:themeColor="text1"/>
        </w:rPr>
      </w:pPr>
      <w:r w:rsidRPr="002854E7">
        <w:rPr>
          <w:rFonts w:ascii="Calibri" w:eastAsia="Calibri" w:hAnsi="Calibri" w:cs="Calibri"/>
          <w:color w:val="000000" w:themeColor="text1"/>
        </w:rPr>
        <w:t>laboratorium, z punktu widzenia zasad etyki branży, nie posiada dostatecznego przymiotu niezależności od Wykonawcy.</w:t>
      </w:r>
    </w:p>
    <w:p w14:paraId="2CA90A83" w14:textId="466EC667" w:rsidR="00B865D4" w:rsidRPr="002854E7" w:rsidRDefault="741665DE" w:rsidP="00B96C37">
      <w:pPr>
        <w:pStyle w:val="Akapitzlist"/>
        <w:numPr>
          <w:ilvl w:val="0"/>
          <w:numId w:val="62"/>
        </w:numPr>
        <w:spacing w:after="0" w:line="240" w:lineRule="auto"/>
        <w:rPr>
          <w:rFonts w:asciiTheme="minorHAnsi" w:eastAsiaTheme="minorEastAsia" w:hAnsiTheme="minorHAnsi"/>
          <w:color w:val="000000" w:themeColor="text1"/>
        </w:rPr>
      </w:pPr>
      <w:r w:rsidRPr="002854E7">
        <w:rPr>
          <w:rFonts w:ascii="Calibri" w:eastAsia="Calibri" w:hAnsi="Calibri" w:cs="Calibri"/>
          <w:color w:val="000000" w:themeColor="text1"/>
        </w:rPr>
        <w:t xml:space="preserve">W przypadku odmowy przez NCBR zatwierdzenia procedury lub laboratorium, Wykonawca jest zobowiązany przedstawić odpowiednio nową lub zmienioną procedurę lub laboratorium do ponownego zatwierdzenia w terminie 10 Dni Roboczych. Do ponownego </w:t>
      </w:r>
      <w:r w:rsidRPr="002854E7">
        <w:rPr>
          <w:rFonts w:ascii="Calibri" w:eastAsia="Calibri" w:hAnsi="Calibri" w:cs="Calibri"/>
          <w:color w:val="000000" w:themeColor="text1"/>
        </w:rPr>
        <w:lastRenderedPageBreak/>
        <w:t>zatwierdzenia zdanie poprzedzające stosuje się odpowiednio paragraf poprzedzający, przy czym termin przysługujący NCBR na dokonanie zatwierdzenia wynosi 10 Dni Roboczych. Postanowienia niniejszego paragrafu stosuje się odpowiednio w przypadku drugiej i kolejnej odmowy zatwierdzenia danego zakresu.</w:t>
      </w:r>
      <w:r w:rsidRPr="002854E7">
        <w:rPr>
          <w:rFonts w:asciiTheme="minorHAnsi" w:hAnsiTheme="minorHAnsi"/>
          <w:color w:val="000000" w:themeColor="text1"/>
        </w:rPr>
        <w:t xml:space="preserve"> </w:t>
      </w:r>
    </w:p>
    <w:p w14:paraId="27E0414C" w14:textId="2B8D64F7" w:rsidR="00B865D4" w:rsidRPr="002854E7" w:rsidRDefault="00B865D4" w:rsidP="00B96C37">
      <w:pPr>
        <w:pStyle w:val="Akapitzlist"/>
        <w:numPr>
          <w:ilvl w:val="0"/>
          <w:numId w:val="62"/>
        </w:numPr>
        <w:spacing w:after="0" w:line="240" w:lineRule="auto"/>
        <w:ind w:left="426" w:hanging="426"/>
        <w:jc w:val="both"/>
        <w:rPr>
          <w:rFonts w:asciiTheme="minorHAnsi" w:eastAsiaTheme="minorEastAsia" w:hAnsiTheme="minorHAnsi"/>
          <w:color w:val="000000" w:themeColor="text1"/>
        </w:rPr>
      </w:pPr>
      <w:r w:rsidRPr="002854E7">
        <w:rPr>
          <w:rFonts w:asciiTheme="minorHAnsi" w:hAnsiTheme="minorHAnsi"/>
          <w:color w:val="000000" w:themeColor="text1"/>
        </w:rPr>
        <w:t xml:space="preserve"> </w:t>
      </w:r>
      <w:r w:rsidR="2458816F" w:rsidRPr="002854E7">
        <w:rPr>
          <w:rFonts w:ascii="Calibri" w:eastAsia="Calibri" w:hAnsi="Calibri" w:cs="Calibri"/>
          <w:color w:val="000000" w:themeColor="text1"/>
        </w:rPr>
        <w:t xml:space="preserve">Testy są - na żądanie NCBR - prowadzone przy udziale pracowników NCBR, członków Zespołu Oceniającego </w:t>
      </w:r>
      <w:r w:rsidR="00110AEA" w:rsidRPr="002854E7">
        <w:rPr>
          <w:rFonts w:ascii="Calibri" w:eastAsia="Calibri" w:hAnsi="Calibri" w:cs="Calibri"/>
          <w:color w:val="000000" w:themeColor="text1"/>
        </w:rPr>
        <w:t>lub innych</w:t>
      </w:r>
      <w:r w:rsidR="2458816F" w:rsidRPr="002854E7">
        <w:rPr>
          <w:rFonts w:ascii="Calibri" w:eastAsia="Calibri" w:hAnsi="Calibri" w:cs="Calibri"/>
          <w:color w:val="000000" w:themeColor="text1"/>
        </w:rPr>
        <w:t xml:space="preserve"> podmiotów posiadających wiedzę specjalistyczną, które zostały wskazane przez NCBR.</w:t>
      </w:r>
      <w:r w:rsidR="2458816F" w:rsidRPr="002854E7">
        <w:rPr>
          <w:rFonts w:asciiTheme="minorHAnsi" w:hAnsiTheme="minorHAnsi"/>
          <w:color w:val="000000" w:themeColor="text1"/>
        </w:rPr>
        <w:t xml:space="preserve"> </w:t>
      </w:r>
      <w:r w:rsidRPr="002854E7">
        <w:rPr>
          <w:rFonts w:asciiTheme="minorHAnsi" w:hAnsiTheme="minorHAnsi"/>
          <w:color w:val="000000" w:themeColor="text1"/>
        </w:rPr>
        <w:t xml:space="preserve">Wykonawca jest zobowiązany do przeprowadzenia co najmniej jednorazowego, w ramach </w:t>
      </w:r>
      <w:r w:rsidR="009D78B9" w:rsidRPr="002854E7">
        <w:rPr>
          <w:rFonts w:asciiTheme="minorHAnsi" w:hAnsiTheme="minorHAnsi"/>
          <w:color w:val="000000" w:themeColor="text1"/>
        </w:rPr>
        <w:t xml:space="preserve">Oceny Końcowej </w:t>
      </w:r>
      <w:r w:rsidR="00350356" w:rsidRPr="002854E7">
        <w:rPr>
          <w:rFonts w:asciiTheme="minorHAnsi" w:hAnsiTheme="minorHAnsi"/>
          <w:color w:val="000000" w:themeColor="text1"/>
        </w:rPr>
        <w:t xml:space="preserve">Etapu </w:t>
      </w:r>
      <w:r w:rsidR="009D78B9" w:rsidRPr="002854E7">
        <w:rPr>
          <w:rFonts w:asciiTheme="minorHAnsi" w:hAnsiTheme="minorHAnsi"/>
          <w:color w:val="000000" w:themeColor="text1"/>
        </w:rPr>
        <w:t>III</w:t>
      </w:r>
      <w:r w:rsidRPr="002854E7">
        <w:rPr>
          <w:rFonts w:asciiTheme="minorHAnsi" w:hAnsiTheme="minorHAnsi"/>
          <w:color w:val="000000" w:themeColor="text1"/>
        </w:rPr>
        <w:t xml:space="preserve">, szkolenia </w:t>
      </w:r>
      <w:r w:rsidR="009D78B9" w:rsidRPr="002854E7">
        <w:rPr>
          <w:rFonts w:asciiTheme="minorHAnsi" w:hAnsiTheme="minorHAnsi"/>
          <w:color w:val="000000" w:themeColor="text1"/>
        </w:rPr>
        <w:t xml:space="preserve">osób wyznaczonych do przeprowadzenia testów </w:t>
      </w:r>
      <w:r w:rsidR="10348602" w:rsidRPr="002854E7">
        <w:rPr>
          <w:rFonts w:ascii="Calibri" w:eastAsia="Calibri" w:hAnsi="Calibri" w:cs="Calibri"/>
          <w:color w:val="000000" w:themeColor="text1"/>
        </w:rPr>
        <w:t>w ramach niezależnego laboratorium oraz tych wskazanych w zdaniu pierwszym</w:t>
      </w:r>
      <w:r w:rsidR="10348602" w:rsidRPr="002854E7">
        <w:rPr>
          <w:rFonts w:asciiTheme="minorHAnsi" w:hAnsiTheme="minorHAnsi"/>
          <w:color w:val="000000" w:themeColor="text1"/>
        </w:rPr>
        <w:t xml:space="preserve"> </w:t>
      </w:r>
      <w:r w:rsidRPr="002854E7">
        <w:rPr>
          <w:rFonts w:asciiTheme="minorHAnsi" w:hAnsiTheme="minorHAnsi"/>
          <w:color w:val="000000" w:themeColor="text1"/>
        </w:rPr>
        <w:t xml:space="preserve">z </w:t>
      </w:r>
      <w:r w:rsidR="009D78B9" w:rsidRPr="002854E7">
        <w:rPr>
          <w:rFonts w:asciiTheme="minorHAnsi" w:hAnsiTheme="minorHAnsi"/>
          <w:color w:val="000000" w:themeColor="text1"/>
        </w:rPr>
        <w:t xml:space="preserve">zakresu korzystania z </w:t>
      </w:r>
      <w:r w:rsidR="005552E3" w:rsidRPr="002854E7">
        <w:rPr>
          <w:rFonts w:asciiTheme="minorHAnsi" w:hAnsiTheme="minorHAnsi"/>
          <w:color w:val="000000" w:themeColor="text1"/>
        </w:rPr>
        <w:t>Demonstratorów</w:t>
      </w:r>
      <w:r w:rsidR="009D78B9" w:rsidRPr="002854E7">
        <w:rPr>
          <w:rFonts w:asciiTheme="minorHAnsi" w:hAnsiTheme="minorHAnsi"/>
          <w:color w:val="000000" w:themeColor="text1"/>
        </w:rPr>
        <w:t xml:space="preserve"> </w:t>
      </w:r>
      <w:r w:rsidRPr="002854E7">
        <w:rPr>
          <w:rFonts w:asciiTheme="minorHAnsi" w:hAnsiTheme="minorHAnsi"/>
          <w:color w:val="000000" w:themeColor="text1"/>
        </w:rPr>
        <w:t xml:space="preserve">w zakresie niezbędnym do bezpiecznego korzystania z </w:t>
      </w:r>
      <w:r w:rsidR="009D78B9" w:rsidRPr="002854E7">
        <w:rPr>
          <w:rFonts w:asciiTheme="minorHAnsi" w:hAnsiTheme="minorHAnsi"/>
          <w:color w:val="000000" w:themeColor="text1"/>
        </w:rPr>
        <w:t>nich</w:t>
      </w:r>
      <w:r w:rsidR="00D54C5E" w:rsidRPr="002854E7">
        <w:rPr>
          <w:rFonts w:asciiTheme="minorHAnsi" w:hAnsiTheme="minorHAnsi"/>
          <w:color w:val="000000" w:themeColor="text1"/>
        </w:rPr>
        <w:t xml:space="preserve">, zgodnie z </w:t>
      </w:r>
      <w:r w:rsidR="430670A5" w:rsidRPr="002854E7">
        <w:rPr>
          <w:rFonts w:asciiTheme="minorHAnsi" w:hAnsiTheme="minorHAnsi"/>
          <w:color w:val="000000" w:themeColor="text1"/>
        </w:rPr>
        <w:t>Załączni</w:t>
      </w:r>
      <w:r w:rsidR="00D54C5E" w:rsidRPr="002854E7">
        <w:rPr>
          <w:rFonts w:asciiTheme="minorHAnsi" w:hAnsiTheme="minorHAnsi"/>
          <w:color w:val="000000" w:themeColor="text1"/>
        </w:rPr>
        <w:t>kiem nr 4 do Regulaminu</w:t>
      </w:r>
      <w:r w:rsidR="009D78B9" w:rsidRPr="002854E7">
        <w:rPr>
          <w:rFonts w:asciiTheme="minorHAnsi" w:hAnsiTheme="minorHAnsi"/>
          <w:color w:val="000000" w:themeColor="text1"/>
        </w:rPr>
        <w:t xml:space="preserve">. </w:t>
      </w:r>
      <w:r w:rsidR="3D802AB8" w:rsidRPr="002854E7">
        <w:rPr>
          <w:rFonts w:ascii="Calibri" w:eastAsia="Calibri" w:hAnsi="Calibri" w:cs="Calibri"/>
          <w:color w:val="000000" w:themeColor="text1"/>
        </w:rPr>
        <w:t>Szkolenie zostanie przeprowadzone po wybudowaniu Demonstratora na potrzeby Oceny Końcowej.</w:t>
      </w:r>
    </w:p>
    <w:p w14:paraId="5BF94C07" w14:textId="65438A60" w:rsidR="00C62ABF" w:rsidRPr="002854E7" w:rsidRDefault="00B865D4" w:rsidP="00B96C37">
      <w:pPr>
        <w:pStyle w:val="Akapitzlist"/>
        <w:numPr>
          <w:ilvl w:val="0"/>
          <w:numId w:val="62"/>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Celem </w:t>
      </w:r>
      <w:r w:rsidR="00F41AD7" w:rsidRPr="002854E7">
        <w:rPr>
          <w:rFonts w:asciiTheme="minorHAnsi" w:hAnsiTheme="minorHAnsi"/>
          <w:color w:val="000000" w:themeColor="text1"/>
        </w:rPr>
        <w:t>T</w:t>
      </w:r>
      <w:r w:rsidRPr="002854E7">
        <w:rPr>
          <w:rFonts w:asciiTheme="minorHAnsi" w:hAnsiTheme="minorHAnsi"/>
          <w:color w:val="000000" w:themeColor="text1"/>
        </w:rPr>
        <w:t>estów</w:t>
      </w:r>
      <w:r w:rsidR="00F41AD7" w:rsidRPr="002854E7">
        <w:rPr>
          <w:rFonts w:asciiTheme="minorHAnsi" w:hAnsiTheme="minorHAnsi"/>
          <w:color w:val="000000" w:themeColor="text1"/>
        </w:rPr>
        <w:t xml:space="preserve"> </w:t>
      </w:r>
      <w:r w:rsidR="00C62ABF" w:rsidRPr="002854E7">
        <w:rPr>
          <w:rFonts w:asciiTheme="minorHAnsi" w:hAnsiTheme="minorHAnsi"/>
          <w:color w:val="000000" w:themeColor="text1"/>
        </w:rPr>
        <w:t>Demonstratora</w:t>
      </w:r>
      <w:r w:rsidRPr="002854E7">
        <w:rPr>
          <w:rFonts w:asciiTheme="minorHAnsi" w:hAnsiTheme="minorHAnsi"/>
          <w:color w:val="000000" w:themeColor="text1"/>
        </w:rPr>
        <w:t xml:space="preserve"> jest </w:t>
      </w:r>
      <w:r w:rsidR="2D7A5E7E" w:rsidRPr="002854E7">
        <w:rPr>
          <w:rFonts w:asciiTheme="minorHAnsi" w:hAnsiTheme="minorHAnsi"/>
          <w:color w:val="000000" w:themeColor="text1"/>
        </w:rPr>
        <w:t xml:space="preserve">jego </w:t>
      </w:r>
      <w:r w:rsidRPr="002854E7">
        <w:rPr>
          <w:rFonts w:asciiTheme="minorHAnsi" w:hAnsiTheme="minorHAnsi"/>
          <w:color w:val="000000" w:themeColor="text1"/>
        </w:rPr>
        <w:t>weryfikacja</w:t>
      </w:r>
      <w:r w:rsidR="00D54C5E" w:rsidRPr="002854E7">
        <w:rPr>
          <w:rFonts w:asciiTheme="minorHAnsi" w:hAnsiTheme="minorHAnsi"/>
          <w:color w:val="000000" w:themeColor="text1"/>
        </w:rPr>
        <w:t xml:space="preserve"> w zakresie określonym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D54C5E" w:rsidRPr="002854E7">
        <w:rPr>
          <w:rFonts w:asciiTheme="minorHAnsi" w:hAnsiTheme="minorHAnsi"/>
          <w:color w:val="000000" w:themeColor="text1"/>
        </w:rPr>
        <w:t xml:space="preserve"> nr 4 do Regulaminu</w:t>
      </w:r>
      <w:r w:rsidRPr="002854E7">
        <w:rPr>
          <w:rFonts w:asciiTheme="minorHAnsi" w:hAnsiTheme="minorHAnsi"/>
          <w:color w:val="000000" w:themeColor="text1"/>
        </w:rPr>
        <w:t xml:space="preserve">. </w:t>
      </w:r>
    </w:p>
    <w:p w14:paraId="5ABB9AF6" w14:textId="4379A485" w:rsidR="00B865D4" w:rsidRPr="002854E7" w:rsidRDefault="002B7F38" w:rsidP="00B96C37">
      <w:pPr>
        <w:pStyle w:val="Akapitzlist"/>
        <w:numPr>
          <w:ilvl w:val="0"/>
          <w:numId w:val="62"/>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Wykonawca</w:t>
      </w:r>
      <w:r w:rsidR="00B865D4" w:rsidRPr="002854E7">
        <w:rPr>
          <w:rFonts w:asciiTheme="minorHAnsi" w:hAnsiTheme="minorHAnsi"/>
          <w:color w:val="000000" w:themeColor="text1"/>
        </w:rPr>
        <w:t xml:space="preserve"> ponosi koszty:</w:t>
      </w:r>
    </w:p>
    <w:p w14:paraId="5FCE7891" w14:textId="177C50C0" w:rsidR="00B865D4" w:rsidRPr="002854E7" w:rsidRDefault="0B334D17" w:rsidP="00B96C37">
      <w:pPr>
        <w:pStyle w:val="Akapitzlist"/>
        <w:numPr>
          <w:ilvl w:val="1"/>
          <w:numId w:val="62"/>
        </w:numPr>
        <w:spacing w:after="0" w:line="240" w:lineRule="auto"/>
        <w:ind w:left="709"/>
        <w:jc w:val="both"/>
        <w:rPr>
          <w:rFonts w:asciiTheme="minorHAnsi" w:eastAsiaTheme="minorEastAsia" w:hAnsiTheme="minorHAnsi"/>
          <w:color w:val="000000" w:themeColor="text1"/>
        </w:rPr>
      </w:pPr>
      <w:r w:rsidRPr="002854E7">
        <w:rPr>
          <w:rFonts w:ascii="Calibri" w:eastAsia="Calibri" w:hAnsi="Calibri" w:cs="Calibri"/>
          <w:color w:val="000000" w:themeColor="text1"/>
        </w:rPr>
        <w:t>opracowania procedury testów,</w:t>
      </w:r>
    </w:p>
    <w:p w14:paraId="50135246" w14:textId="6A672248" w:rsidR="00B865D4" w:rsidRPr="002854E7" w:rsidRDefault="0B334D17" w:rsidP="00B96C37">
      <w:pPr>
        <w:pStyle w:val="Akapitzlist"/>
        <w:numPr>
          <w:ilvl w:val="1"/>
          <w:numId w:val="62"/>
        </w:numPr>
        <w:spacing w:after="0" w:line="240" w:lineRule="auto"/>
        <w:ind w:left="709"/>
        <w:rPr>
          <w:rFonts w:asciiTheme="minorHAnsi" w:eastAsiaTheme="minorEastAsia" w:hAnsiTheme="minorHAnsi"/>
          <w:color w:val="000000" w:themeColor="text1"/>
        </w:rPr>
      </w:pPr>
      <w:r w:rsidRPr="002854E7">
        <w:rPr>
          <w:rFonts w:ascii="Calibri" w:eastAsia="Calibri" w:hAnsi="Calibri" w:cs="Calibri"/>
          <w:color w:val="000000" w:themeColor="text1"/>
        </w:rPr>
        <w:t xml:space="preserve">testów Demonstratora przez niezależne </w:t>
      </w:r>
      <w:r w:rsidR="00110AEA" w:rsidRPr="002854E7">
        <w:rPr>
          <w:rFonts w:ascii="Calibri" w:eastAsia="Calibri" w:hAnsi="Calibri" w:cs="Calibri"/>
          <w:color w:val="000000" w:themeColor="text1"/>
        </w:rPr>
        <w:t>laboratorium</w:t>
      </w:r>
      <w:r w:rsidRPr="002854E7">
        <w:rPr>
          <w:rFonts w:ascii="Calibri" w:eastAsia="Calibri" w:hAnsi="Calibri" w:cs="Calibri"/>
          <w:color w:val="000000" w:themeColor="text1"/>
        </w:rPr>
        <w:t>,</w:t>
      </w:r>
      <w:r w:rsidRPr="002854E7">
        <w:rPr>
          <w:rFonts w:asciiTheme="minorHAnsi" w:hAnsiTheme="minorHAnsi"/>
          <w:color w:val="000000" w:themeColor="text1"/>
        </w:rPr>
        <w:t xml:space="preserve"> </w:t>
      </w:r>
    </w:p>
    <w:p w14:paraId="6A34C6CD" w14:textId="66FFE305" w:rsidR="00B865D4" w:rsidRPr="002854E7" w:rsidRDefault="00B865D4" w:rsidP="00B96C37">
      <w:pPr>
        <w:pStyle w:val="Akapitzlist"/>
        <w:numPr>
          <w:ilvl w:val="1"/>
          <w:numId w:val="62"/>
        </w:numPr>
        <w:spacing w:after="0" w:line="240" w:lineRule="auto"/>
        <w:ind w:left="709"/>
        <w:jc w:val="both"/>
        <w:rPr>
          <w:color w:val="000000" w:themeColor="text1"/>
        </w:rPr>
      </w:pPr>
      <w:r w:rsidRPr="002854E7">
        <w:rPr>
          <w:rFonts w:asciiTheme="minorHAnsi" w:hAnsiTheme="minorHAnsi"/>
          <w:color w:val="000000" w:themeColor="text1"/>
        </w:rPr>
        <w:t xml:space="preserve">udziału swoich przedstawicieli w </w:t>
      </w:r>
      <w:r w:rsidR="007839B9" w:rsidRPr="002854E7">
        <w:rPr>
          <w:rFonts w:asciiTheme="minorHAnsi" w:hAnsiTheme="minorHAnsi"/>
          <w:color w:val="000000" w:themeColor="text1"/>
        </w:rPr>
        <w:t>t</w:t>
      </w:r>
      <w:r w:rsidRPr="002854E7">
        <w:rPr>
          <w:rFonts w:asciiTheme="minorHAnsi" w:hAnsiTheme="minorHAnsi"/>
          <w:color w:val="000000" w:themeColor="text1"/>
        </w:rPr>
        <w:t>estach</w:t>
      </w:r>
      <w:r w:rsidR="00435CE1" w:rsidRPr="002854E7">
        <w:rPr>
          <w:rFonts w:asciiTheme="minorHAnsi" w:hAnsiTheme="minorHAnsi"/>
          <w:color w:val="000000" w:themeColor="text1"/>
        </w:rPr>
        <w:t xml:space="preserve"> </w:t>
      </w:r>
      <w:r w:rsidR="00591FE3" w:rsidRPr="002854E7">
        <w:rPr>
          <w:rFonts w:asciiTheme="minorHAnsi" w:hAnsiTheme="minorHAnsi"/>
          <w:color w:val="000000" w:themeColor="text1"/>
        </w:rPr>
        <w:t>Demonstratora</w:t>
      </w:r>
      <w:r w:rsidRPr="002854E7">
        <w:rPr>
          <w:rFonts w:asciiTheme="minorHAnsi" w:hAnsiTheme="minorHAnsi"/>
          <w:color w:val="000000" w:themeColor="text1"/>
        </w:rPr>
        <w:t>,</w:t>
      </w:r>
    </w:p>
    <w:p w14:paraId="05BB94D9" w14:textId="15F0E142" w:rsidR="00B865D4" w:rsidRPr="002854E7" w:rsidRDefault="00B865D4" w:rsidP="00B96C37">
      <w:pPr>
        <w:pStyle w:val="Akapitzlist"/>
        <w:numPr>
          <w:ilvl w:val="1"/>
          <w:numId w:val="62"/>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obsług</w:t>
      </w:r>
      <w:r w:rsidR="00D54C5E" w:rsidRPr="002854E7">
        <w:rPr>
          <w:rFonts w:asciiTheme="minorHAnsi" w:hAnsiTheme="minorHAnsi"/>
          <w:color w:val="000000" w:themeColor="text1"/>
        </w:rPr>
        <w:t xml:space="preserve"> i</w:t>
      </w:r>
      <w:r w:rsidRPr="002854E7">
        <w:rPr>
          <w:rFonts w:asciiTheme="minorHAnsi" w:hAnsiTheme="minorHAnsi"/>
          <w:color w:val="000000" w:themeColor="text1"/>
        </w:rPr>
        <w:t xml:space="preserve"> napraw</w:t>
      </w:r>
      <w:r w:rsidR="00D54C5E" w:rsidRPr="002854E7">
        <w:rPr>
          <w:rFonts w:asciiTheme="minorHAnsi" w:hAnsiTheme="minorHAnsi"/>
          <w:color w:val="000000" w:themeColor="text1"/>
        </w:rPr>
        <w:t xml:space="preserve"> Demonstratora</w:t>
      </w:r>
      <w:r w:rsidRPr="002854E7">
        <w:rPr>
          <w:rFonts w:asciiTheme="minorHAnsi" w:hAnsiTheme="minorHAnsi"/>
          <w:color w:val="000000" w:themeColor="text1"/>
        </w:rPr>
        <w:t>,</w:t>
      </w:r>
      <w:r w:rsidR="00FE23D7" w:rsidRPr="002854E7">
        <w:rPr>
          <w:rFonts w:asciiTheme="minorHAnsi" w:hAnsiTheme="minorHAnsi"/>
          <w:color w:val="000000" w:themeColor="text1"/>
        </w:rPr>
        <w:t xml:space="preserve"> </w:t>
      </w:r>
      <w:r w:rsidR="008765BA" w:rsidRPr="002854E7">
        <w:rPr>
          <w:rFonts w:asciiTheme="minorHAnsi" w:hAnsiTheme="minorHAnsi"/>
          <w:color w:val="000000" w:themeColor="text1"/>
        </w:rPr>
        <w:t xml:space="preserve">w zakresie w jakim są one niezbędne dla dalszego przeprowadzenia </w:t>
      </w:r>
      <w:r w:rsidR="00C27E07" w:rsidRPr="002854E7">
        <w:rPr>
          <w:rFonts w:asciiTheme="minorHAnsi" w:hAnsiTheme="minorHAnsi"/>
          <w:color w:val="000000" w:themeColor="text1"/>
        </w:rPr>
        <w:t>T</w:t>
      </w:r>
      <w:r w:rsidR="008765BA" w:rsidRPr="002854E7">
        <w:rPr>
          <w:rFonts w:asciiTheme="minorHAnsi" w:hAnsiTheme="minorHAnsi"/>
          <w:color w:val="000000" w:themeColor="text1"/>
        </w:rPr>
        <w:t>estów</w:t>
      </w:r>
      <w:r w:rsidR="002B7F38" w:rsidRPr="002854E7">
        <w:rPr>
          <w:rFonts w:asciiTheme="minorHAnsi" w:eastAsia="Times New Roman" w:hAnsiTheme="minorHAnsi"/>
          <w:color w:val="000000" w:themeColor="text1"/>
          <w:lang w:eastAsia="ar-SA"/>
        </w:rPr>
        <w:t>.</w:t>
      </w:r>
    </w:p>
    <w:bookmarkEnd w:id="231"/>
    <w:p w14:paraId="0849EB4E" w14:textId="2CA96838" w:rsidR="00B865D4" w:rsidRPr="002854E7" w:rsidRDefault="00B865D4" w:rsidP="00B96C37">
      <w:pPr>
        <w:pStyle w:val="Akapitzlist"/>
        <w:numPr>
          <w:ilvl w:val="0"/>
          <w:numId w:val="62"/>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trakcie trwania </w:t>
      </w:r>
      <w:r w:rsidR="70791551" w:rsidRPr="002854E7">
        <w:rPr>
          <w:rFonts w:asciiTheme="minorHAnsi" w:hAnsiTheme="minorHAnsi"/>
          <w:color w:val="000000" w:themeColor="text1"/>
        </w:rPr>
        <w:t>T</w:t>
      </w:r>
      <w:r w:rsidRPr="002854E7">
        <w:rPr>
          <w:rFonts w:asciiTheme="minorHAnsi" w:hAnsiTheme="minorHAnsi"/>
          <w:color w:val="000000" w:themeColor="text1"/>
        </w:rPr>
        <w:t xml:space="preserve">estów </w:t>
      </w:r>
      <w:r w:rsidR="00591FE3" w:rsidRPr="002854E7">
        <w:rPr>
          <w:rFonts w:asciiTheme="minorHAnsi" w:hAnsiTheme="minorHAnsi"/>
          <w:color w:val="000000" w:themeColor="text1"/>
        </w:rPr>
        <w:t>Demonstratora</w:t>
      </w:r>
      <w:r w:rsidRPr="002854E7">
        <w:rPr>
          <w:rFonts w:asciiTheme="minorHAnsi" w:hAnsiTheme="minorHAnsi"/>
          <w:color w:val="000000" w:themeColor="text1"/>
        </w:rPr>
        <w:t xml:space="preserve">, </w:t>
      </w:r>
      <w:r w:rsidR="002B7F38" w:rsidRPr="002854E7">
        <w:rPr>
          <w:rFonts w:asciiTheme="minorHAnsi" w:hAnsiTheme="minorHAnsi"/>
          <w:color w:val="000000" w:themeColor="text1"/>
        </w:rPr>
        <w:t>Wykon</w:t>
      </w:r>
      <w:r w:rsidR="00D7383D" w:rsidRPr="002854E7">
        <w:rPr>
          <w:rFonts w:asciiTheme="minorHAnsi" w:hAnsiTheme="minorHAnsi"/>
          <w:color w:val="000000" w:themeColor="text1"/>
        </w:rPr>
        <w:t>a</w:t>
      </w:r>
      <w:r w:rsidR="002B7F38" w:rsidRPr="002854E7">
        <w:rPr>
          <w:rFonts w:asciiTheme="minorHAnsi" w:hAnsiTheme="minorHAnsi"/>
          <w:color w:val="000000" w:themeColor="text1"/>
        </w:rPr>
        <w:t xml:space="preserve">wca </w:t>
      </w:r>
      <w:r w:rsidRPr="002854E7">
        <w:rPr>
          <w:rFonts w:asciiTheme="minorHAnsi" w:hAnsiTheme="minorHAnsi"/>
          <w:color w:val="000000" w:themeColor="text1"/>
        </w:rPr>
        <w:t xml:space="preserve">jest uprawniony, na własny koszt, do dokonywania przeglądów </w:t>
      </w:r>
      <w:r w:rsidR="00591FE3" w:rsidRPr="002854E7">
        <w:rPr>
          <w:rFonts w:asciiTheme="minorHAnsi" w:hAnsiTheme="minorHAnsi"/>
          <w:color w:val="000000" w:themeColor="text1"/>
        </w:rPr>
        <w:t xml:space="preserve">Demonstratora </w:t>
      </w:r>
      <w:r w:rsidR="002B7F38" w:rsidRPr="002854E7">
        <w:rPr>
          <w:rFonts w:asciiTheme="minorHAnsi" w:hAnsiTheme="minorHAnsi"/>
          <w:color w:val="000000" w:themeColor="text1"/>
        </w:rPr>
        <w:t xml:space="preserve">w sposób nieingerujący w przebieg testów </w:t>
      </w:r>
      <w:r w:rsidRPr="002854E7">
        <w:rPr>
          <w:rFonts w:asciiTheme="minorHAnsi" w:hAnsiTheme="minorHAnsi"/>
          <w:color w:val="000000" w:themeColor="text1"/>
        </w:rPr>
        <w:t xml:space="preserve">oraz wymiany </w:t>
      </w:r>
      <w:r w:rsidR="00591FE3" w:rsidRPr="002854E7">
        <w:rPr>
          <w:rFonts w:asciiTheme="minorHAnsi" w:hAnsiTheme="minorHAnsi"/>
          <w:color w:val="000000" w:themeColor="text1"/>
        </w:rPr>
        <w:t xml:space="preserve">elementów Demonstratora, </w:t>
      </w:r>
      <w:r w:rsidRPr="002854E7">
        <w:rPr>
          <w:rFonts w:asciiTheme="minorHAnsi" w:hAnsiTheme="minorHAnsi"/>
          <w:color w:val="000000" w:themeColor="text1"/>
        </w:rPr>
        <w:t xml:space="preserve">przy czym prowadzenie wskazanych czynności przez Wykonawcę nie wpływa na bieg terminów określonych Umową oraz wskazane prace nie mogą przekraczać </w:t>
      </w:r>
      <w:r w:rsidR="00E36B4C" w:rsidRPr="002854E7">
        <w:rPr>
          <w:rFonts w:asciiTheme="minorHAnsi" w:hAnsiTheme="minorHAnsi"/>
          <w:color w:val="000000" w:themeColor="text1"/>
        </w:rPr>
        <w:t xml:space="preserve">3 </w:t>
      </w:r>
      <w:r w:rsidRPr="002854E7">
        <w:rPr>
          <w:rFonts w:asciiTheme="minorHAnsi" w:hAnsiTheme="minorHAnsi"/>
          <w:color w:val="000000" w:themeColor="text1"/>
        </w:rPr>
        <w:t xml:space="preserve">Dni Roboczych na </w:t>
      </w:r>
      <w:r w:rsidR="00591FE3" w:rsidRPr="002854E7">
        <w:rPr>
          <w:rFonts w:asciiTheme="minorHAnsi" w:hAnsiTheme="minorHAnsi"/>
          <w:color w:val="000000" w:themeColor="text1"/>
        </w:rPr>
        <w:t>Demonstrator</w:t>
      </w:r>
      <w:r w:rsidR="008366EC" w:rsidRPr="002854E7">
        <w:rPr>
          <w:rFonts w:asciiTheme="minorHAnsi" w:hAnsiTheme="minorHAnsi"/>
          <w:color w:val="000000" w:themeColor="text1"/>
        </w:rPr>
        <w:t xml:space="preserve"> w ramach danego Strumienia</w:t>
      </w:r>
      <w:r w:rsidRPr="002854E7">
        <w:rPr>
          <w:rFonts w:asciiTheme="minorHAnsi" w:hAnsiTheme="minorHAnsi"/>
          <w:color w:val="000000" w:themeColor="text1"/>
        </w:rPr>
        <w:t xml:space="preserve">. O czynnościach podejmowanych zgodnie z niniejszym paragrafem </w:t>
      </w:r>
      <w:r w:rsidR="002B7F38" w:rsidRPr="002854E7">
        <w:rPr>
          <w:rFonts w:asciiTheme="minorHAnsi" w:hAnsiTheme="minorHAnsi"/>
          <w:color w:val="000000" w:themeColor="text1"/>
        </w:rPr>
        <w:t>Wykonawca</w:t>
      </w:r>
      <w:r w:rsidRPr="002854E7">
        <w:rPr>
          <w:rFonts w:asciiTheme="minorHAnsi" w:hAnsiTheme="minorHAnsi"/>
          <w:color w:val="000000" w:themeColor="text1"/>
        </w:rPr>
        <w:t xml:space="preserve"> jest zobowiązany niezwłocznie powiadomić NCBR. W razie przekroczenia </w:t>
      </w:r>
      <w:r w:rsidR="00E36B4C" w:rsidRPr="002854E7">
        <w:rPr>
          <w:rFonts w:asciiTheme="minorHAnsi" w:hAnsiTheme="minorHAnsi"/>
          <w:color w:val="000000" w:themeColor="text1"/>
        </w:rPr>
        <w:t xml:space="preserve">3 </w:t>
      </w:r>
      <w:r w:rsidRPr="002854E7">
        <w:rPr>
          <w:rFonts w:asciiTheme="minorHAnsi" w:hAnsiTheme="minorHAnsi"/>
          <w:color w:val="000000" w:themeColor="text1"/>
        </w:rPr>
        <w:t xml:space="preserve">Dni roboczych na dany </w:t>
      </w:r>
      <w:r w:rsidR="008366EC" w:rsidRPr="002854E7">
        <w:rPr>
          <w:rFonts w:asciiTheme="minorHAnsi" w:hAnsiTheme="minorHAnsi"/>
          <w:color w:val="000000" w:themeColor="text1"/>
        </w:rPr>
        <w:t>Demonstrator</w:t>
      </w:r>
      <w:r w:rsidRPr="002854E7">
        <w:rPr>
          <w:rFonts w:asciiTheme="minorHAnsi" w:hAnsiTheme="minorHAnsi"/>
          <w:color w:val="000000" w:themeColor="text1"/>
        </w:rPr>
        <w:t xml:space="preserve"> </w:t>
      </w:r>
      <w:r w:rsidR="008366EC" w:rsidRPr="002854E7">
        <w:rPr>
          <w:rFonts w:asciiTheme="minorHAnsi" w:hAnsiTheme="minorHAnsi"/>
          <w:color w:val="000000" w:themeColor="text1"/>
        </w:rPr>
        <w:t xml:space="preserve">w ramach danego Strumienia </w:t>
      </w:r>
      <w:r w:rsidRPr="002854E7">
        <w:rPr>
          <w:rFonts w:asciiTheme="minorHAnsi" w:hAnsiTheme="minorHAnsi"/>
          <w:color w:val="000000" w:themeColor="text1"/>
        </w:rPr>
        <w:t xml:space="preserve">przyjmuje się, że </w:t>
      </w:r>
      <w:r w:rsidR="008366EC" w:rsidRPr="002854E7">
        <w:rPr>
          <w:rFonts w:asciiTheme="minorHAnsi" w:hAnsiTheme="minorHAnsi"/>
          <w:color w:val="000000" w:themeColor="text1"/>
        </w:rPr>
        <w:t xml:space="preserve">Demonstrator </w:t>
      </w:r>
      <w:r w:rsidRPr="002854E7">
        <w:rPr>
          <w:rFonts w:asciiTheme="minorHAnsi" w:hAnsiTheme="minorHAnsi"/>
          <w:color w:val="000000" w:themeColor="text1"/>
        </w:rPr>
        <w:t xml:space="preserve">nie zaliczył </w:t>
      </w:r>
      <w:r w:rsidR="007839B9" w:rsidRPr="002854E7">
        <w:rPr>
          <w:rFonts w:asciiTheme="minorHAnsi" w:hAnsiTheme="minorHAnsi"/>
          <w:color w:val="000000" w:themeColor="text1"/>
        </w:rPr>
        <w:t>t</w:t>
      </w:r>
      <w:r w:rsidR="0032093F" w:rsidRPr="002854E7">
        <w:rPr>
          <w:rFonts w:asciiTheme="minorHAnsi" w:hAnsiTheme="minorHAnsi"/>
          <w:color w:val="000000" w:themeColor="text1"/>
        </w:rPr>
        <w:t xml:space="preserve">estów </w:t>
      </w:r>
      <w:r w:rsidR="008366EC" w:rsidRPr="002854E7">
        <w:rPr>
          <w:rFonts w:asciiTheme="minorHAnsi" w:hAnsiTheme="minorHAnsi"/>
          <w:color w:val="000000" w:themeColor="text1"/>
        </w:rPr>
        <w:t>Demonstratora</w:t>
      </w:r>
      <w:r w:rsidRPr="002854E7">
        <w:rPr>
          <w:rFonts w:asciiTheme="minorHAnsi" w:hAnsiTheme="minorHAnsi"/>
          <w:color w:val="000000" w:themeColor="text1"/>
        </w:rPr>
        <w:t>.</w:t>
      </w:r>
    </w:p>
    <w:p w14:paraId="16D4B1BB" w14:textId="77777777" w:rsidR="0032093F" w:rsidRPr="002854E7" w:rsidRDefault="0032093F" w:rsidP="003E0140">
      <w:pPr>
        <w:spacing w:after="0" w:line="240" w:lineRule="auto"/>
        <w:contextualSpacing/>
        <w:jc w:val="both"/>
        <w:rPr>
          <w:rFonts w:asciiTheme="minorHAnsi" w:hAnsiTheme="minorHAnsi" w:cstheme="minorHAnsi"/>
          <w:color w:val="000000" w:themeColor="text1"/>
        </w:rPr>
      </w:pPr>
    </w:p>
    <w:p w14:paraId="78B314B8" w14:textId="77777777" w:rsidR="00D559D0" w:rsidRPr="002854E7" w:rsidRDefault="00D559D0" w:rsidP="00B96C37">
      <w:pPr>
        <w:pStyle w:val="Nagwek2"/>
        <w:numPr>
          <w:ilvl w:val="0"/>
          <w:numId w:val="14"/>
        </w:numPr>
        <w:spacing w:before="0" w:line="240" w:lineRule="auto"/>
        <w:ind w:left="0" w:hanging="567"/>
        <w:contextualSpacing/>
        <w:rPr>
          <w:rFonts w:asciiTheme="minorHAnsi" w:hAnsiTheme="minorHAnsi"/>
          <w:sz w:val="22"/>
          <w:szCs w:val="22"/>
        </w:rPr>
      </w:pPr>
      <w:bookmarkStart w:id="232" w:name="_Toc504994961"/>
      <w:bookmarkStart w:id="233" w:name="_Toc511371207"/>
      <w:bookmarkStart w:id="234" w:name="_Toc54798309"/>
      <w:bookmarkStart w:id="235" w:name="_Toc52745905"/>
      <w:r w:rsidRPr="002854E7">
        <w:rPr>
          <w:rFonts w:asciiTheme="minorHAnsi" w:hAnsiTheme="minorHAnsi"/>
          <w:sz w:val="22"/>
          <w:szCs w:val="22"/>
        </w:rPr>
        <w:t>[SKUTKI OPÓŹNIEŃ]</w:t>
      </w:r>
      <w:bookmarkEnd w:id="232"/>
      <w:bookmarkEnd w:id="233"/>
      <w:bookmarkEnd w:id="234"/>
      <w:bookmarkEnd w:id="235"/>
    </w:p>
    <w:p w14:paraId="092EC31E" w14:textId="1022C7B8" w:rsidR="00D559D0" w:rsidRPr="002854E7" w:rsidRDefault="00D559D0" w:rsidP="003E0140">
      <w:pPr>
        <w:spacing w:after="0" w:line="240" w:lineRule="auto"/>
        <w:contextualSpacing/>
        <w:jc w:val="both"/>
        <w:rPr>
          <w:rFonts w:asciiTheme="minorHAnsi" w:hAnsiTheme="minorHAnsi"/>
          <w:color w:val="000000" w:themeColor="text1"/>
        </w:rPr>
      </w:pPr>
      <w:r w:rsidRPr="002854E7">
        <w:rPr>
          <w:rFonts w:asciiTheme="minorHAnsi" w:hAnsiTheme="minorHAnsi"/>
          <w:color w:val="000000" w:themeColor="text1"/>
        </w:rPr>
        <w:t>W przypadku nieterminowej realizacji Prac B+R na rzecz NCBR, NCBR jest uprawnione do skorzystania z uprawnień wskazanych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_Ref493846761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38</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oraz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_Ref479974598 \n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40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62001B81" w14:textId="77777777" w:rsidR="00F83C9A" w:rsidRPr="002854E7" w:rsidRDefault="00F83C9A" w:rsidP="003E0140">
      <w:pPr>
        <w:spacing w:after="0" w:line="240" w:lineRule="auto"/>
        <w:contextualSpacing/>
        <w:jc w:val="both"/>
        <w:rPr>
          <w:rFonts w:asciiTheme="minorHAnsi" w:hAnsiTheme="minorHAnsi"/>
          <w:color w:val="000000" w:themeColor="text1"/>
        </w:rPr>
      </w:pPr>
    </w:p>
    <w:p w14:paraId="392C1A40" w14:textId="77777777" w:rsidR="00F83C9A" w:rsidRPr="002854E7" w:rsidRDefault="005D1B10" w:rsidP="00B96C37">
      <w:pPr>
        <w:pStyle w:val="Nagwek1"/>
        <w:numPr>
          <w:ilvl w:val="0"/>
          <w:numId w:val="1"/>
        </w:numPr>
        <w:spacing w:before="0" w:after="0" w:line="240" w:lineRule="auto"/>
        <w:contextualSpacing/>
        <w:rPr>
          <w:rFonts w:asciiTheme="minorHAnsi" w:hAnsiTheme="minorHAnsi"/>
          <w:sz w:val="22"/>
          <w:szCs w:val="22"/>
        </w:rPr>
      </w:pPr>
      <w:bookmarkStart w:id="236" w:name="_Ref52746367"/>
      <w:bookmarkStart w:id="237" w:name="_Ref52748402"/>
      <w:bookmarkStart w:id="238" w:name="_Ref53704154"/>
      <w:bookmarkStart w:id="239" w:name="_Toc54798310"/>
      <w:bookmarkStart w:id="240" w:name="_Toc52745906"/>
      <w:bookmarkStart w:id="241" w:name="_Hlk53752956"/>
      <w:r w:rsidRPr="002854E7">
        <w:rPr>
          <w:rFonts w:asciiTheme="minorHAnsi" w:hAnsiTheme="minorHAnsi"/>
          <w:sz w:val="22"/>
          <w:szCs w:val="22"/>
        </w:rPr>
        <w:t>WERYFIKACJA ROZWIĄZANIA</w:t>
      </w:r>
      <w:bookmarkEnd w:id="236"/>
      <w:bookmarkEnd w:id="237"/>
      <w:bookmarkEnd w:id="238"/>
      <w:bookmarkEnd w:id="239"/>
      <w:bookmarkEnd w:id="240"/>
    </w:p>
    <w:p w14:paraId="6BF7E2C9" w14:textId="77777777" w:rsidR="008E7618" w:rsidRPr="002854E7" w:rsidRDefault="008E7618" w:rsidP="003E0140">
      <w:pPr>
        <w:spacing w:after="0" w:line="240" w:lineRule="auto"/>
        <w:contextualSpacing/>
        <w:rPr>
          <w:color w:val="000000" w:themeColor="text1"/>
        </w:rPr>
      </w:pPr>
    </w:p>
    <w:p w14:paraId="1FC43B8C" w14:textId="77777777" w:rsidR="00F83C9A" w:rsidRPr="002854E7" w:rsidRDefault="00F83C9A" w:rsidP="00B96C37">
      <w:pPr>
        <w:pStyle w:val="Nagwek2"/>
        <w:numPr>
          <w:ilvl w:val="0"/>
          <w:numId w:val="14"/>
        </w:numPr>
        <w:spacing w:before="0" w:line="240" w:lineRule="auto"/>
        <w:ind w:left="0" w:hanging="567"/>
        <w:contextualSpacing/>
        <w:rPr>
          <w:rFonts w:asciiTheme="minorHAnsi" w:hAnsiTheme="minorHAnsi"/>
          <w:sz w:val="22"/>
          <w:szCs w:val="22"/>
        </w:rPr>
      </w:pPr>
      <w:bookmarkStart w:id="242" w:name="_Ref52702904"/>
      <w:bookmarkStart w:id="243" w:name="_Toc54798311"/>
      <w:bookmarkStart w:id="244" w:name="_Toc52745907"/>
      <w:r w:rsidRPr="002854E7">
        <w:rPr>
          <w:rFonts w:asciiTheme="minorHAnsi" w:hAnsiTheme="minorHAnsi"/>
          <w:sz w:val="22"/>
          <w:szCs w:val="22"/>
        </w:rPr>
        <w:t>[</w:t>
      </w:r>
      <w:r w:rsidR="005D1B10" w:rsidRPr="002854E7">
        <w:rPr>
          <w:rFonts w:asciiTheme="minorHAnsi" w:hAnsiTheme="minorHAnsi"/>
          <w:sz w:val="22"/>
          <w:szCs w:val="22"/>
        </w:rPr>
        <w:t>DEMONSTRATOR</w:t>
      </w:r>
      <w:r w:rsidRPr="002854E7">
        <w:rPr>
          <w:rFonts w:asciiTheme="minorHAnsi" w:hAnsiTheme="minorHAnsi"/>
          <w:sz w:val="22"/>
          <w:szCs w:val="22"/>
        </w:rPr>
        <w:t>]</w:t>
      </w:r>
      <w:bookmarkEnd w:id="242"/>
      <w:bookmarkEnd w:id="243"/>
      <w:bookmarkEnd w:id="244"/>
    </w:p>
    <w:p w14:paraId="462D2D85" w14:textId="54FE59EC" w:rsidR="005D1B10" w:rsidRPr="002854E7" w:rsidRDefault="005D1B10" w:rsidP="00B96C37">
      <w:pPr>
        <w:pStyle w:val="Akapitzlist"/>
        <w:numPr>
          <w:ilvl w:val="0"/>
          <w:numId w:val="73"/>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W ramach Wyniku Prac Etapu III, w ramach danego Strumienia</w:t>
      </w:r>
      <w:r w:rsidR="00892366" w:rsidRPr="002854E7">
        <w:rPr>
          <w:rFonts w:asciiTheme="minorHAnsi" w:hAnsiTheme="minorHAnsi"/>
          <w:color w:val="000000" w:themeColor="text1"/>
        </w:rPr>
        <w:t xml:space="preserve"> i w ramach </w:t>
      </w:r>
      <w:r w:rsidR="00AC3F2F" w:rsidRPr="002854E7">
        <w:rPr>
          <w:rFonts w:asciiTheme="minorHAnsi" w:hAnsiTheme="minorHAnsi"/>
          <w:color w:val="000000" w:themeColor="text1"/>
        </w:rPr>
        <w:t xml:space="preserve">Wynagrodzenia Podstawowego </w:t>
      </w:r>
      <w:r w:rsidR="00892366" w:rsidRPr="002854E7">
        <w:rPr>
          <w:rFonts w:asciiTheme="minorHAnsi" w:hAnsiTheme="minorHAnsi"/>
          <w:color w:val="000000" w:themeColor="text1"/>
        </w:rPr>
        <w:t>za wykonanie Etapu III Umowy</w:t>
      </w:r>
      <w:r w:rsidRPr="002854E7">
        <w:rPr>
          <w:rFonts w:asciiTheme="minorHAnsi" w:hAnsiTheme="minorHAnsi"/>
          <w:color w:val="000000" w:themeColor="text1"/>
        </w:rPr>
        <w:t xml:space="preserve">, Wykonawca jest zobowiązany przedstawić </w:t>
      </w:r>
      <w:r w:rsidR="00F70A8C" w:rsidRPr="002854E7">
        <w:rPr>
          <w:rFonts w:asciiTheme="minorHAnsi" w:hAnsiTheme="minorHAnsi"/>
          <w:color w:val="000000" w:themeColor="text1"/>
        </w:rPr>
        <w:t xml:space="preserve">NCBR </w:t>
      </w:r>
      <w:r w:rsidRPr="002854E7">
        <w:rPr>
          <w:rFonts w:asciiTheme="minorHAnsi" w:hAnsiTheme="minorHAnsi"/>
          <w:color w:val="000000" w:themeColor="text1"/>
        </w:rPr>
        <w:t xml:space="preserve">praktyczne zastosowanie Rozwiązania w </w:t>
      </w:r>
      <w:r w:rsidR="0094571C" w:rsidRPr="002854E7">
        <w:rPr>
          <w:rFonts w:asciiTheme="minorHAnsi" w:hAnsiTheme="minorHAnsi"/>
          <w:color w:val="000000" w:themeColor="text1"/>
        </w:rPr>
        <w:t>postaci wykonanego przez siebie</w:t>
      </w:r>
      <w:r w:rsidRPr="002854E7">
        <w:rPr>
          <w:rFonts w:asciiTheme="minorHAnsi" w:hAnsiTheme="minorHAnsi"/>
          <w:color w:val="000000" w:themeColor="text1"/>
        </w:rPr>
        <w:t xml:space="preserve"> Demonstratora.</w:t>
      </w:r>
    </w:p>
    <w:p w14:paraId="4E3821FB" w14:textId="10533EE2" w:rsidR="00D1699D" w:rsidRPr="002854E7" w:rsidRDefault="005D1B10" w:rsidP="00B96C37">
      <w:pPr>
        <w:pStyle w:val="Akapitzlist"/>
        <w:numPr>
          <w:ilvl w:val="0"/>
          <w:numId w:val="73"/>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Szczegółowe </w:t>
      </w:r>
      <w:r w:rsidR="5DE364E7" w:rsidRPr="002854E7">
        <w:rPr>
          <w:rFonts w:asciiTheme="minorHAnsi" w:hAnsiTheme="minorHAnsi"/>
          <w:color w:val="000000" w:themeColor="text1"/>
        </w:rPr>
        <w:t>Wymagania</w:t>
      </w:r>
      <w:r w:rsidRPr="002854E7">
        <w:rPr>
          <w:rFonts w:asciiTheme="minorHAnsi" w:hAnsiTheme="minorHAnsi"/>
          <w:color w:val="000000" w:themeColor="text1"/>
        </w:rPr>
        <w:t xml:space="preserve"> dotyczące Demonstratora w ramach danego Strumienia określa</w:t>
      </w:r>
      <w:r w:rsidR="008E2317" w:rsidRPr="002854E7">
        <w:rPr>
          <w:rFonts w:asciiTheme="minorHAnsi" w:hAnsiTheme="minorHAnsi"/>
          <w:color w:val="000000" w:themeColor="text1"/>
        </w:rPr>
        <w:t>ją</w:t>
      </w:r>
      <w:r w:rsidRPr="002854E7">
        <w:rPr>
          <w:rFonts w:asciiTheme="minorHAnsi" w:hAnsiTheme="minorHAnsi"/>
          <w:color w:val="000000" w:themeColor="text1"/>
        </w:rPr>
        <w:t xml:space="preserve"> </w:t>
      </w:r>
      <w:r w:rsidR="430670A5" w:rsidRPr="002854E7">
        <w:rPr>
          <w:rFonts w:asciiTheme="minorHAnsi" w:hAnsiTheme="minorHAnsi"/>
          <w:color w:val="000000" w:themeColor="text1"/>
        </w:rPr>
        <w:t>Załączni</w:t>
      </w:r>
      <w:r w:rsidRPr="002854E7">
        <w:rPr>
          <w:rFonts w:asciiTheme="minorHAnsi" w:hAnsiTheme="minorHAnsi"/>
          <w:color w:val="000000" w:themeColor="text1"/>
        </w:rPr>
        <w:t xml:space="preserve">k nr </w:t>
      </w:r>
      <w:r w:rsidR="00166980" w:rsidRPr="002854E7">
        <w:rPr>
          <w:rFonts w:asciiTheme="minorHAnsi" w:hAnsiTheme="minorHAnsi"/>
          <w:color w:val="000000" w:themeColor="text1"/>
        </w:rPr>
        <w:t xml:space="preserve">1 oraz </w:t>
      </w:r>
      <w:r w:rsidR="430670A5" w:rsidRPr="002854E7">
        <w:rPr>
          <w:rFonts w:asciiTheme="minorHAnsi" w:hAnsiTheme="minorHAnsi"/>
          <w:color w:val="000000" w:themeColor="text1"/>
        </w:rPr>
        <w:t>Załączni</w:t>
      </w:r>
      <w:r w:rsidR="00166980" w:rsidRPr="002854E7">
        <w:rPr>
          <w:rFonts w:asciiTheme="minorHAnsi" w:hAnsiTheme="minorHAnsi"/>
          <w:color w:val="000000" w:themeColor="text1"/>
        </w:rPr>
        <w:t xml:space="preserve">k nr </w:t>
      </w:r>
      <w:r w:rsidR="00A71F07" w:rsidRPr="002854E7">
        <w:rPr>
          <w:rFonts w:asciiTheme="minorHAnsi" w:hAnsiTheme="minorHAnsi"/>
          <w:color w:val="000000" w:themeColor="text1"/>
        </w:rPr>
        <w:t xml:space="preserve">4 </w:t>
      </w:r>
      <w:r w:rsidRPr="002854E7">
        <w:rPr>
          <w:rFonts w:asciiTheme="minorHAnsi" w:hAnsiTheme="minorHAnsi"/>
          <w:color w:val="000000" w:themeColor="text1"/>
        </w:rPr>
        <w:t>do Regulaminu.</w:t>
      </w:r>
      <w:r w:rsidR="006C5E3D" w:rsidRPr="002854E7">
        <w:rPr>
          <w:rFonts w:asciiTheme="minorHAnsi" w:hAnsiTheme="minorHAnsi"/>
          <w:color w:val="000000" w:themeColor="text1"/>
        </w:rPr>
        <w:t xml:space="preserve"> W szczególności Demonstrator</w:t>
      </w:r>
      <w:r w:rsidR="00C27E07" w:rsidRPr="002854E7">
        <w:rPr>
          <w:rFonts w:asciiTheme="minorHAnsi" w:hAnsiTheme="minorHAnsi"/>
          <w:color w:val="000000" w:themeColor="text1"/>
        </w:rPr>
        <w:t xml:space="preserve"> musi</w:t>
      </w:r>
      <w:r w:rsidR="00D1699D" w:rsidRPr="002854E7">
        <w:rPr>
          <w:rFonts w:asciiTheme="minorHAnsi" w:hAnsiTheme="minorHAnsi"/>
          <w:color w:val="000000" w:themeColor="text1"/>
        </w:rPr>
        <w:t>:</w:t>
      </w:r>
    </w:p>
    <w:p w14:paraId="5A7C6BC7" w14:textId="06BA335C" w:rsidR="00D1699D" w:rsidRPr="002854E7" w:rsidRDefault="006C5E3D" w:rsidP="00B96C37">
      <w:pPr>
        <w:pStyle w:val="Akapitzlist"/>
        <w:numPr>
          <w:ilvl w:val="1"/>
          <w:numId w:val="7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 </w:t>
      </w:r>
      <w:r w:rsidR="00C27E07" w:rsidRPr="002854E7">
        <w:rPr>
          <w:rFonts w:asciiTheme="minorHAnsi" w:hAnsiTheme="minorHAnsi"/>
          <w:color w:val="000000" w:themeColor="text1"/>
        </w:rPr>
        <w:t xml:space="preserve">być </w:t>
      </w:r>
      <w:r w:rsidR="00F92BBE" w:rsidRPr="002854E7">
        <w:rPr>
          <w:rFonts w:asciiTheme="minorHAnsi" w:hAnsiTheme="minorHAnsi"/>
          <w:color w:val="000000" w:themeColor="text1"/>
        </w:rPr>
        <w:t>wybudowany</w:t>
      </w:r>
      <w:r w:rsidR="00C27E07" w:rsidRPr="002854E7">
        <w:rPr>
          <w:rFonts w:asciiTheme="minorHAnsi" w:hAnsiTheme="minorHAnsi"/>
          <w:color w:val="000000" w:themeColor="text1"/>
        </w:rPr>
        <w:t xml:space="preserve"> </w:t>
      </w:r>
      <w:r w:rsidRPr="002854E7">
        <w:rPr>
          <w:rFonts w:asciiTheme="minorHAnsi" w:hAnsiTheme="minorHAnsi"/>
          <w:color w:val="000000" w:themeColor="text1"/>
        </w:rPr>
        <w:t xml:space="preserve">zgodnie ze specyfikacją określoną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w:t>
      </w:r>
      <w:r w:rsidR="00F70A8C" w:rsidRPr="002854E7">
        <w:rPr>
          <w:rFonts w:asciiTheme="minorHAnsi" w:hAnsiTheme="minorHAnsi"/>
          <w:color w:val="000000" w:themeColor="text1"/>
        </w:rPr>
        <w:t>1</w:t>
      </w:r>
      <w:r w:rsidR="00A71F07" w:rsidRPr="002854E7">
        <w:rPr>
          <w:rFonts w:asciiTheme="minorHAnsi" w:hAnsiTheme="minorHAnsi"/>
          <w:color w:val="000000" w:themeColor="text1"/>
        </w:rPr>
        <w:t xml:space="preserve"> </w:t>
      </w:r>
      <w:r w:rsidRPr="002854E7">
        <w:rPr>
          <w:rFonts w:asciiTheme="minorHAnsi" w:hAnsiTheme="minorHAnsi"/>
          <w:color w:val="000000" w:themeColor="text1"/>
        </w:rPr>
        <w:t>do Regulaminu</w:t>
      </w:r>
      <w:r w:rsidR="00D1699D" w:rsidRPr="002854E7">
        <w:rPr>
          <w:rFonts w:asciiTheme="minorHAnsi" w:hAnsiTheme="minorHAnsi"/>
          <w:color w:val="000000" w:themeColor="text1"/>
        </w:rPr>
        <w:t>,</w:t>
      </w:r>
    </w:p>
    <w:p w14:paraId="723FAA13" w14:textId="4D81178D" w:rsidR="005D1B10" w:rsidRPr="002854E7" w:rsidRDefault="00D1699D" w:rsidP="00B96C37">
      <w:pPr>
        <w:pStyle w:val="Akapitzlist"/>
        <w:numPr>
          <w:ilvl w:val="1"/>
          <w:numId w:val="73"/>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umożliwiać gromadzenie i zapisyw</w:t>
      </w:r>
      <w:r w:rsidR="00F70A8C" w:rsidRPr="002854E7">
        <w:rPr>
          <w:rFonts w:asciiTheme="minorHAnsi" w:hAnsiTheme="minorHAnsi"/>
          <w:color w:val="000000" w:themeColor="text1"/>
        </w:rPr>
        <w:t>a</w:t>
      </w:r>
      <w:r w:rsidRPr="002854E7">
        <w:rPr>
          <w:rFonts w:asciiTheme="minorHAnsi" w:hAnsiTheme="minorHAnsi"/>
          <w:color w:val="000000" w:themeColor="text1"/>
        </w:rPr>
        <w:t xml:space="preserve">nie danych, zgodnie ze specyfikacją określoną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w:t>
      </w:r>
      <w:r w:rsidR="00166980" w:rsidRPr="002854E7">
        <w:rPr>
          <w:rFonts w:asciiTheme="minorHAnsi" w:hAnsiTheme="minorHAnsi"/>
          <w:color w:val="000000" w:themeColor="text1"/>
        </w:rPr>
        <w:t xml:space="preserve">1 oraz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166980" w:rsidRPr="002854E7">
        <w:rPr>
          <w:rFonts w:asciiTheme="minorHAnsi" w:hAnsiTheme="minorHAnsi"/>
          <w:color w:val="000000" w:themeColor="text1"/>
        </w:rPr>
        <w:t xml:space="preserve"> nr </w:t>
      </w:r>
      <w:r w:rsidR="00A71F07" w:rsidRPr="002854E7">
        <w:rPr>
          <w:rFonts w:asciiTheme="minorHAnsi" w:hAnsiTheme="minorHAnsi"/>
          <w:color w:val="000000" w:themeColor="text1"/>
        </w:rPr>
        <w:t xml:space="preserve">4 </w:t>
      </w:r>
      <w:r w:rsidRPr="002854E7">
        <w:rPr>
          <w:rFonts w:asciiTheme="minorHAnsi" w:hAnsiTheme="minorHAnsi"/>
          <w:color w:val="000000" w:themeColor="text1"/>
        </w:rPr>
        <w:t>do Regulaminu, przez Okres Demonstracji</w:t>
      </w:r>
      <w:r w:rsidR="006C5E3D" w:rsidRPr="002854E7">
        <w:rPr>
          <w:rFonts w:asciiTheme="minorHAnsi" w:hAnsiTheme="minorHAnsi"/>
          <w:color w:val="000000" w:themeColor="text1"/>
        </w:rPr>
        <w:t>.</w:t>
      </w:r>
    </w:p>
    <w:p w14:paraId="5F659D62" w14:textId="36092540" w:rsidR="00241C09" w:rsidRPr="002854E7" w:rsidRDefault="005D1B10" w:rsidP="00B96C37">
      <w:pPr>
        <w:pStyle w:val="Akapitzlist"/>
        <w:numPr>
          <w:ilvl w:val="0"/>
          <w:numId w:val="73"/>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Wykonawca jest zobowiązany przygotować i </w:t>
      </w:r>
      <w:r w:rsidR="3C502E7D" w:rsidRPr="002854E7">
        <w:rPr>
          <w:rFonts w:asciiTheme="minorHAnsi" w:hAnsiTheme="minorHAnsi"/>
          <w:color w:val="000000" w:themeColor="text1"/>
        </w:rPr>
        <w:t xml:space="preserve">wybudować </w:t>
      </w:r>
      <w:r w:rsidRPr="002854E7">
        <w:rPr>
          <w:rFonts w:asciiTheme="minorHAnsi" w:hAnsiTheme="minorHAnsi"/>
          <w:color w:val="000000" w:themeColor="text1"/>
        </w:rPr>
        <w:t>Demonstrator w sposób odpowiadający założeniom przedstawionym przez niego we Wniosku, a następnie uszczegółowionym w ramach Wyniku Prac Etapu I i Wyniku Prac Etapu II</w:t>
      </w:r>
      <w:r w:rsidR="0001034A" w:rsidRPr="002854E7">
        <w:rPr>
          <w:rFonts w:asciiTheme="minorHAnsi" w:hAnsiTheme="minorHAnsi"/>
          <w:color w:val="000000" w:themeColor="text1"/>
        </w:rPr>
        <w:t xml:space="preserve"> i projekcie </w:t>
      </w:r>
      <w:r w:rsidR="3B7D162A" w:rsidRPr="002854E7">
        <w:rPr>
          <w:rFonts w:asciiTheme="minorHAnsi" w:hAnsiTheme="minorHAnsi"/>
          <w:color w:val="000000" w:themeColor="text1"/>
        </w:rPr>
        <w:t>architektoniczno-</w:t>
      </w:r>
      <w:r w:rsidR="0001034A" w:rsidRPr="002854E7">
        <w:rPr>
          <w:rFonts w:asciiTheme="minorHAnsi" w:hAnsiTheme="minorHAnsi"/>
          <w:color w:val="000000" w:themeColor="text1"/>
        </w:rPr>
        <w:t>budowlanym</w:t>
      </w:r>
      <w:r w:rsidR="00241C09" w:rsidRPr="002854E7">
        <w:rPr>
          <w:rFonts w:asciiTheme="minorHAnsi" w:hAnsiTheme="minorHAnsi"/>
          <w:color w:val="000000" w:themeColor="text1"/>
        </w:rPr>
        <w:t xml:space="preserve">, a także jest zobowiązany wykonywać prace budowlane </w:t>
      </w:r>
      <w:r w:rsidR="00241C09" w:rsidRPr="002854E7">
        <w:rPr>
          <w:rFonts w:asciiTheme="minorHAnsi" w:hAnsiTheme="minorHAnsi"/>
          <w:color w:val="000000" w:themeColor="text1"/>
        </w:rPr>
        <w:lastRenderedPageBreak/>
        <w:t>zgodnie ze sztuką i właściwymi przepisami, w szczególności przepisami Ustawy Prawo budowlane</w:t>
      </w:r>
      <w:r w:rsidRPr="002854E7">
        <w:rPr>
          <w:rFonts w:asciiTheme="minorHAnsi" w:hAnsiTheme="minorHAnsi"/>
          <w:color w:val="000000" w:themeColor="text1"/>
        </w:rPr>
        <w:t>.</w:t>
      </w:r>
    </w:p>
    <w:p w14:paraId="3BC3469C" w14:textId="1BCDB6AD" w:rsidR="00241C09" w:rsidRPr="002854E7" w:rsidRDefault="00892366" w:rsidP="00B96C37">
      <w:pPr>
        <w:pStyle w:val="Akapitzlist"/>
        <w:numPr>
          <w:ilvl w:val="0"/>
          <w:numId w:val="73"/>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Demonstrator</w:t>
      </w:r>
      <w:r w:rsidR="00F70A8C" w:rsidRPr="002854E7">
        <w:rPr>
          <w:rFonts w:asciiTheme="minorHAnsi" w:hAnsiTheme="minorHAnsi"/>
          <w:color w:val="000000" w:themeColor="text1"/>
        </w:rPr>
        <w:t xml:space="preserve"> zostanie stworzony przez Wykonawcę na Nieruchomości Demonstracyjnej i</w:t>
      </w:r>
      <w:r w:rsidRPr="002854E7">
        <w:rPr>
          <w:rFonts w:asciiTheme="minorHAnsi" w:hAnsiTheme="minorHAnsi"/>
          <w:color w:val="000000" w:themeColor="text1"/>
        </w:rPr>
        <w:t xml:space="preserve"> po jego połączeniu </w:t>
      </w:r>
      <w:r w:rsidR="767B48A9" w:rsidRPr="002854E7">
        <w:rPr>
          <w:rFonts w:asciiTheme="minorHAnsi" w:hAnsiTheme="minorHAnsi"/>
          <w:color w:val="000000" w:themeColor="text1"/>
        </w:rPr>
        <w:t xml:space="preserve">w sposób trwały </w:t>
      </w:r>
      <w:r w:rsidRPr="002854E7">
        <w:rPr>
          <w:rFonts w:asciiTheme="minorHAnsi" w:hAnsiTheme="minorHAnsi"/>
          <w:color w:val="000000" w:themeColor="text1"/>
        </w:rPr>
        <w:t xml:space="preserve">z </w:t>
      </w:r>
      <w:r w:rsidR="006B3B4D" w:rsidRPr="002854E7">
        <w:rPr>
          <w:rFonts w:asciiTheme="minorHAnsi" w:hAnsiTheme="minorHAnsi"/>
          <w:color w:val="000000" w:themeColor="text1"/>
        </w:rPr>
        <w:t>Nieruchomością Demonstracyjną</w:t>
      </w:r>
      <w:r w:rsidR="005F2193" w:rsidRPr="002854E7">
        <w:rPr>
          <w:rFonts w:asciiTheme="minorHAnsi" w:hAnsiTheme="minorHAnsi"/>
          <w:color w:val="000000" w:themeColor="text1"/>
        </w:rPr>
        <w:t xml:space="preserve"> </w:t>
      </w:r>
      <w:r w:rsidRPr="002854E7">
        <w:rPr>
          <w:rFonts w:asciiTheme="minorHAnsi" w:hAnsiTheme="minorHAnsi"/>
          <w:color w:val="000000" w:themeColor="text1"/>
        </w:rPr>
        <w:t>stanie</w:t>
      </w:r>
      <w:r w:rsidR="005F2193" w:rsidRPr="002854E7">
        <w:rPr>
          <w:rFonts w:asciiTheme="minorHAnsi" w:hAnsiTheme="minorHAnsi"/>
          <w:color w:val="000000" w:themeColor="text1"/>
        </w:rPr>
        <w:t xml:space="preserve"> </w:t>
      </w:r>
      <w:r w:rsidRPr="002854E7">
        <w:rPr>
          <w:rFonts w:asciiTheme="minorHAnsi" w:hAnsiTheme="minorHAnsi"/>
          <w:color w:val="000000" w:themeColor="text1"/>
        </w:rPr>
        <w:t>się własnością właściciela wskazanej nieruchomości.</w:t>
      </w:r>
      <w:r w:rsidR="00241C09" w:rsidRPr="002854E7">
        <w:rPr>
          <w:rFonts w:asciiTheme="minorHAnsi" w:hAnsiTheme="minorHAnsi"/>
          <w:color w:val="000000" w:themeColor="text1"/>
        </w:rPr>
        <w:t xml:space="preserve"> Z chwilą stworzenia Demonstratora jego własność oraz ciężary z nim związane przechodzą na właściciela Nieruchomości Demonstracyjnej.</w:t>
      </w:r>
      <w:r w:rsidR="00CE782B" w:rsidRPr="002854E7">
        <w:rPr>
          <w:rFonts w:asciiTheme="minorHAnsi" w:hAnsiTheme="minorHAnsi"/>
          <w:color w:val="000000" w:themeColor="text1"/>
        </w:rPr>
        <w:t xml:space="preserve"> </w:t>
      </w:r>
    </w:p>
    <w:p w14:paraId="1B6DF6BB" w14:textId="1B715A17" w:rsidR="00241C09" w:rsidRPr="002854E7" w:rsidRDefault="00241C09" w:rsidP="00B96C37">
      <w:pPr>
        <w:pStyle w:val="Akapitzlist"/>
        <w:numPr>
          <w:ilvl w:val="0"/>
          <w:numId w:val="73"/>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W celu usunięcia wątpliwości Strony wskazują, że </w:t>
      </w:r>
      <w:r w:rsidR="00F9251F" w:rsidRPr="002854E7">
        <w:rPr>
          <w:rFonts w:asciiTheme="minorHAnsi" w:hAnsiTheme="minorHAnsi"/>
          <w:color w:val="000000" w:themeColor="text1"/>
        </w:rPr>
        <w:t xml:space="preserve">wykonanie </w:t>
      </w:r>
      <w:r w:rsidRPr="002854E7">
        <w:rPr>
          <w:rFonts w:asciiTheme="minorHAnsi" w:hAnsiTheme="minorHAnsi"/>
          <w:color w:val="000000" w:themeColor="text1"/>
        </w:rPr>
        <w:t>Demonstrator</w:t>
      </w:r>
      <w:r w:rsidR="00F9251F" w:rsidRPr="002854E7">
        <w:rPr>
          <w:rFonts w:asciiTheme="minorHAnsi" w:hAnsiTheme="minorHAnsi"/>
          <w:color w:val="000000" w:themeColor="text1"/>
        </w:rPr>
        <w:t xml:space="preserve">a na rzecz NCBR odbywa się jedynie w celu </w:t>
      </w:r>
      <w:r w:rsidR="00870486" w:rsidRPr="002854E7">
        <w:rPr>
          <w:rFonts w:asciiTheme="minorHAnsi" w:hAnsiTheme="minorHAnsi"/>
          <w:color w:val="000000" w:themeColor="text1"/>
        </w:rPr>
        <w:t>opracowania i</w:t>
      </w:r>
      <w:r w:rsidR="00F9251F" w:rsidRPr="002854E7">
        <w:rPr>
          <w:rFonts w:asciiTheme="minorHAnsi" w:hAnsiTheme="minorHAnsi"/>
          <w:color w:val="000000" w:themeColor="text1"/>
        </w:rPr>
        <w:t xml:space="preserve"> </w:t>
      </w:r>
      <w:r w:rsidRPr="002854E7">
        <w:rPr>
          <w:rFonts w:asciiTheme="minorHAnsi" w:hAnsiTheme="minorHAnsi"/>
          <w:color w:val="000000" w:themeColor="text1"/>
        </w:rPr>
        <w:t>demonstracji Rozwiązania,.</w:t>
      </w:r>
      <w:r w:rsidR="00F9251F" w:rsidRPr="002854E7">
        <w:rPr>
          <w:rFonts w:asciiTheme="minorHAnsi" w:hAnsiTheme="minorHAnsi"/>
          <w:color w:val="000000" w:themeColor="text1"/>
        </w:rPr>
        <w:t xml:space="preserve"> Zasady rozliczenia finansowania przez NCBR budowy Demonstratora z Partnerem Strategicznym określa osobna umowa pomiędzy NCBR a</w:t>
      </w:r>
      <w:r w:rsidR="00870486" w:rsidRPr="002854E7">
        <w:rPr>
          <w:rFonts w:asciiTheme="minorHAnsi" w:hAnsiTheme="minorHAnsi"/>
          <w:color w:val="000000" w:themeColor="text1"/>
        </w:rPr>
        <w:t> </w:t>
      </w:r>
      <w:r w:rsidR="00F9251F" w:rsidRPr="002854E7">
        <w:rPr>
          <w:rFonts w:asciiTheme="minorHAnsi" w:hAnsiTheme="minorHAnsi"/>
          <w:color w:val="000000" w:themeColor="text1"/>
        </w:rPr>
        <w:t>Partnerem Strategicznym.</w:t>
      </w:r>
      <w:r w:rsidR="00CE782B" w:rsidRPr="002854E7">
        <w:rPr>
          <w:rFonts w:asciiTheme="minorHAnsi" w:hAnsiTheme="minorHAnsi"/>
          <w:color w:val="000000" w:themeColor="text1"/>
        </w:rPr>
        <w:t xml:space="preserve"> Wykonawca zobowiązuje się nie dochodzić względem właściciela Nieruchomości Demonstracyjnej żadnych roszczeń tytułem poczynionych nakładów lub bezpodstawnego wzbogacenia.</w:t>
      </w:r>
    </w:p>
    <w:p w14:paraId="7B711EB7" w14:textId="6699E59E" w:rsidR="00CE782B" w:rsidRPr="002854E7" w:rsidRDefault="00CE782B" w:rsidP="00B96C37">
      <w:pPr>
        <w:pStyle w:val="Akapitzlist"/>
        <w:numPr>
          <w:ilvl w:val="0"/>
          <w:numId w:val="73"/>
        </w:numPr>
        <w:spacing w:after="0" w:line="240" w:lineRule="auto"/>
        <w:ind w:left="426"/>
        <w:jc w:val="both"/>
        <w:rPr>
          <w:rFonts w:asciiTheme="minorHAnsi" w:hAnsiTheme="minorHAnsi"/>
          <w:color w:val="000000" w:themeColor="text1"/>
        </w:rPr>
      </w:pPr>
      <w:bookmarkStart w:id="245" w:name="_Hlk57731110"/>
      <w:r w:rsidRPr="002854E7">
        <w:rPr>
          <w:rFonts w:asciiTheme="minorHAnsi" w:hAnsiTheme="minorHAnsi"/>
          <w:color w:val="000000" w:themeColor="text1"/>
        </w:rPr>
        <w:t xml:space="preserve">Wykonawca może </w:t>
      </w:r>
      <w:r w:rsidR="00110AEA" w:rsidRPr="002854E7">
        <w:rPr>
          <w:rFonts w:asciiTheme="minorHAnsi" w:hAnsiTheme="minorHAnsi"/>
          <w:color w:val="000000" w:themeColor="text1"/>
        </w:rPr>
        <w:t>zawrzeć</w:t>
      </w:r>
      <w:r w:rsidRPr="002854E7">
        <w:rPr>
          <w:rFonts w:asciiTheme="minorHAnsi" w:hAnsiTheme="minorHAnsi"/>
          <w:color w:val="000000" w:themeColor="text1"/>
        </w:rPr>
        <w:t xml:space="preserve"> z Partnerem Strategicznym nieodpłatną umowę o zachowanie poufności.</w:t>
      </w:r>
    </w:p>
    <w:bookmarkEnd w:id="245"/>
    <w:p w14:paraId="4D43C6E0" w14:textId="4EA8161A" w:rsidR="005D1B10" w:rsidRPr="002854E7" w:rsidRDefault="005D1B10" w:rsidP="448933C2">
      <w:pPr>
        <w:pStyle w:val="Akapitzlist"/>
        <w:spacing w:after="0" w:line="240" w:lineRule="auto"/>
        <w:ind w:left="426"/>
        <w:jc w:val="both"/>
        <w:rPr>
          <w:rFonts w:asciiTheme="minorHAnsi" w:hAnsiTheme="minorHAnsi"/>
          <w:color w:val="000000" w:themeColor="text1"/>
        </w:rPr>
      </w:pPr>
    </w:p>
    <w:p w14:paraId="3C3170BE" w14:textId="77777777" w:rsidR="00F83C9A" w:rsidRPr="002854E7" w:rsidRDefault="00F83C9A" w:rsidP="00B96C37">
      <w:pPr>
        <w:pStyle w:val="Nagwek2"/>
        <w:numPr>
          <w:ilvl w:val="0"/>
          <w:numId w:val="14"/>
        </w:numPr>
        <w:spacing w:before="0" w:line="240" w:lineRule="auto"/>
        <w:ind w:left="0" w:hanging="567"/>
        <w:contextualSpacing/>
        <w:rPr>
          <w:rFonts w:asciiTheme="minorHAnsi" w:hAnsiTheme="minorHAnsi"/>
          <w:sz w:val="22"/>
          <w:szCs w:val="22"/>
        </w:rPr>
      </w:pPr>
      <w:bookmarkStart w:id="246" w:name="_Ref52735250"/>
      <w:bookmarkStart w:id="247" w:name="_Toc54798312"/>
      <w:bookmarkStart w:id="248" w:name="_Toc52745908"/>
      <w:r w:rsidRPr="002854E7">
        <w:rPr>
          <w:rFonts w:asciiTheme="minorHAnsi" w:hAnsiTheme="minorHAnsi"/>
          <w:sz w:val="22"/>
          <w:szCs w:val="22"/>
        </w:rPr>
        <w:t>[PRZYGOTOWANIE DEMONSTRACJI]</w:t>
      </w:r>
      <w:bookmarkEnd w:id="246"/>
      <w:bookmarkEnd w:id="247"/>
      <w:bookmarkEnd w:id="248"/>
    </w:p>
    <w:p w14:paraId="4FBEFC0B" w14:textId="77777777" w:rsidR="005D1B10" w:rsidRPr="002854E7" w:rsidRDefault="005D1B10" w:rsidP="003E0140">
      <w:pPr>
        <w:pStyle w:val="Akapitzlist"/>
        <w:spacing w:after="0" w:line="240" w:lineRule="auto"/>
        <w:ind w:left="426"/>
        <w:jc w:val="both"/>
        <w:rPr>
          <w:rFonts w:ascii="Times New Roman" w:hAnsi="Times New Roman" w:cs="Times New Roman"/>
          <w:color w:val="000000" w:themeColor="text1"/>
        </w:rPr>
      </w:pPr>
    </w:p>
    <w:p w14:paraId="41A2392A" w14:textId="42CB1543" w:rsidR="00A609C6" w:rsidRPr="002854E7" w:rsidRDefault="00892366" w:rsidP="00B96C37">
      <w:pPr>
        <w:pStyle w:val="Akapitzlist"/>
        <w:numPr>
          <w:ilvl w:val="0"/>
          <w:numId w:val="74"/>
        </w:numPr>
        <w:spacing w:after="0" w:line="240" w:lineRule="auto"/>
        <w:ind w:left="426"/>
        <w:jc w:val="both"/>
        <w:rPr>
          <w:rFonts w:asciiTheme="minorHAnsi" w:hAnsiTheme="minorHAnsi"/>
          <w:color w:val="000000" w:themeColor="text1"/>
        </w:rPr>
      </w:pPr>
      <w:bookmarkStart w:id="249" w:name="_Ref52739672"/>
      <w:r w:rsidRPr="002854E7">
        <w:rPr>
          <w:rFonts w:asciiTheme="minorHAnsi" w:hAnsiTheme="minorHAnsi"/>
          <w:color w:val="000000" w:themeColor="text1"/>
        </w:rPr>
        <w:t>Wykonawca w ramach Etapu III jest zobowiązany wybudować Demonstrator na</w:t>
      </w:r>
      <w:r w:rsidR="5A9C8D4B" w:rsidRPr="002854E7">
        <w:rPr>
          <w:rFonts w:asciiTheme="minorHAnsi" w:hAnsiTheme="minorHAnsi"/>
          <w:color w:val="000000" w:themeColor="text1"/>
        </w:rPr>
        <w:t xml:space="preserve"> terenie</w:t>
      </w:r>
      <w:r w:rsidRPr="002854E7">
        <w:rPr>
          <w:rFonts w:asciiTheme="minorHAnsi" w:hAnsiTheme="minorHAnsi"/>
          <w:color w:val="000000" w:themeColor="text1"/>
        </w:rPr>
        <w:t xml:space="preserve"> </w:t>
      </w:r>
      <w:r w:rsidR="009525BC" w:rsidRPr="002854E7">
        <w:rPr>
          <w:rFonts w:asciiTheme="minorHAnsi" w:hAnsiTheme="minorHAnsi"/>
          <w:color w:val="000000" w:themeColor="text1"/>
        </w:rPr>
        <w:t>Nieruchomości Demonstracyjnej</w:t>
      </w:r>
      <w:r w:rsidRPr="002854E7">
        <w:rPr>
          <w:rFonts w:asciiTheme="minorHAnsi" w:hAnsiTheme="minorHAnsi"/>
          <w:color w:val="000000" w:themeColor="text1"/>
        </w:rPr>
        <w:t xml:space="preserve">, której charakterystyka </w:t>
      </w:r>
      <w:r w:rsidR="001D3A4A" w:rsidRPr="002854E7">
        <w:rPr>
          <w:rFonts w:asciiTheme="minorHAnsi" w:hAnsiTheme="minorHAnsi"/>
          <w:color w:val="000000" w:themeColor="text1"/>
        </w:rPr>
        <w:t>został</w:t>
      </w:r>
      <w:r w:rsidR="008B6E39" w:rsidRPr="002854E7">
        <w:rPr>
          <w:rFonts w:asciiTheme="minorHAnsi" w:hAnsiTheme="minorHAnsi"/>
          <w:color w:val="000000" w:themeColor="text1"/>
        </w:rPr>
        <w:t>a</w:t>
      </w:r>
      <w:r w:rsidR="001D3A4A" w:rsidRPr="002854E7">
        <w:rPr>
          <w:rFonts w:asciiTheme="minorHAnsi" w:hAnsiTheme="minorHAnsi"/>
          <w:color w:val="000000" w:themeColor="text1"/>
        </w:rPr>
        <w:t xml:space="preserve"> określon</w:t>
      </w:r>
      <w:r w:rsidR="0490F4B2" w:rsidRPr="002854E7">
        <w:rPr>
          <w:rFonts w:asciiTheme="minorHAnsi" w:hAnsiTheme="minorHAnsi"/>
          <w:color w:val="000000" w:themeColor="text1"/>
        </w:rPr>
        <w:t>a</w:t>
      </w:r>
      <w:r w:rsidR="001D3A4A" w:rsidRPr="002854E7">
        <w:rPr>
          <w:rFonts w:asciiTheme="minorHAnsi" w:hAnsiTheme="minorHAnsi"/>
          <w:color w:val="000000" w:themeColor="text1"/>
        </w:rPr>
        <w:t xml:space="preserve">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w:t>
      </w:r>
      <w:r w:rsidR="008B04EE" w:rsidRPr="002854E7">
        <w:rPr>
          <w:rFonts w:asciiTheme="minorHAnsi" w:hAnsiTheme="minorHAnsi"/>
          <w:color w:val="000000" w:themeColor="text1"/>
        </w:rPr>
        <w:t>2</w:t>
      </w:r>
      <w:r w:rsidR="00A71F07" w:rsidRPr="002854E7">
        <w:rPr>
          <w:rFonts w:asciiTheme="minorHAnsi" w:hAnsiTheme="minorHAnsi"/>
          <w:color w:val="000000" w:themeColor="text1"/>
        </w:rPr>
        <w:t xml:space="preserve"> </w:t>
      </w:r>
      <w:r w:rsidRPr="002854E7">
        <w:rPr>
          <w:rFonts w:asciiTheme="minorHAnsi" w:hAnsiTheme="minorHAnsi"/>
          <w:color w:val="000000" w:themeColor="text1"/>
        </w:rPr>
        <w:t xml:space="preserve">do </w:t>
      </w:r>
      <w:r w:rsidR="00EC1AB4" w:rsidRPr="002854E7">
        <w:rPr>
          <w:rFonts w:asciiTheme="minorHAnsi" w:hAnsiTheme="minorHAnsi"/>
          <w:color w:val="000000" w:themeColor="text1"/>
        </w:rPr>
        <w:t>Regulaminu</w:t>
      </w:r>
      <w:r w:rsidRPr="002854E7">
        <w:rPr>
          <w:rFonts w:asciiTheme="minorHAnsi" w:hAnsiTheme="minorHAnsi"/>
          <w:color w:val="000000" w:themeColor="text1"/>
        </w:rPr>
        <w:t>.</w:t>
      </w:r>
      <w:r w:rsidR="009525BC" w:rsidRPr="002854E7">
        <w:rPr>
          <w:rFonts w:asciiTheme="minorHAnsi" w:hAnsiTheme="minorHAnsi"/>
          <w:color w:val="000000" w:themeColor="text1"/>
        </w:rPr>
        <w:t xml:space="preserve"> </w:t>
      </w:r>
      <w:r w:rsidR="00A609C6" w:rsidRPr="002854E7">
        <w:rPr>
          <w:rFonts w:asciiTheme="minorHAnsi" w:hAnsiTheme="minorHAnsi"/>
          <w:color w:val="000000" w:themeColor="text1"/>
        </w:rPr>
        <w:t xml:space="preserve">Nieruchomość Demonstracyjna jest własnością </w:t>
      </w:r>
      <w:r w:rsidR="008B04EE" w:rsidRPr="002854E7">
        <w:rPr>
          <w:rFonts w:asciiTheme="minorHAnsi" w:hAnsiTheme="minorHAnsi"/>
          <w:color w:val="000000" w:themeColor="text1"/>
        </w:rPr>
        <w:t>Partnera Strategicznego wyłonionego przez NCBR w odrębnym postępowaniu.</w:t>
      </w:r>
      <w:bookmarkEnd w:id="249"/>
    </w:p>
    <w:p w14:paraId="6CD815B9" w14:textId="4B788B49" w:rsidR="00892366" w:rsidRPr="002854E7" w:rsidRDefault="002E10CA" w:rsidP="00B96C37">
      <w:pPr>
        <w:pStyle w:val="Akapitzlist"/>
        <w:numPr>
          <w:ilvl w:val="0"/>
          <w:numId w:val="74"/>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NCBR </w:t>
      </w:r>
      <w:r w:rsidR="008B04EE" w:rsidRPr="002854E7">
        <w:rPr>
          <w:rFonts w:asciiTheme="minorHAnsi" w:hAnsiTheme="minorHAnsi"/>
          <w:color w:val="000000" w:themeColor="text1"/>
        </w:rPr>
        <w:t xml:space="preserve">w terminie 14 dni od zawarcia umowy z Partnerem Strategicznym, lecz </w:t>
      </w:r>
      <w:r w:rsidR="008B6E39" w:rsidRPr="002854E7">
        <w:rPr>
          <w:rFonts w:asciiTheme="minorHAnsi" w:hAnsiTheme="minorHAnsi"/>
          <w:color w:val="000000" w:themeColor="text1"/>
        </w:rPr>
        <w:t>nie później niż na 30 dni przed Terminem Doręczenia Wyników Prac Etapu I wskaże Wykonawcy dokładną lokalizację Nieruchomości Demonstracyjnej</w:t>
      </w:r>
      <w:r w:rsidR="008B04EE" w:rsidRPr="002854E7">
        <w:rPr>
          <w:rFonts w:asciiTheme="minorHAnsi" w:hAnsiTheme="minorHAnsi"/>
          <w:color w:val="000000" w:themeColor="text1"/>
        </w:rPr>
        <w:t xml:space="preserve"> oraz </w:t>
      </w:r>
      <w:r w:rsidR="0019651B" w:rsidRPr="002854E7">
        <w:rPr>
          <w:rFonts w:asciiTheme="minorHAnsi" w:hAnsiTheme="minorHAnsi"/>
          <w:color w:val="000000" w:themeColor="text1"/>
        </w:rPr>
        <w:t>wskaże</w:t>
      </w:r>
      <w:r w:rsidR="008B04EE" w:rsidRPr="002854E7">
        <w:rPr>
          <w:rFonts w:asciiTheme="minorHAnsi" w:hAnsiTheme="minorHAnsi"/>
          <w:color w:val="000000" w:themeColor="text1"/>
        </w:rPr>
        <w:t xml:space="preserve"> Partnera Strategicznego</w:t>
      </w:r>
      <w:r w:rsidR="008B6E39" w:rsidRPr="002854E7">
        <w:rPr>
          <w:rFonts w:asciiTheme="minorHAnsi" w:hAnsiTheme="minorHAnsi"/>
          <w:color w:val="000000" w:themeColor="text1"/>
        </w:rPr>
        <w:t>.</w:t>
      </w:r>
      <w:r w:rsidR="00431A29" w:rsidRPr="002854E7">
        <w:rPr>
          <w:rFonts w:asciiTheme="minorHAnsi" w:hAnsiTheme="minorHAnsi"/>
          <w:color w:val="000000" w:themeColor="text1"/>
        </w:rPr>
        <w:t xml:space="preserve"> W razie przekroczenia tego terminu, zastosowanie ma </w:t>
      </w:r>
      <w:r w:rsidR="00431A29" w:rsidRPr="002854E7">
        <w:rPr>
          <w:rFonts w:asciiTheme="minorHAnsi" w:hAnsiTheme="minorHAnsi"/>
          <w:color w:val="000000" w:themeColor="text1"/>
          <w:shd w:val="clear" w:color="auto" w:fill="E6E6E6"/>
        </w:rPr>
        <w:fldChar w:fldCharType="begin"/>
      </w:r>
      <w:r w:rsidR="00431A29" w:rsidRPr="002854E7">
        <w:rPr>
          <w:rFonts w:asciiTheme="minorHAnsi" w:hAnsiTheme="minorHAnsi"/>
          <w:color w:val="000000" w:themeColor="text1"/>
        </w:rPr>
        <w:instrText xml:space="preserve"> REF _Ref58587222 \n \h  \* MERGEFORMAT </w:instrText>
      </w:r>
      <w:r w:rsidR="00431A29" w:rsidRPr="002854E7">
        <w:rPr>
          <w:rFonts w:asciiTheme="minorHAnsi" w:hAnsiTheme="minorHAnsi"/>
          <w:color w:val="000000" w:themeColor="text1"/>
          <w:shd w:val="clear" w:color="auto" w:fill="E6E6E6"/>
        </w:rPr>
      </w:r>
      <w:r w:rsidR="00431A2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42</w:t>
      </w:r>
      <w:r w:rsidR="00431A29" w:rsidRPr="002854E7">
        <w:rPr>
          <w:rFonts w:asciiTheme="minorHAnsi" w:hAnsiTheme="minorHAnsi"/>
          <w:color w:val="000000" w:themeColor="text1"/>
          <w:shd w:val="clear" w:color="auto" w:fill="E6E6E6"/>
        </w:rPr>
        <w:fldChar w:fldCharType="end"/>
      </w:r>
      <w:r w:rsidR="00431A29" w:rsidRPr="002854E7">
        <w:rPr>
          <w:rFonts w:asciiTheme="minorHAnsi" w:hAnsiTheme="minorHAnsi"/>
          <w:color w:val="000000" w:themeColor="text1"/>
        </w:rPr>
        <w:t xml:space="preserve"> </w:t>
      </w:r>
      <w:r w:rsidR="00431A29" w:rsidRPr="002854E7">
        <w:rPr>
          <w:rFonts w:asciiTheme="minorHAnsi" w:hAnsiTheme="minorHAnsi"/>
          <w:color w:val="000000" w:themeColor="text1"/>
          <w:shd w:val="clear" w:color="auto" w:fill="E6E6E6"/>
        </w:rPr>
        <w:fldChar w:fldCharType="begin"/>
      </w:r>
      <w:r w:rsidR="00431A29" w:rsidRPr="002854E7">
        <w:rPr>
          <w:rFonts w:asciiTheme="minorHAnsi" w:hAnsiTheme="minorHAnsi"/>
          <w:color w:val="000000" w:themeColor="text1"/>
        </w:rPr>
        <w:instrText xml:space="preserve"> REF _Ref58587228 \n \h  \* MERGEFORMAT </w:instrText>
      </w:r>
      <w:r w:rsidR="00431A29" w:rsidRPr="002854E7">
        <w:rPr>
          <w:rFonts w:asciiTheme="minorHAnsi" w:hAnsiTheme="minorHAnsi"/>
          <w:color w:val="000000" w:themeColor="text1"/>
          <w:shd w:val="clear" w:color="auto" w:fill="E6E6E6"/>
        </w:rPr>
      </w:r>
      <w:r w:rsidR="00431A2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§12</w:t>
      </w:r>
      <w:r w:rsidR="00431A29" w:rsidRPr="002854E7">
        <w:rPr>
          <w:rFonts w:asciiTheme="minorHAnsi" w:hAnsiTheme="minorHAnsi"/>
          <w:color w:val="000000" w:themeColor="text1"/>
          <w:shd w:val="clear" w:color="auto" w:fill="E6E6E6"/>
        </w:rPr>
        <w:fldChar w:fldCharType="end"/>
      </w:r>
      <w:r w:rsidR="00431A29" w:rsidRPr="002854E7">
        <w:rPr>
          <w:rFonts w:asciiTheme="minorHAnsi" w:hAnsiTheme="minorHAnsi"/>
          <w:color w:val="000000" w:themeColor="text1"/>
        </w:rPr>
        <w:t>.</w:t>
      </w:r>
    </w:p>
    <w:p w14:paraId="38C65158" w14:textId="251E6B1C" w:rsidR="00892366" w:rsidRPr="002854E7" w:rsidRDefault="00892366" w:rsidP="00B96C37">
      <w:pPr>
        <w:pStyle w:val="Akapitzlist"/>
        <w:numPr>
          <w:ilvl w:val="0"/>
          <w:numId w:val="74"/>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Wykonawca jest zobowiązany zakończyć </w:t>
      </w:r>
      <w:r w:rsidR="3248DDA8" w:rsidRPr="002854E7">
        <w:rPr>
          <w:rFonts w:asciiTheme="minorHAnsi" w:hAnsiTheme="minorHAnsi"/>
          <w:color w:val="000000" w:themeColor="text1"/>
        </w:rPr>
        <w:t>budowę</w:t>
      </w:r>
      <w:r w:rsidR="00CE782B" w:rsidRPr="002854E7">
        <w:rPr>
          <w:rFonts w:asciiTheme="minorHAnsi" w:hAnsiTheme="minorHAnsi"/>
          <w:color w:val="000000" w:themeColor="text1"/>
        </w:rPr>
        <w:t xml:space="preserve"> </w:t>
      </w:r>
      <w:r w:rsidRPr="002854E7">
        <w:rPr>
          <w:rFonts w:asciiTheme="minorHAnsi" w:hAnsiTheme="minorHAnsi"/>
          <w:color w:val="000000" w:themeColor="text1"/>
        </w:rPr>
        <w:t xml:space="preserve">Demonstratora </w:t>
      </w:r>
      <w:r w:rsidR="001975A9" w:rsidRPr="002854E7">
        <w:rPr>
          <w:rFonts w:asciiTheme="minorHAnsi" w:hAnsiTheme="minorHAnsi"/>
          <w:color w:val="000000" w:themeColor="text1"/>
        </w:rPr>
        <w:t>na Nieruchomości Demonstracyjnej</w:t>
      </w:r>
      <w:r w:rsidRPr="002854E7">
        <w:rPr>
          <w:rFonts w:asciiTheme="minorHAnsi" w:hAnsiTheme="minorHAnsi"/>
          <w:color w:val="000000" w:themeColor="text1"/>
        </w:rPr>
        <w:t xml:space="preserve"> nie później niż </w:t>
      </w:r>
      <w:r w:rsidR="008B6E39" w:rsidRPr="002854E7">
        <w:rPr>
          <w:rFonts w:asciiTheme="minorHAnsi" w:hAnsiTheme="minorHAnsi"/>
          <w:color w:val="000000" w:themeColor="text1"/>
        </w:rPr>
        <w:t>w</w:t>
      </w:r>
      <w:r w:rsidRPr="002854E7">
        <w:rPr>
          <w:rFonts w:asciiTheme="minorHAnsi" w:hAnsiTheme="minorHAnsi"/>
          <w:color w:val="000000" w:themeColor="text1"/>
        </w:rPr>
        <w:t xml:space="preserve"> Terminie Doręczenia Wyników Prac Etapu III.</w:t>
      </w:r>
      <w:r w:rsidR="00D342C7" w:rsidRPr="002854E7">
        <w:rPr>
          <w:rFonts w:asciiTheme="minorHAnsi" w:hAnsiTheme="minorHAnsi"/>
          <w:color w:val="000000" w:themeColor="text1"/>
        </w:rPr>
        <w:t xml:space="preserve"> Przekazanie Wykonawcy Nieruchomości Demonstracyjnej przez Partnera Strategicznego nastąpi na podstawie protokołu zdawczo-odbiorczego</w:t>
      </w:r>
      <w:r w:rsidR="0019651B" w:rsidRPr="002854E7">
        <w:rPr>
          <w:rFonts w:asciiTheme="minorHAnsi" w:hAnsiTheme="minorHAnsi"/>
          <w:color w:val="000000" w:themeColor="text1"/>
        </w:rPr>
        <w:t>, po i pod warunkiem uzyskania przez Wykonawcę Wyniku Pozytywnego w ramach Selekcji Etapu II</w:t>
      </w:r>
      <w:r w:rsidR="00D342C7" w:rsidRPr="002854E7">
        <w:rPr>
          <w:rFonts w:asciiTheme="minorHAnsi" w:hAnsiTheme="minorHAnsi"/>
          <w:color w:val="000000" w:themeColor="text1"/>
        </w:rPr>
        <w:t xml:space="preserve">. Od chwili protokolarnego przejęcia Nieruchomości Demonstracyjnej przez Wykonawcę ponosi on względem Partnera Strategicznego odpowiedzialność za szkody wynikłe na tym terenie aż do </w:t>
      </w:r>
      <w:r w:rsidR="008351AF" w:rsidRPr="002854E7">
        <w:rPr>
          <w:rFonts w:asciiTheme="minorHAnsi" w:hAnsiTheme="minorHAnsi"/>
          <w:color w:val="000000" w:themeColor="text1"/>
        </w:rPr>
        <w:t>protokolarnego wydania Demonstratora Partnerowi Strategicznemu</w:t>
      </w:r>
      <w:r w:rsidR="00D342C7" w:rsidRPr="002854E7">
        <w:rPr>
          <w:rFonts w:asciiTheme="minorHAnsi" w:hAnsiTheme="minorHAnsi"/>
          <w:color w:val="000000" w:themeColor="text1"/>
        </w:rPr>
        <w:t>.</w:t>
      </w:r>
      <w:r w:rsidR="00F375C2" w:rsidRPr="002854E7">
        <w:rPr>
          <w:rFonts w:asciiTheme="minorHAnsi" w:hAnsiTheme="minorHAnsi"/>
          <w:color w:val="000000" w:themeColor="text1"/>
        </w:rPr>
        <w:t xml:space="preserve"> Wykonawca może odmówić odbioru Nieruchomości Demonstracyjnej wyłącznie z przyczyn jej niezgodności z </w:t>
      </w:r>
      <w:r w:rsidR="430670A5" w:rsidRPr="002854E7">
        <w:rPr>
          <w:rFonts w:asciiTheme="minorHAnsi" w:hAnsiTheme="minorHAnsi"/>
          <w:color w:val="000000" w:themeColor="text1"/>
        </w:rPr>
        <w:t>Załączni</w:t>
      </w:r>
      <w:r w:rsidR="00F375C2" w:rsidRPr="002854E7">
        <w:rPr>
          <w:rFonts w:asciiTheme="minorHAnsi" w:hAnsiTheme="minorHAnsi"/>
          <w:color w:val="000000" w:themeColor="text1"/>
        </w:rPr>
        <w:t>kiem nr 2 do Regulaminu</w:t>
      </w:r>
      <w:r w:rsidR="003B54FD" w:rsidRPr="002854E7">
        <w:rPr>
          <w:rFonts w:asciiTheme="minorHAnsi" w:hAnsiTheme="minorHAnsi"/>
          <w:color w:val="000000" w:themeColor="text1"/>
        </w:rPr>
        <w:t>, a za zgodą NCBR - w przypadku innych ważnych przyczyn</w:t>
      </w:r>
      <w:r w:rsidR="00F375C2" w:rsidRPr="002854E7">
        <w:rPr>
          <w:rFonts w:asciiTheme="minorHAnsi" w:hAnsiTheme="minorHAnsi"/>
          <w:color w:val="000000" w:themeColor="text1"/>
        </w:rPr>
        <w:t xml:space="preserve">. Opóźnienia w odbiorze Nieruchomości Demonstracyjnej z przyczyn leżących po stronie Wykonawcy obciążają Wykonawcę. </w:t>
      </w:r>
      <w:bookmarkStart w:id="250" w:name="_Hlk57756801"/>
      <w:bookmarkStart w:id="251" w:name="_Hlk53753536"/>
      <w:bookmarkEnd w:id="250"/>
      <w:bookmarkEnd w:id="251"/>
    </w:p>
    <w:p w14:paraId="42BECB88" w14:textId="082E0DAF" w:rsidR="00D342C7" w:rsidRPr="002854E7" w:rsidRDefault="00D342C7" w:rsidP="00B96C37">
      <w:pPr>
        <w:pStyle w:val="Akapitzlist"/>
        <w:numPr>
          <w:ilvl w:val="0"/>
          <w:numId w:val="74"/>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W toku prac budowlanych Partner Strategiczny będzie pełnić rolę inwestora w rozumieniu Ustawy Prawo budowlane</w:t>
      </w:r>
      <w:r w:rsidR="0019651B" w:rsidRPr="002854E7">
        <w:rPr>
          <w:rFonts w:asciiTheme="minorHAnsi" w:hAnsiTheme="minorHAnsi"/>
          <w:color w:val="000000" w:themeColor="text1"/>
        </w:rPr>
        <w:t xml:space="preserve"> i będzie uprawniony </w:t>
      </w:r>
      <w:r w:rsidR="00C027A2" w:rsidRPr="002854E7">
        <w:rPr>
          <w:rFonts w:asciiTheme="minorHAnsi" w:hAnsiTheme="minorHAnsi"/>
          <w:color w:val="000000" w:themeColor="text1"/>
        </w:rPr>
        <w:t>do wyznaczenia inspektora nadzoru inwestorskiego</w:t>
      </w:r>
      <w:r w:rsidRPr="002854E7">
        <w:rPr>
          <w:rFonts w:asciiTheme="minorHAnsi" w:hAnsiTheme="minorHAnsi"/>
          <w:color w:val="000000" w:themeColor="text1"/>
        </w:rPr>
        <w:t>.</w:t>
      </w:r>
    </w:p>
    <w:p w14:paraId="3054ACA3" w14:textId="5E41B0F8" w:rsidR="00D342C7" w:rsidRPr="002854E7" w:rsidRDefault="00D342C7" w:rsidP="00B96C37">
      <w:pPr>
        <w:pStyle w:val="Akapitzlist"/>
        <w:numPr>
          <w:ilvl w:val="0"/>
          <w:numId w:val="74"/>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Wykonawca jest zobowiązany w toku związanych z wykonaniem Demonstratora wspierać Partnera Strategicznego w realizacji przez Partnera Strategicznego roli inwestora i w przygotowaniu Nieruchomości Demonstracyjnej </w:t>
      </w:r>
      <w:r w:rsidR="00110AEA" w:rsidRPr="002854E7">
        <w:rPr>
          <w:rFonts w:asciiTheme="minorHAnsi" w:hAnsiTheme="minorHAnsi"/>
          <w:color w:val="000000" w:themeColor="text1"/>
        </w:rPr>
        <w:t>do budowy</w:t>
      </w:r>
      <w:r w:rsidR="6826D71C" w:rsidRPr="002854E7">
        <w:rPr>
          <w:rFonts w:asciiTheme="minorHAnsi" w:hAnsiTheme="minorHAnsi"/>
          <w:color w:val="000000" w:themeColor="text1"/>
        </w:rPr>
        <w:t xml:space="preserve"> </w:t>
      </w:r>
      <w:r w:rsidRPr="002854E7">
        <w:rPr>
          <w:rFonts w:asciiTheme="minorHAnsi" w:hAnsiTheme="minorHAnsi"/>
          <w:color w:val="000000" w:themeColor="text1"/>
        </w:rPr>
        <w:t xml:space="preserve">Demonstratora. </w:t>
      </w:r>
    </w:p>
    <w:p w14:paraId="2C92EF02" w14:textId="52C26755" w:rsidR="00D342C7" w:rsidRPr="002854E7" w:rsidRDefault="00D342C7" w:rsidP="00B96C37">
      <w:pPr>
        <w:pStyle w:val="Akapitzlist"/>
        <w:numPr>
          <w:ilvl w:val="0"/>
          <w:numId w:val="74"/>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Po wykonaniu Demonstratora, a przed Oceną Końcową i Odbiorem Etapu, Demonstrator zostanie protokolarnie</w:t>
      </w:r>
      <w:r w:rsidR="00F06451" w:rsidRPr="002854E7">
        <w:rPr>
          <w:rFonts w:asciiTheme="minorHAnsi" w:hAnsiTheme="minorHAnsi"/>
          <w:color w:val="000000" w:themeColor="text1"/>
        </w:rPr>
        <w:t xml:space="preserve"> odebrany przez Partnera Strategicznego.</w:t>
      </w:r>
      <w:r w:rsidR="004F74FF" w:rsidRPr="002854E7">
        <w:rPr>
          <w:rFonts w:asciiTheme="minorHAnsi" w:hAnsiTheme="minorHAnsi"/>
          <w:color w:val="000000" w:themeColor="text1"/>
        </w:rPr>
        <w:t xml:space="preserve"> </w:t>
      </w:r>
    </w:p>
    <w:p w14:paraId="6181E74D" w14:textId="61A26BDC" w:rsidR="00BD65C7" w:rsidRPr="002854E7" w:rsidRDefault="00BD65C7" w:rsidP="00B96C37">
      <w:pPr>
        <w:pStyle w:val="Akapitzlist"/>
        <w:numPr>
          <w:ilvl w:val="0"/>
          <w:numId w:val="74"/>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W trakcie prac nad wykonaniem Demonstratora, Wykonawca jest zobowiązany zapewnić dostęp do prac</w:t>
      </w:r>
      <w:r w:rsidR="0043164F" w:rsidRPr="002854E7">
        <w:rPr>
          <w:rFonts w:asciiTheme="minorHAnsi" w:hAnsiTheme="minorHAnsi"/>
          <w:color w:val="000000" w:themeColor="text1"/>
        </w:rPr>
        <w:t xml:space="preserve"> </w:t>
      </w:r>
      <w:bookmarkStart w:id="252" w:name="_Hlk57340041"/>
      <w:r w:rsidR="0043164F" w:rsidRPr="002854E7">
        <w:rPr>
          <w:rFonts w:asciiTheme="minorHAnsi" w:hAnsiTheme="minorHAnsi"/>
          <w:color w:val="000000" w:themeColor="text1"/>
        </w:rPr>
        <w:t>i wstęp na teren budowy</w:t>
      </w:r>
      <w:bookmarkEnd w:id="252"/>
      <w:r w:rsidRPr="002854E7">
        <w:rPr>
          <w:rFonts w:asciiTheme="minorHAnsi" w:hAnsiTheme="minorHAnsi"/>
          <w:color w:val="000000" w:themeColor="text1"/>
        </w:rPr>
        <w:t xml:space="preserve">, po odpowiednim przeszkoleniu i zapewnieniu środków ochrony, ze strony </w:t>
      </w:r>
      <w:bookmarkStart w:id="253" w:name="_Hlk57340196"/>
      <w:r w:rsidR="0043164F" w:rsidRPr="002854E7">
        <w:rPr>
          <w:rFonts w:asciiTheme="minorHAnsi" w:hAnsiTheme="minorHAnsi"/>
          <w:color w:val="000000" w:themeColor="text1"/>
        </w:rPr>
        <w:t xml:space="preserve">uprawnionych przedstawicieli </w:t>
      </w:r>
      <w:bookmarkEnd w:id="253"/>
      <w:r w:rsidRPr="002854E7">
        <w:rPr>
          <w:rFonts w:asciiTheme="minorHAnsi" w:hAnsiTheme="minorHAnsi"/>
          <w:color w:val="000000" w:themeColor="text1"/>
        </w:rPr>
        <w:t>NCBR i Partnera Strategicznego, niezwłocznie i na każde żądanie.</w:t>
      </w:r>
    </w:p>
    <w:p w14:paraId="2B2B6F9E" w14:textId="4DCBC9E5" w:rsidR="00892366" w:rsidRPr="002854E7" w:rsidRDefault="00892366" w:rsidP="00B96C37">
      <w:pPr>
        <w:pStyle w:val="Akapitzlist"/>
        <w:numPr>
          <w:ilvl w:val="0"/>
          <w:numId w:val="74"/>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lastRenderedPageBreak/>
        <w:t xml:space="preserve">W ramach procesu </w:t>
      </w:r>
      <w:r w:rsidR="5DF243D6" w:rsidRPr="002854E7">
        <w:rPr>
          <w:rFonts w:asciiTheme="minorHAnsi" w:hAnsiTheme="minorHAnsi"/>
          <w:color w:val="000000" w:themeColor="text1"/>
        </w:rPr>
        <w:t xml:space="preserve">budowy </w:t>
      </w:r>
      <w:r w:rsidRPr="002854E7">
        <w:rPr>
          <w:rFonts w:asciiTheme="minorHAnsi" w:hAnsiTheme="minorHAnsi"/>
          <w:color w:val="000000" w:themeColor="text1"/>
        </w:rPr>
        <w:t>Demonstratora</w:t>
      </w:r>
      <w:r w:rsidR="000065DB" w:rsidRPr="002854E7">
        <w:rPr>
          <w:rFonts w:asciiTheme="minorHAnsi" w:hAnsiTheme="minorHAnsi"/>
          <w:color w:val="000000" w:themeColor="text1"/>
        </w:rPr>
        <w:t xml:space="preserve"> Wykonawca</w:t>
      </w:r>
      <w:r w:rsidR="0068789D" w:rsidRPr="002854E7">
        <w:rPr>
          <w:rFonts w:asciiTheme="minorHAnsi" w:hAnsiTheme="minorHAnsi"/>
          <w:color w:val="000000" w:themeColor="text1"/>
        </w:rPr>
        <w:t xml:space="preserve"> </w:t>
      </w:r>
      <w:r w:rsidR="000065DB" w:rsidRPr="002854E7">
        <w:rPr>
          <w:rFonts w:asciiTheme="minorHAnsi" w:hAnsiTheme="minorHAnsi"/>
          <w:color w:val="000000" w:themeColor="text1"/>
        </w:rPr>
        <w:t xml:space="preserve">i Partner Strategiczny są zobowiązani przeprowadzić </w:t>
      </w:r>
      <w:r w:rsidR="00BD65C7" w:rsidRPr="002854E7">
        <w:rPr>
          <w:rFonts w:asciiTheme="minorHAnsi" w:hAnsiTheme="minorHAnsi"/>
          <w:color w:val="000000" w:themeColor="text1"/>
        </w:rPr>
        <w:t xml:space="preserve">pozostałe </w:t>
      </w:r>
      <w:r w:rsidR="000065DB" w:rsidRPr="002854E7">
        <w:rPr>
          <w:rFonts w:asciiTheme="minorHAnsi" w:hAnsiTheme="minorHAnsi"/>
          <w:color w:val="000000" w:themeColor="text1"/>
        </w:rPr>
        <w:t xml:space="preserve">czynności określone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000065DB" w:rsidRPr="002854E7">
        <w:rPr>
          <w:rFonts w:asciiTheme="minorHAnsi" w:hAnsiTheme="minorHAnsi"/>
          <w:color w:val="000000" w:themeColor="text1"/>
        </w:rPr>
        <w:t xml:space="preserve"> nr 4 do Regulaminu.</w:t>
      </w:r>
    </w:p>
    <w:p w14:paraId="2A9621EB" w14:textId="02E0ED87" w:rsidR="00370F15" w:rsidRPr="002854E7" w:rsidRDefault="00370F15" w:rsidP="00B96C37">
      <w:pPr>
        <w:pStyle w:val="Akapitzlist"/>
        <w:numPr>
          <w:ilvl w:val="0"/>
          <w:numId w:val="7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Jeśli NCBR stosownie do Rozdziału X ust. 6 Regulaminu dokona zwiększenia budżetu ogólnego Przedsięwzięcia skutkującego zwiększeniem liczby Uczestników Przedsięwzięcia w Etapie III, podejmie działania nakierowane na udostępnienie zgodnie z Harmonogramem takim dodatkowym Uczestnikom Przedsięwzięcia Nieruchomości Demonstracyjnych na potrzeby wybudowania Demonstratora, zapewnianych wedle wyboru NCBR przez dotychczasowego Partnera Strategicznego lub wybranego przez NCBR dodatkowego Partnera Strategicznego. W celu uniknięcia wątpliwości Postanowienia Umowy oraz jej Załączników odnoszące się do Nieruchomości Demonstracyjnej i Partnera Strategicznego oraz działań podejmowanych przez dodatkowych Uczestników Przedsięwzięcia w ramach Etapu III stosuje się wprost, z zastrzeżeniem, że mogą dotyczyć innej Nieruchomości Demonstracyjnej dla każdego Uczestnika Przedsięwzięcia biorącego udział w Etapie II.</w:t>
      </w:r>
    </w:p>
    <w:p w14:paraId="5C9FECF1" w14:textId="7D157576" w:rsidR="00370F15" w:rsidRPr="002854E7" w:rsidRDefault="00370F15" w:rsidP="00B96C37">
      <w:pPr>
        <w:pStyle w:val="Akapitzlist"/>
        <w:numPr>
          <w:ilvl w:val="0"/>
          <w:numId w:val="74"/>
        </w:numPr>
        <w:spacing w:after="0" w:line="240" w:lineRule="auto"/>
        <w:ind w:left="426" w:hanging="426"/>
        <w:jc w:val="both"/>
        <w:rPr>
          <w:rFonts w:asciiTheme="minorHAnsi" w:hAnsiTheme="minorHAnsi"/>
          <w:color w:val="000000" w:themeColor="text1"/>
        </w:rPr>
      </w:pPr>
      <w:bookmarkStart w:id="254" w:name="_Ref58996271"/>
      <w:bookmarkStart w:id="255" w:name="_Ref59056472"/>
      <w:r w:rsidRPr="002854E7">
        <w:rPr>
          <w:rFonts w:asciiTheme="minorHAnsi" w:hAnsiTheme="minorHAnsi"/>
          <w:color w:val="000000" w:themeColor="text1"/>
        </w:rPr>
        <w:t>Z zastrzeżeniem innych postanowień Umowy, przed ogłoszeniem Listy Rankingowej w ramach Etapu II NCBR, może przedstawić Uczestnikom Przedsięwzięcia możliwość finansowania stworzenia Demonstratora w ramach innego działania NCBR lub przez podmiot trzeci, w razie ich niedopuszczenia do Etapu III wskutek nieuzyskania Wyniku Pozytywnego z Dopuszczeniem do Kolejnego Etapu. W przypadku skorzystania przez Uczestnika Przedsięwzięcia z takiej możliwości, warunki i zasady finansowania określi odrębna umowa, zawarta poza Przedsięwzięciem</w:t>
      </w:r>
      <w:bookmarkEnd w:id="254"/>
      <w:r w:rsidRPr="002854E7">
        <w:rPr>
          <w:rFonts w:asciiTheme="minorHAnsi" w:hAnsiTheme="minorHAnsi"/>
          <w:color w:val="000000" w:themeColor="text1"/>
        </w:rPr>
        <w:t>. Z zastrzeżeniem postanowień dotyczących Technologii Zależnych, wyniki prac związanych ze stworzeniem Demonstratora w ramach odrębnej umowy wskazanej w zdaniu poprzedzającym, nie będą stanowić Wyników Prac B+R w rozumieniu tej Umowy oraz nie będzie przysługiwać Wykonawcy żadne wynagrodzenie na podstawie tej Umowy.</w:t>
      </w:r>
      <w:bookmarkEnd w:id="255"/>
    </w:p>
    <w:p w14:paraId="6DF83176" w14:textId="4B1A993B" w:rsidR="00013628" w:rsidRPr="002854E7" w:rsidRDefault="00013628" w:rsidP="005214B3">
      <w:pPr>
        <w:spacing w:after="0" w:line="240" w:lineRule="auto"/>
        <w:jc w:val="both"/>
        <w:rPr>
          <w:rFonts w:asciiTheme="minorHAnsi" w:hAnsiTheme="minorHAnsi"/>
          <w:color w:val="000000" w:themeColor="text1"/>
        </w:rPr>
      </w:pPr>
    </w:p>
    <w:p w14:paraId="658E5C4C" w14:textId="77777777" w:rsidR="00F83C9A" w:rsidRPr="002854E7" w:rsidRDefault="00F83C9A" w:rsidP="00B96C37">
      <w:pPr>
        <w:pStyle w:val="Nagwek2"/>
        <w:numPr>
          <w:ilvl w:val="0"/>
          <w:numId w:val="14"/>
        </w:numPr>
        <w:spacing w:before="0" w:line="240" w:lineRule="auto"/>
        <w:ind w:left="0" w:hanging="567"/>
        <w:contextualSpacing/>
        <w:rPr>
          <w:rFonts w:asciiTheme="minorHAnsi" w:hAnsiTheme="minorHAnsi"/>
          <w:sz w:val="22"/>
        </w:rPr>
      </w:pPr>
      <w:bookmarkStart w:id="256" w:name="_Ref52746402"/>
      <w:bookmarkStart w:id="257" w:name="_Ref53701877"/>
      <w:bookmarkStart w:id="258" w:name="_Ref53702848"/>
      <w:bookmarkStart w:id="259" w:name="_Toc54798313"/>
      <w:bookmarkStart w:id="260" w:name="_Toc52745909"/>
      <w:r w:rsidRPr="002854E7">
        <w:rPr>
          <w:rFonts w:asciiTheme="minorHAnsi" w:hAnsiTheme="minorHAnsi"/>
          <w:sz w:val="22"/>
        </w:rPr>
        <w:t>[ZOBOWIĄZANIA WYKONAWCY ZWIĄZANE Z DEMONSTRATOREM PO ZAKOŃCZENIU PRAC B+R]</w:t>
      </w:r>
      <w:bookmarkEnd w:id="256"/>
      <w:bookmarkEnd w:id="257"/>
      <w:bookmarkEnd w:id="258"/>
      <w:bookmarkEnd w:id="259"/>
      <w:bookmarkEnd w:id="260"/>
    </w:p>
    <w:p w14:paraId="69A5221B" w14:textId="7F89ADEE" w:rsidR="003B54FD" w:rsidRPr="002854E7" w:rsidRDefault="00C55E2A" w:rsidP="00B96C37">
      <w:pPr>
        <w:pStyle w:val="Akapitzlist"/>
        <w:numPr>
          <w:ilvl w:val="0"/>
          <w:numId w:val="75"/>
        </w:numPr>
        <w:spacing w:after="0" w:line="240" w:lineRule="auto"/>
        <w:ind w:left="426"/>
        <w:jc w:val="both"/>
        <w:rPr>
          <w:rFonts w:asciiTheme="minorHAnsi" w:eastAsiaTheme="minorEastAsia" w:hAnsiTheme="minorHAnsi"/>
          <w:color w:val="000000" w:themeColor="text1"/>
        </w:rPr>
      </w:pPr>
      <w:bookmarkStart w:id="261" w:name="_Hlk57759820"/>
      <w:r w:rsidRPr="002854E7">
        <w:rPr>
          <w:rFonts w:asciiTheme="minorHAnsi" w:hAnsiTheme="minorHAnsi"/>
          <w:color w:val="000000" w:themeColor="text1"/>
        </w:rPr>
        <w:t>Wykonawca</w:t>
      </w:r>
      <w:r w:rsidR="0039695D" w:rsidRPr="002854E7">
        <w:rPr>
          <w:rFonts w:asciiTheme="minorHAnsi" w:hAnsiTheme="minorHAnsi"/>
          <w:color w:val="000000" w:themeColor="text1"/>
        </w:rPr>
        <w:t>,</w:t>
      </w:r>
      <w:r w:rsidRPr="002854E7">
        <w:rPr>
          <w:rFonts w:asciiTheme="minorHAnsi" w:hAnsiTheme="minorHAnsi"/>
          <w:color w:val="000000" w:themeColor="text1"/>
        </w:rPr>
        <w:t xml:space="preserve"> </w:t>
      </w:r>
      <w:r w:rsidR="003B54FD" w:rsidRPr="002854E7">
        <w:rPr>
          <w:rFonts w:asciiTheme="minorHAnsi" w:hAnsiTheme="minorHAnsi"/>
          <w:color w:val="000000" w:themeColor="text1"/>
        </w:rPr>
        <w:t>pod warunkiem</w:t>
      </w:r>
      <w:r w:rsidRPr="002854E7">
        <w:rPr>
          <w:rFonts w:asciiTheme="minorHAnsi" w:hAnsiTheme="minorHAnsi"/>
          <w:color w:val="000000" w:themeColor="text1"/>
        </w:rPr>
        <w:t xml:space="preserve"> </w:t>
      </w:r>
      <w:r w:rsidR="00990CDA" w:rsidRPr="002854E7">
        <w:rPr>
          <w:rFonts w:asciiTheme="minorHAnsi" w:hAnsiTheme="minorHAnsi"/>
          <w:color w:val="000000" w:themeColor="text1"/>
        </w:rPr>
        <w:t xml:space="preserve">zawieszającym </w:t>
      </w:r>
      <w:r w:rsidR="2172F1C9" w:rsidRPr="002854E7">
        <w:rPr>
          <w:rFonts w:asciiTheme="minorHAnsi" w:hAnsiTheme="minorHAnsi"/>
          <w:color w:val="000000" w:themeColor="text1"/>
        </w:rPr>
        <w:t>wyb</w:t>
      </w:r>
      <w:r w:rsidR="61757546" w:rsidRPr="002854E7">
        <w:rPr>
          <w:rFonts w:asciiTheme="minorHAnsi" w:hAnsiTheme="minorHAnsi"/>
          <w:color w:val="000000" w:themeColor="text1"/>
        </w:rPr>
        <w:t>u</w:t>
      </w:r>
      <w:r w:rsidR="2172F1C9" w:rsidRPr="002854E7">
        <w:rPr>
          <w:rFonts w:asciiTheme="minorHAnsi" w:hAnsiTheme="minorHAnsi"/>
          <w:color w:val="000000" w:themeColor="text1"/>
        </w:rPr>
        <w:t xml:space="preserve">dowania </w:t>
      </w:r>
      <w:r w:rsidRPr="002854E7">
        <w:rPr>
          <w:rFonts w:asciiTheme="minorHAnsi" w:hAnsiTheme="minorHAnsi"/>
          <w:color w:val="000000" w:themeColor="text1"/>
        </w:rPr>
        <w:t xml:space="preserve">Demonstratora w ramach </w:t>
      </w:r>
      <w:r w:rsidR="003B54FD" w:rsidRPr="002854E7">
        <w:rPr>
          <w:rFonts w:asciiTheme="minorHAnsi" w:hAnsiTheme="minorHAnsi"/>
          <w:color w:val="000000" w:themeColor="text1"/>
        </w:rPr>
        <w:t xml:space="preserve">danego </w:t>
      </w:r>
      <w:r w:rsidRPr="002854E7">
        <w:rPr>
          <w:rFonts w:asciiTheme="minorHAnsi" w:hAnsiTheme="minorHAnsi"/>
          <w:color w:val="000000" w:themeColor="text1"/>
        </w:rPr>
        <w:t xml:space="preserve">Strumienia, </w:t>
      </w:r>
      <w:r w:rsidR="0039695D" w:rsidRPr="002854E7">
        <w:rPr>
          <w:rFonts w:asciiTheme="minorHAnsi" w:hAnsiTheme="minorHAnsi"/>
          <w:color w:val="000000" w:themeColor="text1"/>
        </w:rPr>
        <w:t xml:space="preserve">udziela Partnerowi Strategicznemu </w:t>
      </w:r>
      <w:r w:rsidR="003B54FD" w:rsidRPr="002854E7">
        <w:rPr>
          <w:rFonts w:asciiTheme="minorHAnsi" w:hAnsiTheme="minorHAnsi"/>
          <w:color w:val="000000" w:themeColor="text1"/>
        </w:rPr>
        <w:t xml:space="preserve">gwarancji jakości na Demonstrator. Za udzielenie </w:t>
      </w:r>
      <w:r w:rsidR="0346AA26" w:rsidRPr="002854E7">
        <w:rPr>
          <w:rFonts w:asciiTheme="minorHAnsi" w:hAnsiTheme="minorHAnsi"/>
          <w:color w:val="000000" w:themeColor="text1"/>
        </w:rPr>
        <w:t xml:space="preserve">i wykonanie </w:t>
      </w:r>
      <w:r w:rsidR="003B54FD" w:rsidRPr="002854E7">
        <w:rPr>
          <w:rFonts w:asciiTheme="minorHAnsi" w:hAnsiTheme="minorHAnsi"/>
          <w:color w:val="000000" w:themeColor="text1"/>
        </w:rPr>
        <w:t xml:space="preserve">takiej gwarancji </w:t>
      </w:r>
      <w:r w:rsidR="0039695D" w:rsidRPr="002854E7">
        <w:rPr>
          <w:rFonts w:asciiTheme="minorHAnsi" w:hAnsiTheme="minorHAnsi"/>
          <w:color w:val="000000" w:themeColor="text1"/>
        </w:rPr>
        <w:t>Wykonawcy</w:t>
      </w:r>
      <w:r w:rsidR="003B54FD" w:rsidRPr="002854E7">
        <w:rPr>
          <w:rFonts w:asciiTheme="minorHAnsi" w:hAnsiTheme="minorHAnsi"/>
          <w:color w:val="000000" w:themeColor="text1"/>
        </w:rPr>
        <w:t xml:space="preserve"> nie przysługuje dodatkowe wynagrodzenie </w:t>
      </w:r>
      <w:r w:rsidR="36E98CD8" w:rsidRPr="002854E7">
        <w:rPr>
          <w:rFonts w:ascii="Calibri" w:eastAsia="Calibri" w:hAnsi="Calibri" w:cs="Calibri"/>
          <w:color w:val="000000" w:themeColor="text1"/>
        </w:rPr>
        <w:t>ani od NCBR ani od Partnera Strategicznego</w:t>
      </w:r>
      <w:r w:rsidR="36E98CD8" w:rsidRPr="002854E7">
        <w:rPr>
          <w:rFonts w:asciiTheme="minorHAnsi" w:hAnsiTheme="minorHAnsi"/>
          <w:color w:val="000000" w:themeColor="text1"/>
        </w:rPr>
        <w:t xml:space="preserve"> </w:t>
      </w:r>
      <w:r w:rsidR="003B54FD" w:rsidRPr="002854E7">
        <w:rPr>
          <w:rFonts w:asciiTheme="minorHAnsi" w:hAnsiTheme="minorHAnsi"/>
          <w:color w:val="000000" w:themeColor="text1"/>
        </w:rPr>
        <w:t>ponad wynagrodzenie określone w Umowie</w:t>
      </w:r>
      <w:r w:rsidR="00990CDA" w:rsidRPr="002854E7">
        <w:rPr>
          <w:rFonts w:asciiTheme="minorHAnsi" w:hAnsiTheme="minorHAnsi"/>
          <w:color w:val="000000" w:themeColor="text1"/>
        </w:rPr>
        <w:t xml:space="preserve"> za wykonanie Etapu III</w:t>
      </w:r>
      <w:r w:rsidR="003B54FD" w:rsidRPr="002854E7">
        <w:rPr>
          <w:rFonts w:asciiTheme="minorHAnsi" w:hAnsiTheme="minorHAnsi"/>
          <w:color w:val="000000" w:themeColor="text1"/>
        </w:rPr>
        <w:t>.</w:t>
      </w:r>
    </w:p>
    <w:p w14:paraId="03389A2E" w14:textId="192F12E1" w:rsidR="003B54FD" w:rsidRPr="002854E7" w:rsidRDefault="003B54FD" w:rsidP="00B96C37">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Wykonawca jest zobowiązany wydać Partnerowi Strategicznemu dokument gwarancji potwierdzający jego zobowiązania określone w niniejszym artykule</w:t>
      </w:r>
      <w:r w:rsidR="00990CDA" w:rsidRPr="002854E7">
        <w:rPr>
          <w:rFonts w:asciiTheme="minorHAnsi" w:eastAsiaTheme="minorEastAsia" w:hAnsiTheme="minorHAnsi"/>
          <w:color w:val="000000" w:themeColor="text1"/>
        </w:rPr>
        <w:t>, w terminie 14 dni od protokolarnego przekazania Demonstratora wraz</w:t>
      </w:r>
      <w:r w:rsidR="00696812" w:rsidRPr="002854E7">
        <w:rPr>
          <w:rFonts w:asciiTheme="minorHAnsi" w:eastAsiaTheme="minorEastAsia" w:hAnsiTheme="minorHAnsi"/>
          <w:color w:val="000000" w:themeColor="text1"/>
        </w:rPr>
        <w:t xml:space="preserve"> z </w:t>
      </w:r>
      <w:r w:rsidR="00110AEA" w:rsidRPr="002854E7">
        <w:rPr>
          <w:rFonts w:asciiTheme="minorHAnsi" w:eastAsiaTheme="minorEastAsia" w:hAnsiTheme="minorHAnsi"/>
          <w:color w:val="000000" w:themeColor="text1"/>
        </w:rPr>
        <w:t>wiążącymi</w:t>
      </w:r>
      <w:r w:rsidR="00696812" w:rsidRPr="002854E7">
        <w:rPr>
          <w:rFonts w:asciiTheme="minorHAnsi" w:eastAsiaTheme="minorEastAsia" w:hAnsiTheme="minorHAnsi"/>
          <w:color w:val="000000" w:themeColor="text1"/>
        </w:rPr>
        <w:t xml:space="preserve"> i aktualnymi danymi kontaktowymi Wykonawcy oraz</w:t>
      </w:r>
      <w:r w:rsidR="00990CDA" w:rsidRPr="002854E7">
        <w:rPr>
          <w:rFonts w:asciiTheme="minorHAnsi" w:eastAsiaTheme="minorEastAsia" w:hAnsiTheme="minorHAnsi"/>
          <w:color w:val="000000" w:themeColor="text1"/>
        </w:rPr>
        <w:t xml:space="preserve"> instrukcją eksploatacji Demonstratora</w:t>
      </w:r>
      <w:r w:rsidRPr="002854E7">
        <w:rPr>
          <w:rFonts w:asciiTheme="minorHAnsi" w:eastAsiaTheme="minorEastAsia" w:hAnsiTheme="minorHAnsi"/>
          <w:color w:val="000000" w:themeColor="text1"/>
        </w:rPr>
        <w:t>.</w:t>
      </w:r>
    </w:p>
    <w:p w14:paraId="678012F2" w14:textId="6DA4DD72" w:rsidR="003B54FD" w:rsidRPr="002854E7" w:rsidRDefault="00990CDA" w:rsidP="69AC67A0">
      <w:pPr>
        <w:pStyle w:val="Akapitzlist"/>
        <w:numPr>
          <w:ilvl w:val="0"/>
          <w:numId w:val="75"/>
        </w:numPr>
        <w:spacing w:after="0" w:line="240" w:lineRule="auto"/>
        <w:ind w:left="426"/>
        <w:jc w:val="both"/>
        <w:rPr>
          <w:rFonts w:asciiTheme="minorHAnsi" w:eastAsiaTheme="minorEastAsia" w:hAnsiTheme="minorHAnsi"/>
          <w:color w:val="000000" w:themeColor="text1"/>
        </w:rPr>
      </w:pPr>
      <w:r w:rsidRPr="69AC67A0">
        <w:rPr>
          <w:rFonts w:asciiTheme="minorHAnsi" w:eastAsiaTheme="minorEastAsia" w:hAnsiTheme="minorHAnsi"/>
          <w:color w:val="000000" w:themeColor="text1"/>
        </w:rPr>
        <w:t>Gwarancj</w:t>
      </w:r>
      <w:del w:id="262" w:author="Autor">
        <w:r w:rsidRPr="69AC67A0" w:rsidDel="00990CDA">
          <w:rPr>
            <w:rFonts w:asciiTheme="minorHAnsi" w:eastAsiaTheme="minorEastAsia" w:hAnsiTheme="minorHAnsi"/>
            <w:color w:val="000000" w:themeColor="text1"/>
          </w:rPr>
          <w:delText>i</w:delText>
        </w:r>
      </w:del>
      <w:ins w:id="263" w:author="Autor">
        <w:r w:rsidR="0090207E" w:rsidRPr="69AC67A0">
          <w:rPr>
            <w:rFonts w:asciiTheme="minorHAnsi" w:eastAsiaTheme="minorEastAsia" w:hAnsiTheme="minorHAnsi"/>
            <w:color w:val="000000" w:themeColor="text1"/>
          </w:rPr>
          <w:t>a</w:t>
        </w:r>
      </w:ins>
      <w:r w:rsidRPr="69AC67A0">
        <w:rPr>
          <w:rFonts w:asciiTheme="minorHAnsi" w:eastAsiaTheme="minorEastAsia" w:hAnsiTheme="minorHAnsi"/>
          <w:color w:val="000000" w:themeColor="text1"/>
        </w:rPr>
        <w:t xml:space="preserve"> jakości na Demonstrator jest udzielana na okres </w:t>
      </w:r>
      <w:del w:id="264" w:author="Autor">
        <w:r w:rsidRPr="69AC67A0" w:rsidDel="00431A29">
          <w:rPr>
            <w:rFonts w:asciiTheme="minorHAnsi" w:eastAsiaTheme="minorEastAsia" w:hAnsiTheme="minorHAnsi"/>
            <w:color w:val="000000" w:themeColor="text1"/>
          </w:rPr>
          <w:delText>24</w:delText>
        </w:r>
        <w:r w:rsidRPr="69AC67A0" w:rsidDel="00064ADF">
          <w:rPr>
            <w:rFonts w:asciiTheme="minorHAnsi" w:eastAsiaTheme="minorEastAsia" w:hAnsiTheme="minorHAnsi"/>
            <w:color w:val="000000" w:themeColor="text1"/>
          </w:rPr>
          <w:delText xml:space="preserve"> </w:delText>
        </w:r>
      </w:del>
      <w:ins w:id="265" w:author="Autor">
        <w:r w:rsidR="0090207E" w:rsidRPr="69AC67A0">
          <w:rPr>
            <w:rFonts w:asciiTheme="minorHAnsi" w:eastAsiaTheme="minorEastAsia" w:hAnsiTheme="minorHAnsi"/>
            <w:color w:val="000000" w:themeColor="text1"/>
          </w:rPr>
          <w:t xml:space="preserve">36 </w:t>
        </w:r>
      </w:ins>
      <w:r w:rsidRPr="69AC67A0">
        <w:rPr>
          <w:rFonts w:asciiTheme="minorHAnsi" w:eastAsiaTheme="minorEastAsia" w:hAnsiTheme="minorHAnsi"/>
          <w:color w:val="000000" w:themeColor="text1"/>
        </w:rPr>
        <w:t xml:space="preserve">miesięcy, licząc od daty protokolarnego odbioru Demonstratora przez Partnera Strategicznego.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79968365" w14:textId="77777777" w:rsidR="00990CDA" w:rsidRPr="002854E7" w:rsidRDefault="00990CDA" w:rsidP="00B96C37">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Gwarancja obejmuje:</w:t>
      </w:r>
    </w:p>
    <w:p w14:paraId="4DD2BF23" w14:textId="1D9E8B20" w:rsidR="00990CDA" w:rsidRPr="002854E7" w:rsidRDefault="00990CDA" w:rsidP="00B96C37">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przeglądy gwarancyjne określone co do liczby i zakresu przez Wykonawcę, w celu zapewnienia niewadliwej eksploatacji Demonstratora</w:t>
      </w:r>
      <w:r w:rsidR="00DB488D" w:rsidRPr="002854E7">
        <w:rPr>
          <w:rFonts w:asciiTheme="minorHAnsi" w:eastAsiaTheme="minorEastAsia" w:hAnsiTheme="minorHAnsi"/>
          <w:color w:val="000000" w:themeColor="text1"/>
        </w:rPr>
        <w:t>,</w:t>
      </w:r>
    </w:p>
    <w:p w14:paraId="4946A468" w14:textId="57B35B5E" w:rsidR="00990CDA" w:rsidRPr="002854E7" w:rsidRDefault="00990CDA" w:rsidP="00B96C37">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 xml:space="preserve">zobowiązanie Wykonawcy w okresie </w:t>
      </w:r>
      <w:r w:rsidR="00110AEA" w:rsidRPr="002854E7">
        <w:rPr>
          <w:rFonts w:asciiTheme="minorHAnsi" w:eastAsiaTheme="minorEastAsia" w:hAnsiTheme="minorHAnsi"/>
          <w:color w:val="000000" w:themeColor="text1"/>
        </w:rPr>
        <w:t>gwarancji,</w:t>
      </w:r>
      <w:r w:rsidRPr="002854E7">
        <w:rPr>
          <w:rFonts w:asciiTheme="minorHAnsi" w:eastAsiaTheme="minorEastAsia" w:hAnsiTheme="minorHAnsi"/>
          <w:color w:val="000000" w:themeColor="text1"/>
        </w:rPr>
        <w:t xml:space="preserve"> aby, na wezwanie Partnera Strategicznego, z uwzględnieniem możliwości technicznych i zasad sztuki budowlanej, dokonać bez odrębnego wynagrodzenia usunięcia wszelkich wad stwierdzonych przez Partnera Strategicznego, rozumianych jako rozbieżności z projektem architektoniczno-</w:t>
      </w:r>
      <w:r w:rsidRPr="002854E7">
        <w:rPr>
          <w:rFonts w:asciiTheme="minorHAnsi" w:eastAsiaTheme="minorEastAsia" w:hAnsiTheme="minorHAnsi"/>
          <w:color w:val="000000" w:themeColor="text1"/>
        </w:rPr>
        <w:lastRenderedPageBreak/>
        <w:t>budowlanym</w:t>
      </w:r>
      <w:r w:rsidR="005D6AF4" w:rsidRPr="002854E7">
        <w:rPr>
          <w:rFonts w:asciiTheme="minorHAnsi" w:eastAsiaTheme="minorEastAsia" w:hAnsiTheme="minorHAnsi"/>
          <w:color w:val="000000" w:themeColor="text1"/>
        </w:rPr>
        <w:t xml:space="preserve"> lub przekazaną Partnerowi Strategicznemu instrukcją</w:t>
      </w:r>
      <w:r w:rsidRPr="002854E7">
        <w:rPr>
          <w:rFonts w:asciiTheme="minorHAnsi" w:eastAsiaTheme="minorEastAsia" w:hAnsiTheme="minorHAnsi"/>
          <w:color w:val="000000" w:themeColor="text1"/>
        </w:rPr>
        <w:t xml:space="preserve">, w tym także wad wykrytych w trakcie kontroli przez organy nadzoru budowlanego. </w:t>
      </w:r>
    </w:p>
    <w:p w14:paraId="2F00D143" w14:textId="602DE4E7" w:rsidR="00990CDA" w:rsidRPr="002854E7" w:rsidRDefault="00990CDA" w:rsidP="00B96C37">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Ponoszenie przez Wykonawcę kosztów ww. czynności oraz materiałów.</w:t>
      </w:r>
    </w:p>
    <w:p w14:paraId="38A0A24C" w14:textId="0145CB78" w:rsidR="00990CDA" w:rsidRPr="002854E7" w:rsidRDefault="00990CDA" w:rsidP="00B96C37">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Nie podlegają uprawnieniom z tytułu gwarancji wady powstałe w wyniku:</w:t>
      </w:r>
    </w:p>
    <w:p w14:paraId="62EB99EA" w14:textId="315800D5" w:rsidR="00990CDA" w:rsidRPr="002854E7" w:rsidRDefault="00990CDA" w:rsidP="00B96C37">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działania siły wyższej</w:t>
      </w:r>
      <w:r w:rsidR="00DB488D" w:rsidRPr="002854E7">
        <w:rPr>
          <w:rFonts w:asciiTheme="minorHAnsi" w:eastAsiaTheme="minorEastAsia" w:hAnsiTheme="minorHAnsi"/>
          <w:color w:val="000000" w:themeColor="text1"/>
        </w:rPr>
        <w:t>,</w:t>
      </w:r>
    </w:p>
    <w:p w14:paraId="1E9E06F8" w14:textId="47C50B5D" w:rsidR="00990CDA" w:rsidRPr="002854E7" w:rsidRDefault="00990CDA" w:rsidP="00B96C37">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działań albo zaniechań Partnera Strategicznego względem prawidłowej eksploatacji Demonstratora zgodnie z instrukcją przekazaną mu przez Wykonawcę wraz z dokumentem gwarancyjnym</w:t>
      </w:r>
      <w:r w:rsidR="00DB488D" w:rsidRPr="002854E7">
        <w:rPr>
          <w:rFonts w:asciiTheme="minorHAnsi" w:eastAsiaTheme="minorEastAsia" w:hAnsiTheme="minorHAnsi"/>
          <w:color w:val="000000" w:themeColor="text1"/>
        </w:rPr>
        <w:t>,</w:t>
      </w:r>
    </w:p>
    <w:p w14:paraId="4482C35F" w14:textId="664C10E8" w:rsidR="00990CDA" w:rsidRPr="002854E7" w:rsidRDefault="00990CDA" w:rsidP="00B96C37">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 xml:space="preserve">zawinionego działania albo zaniechania Partnera Strategicznego w zakresie </w:t>
      </w:r>
      <w:r w:rsidR="00696812" w:rsidRPr="002854E7">
        <w:rPr>
          <w:rFonts w:asciiTheme="minorHAnsi" w:eastAsiaTheme="minorEastAsia" w:hAnsiTheme="minorHAnsi"/>
          <w:color w:val="000000" w:themeColor="text1"/>
        </w:rPr>
        <w:t>eksploatacji Demonstratora niezgodnie z przepisami prawa.</w:t>
      </w:r>
    </w:p>
    <w:p w14:paraId="6EA5E7F6" w14:textId="3C8DC66A" w:rsidR="00F13645" w:rsidRPr="002854E7" w:rsidRDefault="00F13645" w:rsidP="00B96C37">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O wykryciu wady Partner Strategiczny jest zobowiązany niezwłocznie powiadomić Wykonawcę i ustalić termin oględzin.</w:t>
      </w:r>
    </w:p>
    <w:p w14:paraId="4CE26CBA" w14:textId="0CFA0531" w:rsidR="00696812" w:rsidRPr="002854E7" w:rsidRDefault="00696812" w:rsidP="00B96C37">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 xml:space="preserve">Usunięcie wad zgodnie z niniejszym artykułem następuje niezwłocznie, nie później niż w terminie </w:t>
      </w:r>
      <w:r w:rsidR="00084FF7" w:rsidRPr="002854E7">
        <w:rPr>
          <w:rFonts w:asciiTheme="minorHAnsi" w:eastAsiaTheme="minorEastAsia" w:hAnsiTheme="minorHAnsi"/>
          <w:color w:val="000000" w:themeColor="text1"/>
        </w:rPr>
        <w:t>3</w:t>
      </w:r>
      <w:r w:rsidRPr="002854E7">
        <w:rPr>
          <w:rFonts w:asciiTheme="minorHAnsi" w:eastAsiaTheme="minorEastAsia" w:hAnsiTheme="minorHAnsi"/>
          <w:color w:val="000000" w:themeColor="text1"/>
        </w:rPr>
        <w:t xml:space="preserve"> dni od dniach ich zgłoszenia,</w:t>
      </w:r>
      <w:r w:rsidR="00084FF7" w:rsidRPr="002854E7">
        <w:rPr>
          <w:rFonts w:asciiTheme="minorHAnsi" w:eastAsiaTheme="minorEastAsia" w:hAnsiTheme="minorHAnsi"/>
          <w:color w:val="000000" w:themeColor="text1"/>
        </w:rPr>
        <w:t xml:space="preserve"> z zastrzeżeniem zdania kolejnego. Jeśli z przyczyn technicznych usunięcie wady nie jest możliwe w terminie wskazanym w zdaniu pierwszym, Wykonawca jest zobowiązany zrobić to niezwłocznie, wskazując Partnerowi Strategicznemu termin usunięcia wady. Niedotrzymanie przez Wykonawcę wyznaczonego terminu jest równoważne odmowie usunięcia wady.</w:t>
      </w:r>
    </w:p>
    <w:p w14:paraId="720A2D65" w14:textId="0446A730" w:rsidR="00084FF7" w:rsidRPr="002854E7" w:rsidRDefault="00084FF7" w:rsidP="00B96C37">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W przypadku odmowy ze strony Wykonawcy usunięcia wad lub niewywiązywania się z obowiązków i terminów wyżej wskazanych, Partner Strategiczny jest uprawniony do zlecenia wykonania zastępczego podmiotom trzecim, na warunkach rynkowych i na koszt Wykonawcy.</w:t>
      </w:r>
    </w:p>
    <w:p w14:paraId="612C5F1A" w14:textId="1067E95E" w:rsidR="00F13645" w:rsidRPr="002854E7" w:rsidRDefault="00084FF7" w:rsidP="00B96C37">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W razie usunięcia wady, potwierdza się tą okoliczność protokolarnie pomiędzy Partnerem Strategicznym a Wykonawcą.</w:t>
      </w:r>
      <w:r w:rsidR="00F13645" w:rsidRPr="002854E7">
        <w:rPr>
          <w:rFonts w:asciiTheme="minorHAnsi" w:eastAsiaTheme="minorEastAsia" w:hAnsiTheme="minorHAnsi"/>
          <w:color w:val="000000" w:themeColor="text1"/>
        </w:rPr>
        <w:t xml:space="preserve"> Celem protokołu jest potwierdzenie, czy zgłoszone wady zostały usunięte.</w:t>
      </w:r>
    </w:p>
    <w:bookmarkEnd w:id="241"/>
    <w:p w14:paraId="752FEAC7" w14:textId="6F6F9C2D" w:rsidR="00F13645" w:rsidRPr="002854E7" w:rsidRDefault="00D77E76" w:rsidP="00B96C37">
      <w:pPr>
        <w:pStyle w:val="Akapitzlist"/>
        <w:numPr>
          <w:ilvl w:val="0"/>
          <w:numId w:val="75"/>
        </w:numPr>
        <w:spacing w:after="0" w:line="240" w:lineRule="auto"/>
        <w:ind w:left="567" w:hanging="425"/>
        <w:jc w:val="both"/>
        <w:rPr>
          <w:rFonts w:asciiTheme="minorHAnsi" w:hAnsiTheme="minorHAnsi"/>
          <w:color w:val="000000" w:themeColor="text1"/>
        </w:rPr>
      </w:pPr>
      <w:r w:rsidRPr="002854E7">
        <w:rPr>
          <w:rFonts w:asciiTheme="minorHAnsi" w:hAnsiTheme="minorHAnsi"/>
          <w:color w:val="000000" w:themeColor="text1"/>
        </w:rPr>
        <w:t xml:space="preserve">Na zabezpieczenie realizacji gwarancji jakości, Wykonawca jest zobowiązany udzielić Partnerowi Strategicznemu </w:t>
      </w:r>
      <w:r w:rsidR="00F13645" w:rsidRPr="002854E7">
        <w:rPr>
          <w:rFonts w:asciiTheme="minorHAnsi" w:hAnsiTheme="minorHAnsi"/>
          <w:color w:val="000000" w:themeColor="text1"/>
        </w:rPr>
        <w:t>zabezpieczenia w formie gwarancji bankowej lub gwarancji ubezpieczeniowej na kwotę</w:t>
      </w:r>
      <w:r w:rsidR="72CAC4CA" w:rsidRPr="002854E7">
        <w:rPr>
          <w:rFonts w:asciiTheme="minorHAnsi" w:hAnsiTheme="minorHAnsi"/>
          <w:color w:val="000000" w:themeColor="text1"/>
        </w:rPr>
        <w:t xml:space="preserve"> stanowiąca</w:t>
      </w:r>
      <w:r w:rsidR="3821010C" w:rsidRPr="002854E7">
        <w:rPr>
          <w:rFonts w:asciiTheme="minorHAnsi" w:hAnsiTheme="minorHAnsi"/>
          <w:color w:val="000000" w:themeColor="text1"/>
        </w:rPr>
        <w:t xml:space="preserve"> </w:t>
      </w:r>
      <w:r w:rsidR="62635CD0" w:rsidRPr="002854E7">
        <w:rPr>
          <w:rFonts w:asciiTheme="minorHAnsi" w:hAnsiTheme="minorHAnsi"/>
          <w:color w:val="000000" w:themeColor="text1"/>
        </w:rPr>
        <w:t>10</w:t>
      </w:r>
      <w:r w:rsidR="3821010C" w:rsidRPr="002854E7">
        <w:rPr>
          <w:rFonts w:asciiTheme="minorHAnsi" w:hAnsiTheme="minorHAnsi"/>
          <w:color w:val="000000" w:themeColor="text1"/>
        </w:rPr>
        <w:t xml:space="preserve">% </w:t>
      </w:r>
      <w:r w:rsidR="0DA22F65" w:rsidRPr="002854E7">
        <w:rPr>
          <w:rFonts w:asciiTheme="minorHAnsi" w:hAnsiTheme="minorHAnsi"/>
          <w:color w:val="000000" w:themeColor="text1"/>
        </w:rPr>
        <w:t xml:space="preserve">ceny </w:t>
      </w:r>
      <w:r w:rsidR="574DD846" w:rsidRPr="002854E7">
        <w:rPr>
          <w:rFonts w:asciiTheme="minorHAnsi" w:hAnsiTheme="minorHAnsi"/>
          <w:color w:val="000000" w:themeColor="text1"/>
        </w:rPr>
        <w:t xml:space="preserve">brutto </w:t>
      </w:r>
      <w:r w:rsidR="0DA22F65" w:rsidRPr="002854E7">
        <w:rPr>
          <w:rFonts w:asciiTheme="minorHAnsi" w:hAnsiTheme="minorHAnsi"/>
          <w:color w:val="000000" w:themeColor="text1"/>
        </w:rPr>
        <w:t>za Etap III</w:t>
      </w:r>
      <w:r w:rsidR="00F13645" w:rsidRPr="002854E7">
        <w:rPr>
          <w:rFonts w:asciiTheme="minorHAnsi" w:hAnsiTheme="minorHAnsi"/>
          <w:color w:val="000000" w:themeColor="text1"/>
        </w:rPr>
        <w:t>, z której treści winno wynikać, że:</w:t>
      </w:r>
    </w:p>
    <w:p w14:paraId="4A4EB89F" w14:textId="22AA1137" w:rsidR="00F13645" w:rsidRPr="002854E7" w:rsidRDefault="00F13645" w:rsidP="00B96C37">
      <w:pPr>
        <w:pStyle w:val="Akapitzlist"/>
        <w:numPr>
          <w:ilvl w:val="1"/>
          <w:numId w:val="75"/>
        </w:numPr>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gwarant zapłaci, na rzecz Partnera Strategicznego w terminie maksymalnie 30 dni od pisemnego żądania kwotę zabezpieczenia, na pierwsze wezwanie Partnera Strategicznego, nieodwołanie bezwarunkowo, niezależnie od podnoszonych zastrzeżeń Wykonawcy, bez wymagania udokumentowania roszczenia i bez </w:t>
      </w:r>
      <w:r w:rsidR="00110AEA" w:rsidRPr="002854E7">
        <w:rPr>
          <w:rFonts w:asciiTheme="minorHAnsi" w:hAnsiTheme="minorHAnsi"/>
          <w:color w:val="000000" w:themeColor="text1"/>
        </w:rPr>
        <w:t>dochodzenia</w:t>
      </w:r>
      <w:r w:rsidRPr="002854E7">
        <w:rPr>
          <w:rFonts w:asciiTheme="minorHAnsi" w:hAnsiTheme="minorHAnsi"/>
          <w:color w:val="000000" w:themeColor="text1"/>
        </w:rPr>
        <w:t xml:space="preserve"> czy wezwanie Partnera Strategicznego jest uzasadnione,</w:t>
      </w:r>
    </w:p>
    <w:p w14:paraId="490D8DFE" w14:textId="77777777" w:rsidR="00F13645" w:rsidRPr="002854E7" w:rsidRDefault="00F13645" w:rsidP="00B96C37">
      <w:pPr>
        <w:pStyle w:val="Akapitzlist"/>
        <w:numPr>
          <w:ilvl w:val="1"/>
          <w:numId w:val="75"/>
        </w:numPr>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gwarancja podlegać będzie prawu polskiemu, a jej treść będzie wykładana zgodnie z przepisami polskiego prawa,</w:t>
      </w:r>
    </w:p>
    <w:p w14:paraId="280D2822" w14:textId="6F860FEA" w:rsidR="00F13645" w:rsidRPr="002854E7" w:rsidRDefault="00F13645" w:rsidP="00B96C37">
      <w:pPr>
        <w:pStyle w:val="Akapitzlist"/>
        <w:numPr>
          <w:ilvl w:val="1"/>
          <w:numId w:val="75"/>
        </w:numPr>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gwarancja musi zostać wniesiona przez gwaranta posiadającego siedzibę na terenie państwa członkowskiego Unii Europejskiej lub Europejskiego Porozumienia o Wolnym Handlu.</w:t>
      </w:r>
    </w:p>
    <w:p w14:paraId="051D76A7" w14:textId="3933FA5B" w:rsidR="00F13645" w:rsidRPr="002854E7" w:rsidRDefault="00F13645" w:rsidP="00B96C37">
      <w:pPr>
        <w:pStyle w:val="Akapitzlist"/>
        <w:numPr>
          <w:ilvl w:val="0"/>
          <w:numId w:val="75"/>
        </w:numPr>
        <w:spacing w:after="0" w:line="240" w:lineRule="auto"/>
        <w:ind w:left="567"/>
        <w:jc w:val="both"/>
        <w:rPr>
          <w:rFonts w:asciiTheme="minorHAnsi" w:hAnsiTheme="minorHAnsi"/>
          <w:color w:val="000000" w:themeColor="text1"/>
        </w:rPr>
      </w:pPr>
      <w:r w:rsidRPr="002854E7">
        <w:rPr>
          <w:rFonts w:asciiTheme="minorHAnsi" w:hAnsiTheme="minorHAnsi"/>
          <w:color w:val="000000" w:themeColor="text1"/>
        </w:rPr>
        <w:t xml:space="preserve">Niezależnie od powyższego, Wykonawca jest zobowiązany realizować </w:t>
      </w:r>
      <w:r w:rsidR="0039695D" w:rsidRPr="002854E7">
        <w:rPr>
          <w:rFonts w:asciiTheme="minorHAnsi" w:hAnsiTheme="minorHAnsi"/>
          <w:color w:val="000000" w:themeColor="text1"/>
        </w:rPr>
        <w:t xml:space="preserve">inne </w:t>
      </w:r>
      <w:r w:rsidRPr="002854E7">
        <w:rPr>
          <w:rFonts w:asciiTheme="minorHAnsi" w:hAnsiTheme="minorHAnsi"/>
          <w:color w:val="000000" w:themeColor="text1"/>
        </w:rPr>
        <w:t xml:space="preserve">zobowiązania określone w </w:t>
      </w:r>
      <w:r w:rsidR="430670A5" w:rsidRPr="002854E7">
        <w:rPr>
          <w:rFonts w:asciiTheme="minorHAnsi" w:hAnsiTheme="minorHAnsi"/>
          <w:color w:val="000000" w:themeColor="text1"/>
        </w:rPr>
        <w:t>Załączni</w:t>
      </w:r>
      <w:r w:rsidRPr="002854E7">
        <w:rPr>
          <w:rFonts w:asciiTheme="minorHAnsi" w:hAnsiTheme="minorHAnsi"/>
          <w:color w:val="000000" w:themeColor="text1"/>
        </w:rPr>
        <w:t>ku nr 6 do Regulaminu.</w:t>
      </w:r>
    </w:p>
    <w:bookmarkEnd w:id="261"/>
    <w:p w14:paraId="49F67903" w14:textId="6679AA62" w:rsidR="4DC55859" w:rsidRPr="002854E7" w:rsidRDefault="4DC55859" w:rsidP="00B96C37">
      <w:pPr>
        <w:pStyle w:val="Akapitzlist"/>
        <w:numPr>
          <w:ilvl w:val="0"/>
          <w:numId w:val="75"/>
        </w:numPr>
        <w:spacing w:after="0" w:line="240" w:lineRule="auto"/>
        <w:ind w:left="567"/>
        <w:jc w:val="both"/>
        <w:rPr>
          <w:rFonts w:asciiTheme="minorHAnsi" w:eastAsiaTheme="minorEastAsia" w:hAnsiTheme="minorHAnsi"/>
          <w:color w:val="000000" w:themeColor="text1"/>
        </w:rPr>
      </w:pPr>
      <w:r w:rsidRPr="002854E7">
        <w:rPr>
          <w:rFonts w:ascii="Calibri" w:eastAsia="Calibri" w:hAnsi="Calibri" w:cs="Calibri"/>
          <w:color w:val="000000" w:themeColor="text1"/>
        </w:rPr>
        <w:t xml:space="preserve">Wykonawca zobowiązuje się współpracować z NCBR i Partnerem Strategicznym w przedmiocie upowszechniania danych generowanych przez Demonstrator, o których mowa w Załączniku nr 6 do Regulaminu. Wykonawca będzie je udostępniać przez Okres Demonstracji na swojej stronie internetowej lub stronie internetowej NCBR, chyba że Strony wspólnie z Partnerem Strategicznym ustalą, że dane przez część lub całość tego okresu będą upowszechniane przez Partnera Strategicznego. Wykonawca wyraża zgodę na upowszechnianie w dowolnej formie i zakresie, bez ograniczeń terytorialnych i przez Okres Demonstracji danych generowanych przez Demonstrator, w zakresie określonym w Załączniku nr 6 do Regulaminu oraz zobowiązuje się nie dochodzić od NCBR, Partnera </w:t>
      </w:r>
      <w:r w:rsidRPr="002854E7">
        <w:rPr>
          <w:rFonts w:ascii="Calibri" w:eastAsia="Calibri" w:hAnsi="Calibri" w:cs="Calibri"/>
          <w:color w:val="000000" w:themeColor="text1"/>
        </w:rPr>
        <w:lastRenderedPageBreak/>
        <w:t>Strategicznego ani żadnego innego podmiotu roszczeń związanych z upowszechnianiem tych danych ani za korzystanie z nich.</w:t>
      </w:r>
    </w:p>
    <w:p w14:paraId="359B4BDF" w14:textId="611FE4EF" w:rsidR="00F31D25" w:rsidRPr="002854E7" w:rsidRDefault="00F31D25" w:rsidP="00BC73A0">
      <w:pPr>
        <w:spacing w:after="0" w:line="240" w:lineRule="auto"/>
        <w:jc w:val="both"/>
        <w:rPr>
          <w:rFonts w:asciiTheme="minorHAnsi" w:hAnsiTheme="minorHAnsi" w:cstheme="minorHAnsi"/>
          <w:color w:val="000000" w:themeColor="text1"/>
        </w:rPr>
      </w:pPr>
    </w:p>
    <w:p w14:paraId="21BA7325" w14:textId="77777777" w:rsidR="00D10D9D" w:rsidRPr="002854E7" w:rsidRDefault="00D10D9D" w:rsidP="003E0140">
      <w:pPr>
        <w:pStyle w:val="Akapitzlist"/>
        <w:spacing w:after="0" w:line="240" w:lineRule="auto"/>
        <w:ind w:left="426"/>
        <w:jc w:val="both"/>
        <w:rPr>
          <w:rFonts w:asciiTheme="minorHAnsi" w:hAnsiTheme="minorHAnsi"/>
          <w:color w:val="000000" w:themeColor="text1"/>
        </w:rPr>
      </w:pPr>
    </w:p>
    <w:p w14:paraId="08E010B6" w14:textId="2CA5E084" w:rsidR="00D10D9D" w:rsidRPr="002854E7" w:rsidRDefault="00D10D9D" w:rsidP="00B96C37">
      <w:pPr>
        <w:pStyle w:val="Nagwek1"/>
        <w:numPr>
          <w:ilvl w:val="0"/>
          <w:numId w:val="1"/>
        </w:numPr>
        <w:spacing w:before="0" w:after="0" w:line="240" w:lineRule="auto"/>
        <w:contextualSpacing/>
        <w:rPr>
          <w:rFonts w:asciiTheme="minorHAnsi" w:hAnsiTheme="minorHAnsi"/>
          <w:sz w:val="22"/>
          <w:szCs w:val="22"/>
        </w:rPr>
      </w:pPr>
      <w:bookmarkStart w:id="266" w:name="_Toc54798314"/>
      <w:bookmarkStart w:id="267" w:name="_Toc52745910"/>
      <w:r w:rsidRPr="002854E7">
        <w:rPr>
          <w:rFonts w:asciiTheme="minorHAnsi" w:hAnsiTheme="minorHAnsi"/>
          <w:sz w:val="22"/>
          <w:szCs w:val="22"/>
        </w:rPr>
        <w:t xml:space="preserve">ODBIORY </w:t>
      </w:r>
      <w:r w:rsidR="00C5140B" w:rsidRPr="002854E7">
        <w:rPr>
          <w:rFonts w:asciiTheme="minorHAnsi" w:hAnsiTheme="minorHAnsi"/>
          <w:sz w:val="22"/>
          <w:szCs w:val="22"/>
        </w:rPr>
        <w:t>ETAPÓW</w:t>
      </w:r>
      <w:r w:rsidRPr="002854E7">
        <w:rPr>
          <w:rFonts w:asciiTheme="minorHAnsi" w:hAnsiTheme="minorHAnsi"/>
          <w:sz w:val="22"/>
          <w:szCs w:val="22"/>
        </w:rPr>
        <w:t>, WYNAGRODZENIE, ZALICZKI, ZABEZPIECZENIE WYKONANIA UMOWY</w:t>
      </w:r>
      <w:bookmarkEnd w:id="266"/>
      <w:bookmarkEnd w:id="267"/>
    </w:p>
    <w:p w14:paraId="16EDC76C" w14:textId="77777777" w:rsidR="00D559D0" w:rsidRPr="002854E7" w:rsidRDefault="00D559D0" w:rsidP="003E0140">
      <w:pPr>
        <w:spacing w:after="0" w:line="240" w:lineRule="auto"/>
        <w:contextualSpacing/>
        <w:jc w:val="both"/>
        <w:rPr>
          <w:rFonts w:asciiTheme="minorHAnsi" w:hAnsiTheme="minorHAnsi" w:cstheme="minorHAnsi"/>
          <w:color w:val="000000" w:themeColor="text1"/>
        </w:rPr>
      </w:pPr>
    </w:p>
    <w:p w14:paraId="3B0841A4" w14:textId="03E91211" w:rsidR="00523156" w:rsidRPr="002854E7" w:rsidRDefault="00523156" w:rsidP="00B96C37">
      <w:pPr>
        <w:pStyle w:val="Nagwek2"/>
        <w:numPr>
          <w:ilvl w:val="0"/>
          <w:numId w:val="14"/>
        </w:numPr>
        <w:spacing w:before="0" w:line="240" w:lineRule="auto"/>
        <w:ind w:left="0" w:hanging="567"/>
        <w:contextualSpacing/>
        <w:rPr>
          <w:rFonts w:asciiTheme="minorHAnsi" w:hAnsiTheme="minorHAnsi"/>
          <w:sz w:val="22"/>
          <w:szCs w:val="22"/>
        </w:rPr>
      </w:pPr>
      <w:bookmarkStart w:id="268" w:name="_Ref52735442"/>
      <w:bookmarkStart w:id="269" w:name="_Toc52745911"/>
      <w:bookmarkStart w:id="270" w:name="_Toc54798315"/>
      <w:r w:rsidRPr="002854E7">
        <w:rPr>
          <w:rFonts w:asciiTheme="minorHAnsi" w:hAnsiTheme="minorHAnsi"/>
          <w:sz w:val="22"/>
          <w:szCs w:val="22"/>
        </w:rPr>
        <w:t xml:space="preserve">[ODBIORY </w:t>
      </w:r>
      <w:r w:rsidR="0056056A" w:rsidRPr="002854E7">
        <w:rPr>
          <w:rFonts w:asciiTheme="minorHAnsi" w:hAnsiTheme="minorHAnsi"/>
          <w:sz w:val="22"/>
          <w:szCs w:val="22"/>
        </w:rPr>
        <w:t>E</w:t>
      </w:r>
      <w:r w:rsidR="005A52B7" w:rsidRPr="002854E7">
        <w:rPr>
          <w:rFonts w:asciiTheme="minorHAnsi" w:hAnsiTheme="minorHAnsi"/>
          <w:sz w:val="22"/>
          <w:szCs w:val="22"/>
        </w:rPr>
        <w:t>TAP</w:t>
      </w:r>
      <w:r w:rsidR="00C93AC5" w:rsidRPr="002854E7">
        <w:rPr>
          <w:rFonts w:asciiTheme="minorHAnsi" w:hAnsiTheme="minorHAnsi"/>
          <w:sz w:val="22"/>
          <w:szCs w:val="22"/>
        </w:rPr>
        <w:t>U</w:t>
      </w:r>
      <w:r w:rsidRPr="002854E7">
        <w:rPr>
          <w:rFonts w:asciiTheme="minorHAnsi" w:hAnsiTheme="minorHAnsi"/>
          <w:sz w:val="22"/>
          <w:szCs w:val="22"/>
        </w:rPr>
        <w:t>]</w:t>
      </w:r>
      <w:bookmarkEnd w:id="219"/>
      <w:bookmarkEnd w:id="220"/>
      <w:bookmarkEnd w:id="226"/>
      <w:bookmarkEnd w:id="227"/>
      <w:bookmarkEnd w:id="228"/>
      <w:bookmarkEnd w:id="229"/>
      <w:bookmarkEnd w:id="230"/>
      <w:bookmarkEnd w:id="268"/>
      <w:bookmarkEnd w:id="269"/>
      <w:bookmarkEnd w:id="270"/>
    </w:p>
    <w:p w14:paraId="46CB0E63" w14:textId="77777777" w:rsidR="00A232DE" w:rsidRPr="002854E7" w:rsidRDefault="00A232DE" w:rsidP="003E0140">
      <w:pPr>
        <w:pStyle w:val="Akapitzlist"/>
        <w:spacing w:after="0" w:line="240" w:lineRule="auto"/>
        <w:ind w:left="426"/>
        <w:jc w:val="both"/>
        <w:rPr>
          <w:rFonts w:asciiTheme="minorHAnsi" w:hAnsiTheme="minorHAnsi"/>
          <w:color w:val="000000" w:themeColor="text1"/>
        </w:rPr>
      </w:pPr>
    </w:p>
    <w:p w14:paraId="76F3D5B0" w14:textId="0E41EC11" w:rsidR="00523156" w:rsidRPr="002854E7" w:rsidRDefault="00A31F97" w:rsidP="00B96C37">
      <w:pPr>
        <w:pStyle w:val="Akapitzlist"/>
        <w:numPr>
          <w:ilvl w:val="0"/>
          <w:numId w:val="2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Odbiór </w:t>
      </w:r>
      <w:r w:rsidR="005A52B7" w:rsidRPr="002854E7">
        <w:rPr>
          <w:rFonts w:asciiTheme="minorHAnsi" w:hAnsiTheme="minorHAnsi"/>
          <w:color w:val="000000" w:themeColor="text1"/>
        </w:rPr>
        <w:t xml:space="preserve">Etapu </w:t>
      </w:r>
      <w:r w:rsidRPr="002854E7">
        <w:rPr>
          <w:rFonts w:asciiTheme="minorHAnsi" w:hAnsiTheme="minorHAnsi"/>
          <w:color w:val="000000" w:themeColor="text1"/>
        </w:rPr>
        <w:t xml:space="preserve">służy weryfikacji </w:t>
      </w:r>
      <w:r w:rsidR="00720769" w:rsidRPr="002854E7">
        <w:rPr>
          <w:rFonts w:asciiTheme="minorHAnsi" w:hAnsiTheme="minorHAnsi"/>
          <w:color w:val="000000" w:themeColor="text1"/>
        </w:rPr>
        <w:t>realizacj</w:t>
      </w:r>
      <w:r w:rsidR="00143CE2" w:rsidRPr="002854E7">
        <w:rPr>
          <w:rFonts w:asciiTheme="minorHAnsi" w:hAnsiTheme="minorHAnsi"/>
          <w:color w:val="000000" w:themeColor="text1"/>
        </w:rPr>
        <w:t>i</w:t>
      </w:r>
      <w:r w:rsidR="00720769" w:rsidRPr="002854E7">
        <w:rPr>
          <w:rFonts w:asciiTheme="minorHAnsi" w:hAnsiTheme="minorHAnsi"/>
          <w:color w:val="000000" w:themeColor="text1"/>
        </w:rPr>
        <w:t xml:space="preserve"> przez Wykonawcę </w:t>
      </w:r>
      <w:r w:rsidR="00143CE2" w:rsidRPr="002854E7">
        <w:rPr>
          <w:rFonts w:asciiTheme="minorHAnsi" w:hAnsiTheme="minorHAnsi"/>
          <w:color w:val="000000" w:themeColor="text1"/>
        </w:rPr>
        <w:t xml:space="preserve">Prac B+R w ramach i zgodnie z </w:t>
      </w:r>
      <w:r w:rsidR="00720769" w:rsidRPr="002854E7">
        <w:rPr>
          <w:rFonts w:asciiTheme="minorHAnsi" w:hAnsiTheme="minorHAnsi"/>
          <w:color w:val="000000" w:themeColor="text1"/>
        </w:rPr>
        <w:t>Umow</w:t>
      </w:r>
      <w:r w:rsidR="00143CE2" w:rsidRPr="002854E7">
        <w:rPr>
          <w:rFonts w:asciiTheme="minorHAnsi" w:hAnsiTheme="minorHAnsi"/>
          <w:color w:val="000000" w:themeColor="text1"/>
        </w:rPr>
        <w:t>ą</w:t>
      </w:r>
      <w:r w:rsidR="00482578" w:rsidRPr="002854E7">
        <w:rPr>
          <w:rFonts w:asciiTheme="minorHAnsi" w:hAnsiTheme="minorHAnsi"/>
          <w:color w:val="000000" w:themeColor="text1"/>
        </w:rPr>
        <w:t xml:space="preserve">. </w:t>
      </w:r>
      <w:r w:rsidR="00653665" w:rsidRPr="002854E7">
        <w:rPr>
          <w:rFonts w:asciiTheme="minorHAnsi" w:hAnsiTheme="minorHAnsi"/>
          <w:color w:val="000000" w:themeColor="text1"/>
        </w:rPr>
        <w:t xml:space="preserve">Dokonanie Odbioru Etapu jest warunkiem koniecznym zapłaty </w:t>
      </w:r>
      <w:r w:rsidR="00667044" w:rsidRPr="002854E7">
        <w:rPr>
          <w:rFonts w:asciiTheme="minorHAnsi" w:hAnsiTheme="minorHAnsi"/>
          <w:color w:val="000000" w:themeColor="text1"/>
        </w:rPr>
        <w:t>wynagrodzenia</w:t>
      </w:r>
      <w:r w:rsidR="00653665" w:rsidRPr="002854E7">
        <w:rPr>
          <w:rFonts w:asciiTheme="minorHAnsi" w:hAnsiTheme="minorHAnsi"/>
          <w:color w:val="000000" w:themeColor="text1"/>
        </w:rPr>
        <w:t xml:space="preserve"> za dany Etap</w:t>
      </w:r>
      <w:r w:rsidR="004F5B23" w:rsidRPr="002854E7">
        <w:rPr>
          <w:rFonts w:asciiTheme="minorHAnsi" w:hAnsiTheme="minorHAnsi"/>
          <w:color w:val="000000" w:themeColor="text1"/>
        </w:rPr>
        <w:t>.</w:t>
      </w:r>
    </w:p>
    <w:p w14:paraId="46C61506" w14:textId="35C86CE2" w:rsidR="00482578" w:rsidRPr="002854E7" w:rsidRDefault="00482578" w:rsidP="00B96C37">
      <w:pPr>
        <w:pStyle w:val="Akapitzlist"/>
        <w:numPr>
          <w:ilvl w:val="0"/>
          <w:numId w:val="20"/>
        </w:numPr>
        <w:spacing w:after="0" w:line="240" w:lineRule="auto"/>
        <w:ind w:left="426" w:hanging="426"/>
        <w:jc w:val="both"/>
        <w:rPr>
          <w:rFonts w:asciiTheme="minorHAnsi" w:hAnsiTheme="minorHAnsi"/>
          <w:color w:val="000000" w:themeColor="text1"/>
        </w:rPr>
      </w:pPr>
      <w:bookmarkStart w:id="271" w:name="_Ref493950828"/>
      <w:r w:rsidRPr="002854E7">
        <w:rPr>
          <w:rFonts w:asciiTheme="minorHAnsi" w:hAnsiTheme="minorHAnsi"/>
          <w:color w:val="000000" w:themeColor="text1"/>
        </w:rPr>
        <w:t>NCBR dokonuje Odbioru Etapu,</w:t>
      </w:r>
      <w:r w:rsidR="00BC73A0" w:rsidRPr="002854E7">
        <w:rPr>
          <w:rFonts w:asciiTheme="minorHAnsi" w:hAnsiTheme="minorHAnsi"/>
          <w:color w:val="000000" w:themeColor="text1"/>
        </w:rPr>
        <w:t xml:space="preserve"> tylko</w:t>
      </w:r>
      <w:r w:rsidRPr="002854E7">
        <w:rPr>
          <w:rFonts w:asciiTheme="minorHAnsi" w:hAnsiTheme="minorHAnsi"/>
          <w:color w:val="000000" w:themeColor="text1"/>
        </w:rPr>
        <w:t xml:space="preserve"> jeśli</w:t>
      </w:r>
      <w:r w:rsidR="00BC73A0" w:rsidRPr="002854E7">
        <w:rPr>
          <w:rFonts w:asciiTheme="minorHAnsi" w:hAnsiTheme="minorHAnsi"/>
          <w:color w:val="000000" w:themeColor="text1"/>
        </w:rPr>
        <w:t xml:space="preserve"> Wynik Prac Etapu uzyskał</w:t>
      </w:r>
      <w:r w:rsidR="00CD7E5A" w:rsidRPr="002854E7">
        <w:rPr>
          <w:rFonts w:asciiTheme="minorHAnsi" w:hAnsiTheme="minorHAnsi"/>
          <w:color w:val="000000" w:themeColor="text1"/>
        </w:rPr>
        <w:t xml:space="preserve"> w ramach Listy Rankingowej</w:t>
      </w:r>
      <w:r w:rsidR="00BC73A0" w:rsidRPr="002854E7">
        <w:rPr>
          <w:rFonts w:asciiTheme="minorHAnsi" w:hAnsiTheme="minorHAnsi"/>
          <w:color w:val="000000" w:themeColor="text1"/>
        </w:rPr>
        <w:t xml:space="preserve"> Wynik Pozytywny lub Wynik Pozytywny z Dopuszczeniem do Kolejnego Etapu lub Wynik Końcowy Pozytywny. W celu usunięcia wątpliwości Strony wskazują, że NCBR jest uprawnion</w:t>
      </w:r>
      <w:r w:rsidR="00A33C05" w:rsidRPr="002854E7">
        <w:rPr>
          <w:rFonts w:asciiTheme="minorHAnsi" w:hAnsiTheme="minorHAnsi"/>
          <w:color w:val="000000" w:themeColor="text1"/>
        </w:rPr>
        <w:t>e</w:t>
      </w:r>
      <w:r w:rsidR="00BC73A0" w:rsidRPr="002854E7">
        <w:rPr>
          <w:rFonts w:asciiTheme="minorHAnsi" w:hAnsiTheme="minorHAnsi"/>
          <w:color w:val="000000" w:themeColor="text1"/>
        </w:rPr>
        <w:t xml:space="preserve"> do odmowy Odbioru </w:t>
      </w:r>
      <w:r w:rsidR="00110AEA" w:rsidRPr="002854E7">
        <w:rPr>
          <w:rFonts w:asciiTheme="minorHAnsi" w:hAnsiTheme="minorHAnsi"/>
          <w:color w:val="000000" w:themeColor="text1"/>
        </w:rPr>
        <w:t>Etapu,</w:t>
      </w:r>
      <w:r w:rsidR="00BC73A0" w:rsidRPr="002854E7">
        <w:rPr>
          <w:rFonts w:asciiTheme="minorHAnsi" w:hAnsiTheme="minorHAnsi"/>
          <w:color w:val="000000" w:themeColor="text1"/>
        </w:rPr>
        <w:t xml:space="preserve"> </w:t>
      </w:r>
      <w:r w:rsidR="00990D0D" w:rsidRPr="002854E7">
        <w:rPr>
          <w:rFonts w:asciiTheme="minorHAnsi" w:hAnsiTheme="minorHAnsi"/>
          <w:color w:val="000000" w:themeColor="text1"/>
        </w:rPr>
        <w:t xml:space="preserve">jeśli Wykonawca uzyskał Wynik Negatywny w ramach Selekcji lub Oceny Końcowej, tj. </w:t>
      </w:r>
      <w:r w:rsidR="00BC73A0" w:rsidRPr="002854E7">
        <w:rPr>
          <w:rFonts w:asciiTheme="minorHAnsi" w:hAnsiTheme="minorHAnsi"/>
          <w:color w:val="000000" w:themeColor="text1"/>
        </w:rPr>
        <w:t xml:space="preserve">w </w:t>
      </w:r>
      <w:r w:rsidR="00110AEA" w:rsidRPr="002854E7">
        <w:rPr>
          <w:rFonts w:asciiTheme="minorHAnsi" w:hAnsiTheme="minorHAnsi"/>
          <w:color w:val="000000" w:themeColor="text1"/>
        </w:rPr>
        <w:t>szczególności,</w:t>
      </w:r>
      <w:r w:rsidR="00BC73A0" w:rsidRPr="002854E7">
        <w:rPr>
          <w:rFonts w:asciiTheme="minorHAnsi" w:hAnsiTheme="minorHAnsi"/>
          <w:color w:val="000000" w:themeColor="text1"/>
        </w:rPr>
        <w:t xml:space="preserve"> jeśli:</w:t>
      </w:r>
    </w:p>
    <w:p w14:paraId="15F845C9" w14:textId="60B59FE1" w:rsidR="00990D0D" w:rsidRPr="002854E7" w:rsidRDefault="00990D0D" w:rsidP="00B96C37">
      <w:pPr>
        <w:pStyle w:val="Akapitzlist"/>
        <w:numPr>
          <w:ilvl w:val="1"/>
          <w:numId w:val="20"/>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Wykonawca nie doręczył NCBR Wyniku Prac Etapu</w:t>
      </w:r>
      <w:r w:rsidR="00D734F5" w:rsidRPr="002854E7">
        <w:rPr>
          <w:rFonts w:asciiTheme="minorHAnsi" w:hAnsiTheme="minorHAnsi"/>
          <w:color w:val="000000" w:themeColor="text1"/>
        </w:rPr>
        <w:t xml:space="preserve"> do przeprowadzenia Selekcji lub Oceny Końcowej</w:t>
      </w:r>
      <w:r w:rsidRPr="002854E7">
        <w:rPr>
          <w:rFonts w:asciiTheme="minorHAnsi" w:hAnsiTheme="minorHAnsi"/>
          <w:color w:val="000000" w:themeColor="text1"/>
        </w:rPr>
        <w:t>,</w:t>
      </w:r>
    </w:p>
    <w:p w14:paraId="7B4B5F16" w14:textId="7747E1EA" w:rsidR="00482578" w:rsidRPr="002854E7" w:rsidRDefault="00482578" w:rsidP="00B96C37">
      <w:pPr>
        <w:pStyle w:val="Akapitzlist"/>
        <w:numPr>
          <w:ilvl w:val="1"/>
          <w:numId w:val="20"/>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Wynik Prac Etapu </w:t>
      </w:r>
      <w:r w:rsidR="00BC73A0" w:rsidRPr="002854E7">
        <w:rPr>
          <w:rFonts w:asciiTheme="minorHAnsi" w:hAnsiTheme="minorHAnsi"/>
          <w:color w:val="000000" w:themeColor="text1"/>
        </w:rPr>
        <w:t xml:space="preserve">nie </w:t>
      </w:r>
      <w:r w:rsidRPr="002854E7">
        <w:rPr>
          <w:rFonts w:asciiTheme="minorHAnsi" w:hAnsiTheme="minorHAnsi"/>
          <w:color w:val="000000" w:themeColor="text1"/>
        </w:rPr>
        <w:t>został dostarczony w terminie</w:t>
      </w:r>
      <w:r w:rsidR="00990D0D" w:rsidRPr="002854E7">
        <w:rPr>
          <w:rFonts w:asciiTheme="minorHAnsi" w:hAnsiTheme="minorHAnsi"/>
          <w:color w:val="000000" w:themeColor="text1"/>
        </w:rPr>
        <w:t xml:space="preserve"> i nie zachodzą okoliczności wskazane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_Ref493306264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11</w:t>
      </w:r>
      <w:r w:rsidRPr="002854E7">
        <w:rPr>
          <w:rFonts w:asciiTheme="minorHAnsi" w:hAnsiTheme="minorHAnsi"/>
          <w:color w:val="000000" w:themeColor="text1"/>
          <w:shd w:val="clear" w:color="auto" w:fill="E6E6E6"/>
        </w:rPr>
        <w:fldChar w:fldCharType="end"/>
      </w:r>
      <w:r w:rsidR="00990D0D"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_Ref54795613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74B975F8" w14:textId="7BA217FA" w:rsidR="00482578" w:rsidRPr="002854E7" w:rsidRDefault="00482578" w:rsidP="00B96C37">
      <w:pPr>
        <w:pStyle w:val="Akapitzlist"/>
        <w:numPr>
          <w:ilvl w:val="1"/>
          <w:numId w:val="20"/>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Wynik Prac Etapu </w:t>
      </w:r>
      <w:r w:rsidR="00BC73A0" w:rsidRPr="002854E7">
        <w:rPr>
          <w:rFonts w:asciiTheme="minorHAnsi" w:hAnsiTheme="minorHAnsi"/>
          <w:color w:val="000000" w:themeColor="text1"/>
        </w:rPr>
        <w:t xml:space="preserve">nie </w:t>
      </w:r>
      <w:r w:rsidRPr="002854E7">
        <w:rPr>
          <w:rFonts w:asciiTheme="minorHAnsi" w:hAnsiTheme="minorHAnsi"/>
          <w:color w:val="000000" w:themeColor="text1"/>
        </w:rPr>
        <w:t xml:space="preserve">spełnia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określon</w:t>
      </w:r>
      <w:r w:rsidR="00990D0D" w:rsidRPr="002854E7">
        <w:rPr>
          <w:rFonts w:asciiTheme="minorHAnsi" w:hAnsiTheme="minorHAnsi"/>
          <w:color w:val="000000" w:themeColor="text1"/>
        </w:rPr>
        <w:t>ych</w:t>
      </w:r>
      <w:r w:rsidRPr="002854E7">
        <w:rPr>
          <w:rFonts w:asciiTheme="minorHAnsi" w:hAnsiTheme="minorHAnsi"/>
          <w:color w:val="000000" w:themeColor="text1"/>
        </w:rPr>
        <w:t xml:space="preserve"> w </w:t>
      </w:r>
      <w:r w:rsidR="430670A5" w:rsidRPr="002854E7">
        <w:rPr>
          <w:rFonts w:asciiTheme="minorHAnsi" w:hAnsiTheme="minorHAnsi"/>
          <w:color w:val="000000" w:themeColor="text1"/>
        </w:rPr>
        <w:t>Załączni</w:t>
      </w:r>
      <w:r w:rsidR="00220917" w:rsidRPr="002854E7">
        <w:rPr>
          <w:rFonts w:asciiTheme="minorHAnsi" w:hAnsiTheme="minorHAnsi"/>
          <w:color w:val="000000" w:themeColor="text1"/>
        </w:rPr>
        <w:t>ku</w:t>
      </w:r>
      <w:r w:rsidRPr="002854E7">
        <w:rPr>
          <w:rFonts w:asciiTheme="minorHAnsi" w:hAnsiTheme="minorHAnsi"/>
          <w:color w:val="000000" w:themeColor="text1"/>
        </w:rPr>
        <w:t xml:space="preserve"> nr 4 do Regulaminu,</w:t>
      </w:r>
    </w:p>
    <w:p w14:paraId="6812FD44" w14:textId="6286BB06" w:rsidR="00482578" w:rsidRPr="002854E7" w:rsidRDefault="00482578" w:rsidP="00B96C37">
      <w:pPr>
        <w:pStyle w:val="Akapitzlist"/>
        <w:numPr>
          <w:ilvl w:val="1"/>
          <w:numId w:val="20"/>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Wynik Prac Etapu</w:t>
      </w:r>
      <w:r w:rsidR="004D3A0F" w:rsidRPr="002854E7">
        <w:rPr>
          <w:rFonts w:asciiTheme="minorHAnsi" w:hAnsiTheme="minorHAnsi"/>
          <w:color w:val="000000" w:themeColor="text1"/>
        </w:rPr>
        <w:t xml:space="preserve"> </w:t>
      </w:r>
      <w:r w:rsidR="00BC73A0" w:rsidRPr="002854E7">
        <w:rPr>
          <w:rFonts w:asciiTheme="minorHAnsi" w:hAnsiTheme="minorHAnsi"/>
          <w:color w:val="000000" w:themeColor="text1"/>
        </w:rPr>
        <w:t xml:space="preserve">nie </w:t>
      </w:r>
      <w:r w:rsidRPr="002854E7">
        <w:rPr>
          <w:rFonts w:asciiTheme="minorHAnsi" w:hAnsiTheme="minorHAnsi"/>
          <w:color w:val="000000" w:themeColor="text1"/>
        </w:rPr>
        <w:t xml:space="preserve">spełnia </w:t>
      </w:r>
      <w:r w:rsidR="00C51B63" w:rsidRPr="002854E7">
        <w:rPr>
          <w:rFonts w:asciiTheme="minorHAnsi" w:hAnsiTheme="minorHAnsi"/>
          <w:color w:val="000000" w:themeColor="text1"/>
        </w:rPr>
        <w:t xml:space="preserve">Wymagań </w:t>
      </w:r>
      <w:r w:rsidRPr="002854E7">
        <w:rPr>
          <w:rFonts w:asciiTheme="minorHAnsi" w:hAnsiTheme="minorHAnsi"/>
          <w:color w:val="000000" w:themeColor="text1"/>
        </w:rPr>
        <w:t>Obligatoryjn</w:t>
      </w:r>
      <w:r w:rsidR="00BC73A0" w:rsidRPr="002854E7">
        <w:rPr>
          <w:rFonts w:asciiTheme="minorHAnsi" w:hAnsiTheme="minorHAnsi"/>
          <w:color w:val="000000" w:themeColor="text1"/>
        </w:rPr>
        <w:t>ych</w:t>
      </w:r>
      <w:r w:rsidR="00990D0D" w:rsidRPr="002854E7">
        <w:rPr>
          <w:rFonts w:asciiTheme="minorHAnsi" w:hAnsiTheme="minorHAnsi"/>
          <w:color w:val="000000" w:themeColor="text1"/>
        </w:rPr>
        <w:t xml:space="preserve"> w sposób</w:t>
      </w:r>
      <w:r w:rsidR="004D3A0F" w:rsidRPr="002854E7">
        <w:rPr>
          <w:rFonts w:asciiTheme="minorHAnsi" w:hAnsiTheme="minorHAnsi"/>
          <w:color w:val="000000" w:themeColor="text1"/>
        </w:rPr>
        <w:t xml:space="preserve"> wykraczając</w:t>
      </w:r>
      <w:r w:rsidR="00990D0D" w:rsidRPr="002854E7">
        <w:rPr>
          <w:rFonts w:asciiTheme="minorHAnsi" w:hAnsiTheme="minorHAnsi"/>
          <w:color w:val="000000" w:themeColor="text1"/>
        </w:rPr>
        <w:t>y</w:t>
      </w:r>
      <w:r w:rsidR="004D3A0F" w:rsidRPr="002854E7">
        <w:rPr>
          <w:rFonts w:asciiTheme="minorHAnsi" w:hAnsiTheme="minorHAnsi"/>
          <w:color w:val="000000" w:themeColor="text1"/>
        </w:rPr>
        <w:t xml:space="preserve"> poza odstępstw</w:t>
      </w:r>
      <w:r w:rsidR="003B66D2" w:rsidRPr="002854E7">
        <w:rPr>
          <w:rFonts w:asciiTheme="minorHAnsi" w:hAnsiTheme="minorHAnsi"/>
          <w:color w:val="000000" w:themeColor="text1"/>
        </w:rPr>
        <w:t>a</w:t>
      </w:r>
      <w:r w:rsidR="004D3A0F" w:rsidRPr="002854E7">
        <w:rPr>
          <w:rFonts w:asciiTheme="minorHAnsi" w:hAnsiTheme="minorHAnsi"/>
          <w:color w:val="000000" w:themeColor="text1"/>
        </w:rPr>
        <w:t xml:space="preserve"> dopuszczalne na podstawie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_Ref493944799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10</w:t>
      </w:r>
      <w:r w:rsidRPr="002854E7">
        <w:rPr>
          <w:rFonts w:asciiTheme="minorHAnsi" w:hAnsiTheme="minorHAnsi"/>
          <w:color w:val="000000" w:themeColor="text1"/>
          <w:shd w:val="clear" w:color="auto" w:fill="E6E6E6"/>
        </w:rPr>
        <w:fldChar w:fldCharType="end"/>
      </w:r>
      <w:r w:rsidR="004D3A0F"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_Ref54791691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5E6086F3" w14:textId="3BA80F91" w:rsidR="00482578" w:rsidRPr="002854E7" w:rsidRDefault="00482578" w:rsidP="00B96C37">
      <w:pPr>
        <w:pStyle w:val="Akapitzlist"/>
        <w:numPr>
          <w:ilvl w:val="1"/>
          <w:numId w:val="20"/>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Wynik Prac Etapu</w:t>
      </w:r>
      <w:r w:rsidR="004D3A0F" w:rsidRPr="002854E7">
        <w:rPr>
          <w:rFonts w:asciiTheme="minorHAnsi" w:hAnsiTheme="minorHAnsi"/>
          <w:color w:val="000000" w:themeColor="text1"/>
        </w:rPr>
        <w:t xml:space="preserve"> </w:t>
      </w:r>
      <w:r w:rsidR="00BC73A0" w:rsidRPr="002854E7">
        <w:rPr>
          <w:rFonts w:asciiTheme="minorHAnsi" w:hAnsiTheme="minorHAnsi"/>
          <w:color w:val="000000" w:themeColor="text1"/>
        </w:rPr>
        <w:t xml:space="preserve">nie </w:t>
      </w:r>
      <w:r w:rsidRPr="002854E7">
        <w:rPr>
          <w:rFonts w:asciiTheme="minorHAnsi" w:hAnsiTheme="minorHAnsi"/>
          <w:color w:val="000000" w:themeColor="text1"/>
        </w:rPr>
        <w:t xml:space="preserve">spełnia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Konkursow</w:t>
      </w:r>
      <w:r w:rsidR="00BC73A0" w:rsidRPr="002854E7">
        <w:rPr>
          <w:rFonts w:asciiTheme="minorHAnsi" w:hAnsiTheme="minorHAnsi"/>
          <w:color w:val="000000" w:themeColor="text1"/>
        </w:rPr>
        <w:t>ych</w:t>
      </w:r>
      <w:r w:rsidRPr="002854E7">
        <w:rPr>
          <w:rFonts w:asciiTheme="minorHAnsi" w:hAnsiTheme="minorHAnsi"/>
          <w:color w:val="000000" w:themeColor="text1"/>
        </w:rPr>
        <w:t xml:space="preserve">, </w:t>
      </w:r>
      <w:r w:rsidR="387092E4" w:rsidRPr="002854E7">
        <w:rPr>
          <w:rFonts w:asciiTheme="minorHAnsi" w:hAnsiTheme="minorHAnsi"/>
          <w:color w:val="000000" w:themeColor="text1"/>
        </w:rPr>
        <w:t>Wymagań</w:t>
      </w:r>
      <w:r w:rsidR="00BC73A0" w:rsidRPr="002854E7">
        <w:rPr>
          <w:rFonts w:asciiTheme="minorHAnsi" w:hAnsiTheme="minorHAnsi"/>
          <w:color w:val="000000" w:themeColor="text1"/>
        </w:rPr>
        <w:t xml:space="preserve"> </w:t>
      </w:r>
      <w:r w:rsidRPr="002854E7">
        <w:rPr>
          <w:rFonts w:asciiTheme="minorHAnsi" w:hAnsiTheme="minorHAnsi"/>
          <w:color w:val="000000" w:themeColor="text1"/>
        </w:rPr>
        <w:t>Jakościow</w:t>
      </w:r>
      <w:r w:rsidR="00BC73A0" w:rsidRPr="002854E7">
        <w:rPr>
          <w:rFonts w:asciiTheme="minorHAnsi" w:hAnsiTheme="minorHAnsi"/>
          <w:color w:val="000000" w:themeColor="text1"/>
        </w:rPr>
        <w:t xml:space="preserve">ych lub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Opcjonaln</w:t>
      </w:r>
      <w:r w:rsidR="00BC73A0" w:rsidRPr="002854E7">
        <w:rPr>
          <w:rFonts w:asciiTheme="minorHAnsi" w:hAnsiTheme="minorHAnsi"/>
          <w:color w:val="000000" w:themeColor="text1"/>
        </w:rPr>
        <w:t>ych</w:t>
      </w:r>
      <w:r w:rsidRPr="002854E7">
        <w:rPr>
          <w:rFonts w:asciiTheme="minorHAnsi" w:hAnsiTheme="minorHAnsi"/>
          <w:color w:val="000000" w:themeColor="text1"/>
        </w:rPr>
        <w:t xml:space="preserve"> wskazan</w:t>
      </w:r>
      <w:r w:rsidR="00BC73A0" w:rsidRPr="002854E7">
        <w:rPr>
          <w:rFonts w:asciiTheme="minorHAnsi" w:hAnsiTheme="minorHAnsi"/>
          <w:color w:val="000000" w:themeColor="text1"/>
        </w:rPr>
        <w:t>ych</w:t>
      </w:r>
      <w:r w:rsidRPr="002854E7">
        <w:rPr>
          <w:rFonts w:asciiTheme="minorHAnsi" w:hAnsiTheme="minorHAnsi"/>
          <w:color w:val="000000" w:themeColor="text1"/>
        </w:rPr>
        <w:t xml:space="preserve"> we Wniosku i ewentualnych późniejszych Postąpieniach</w:t>
      </w:r>
      <w:r w:rsidR="004D3A0F" w:rsidRPr="002854E7">
        <w:rPr>
          <w:rFonts w:asciiTheme="minorHAnsi" w:hAnsiTheme="minorHAnsi"/>
          <w:color w:val="000000" w:themeColor="text1"/>
        </w:rPr>
        <w:t xml:space="preserve">, w </w:t>
      </w:r>
      <w:r w:rsidR="00D734F5" w:rsidRPr="002854E7">
        <w:rPr>
          <w:rFonts w:asciiTheme="minorHAnsi" w:hAnsiTheme="minorHAnsi"/>
          <w:color w:val="000000" w:themeColor="text1"/>
        </w:rPr>
        <w:t>sposób</w:t>
      </w:r>
      <w:r w:rsidR="004D3A0F" w:rsidRPr="002854E7">
        <w:rPr>
          <w:rFonts w:asciiTheme="minorHAnsi" w:hAnsiTheme="minorHAnsi"/>
          <w:color w:val="000000" w:themeColor="text1"/>
        </w:rPr>
        <w:t xml:space="preserve"> wykraczający poza odstępst</w:t>
      </w:r>
      <w:r w:rsidR="003B66D2" w:rsidRPr="002854E7">
        <w:rPr>
          <w:rFonts w:asciiTheme="minorHAnsi" w:hAnsiTheme="minorHAnsi"/>
          <w:color w:val="000000" w:themeColor="text1"/>
        </w:rPr>
        <w:t>wa</w:t>
      </w:r>
      <w:r w:rsidR="004D3A0F" w:rsidRPr="002854E7">
        <w:rPr>
          <w:rFonts w:asciiTheme="minorHAnsi" w:hAnsiTheme="minorHAnsi"/>
          <w:color w:val="000000" w:themeColor="text1"/>
        </w:rPr>
        <w:t xml:space="preserve"> dopuszczalne na podstawie </w:t>
      </w:r>
      <w:r w:rsidR="004D3A0F" w:rsidRPr="002854E7">
        <w:rPr>
          <w:rFonts w:asciiTheme="minorHAnsi" w:hAnsiTheme="minorHAnsi"/>
          <w:color w:val="000000" w:themeColor="text1"/>
          <w:shd w:val="clear" w:color="auto" w:fill="E6E6E6"/>
        </w:rPr>
        <w:fldChar w:fldCharType="begin"/>
      </w:r>
      <w:r w:rsidR="004D3A0F" w:rsidRPr="002854E7">
        <w:rPr>
          <w:rFonts w:asciiTheme="minorHAnsi" w:hAnsiTheme="minorHAnsi"/>
          <w:color w:val="000000" w:themeColor="text1"/>
        </w:rPr>
        <w:instrText xml:space="preserve"> REF _Ref493944799 \n \h </w:instrText>
      </w:r>
      <w:r w:rsidR="005C7FCC" w:rsidRPr="002854E7">
        <w:rPr>
          <w:rFonts w:asciiTheme="minorHAnsi" w:hAnsiTheme="minorHAnsi"/>
          <w:color w:val="000000" w:themeColor="text1"/>
        </w:rPr>
        <w:instrText xml:space="preserve"> \* MERGEFORMAT </w:instrText>
      </w:r>
      <w:r w:rsidR="004D3A0F" w:rsidRPr="002854E7">
        <w:rPr>
          <w:rFonts w:asciiTheme="minorHAnsi" w:hAnsiTheme="minorHAnsi"/>
          <w:color w:val="000000" w:themeColor="text1"/>
          <w:shd w:val="clear" w:color="auto" w:fill="E6E6E6"/>
        </w:rPr>
      </w:r>
      <w:r w:rsidR="004D3A0F"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10</w:t>
      </w:r>
      <w:r w:rsidR="004D3A0F" w:rsidRPr="002854E7">
        <w:rPr>
          <w:rFonts w:asciiTheme="minorHAnsi" w:hAnsiTheme="minorHAnsi"/>
          <w:color w:val="000000" w:themeColor="text1"/>
          <w:shd w:val="clear" w:color="auto" w:fill="E6E6E6"/>
        </w:rPr>
        <w:fldChar w:fldCharType="end"/>
      </w:r>
      <w:r w:rsidR="004D3A0F" w:rsidRPr="002854E7">
        <w:rPr>
          <w:rFonts w:asciiTheme="minorHAnsi" w:hAnsiTheme="minorHAnsi"/>
          <w:color w:val="000000" w:themeColor="text1"/>
        </w:rPr>
        <w:t xml:space="preserve"> </w:t>
      </w:r>
      <w:r w:rsidR="007B521C" w:rsidRPr="002854E7">
        <w:rPr>
          <w:rFonts w:asciiTheme="minorHAnsi" w:hAnsiTheme="minorHAnsi"/>
          <w:color w:val="000000" w:themeColor="text1"/>
          <w:shd w:val="clear" w:color="auto" w:fill="E6E6E6"/>
        </w:rPr>
        <w:fldChar w:fldCharType="begin"/>
      </w:r>
      <w:r w:rsidR="007B521C" w:rsidRPr="002854E7">
        <w:rPr>
          <w:rFonts w:asciiTheme="minorHAnsi" w:hAnsiTheme="minorHAnsi"/>
          <w:color w:val="000000" w:themeColor="text1"/>
        </w:rPr>
        <w:instrText xml:space="preserve"> REF _Ref54791691 \n \h </w:instrText>
      </w:r>
      <w:r w:rsidR="005C7FCC" w:rsidRPr="002854E7">
        <w:rPr>
          <w:rFonts w:asciiTheme="minorHAnsi" w:hAnsiTheme="minorHAnsi"/>
          <w:color w:val="000000" w:themeColor="text1"/>
        </w:rPr>
        <w:instrText xml:space="preserve"> \* MERGEFORMAT </w:instrText>
      </w:r>
      <w:r w:rsidR="007B521C" w:rsidRPr="002854E7">
        <w:rPr>
          <w:rFonts w:asciiTheme="minorHAnsi" w:hAnsiTheme="minorHAnsi"/>
          <w:color w:val="000000" w:themeColor="text1"/>
          <w:shd w:val="clear" w:color="auto" w:fill="E6E6E6"/>
        </w:rPr>
      </w:r>
      <w:r w:rsidR="007B521C"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007B521C" w:rsidRPr="002854E7">
        <w:rPr>
          <w:rFonts w:asciiTheme="minorHAnsi" w:hAnsiTheme="minorHAnsi"/>
          <w:color w:val="000000" w:themeColor="text1"/>
          <w:shd w:val="clear" w:color="auto" w:fill="E6E6E6"/>
        </w:rPr>
        <w:fldChar w:fldCharType="end"/>
      </w:r>
      <w:r w:rsidR="00DF0678" w:rsidRPr="002854E7">
        <w:rPr>
          <w:rFonts w:asciiTheme="minorHAnsi" w:hAnsiTheme="minorHAnsi"/>
          <w:color w:val="000000" w:themeColor="text1"/>
        </w:rPr>
        <w:t>.</w:t>
      </w:r>
    </w:p>
    <w:bookmarkEnd w:id="271"/>
    <w:p w14:paraId="46BE2E3A" w14:textId="749DFD75" w:rsidR="001D1225" w:rsidRPr="002854E7" w:rsidRDefault="00482578" w:rsidP="00B96C37">
      <w:pPr>
        <w:pStyle w:val="Akapitzlist"/>
        <w:numPr>
          <w:ilvl w:val="0"/>
          <w:numId w:val="2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Podstawą dla oceny podstaw dla dokonania </w:t>
      </w:r>
      <w:r w:rsidR="001D1225" w:rsidRPr="002854E7">
        <w:rPr>
          <w:rFonts w:asciiTheme="minorHAnsi" w:hAnsiTheme="minorHAnsi"/>
          <w:color w:val="000000" w:themeColor="text1"/>
        </w:rPr>
        <w:t xml:space="preserve">Odbioru Etapu </w:t>
      </w:r>
      <w:r w:rsidRPr="002854E7">
        <w:rPr>
          <w:rFonts w:asciiTheme="minorHAnsi" w:hAnsiTheme="minorHAnsi"/>
          <w:color w:val="000000" w:themeColor="text1"/>
        </w:rPr>
        <w:t xml:space="preserve">i podpisania </w:t>
      </w:r>
      <w:r w:rsidR="001D1225" w:rsidRPr="002854E7">
        <w:rPr>
          <w:rFonts w:asciiTheme="minorHAnsi" w:hAnsiTheme="minorHAnsi"/>
          <w:color w:val="000000" w:themeColor="text1"/>
        </w:rPr>
        <w:t xml:space="preserve">Protokołu Odbioru Wyniku Prac </w:t>
      </w:r>
      <w:r w:rsidR="00D40F1E" w:rsidRPr="002854E7">
        <w:rPr>
          <w:rFonts w:asciiTheme="minorHAnsi" w:hAnsiTheme="minorHAnsi"/>
          <w:color w:val="000000" w:themeColor="text1"/>
        </w:rPr>
        <w:t>Etapu</w:t>
      </w:r>
      <w:r w:rsidR="00DE70B2" w:rsidRPr="002854E7">
        <w:rPr>
          <w:rFonts w:asciiTheme="minorHAnsi" w:hAnsiTheme="minorHAnsi"/>
          <w:color w:val="000000" w:themeColor="text1"/>
        </w:rPr>
        <w:t xml:space="preserve"> w danym Strumieniu</w:t>
      </w:r>
      <w:r w:rsidRPr="002854E7">
        <w:rPr>
          <w:rFonts w:asciiTheme="minorHAnsi" w:hAnsiTheme="minorHAnsi"/>
          <w:color w:val="000000" w:themeColor="text1"/>
        </w:rPr>
        <w:t xml:space="preserve"> jest </w:t>
      </w:r>
      <w:r w:rsidR="00CF1961" w:rsidRPr="002854E7">
        <w:rPr>
          <w:rFonts w:asciiTheme="minorHAnsi" w:hAnsiTheme="minorHAnsi"/>
          <w:color w:val="000000" w:themeColor="text1"/>
        </w:rPr>
        <w:t>Lista Rankingowa</w:t>
      </w:r>
      <w:r w:rsidR="001D1225" w:rsidRPr="002854E7">
        <w:rPr>
          <w:rFonts w:asciiTheme="minorHAnsi" w:hAnsiTheme="minorHAnsi"/>
          <w:color w:val="000000" w:themeColor="text1"/>
        </w:rPr>
        <w:t>.</w:t>
      </w:r>
      <w:r w:rsidR="007D6C98" w:rsidRPr="002854E7">
        <w:rPr>
          <w:rFonts w:asciiTheme="minorHAnsi" w:hAnsiTheme="minorHAnsi"/>
          <w:color w:val="000000" w:themeColor="text1"/>
        </w:rPr>
        <w:t xml:space="preserve"> Strony są zobowiązane do podpisania Protokołu Odbioru w terminie </w:t>
      </w:r>
      <w:r w:rsidR="69DC3C12" w:rsidRPr="002854E7">
        <w:rPr>
          <w:rFonts w:asciiTheme="minorHAnsi" w:hAnsiTheme="minorHAnsi"/>
          <w:color w:val="000000" w:themeColor="text1"/>
        </w:rPr>
        <w:t xml:space="preserve">5 </w:t>
      </w:r>
      <w:r w:rsidR="00B00ACB" w:rsidRPr="002854E7">
        <w:rPr>
          <w:rFonts w:asciiTheme="minorHAnsi" w:hAnsiTheme="minorHAnsi"/>
          <w:color w:val="000000" w:themeColor="text1"/>
        </w:rPr>
        <w:t>Dni Roboczych od dnia opublikowania Listy Rankingowej na stronie NCBR</w:t>
      </w:r>
      <w:r w:rsidR="00A33C05" w:rsidRPr="002854E7">
        <w:rPr>
          <w:rFonts w:asciiTheme="minorHAnsi" w:hAnsiTheme="minorHAnsi"/>
          <w:color w:val="000000" w:themeColor="text1"/>
        </w:rPr>
        <w:t>, o ile zachodzą przesłanki do Odbioru Etapu</w:t>
      </w:r>
      <w:r w:rsidR="00B00ACB" w:rsidRPr="002854E7">
        <w:rPr>
          <w:rFonts w:asciiTheme="minorHAnsi" w:hAnsiTheme="minorHAnsi"/>
          <w:color w:val="000000" w:themeColor="text1"/>
        </w:rPr>
        <w:t>.</w:t>
      </w:r>
    </w:p>
    <w:p w14:paraId="3BC8F299" w14:textId="1F8A74E4" w:rsidR="004F1816" w:rsidRPr="002854E7" w:rsidRDefault="004F1816" w:rsidP="00B96C37">
      <w:pPr>
        <w:pStyle w:val="Akapitzlist"/>
        <w:numPr>
          <w:ilvl w:val="0"/>
          <w:numId w:val="20"/>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t>
      </w:r>
      <w:r w:rsidRPr="002854E7">
        <w:rPr>
          <w:rFonts w:asciiTheme="minorHAnsi" w:hAnsiTheme="minorHAnsi"/>
          <w:b/>
          <w:bCs/>
          <w:color w:val="000000" w:themeColor="text1"/>
        </w:rPr>
        <w:t>Odbiory częściowe]</w:t>
      </w:r>
      <w:r w:rsidRPr="002854E7">
        <w:rPr>
          <w:rFonts w:asciiTheme="minorHAnsi" w:hAnsiTheme="minorHAnsi"/>
          <w:color w:val="000000" w:themeColor="text1"/>
        </w:rPr>
        <w:t xml:space="preserve"> Na potrzeby rozliczenia </w:t>
      </w:r>
      <w:r w:rsidR="00416084" w:rsidRPr="002854E7">
        <w:rPr>
          <w:rFonts w:asciiTheme="minorHAnsi" w:hAnsiTheme="minorHAnsi"/>
          <w:color w:val="000000" w:themeColor="text1"/>
        </w:rPr>
        <w:t xml:space="preserve">wypłacanych </w:t>
      </w:r>
      <w:r w:rsidR="0043164F" w:rsidRPr="002854E7">
        <w:rPr>
          <w:rFonts w:asciiTheme="minorHAnsi" w:hAnsiTheme="minorHAnsi"/>
          <w:color w:val="000000" w:themeColor="text1"/>
        </w:rPr>
        <w:t xml:space="preserve">Zaliczek </w:t>
      </w:r>
      <w:r w:rsidRPr="002854E7">
        <w:rPr>
          <w:rFonts w:asciiTheme="minorHAnsi" w:hAnsiTheme="minorHAnsi"/>
          <w:color w:val="000000" w:themeColor="text1"/>
        </w:rPr>
        <w:t>, NCBR dokonuje Odbiorów częściowych Wyników prac Etapu, zgodnie z Harmonogramem Finansowo-Rzeczowym danego Etapu, na poniższych zasadach:</w:t>
      </w:r>
    </w:p>
    <w:p w14:paraId="28AF7AD5" w14:textId="7117DE48" w:rsidR="004F1816" w:rsidRPr="002854E7" w:rsidRDefault="004F1816" w:rsidP="00B96C37">
      <w:pPr>
        <w:pStyle w:val="Akapitzlist"/>
        <w:numPr>
          <w:ilvl w:val="1"/>
          <w:numId w:val="20"/>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jeśli przedstawiony do Odbioru zakres Prac B+R jest zgodny z Harmonogramem Rzeczowo-Finansowym, w innym wypadku NCBR jest uprawniony do odmowy dokonania Odbioru </w:t>
      </w:r>
      <w:r w:rsidR="5D6D6586" w:rsidRPr="002854E7">
        <w:rPr>
          <w:rFonts w:asciiTheme="minorHAnsi" w:hAnsiTheme="minorHAnsi"/>
          <w:color w:val="000000" w:themeColor="text1"/>
        </w:rPr>
        <w:t>Częściowego</w:t>
      </w:r>
      <w:r w:rsidR="00DB7461" w:rsidRPr="002854E7">
        <w:rPr>
          <w:rFonts w:asciiTheme="minorHAnsi" w:hAnsiTheme="minorHAnsi"/>
          <w:color w:val="000000" w:themeColor="text1"/>
        </w:rPr>
        <w:t xml:space="preserve">. NCBR jest uprawniony wedle swojego wyboru do weryfikacji realizacji Prac B+R objętych Odbiorem Częściowym w oparciu o dokumenty przedstawione przez Wykonawcę, w szczególności dokumenty księgowe oraz </w:t>
      </w:r>
      <w:r w:rsidR="00110AEA" w:rsidRPr="002854E7">
        <w:rPr>
          <w:rFonts w:asciiTheme="minorHAnsi" w:hAnsiTheme="minorHAnsi"/>
          <w:color w:val="000000" w:themeColor="text1"/>
        </w:rPr>
        <w:t>raporty</w:t>
      </w:r>
      <w:r w:rsidR="00DB7461" w:rsidRPr="002854E7">
        <w:rPr>
          <w:rFonts w:asciiTheme="minorHAnsi" w:hAnsiTheme="minorHAnsi"/>
          <w:color w:val="000000" w:themeColor="text1"/>
        </w:rPr>
        <w:t xml:space="preserve"> przygotowane przez Wykonawcę zgodnie z </w:t>
      </w:r>
      <w:r w:rsidR="00DB7461" w:rsidRPr="002854E7">
        <w:rPr>
          <w:rFonts w:asciiTheme="minorHAnsi" w:hAnsiTheme="minorHAnsi"/>
          <w:color w:val="000000" w:themeColor="text1"/>
          <w:shd w:val="clear" w:color="auto" w:fill="E6E6E6"/>
        </w:rPr>
        <w:fldChar w:fldCharType="begin"/>
      </w:r>
      <w:r w:rsidR="00DB7461" w:rsidRPr="002854E7">
        <w:rPr>
          <w:rFonts w:asciiTheme="minorHAnsi" w:hAnsiTheme="minorHAnsi"/>
          <w:color w:val="000000" w:themeColor="text1"/>
        </w:rPr>
        <w:instrText xml:space="preserve"> REF _Ref505916635 \n \h </w:instrText>
      </w:r>
      <w:r w:rsidR="005C7FCC" w:rsidRPr="002854E7">
        <w:rPr>
          <w:rFonts w:asciiTheme="minorHAnsi" w:hAnsiTheme="minorHAnsi"/>
          <w:color w:val="000000" w:themeColor="text1"/>
        </w:rPr>
        <w:instrText xml:space="preserve"> \* MERGEFORMAT </w:instrText>
      </w:r>
      <w:r w:rsidR="00DB7461" w:rsidRPr="002854E7">
        <w:rPr>
          <w:rFonts w:asciiTheme="minorHAnsi" w:hAnsiTheme="minorHAnsi"/>
          <w:color w:val="000000" w:themeColor="text1"/>
          <w:shd w:val="clear" w:color="auto" w:fill="E6E6E6"/>
        </w:rPr>
      </w:r>
      <w:r w:rsidR="00DB7461"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33</w:t>
      </w:r>
      <w:r w:rsidR="00DB7461" w:rsidRPr="002854E7">
        <w:rPr>
          <w:rFonts w:asciiTheme="minorHAnsi" w:hAnsiTheme="minorHAnsi"/>
          <w:color w:val="000000" w:themeColor="text1"/>
          <w:shd w:val="clear" w:color="auto" w:fill="E6E6E6"/>
        </w:rPr>
        <w:fldChar w:fldCharType="end"/>
      </w:r>
      <w:r w:rsidR="00DB7461" w:rsidRPr="002854E7">
        <w:rPr>
          <w:rFonts w:asciiTheme="minorHAnsi" w:hAnsiTheme="minorHAnsi"/>
          <w:color w:val="000000" w:themeColor="text1"/>
        </w:rPr>
        <w:t xml:space="preserve"> lub w oparciu o weryfikację Prac B+R zgodnie z </w:t>
      </w:r>
      <w:r w:rsidR="00DB7461" w:rsidRPr="002854E7">
        <w:rPr>
          <w:rFonts w:asciiTheme="minorHAnsi" w:hAnsiTheme="minorHAnsi"/>
          <w:color w:val="000000" w:themeColor="text1"/>
          <w:shd w:val="clear" w:color="auto" w:fill="E6E6E6"/>
        </w:rPr>
        <w:fldChar w:fldCharType="begin"/>
      </w:r>
      <w:r w:rsidR="00DB7461" w:rsidRPr="002854E7">
        <w:rPr>
          <w:rFonts w:asciiTheme="minorHAnsi" w:hAnsiTheme="minorHAnsi"/>
          <w:color w:val="000000" w:themeColor="text1"/>
        </w:rPr>
        <w:instrText xml:space="preserve"> REF _Ref58603573 \n \h </w:instrText>
      </w:r>
      <w:r w:rsidR="005C7FCC" w:rsidRPr="002854E7">
        <w:rPr>
          <w:rFonts w:asciiTheme="minorHAnsi" w:hAnsiTheme="minorHAnsi"/>
          <w:color w:val="000000" w:themeColor="text1"/>
        </w:rPr>
        <w:instrText xml:space="preserve"> \* MERGEFORMAT </w:instrText>
      </w:r>
      <w:r w:rsidR="00DB7461" w:rsidRPr="002854E7">
        <w:rPr>
          <w:rFonts w:asciiTheme="minorHAnsi" w:hAnsiTheme="minorHAnsi"/>
          <w:color w:val="000000" w:themeColor="text1"/>
          <w:shd w:val="clear" w:color="auto" w:fill="E6E6E6"/>
        </w:rPr>
      </w:r>
      <w:r w:rsidR="00DB7461"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34</w:t>
      </w:r>
      <w:r w:rsidR="00DB7461" w:rsidRPr="002854E7">
        <w:rPr>
          <w:rFonts w:asciiTheme="minorHAnsi" w:hAnsiTheme="minorHAnsi"/>
          <w:color w:val="000000" w:themeColor="text1"/>
          <w:shd w:val="clear" w:color="auto" w:fill="E6E6E6"/>
        </w:rPr>
        <w:fldChar w:fldCharType="end"/>
      </w:r>
      <w:r w:rsidR="00621383" w:rsidRPr="002854E7">
        <w:rPr>
          <w:rFonts w:asciiTheme="minorHAnsi" w:hAnsiTheme="minorHAnsi"/>
          <w:color w:val="000000" w:themeColor="text1"/>
        </w:rPr>
        <w:t xml:space="preserve">. </w:t>
      </w:r>
      <w:bookmarkStart w:id="272" w:name="_Hlk58603664"/>
      <w:r w:rsidR="00621383" w:rsidRPr="002854E7">
        <w:rPr>
          <w:rFonts w:asciiTheme="minorHAnsi" w:hAnsiTheme="minorHAnsi"/>
          <w:color w:val="000000" w:themeColor="text1"/>
        </w:rPr>
        <w:t>NCBR w terminie 5 Dni Roboczych od otrzymania zgłoszenia wskazanego w punkcie kolejnym informuje Wykonawcę o przyjętym sposobie weryfikacji realizacji Prac B+R</w:t>
      </w:r>
      <w:bookmarkEnd w:id="272"/>
      <w:r w:rsidRPr="002854E7">
        <w:rPr>
          <w:rFonts w:asciiTheme="minorHAnsi" w:hAnsiTheme="minorHAnsi"/>
          <w:color w:val="000000" w:themeColor="text1"/>
        </w:rPr>
        <w:t>;</w:t>
      </w:r>
    </w:p>
    <w:p w14:paraId="2C73FB2C" w14:textId="5469205B" w:rsidR="004F1816" w:rsidRPr="002854E7" w:rsidRDefault="747C3D44" w:rsidP="00B96C37">
      <w:pPr>
        <w:pStyle w:val="Akapitzlist"/>
        <w:numPr>
          <w:ilvl w:val="1"/>
          <w:numId w:val="20"/>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Wykonawca</w:t>
      </w:r>
      <w:r w:rsidR="004F1816" w:rsidRPr="002854E7">
        <w:rPr>
          <w:rFonts w:asciiTheme="minorHAnsi" w:hAnsiTheme="minorHAnsi"/>
          <w:color w:val="000000" w:themeColor="text1"/>
        </w:rPr>
        <w:t xml:space="preserve"> zgłasza NCBR zakres Prac B+R do Odbioru częściowego za uprzednim zawiadomieniem dokonanym na co najmniej </w:t>
      </w:r>
      <w:r w:rsidR="00621383" w:rsidRPr="002854E7">
        <w:rPr>
          <w:rFonts w:asciiTheme="minorHAnsi" w:hAnsiTheme="minorHAnsi"/>
          <w:color w:val="000000" w:themeColor="text1"/>
        </w:rPr>
        <w:t xml:space="preserve">10 </w:t>
      </w:r>
      <w:r w:rsidR="004F1816" w:rsidRPr="002854E7">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1DDCB5E7" w:rsidRPr="002854E7">
        <w:rPr>
          <w:rFonts w:asciiTheme="minorHAnsi" w:hAnsiTheme="minorHAnsi"/>
          <w:color w:val="000000" w:themeColor="text1"/>
        </w:rPr>
        <w:t xml:space="preserve">5 </w:t>
      </w:r>
      <w:r w:rsidR="004F1816" w:rsidRPr="002854E7">
        <w:rPr>
          <w:rFonts w:asciiTheme="minorHAnsi" w:hAnsiTheme="minorHAnsi"/>
          <w:color w:val="000000" w:themeColor="text1"/>
        </w:rPr>
        <w:t>Dni Roboczych;</w:t>
      </w:r>
    </w:p>
    <w:p w14:paraId="6F8924F7" w14:textId="44BA9212" w:rsidR="004F1816" w:rsidRPr="002854E7" w:rsidRDefault="004F1816" w:rsidP="00B96C37">
      <w:pPr>
        <w:pStyle w:val="Akapitzlist"/>
        <w:numPr>
          <w:ilvl w:val="1"/>
          <w:numId w:val="20"/>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z Odbioru częściowego Strony lub ich przedstawiciele sporządzają pisemny protokół;</w:t>
      </w:r>
    </w:p>
    <w:p w14:paraId="04613182" w14:textId="44DBC046" w:rsidR="004F1816" w:rsidRPr="002854E7" w:rsidRDefault="004F1816" w:rsidP="00B96C37">
      <w:pPr>
        <w:pStyle w:val="Akapitzlist"/>
        <w:numPr>
          <w:ilvl w:val="1"/>
          <w:numId w:val="20"/>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lastRenderedPageBreak/>
        <w:t>dokonanie przez NCBR Odbioru częściowego w żadnym zakresie nie wiąże NCBR w zakresie dokonania Odbioru Etapu.</w:t>
      </w:r>
      <w:r w:rsidR="001B4B0E" w:rsidRPr="002854E7">
        <w:rPr>
          <w:rFonts w:asciiTheme="minorHAnsi" w:hAnsiTheme="minorHAnsi"/>
          <w:color w:val="000000" w:themeColor="text1"/>
        </w:rPr>
        <w:t xml:space="preserve"> </w:t>
      </w:r>
    </w:p>
    <w:p w14:paraId="0C103734" w14:textId="45410E94" w:rsidR="001B4B0E" w:rsidRPr="002854E7" w:rsidRDefault="001B4B0E" w:rsidP="00B96C37">
      <w:pPr>
        <w:pStyle w:val="Akapitzlist"/>
        <w:numPr>
          <w:ilvl w:val="0"/>
          <w:numId w:val="20"/>
        </w:numPr>
        <w:spacing w:after="0" w:line="240" w:lineRule="auto"/>
        <w:ind w:left="426"/>
        <w:jc w:val="both"/>
        <w:rPr>
          <w:rFonts w:asciiTheme="minorHAnsi" w:hAnsiTheme="minorHAnsi"/>
          <w:color w:val="000000" w:themeColor="text1"/>
        </w:rPr>
      </w:pPr>
      <w:bookmarkStart w:id="273" w:name="_Ref58842120"/>
      <w:r w:rsidRPr="002854E7">
        <w:rPr>
          <w:rFonts w:asciiTheme="minorHAnsi" w:hAnsiTheme="minorHAnsi"/>
          <w:color w:val="000000" w:themeColor="text1"/>
        </w:rPr>
        <w:t>[</w:t>
      </w:r>
      <w:r w:rsidRPr="002854E7">
        <w:rPr>
          <w:rFonts w:asciiTheme="minorHAnsi" w:hAnsiTheme="minorHAnsi"/>
          <w:b/>
          <w:bCs/>
          <w:color w:val="000000" w:themeColor="text1"/>
        </w:rPr>
        <w:t>Odbiór Etapu z Uwagami</w:t>
      </w:r>
      <w:r w:rsidRPr="002854E7">
        <w:rPr>
          <w:rFonts w:asciiTheme="minorHAnsi" w:hAnsiTheme="minorHAnsi"/>
          <w:color w:val="000000" w:themeColor="text1"/>
        </w:rPr>
        <w:t xml:space="preserve">] W przypadku wskazanym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_Ref493944799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_Ref58838413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§9</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_Ref58838417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NCBR może dokonać Odbioru Etapu z Uwagami. NCBR może odmówić Odbioru Etapu z </w:t>
      </w:r>
      <w:r w:rsidR="00110AEA" w:rsidRPr="002854E7">
        <w:rPr>
          <w:rFonts w:asciiTheme="minorHAnsi" w:hAnsiTheme="minorHAnsi"/>
          <w:color w:val="000000" w:themeColor="text1"/>
        </w:rPr>
        <w:t>Uwagami,</w:t>
      </w:r>
      <w:r w:rsidRPr="002854E7">
        <w:rPr>
          <w:rFonts w:asciiTheme="minorHAnsi" w:hAnsiTheme="minorHAnsi"/>
          <w:color w:val="000000" w:themeColor="text1"/>
        </w:rPr>
        <w:t xml:space="preserve"> jeśli część lub całość Prac B+R nie została wykonana lub nie została wykonana zgodnie z należytą starannością i ze sztuką. Dokonując Odbioru Etapu z Uwagami w Protokole Odbioru oznacza się zakres Prac B+R określonych w Harmonogramie Rzeczowo-Finansowym, które zostały wykonane należycie i zgodnie ze sztuką oraz dołącza się do niego kopię wniosku Wykonawcy, o którym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_Ref493944799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_Ref58838413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§9</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bookmarkEnd w:id="273"/>
    </w:p>
    <w:p w14:paraId="19661913" w14:textId="77777777" w:rsidR="00285C43" w:rsidRPr="002854E7" w:rsidRDefault="00285C43" w:rsidP="003E0140">
      <w:pPr>
        <w:spacing w:after="0" w:line="240" w:lineRule="auto"/>
        <w:contextualSpacing/>
        <w:rPr>
          <w:rFonts w:asciiTheme="minorHAnsi" w:hAnsiTheme="minorHAnsi"/>
          <w:color w:val="000000" w:themeColor="text1"/>
        </w:rPr>
      </w:pPr>
    </w:p>
    <w:p w14:paraId="7CDCA56C" w14:textId="77777777" w:rsidR="00511B9D" w:rsidRPr="002854E7" w:rsidRDefault="00285C43" w:rsidP="00B96C37">
      <w:pPr>
        <w:pStyle w:val="Nagwek2"/>
        <w:numPr>
          <w:ilvl w:val="0"/>
          <w:numId w:val="14"/>
        </w:numPr>
        <w:spacing w:before="0" w:line="240" w:lineRule="auto"/>
        <w:ind w:left="0" w:hanging="567"/>
        <w:contextualSpacing/>
        <w:rPr>
          <w:rFonts w:asciiTheme="minorHAnsi" w:hAnsiTheme="minorHAnsi"/>
          <w:sz w:val="22"/>
          <w:szCs w:val="22"/>
        </w:rPr>
      </w:pPr>
      <w:bookmarkStart w:id="274" w:name="_Ref479976521"/>
      <w:bookmarkStart w:id="275" w:name="_Ref479977389"/>
      <w:bookmarkStart w:id="276" w:name="_Ref493952418"/>
      <w:bookmarkStart w:id="277" w:name="_Toc504994958"/>
      <w:bookmarkStart w:id="278" w:name="_Toc511371204"/>
      <w:bookmarkStart w:id="279" w:name="_Toc54798316"/>
      <w:bookmarkStart w:id="280" w:name="_Toc52745912"/>
      <w:r w:rsidRPr="002854E7">
        <w:rPr>
          <w:rFonts w:asciiTheme="minorHAnsi" w:hAnsiTheme="minorHAnsi"/>
          <w:sz w:val="22"/>
          <w:szCs w:val="22"/>
        </w:rPr>
        <w:t>[</w:t>
      </w:r>
      <w:r w:rsidR="005F5079" w:rsidRPr="002854E7">
        <w:rPr>
          <w:rFonts w:asciiTheme="minorHAnsi" w:hAnsiTheme="minorHAnsi"/>
          <w:sz w:val="22"/>
          <w:szCs w:val="22"/>
        </w:rPr>
        <w:t xml:space="preserve">WYNAGRODZENIE </w:t>
      </w:r>
      <w:r w:rsidR="001B22EC" w:rsidRPr="002854E7">
        <w:rPr>
          <w:rFonts w:asciiTheme="minorHAnsi" w:hAnsiTheme="minorHAnsi"/>
          <w:sz w:val="22"/>
          <w:szCs w:val="22"/>
        </w:rPr>
        <w:t>WYKONAWCY</w:t>
      </w:r>
      <w:r w:rsidRPr="002854E7">
        <w:rPr>
          <w:rFonts w:asciiTheme="minorHAnsi" w:hAnsiTheme="minorHAnsi"/>
          <w:sz w:val="22"/>
          <w:szCs w:val="22"/>
        </w:rPr>
        <w:t>]</w:t>
      </w:r>
      <w:bookmarkEnd w:id="274"/>
      <w:bookmarkEnd w:id="275"/>
      <w:bookmarkEnd w:id="276"/>
      <w:bookmarkEnd w:id="277"/>
      <w:bookmarkEnd w:id="278"/>
      <w:bookmarkEnd w:id="279"/>
      <w:bookmarkEnd w:id="280"/>
    </w:p>
    <w:p w14:paraId="37C310ED" w14:textId="77777777" w:rsidR="001421FA" w:rsidRPr="002854E7" w:rsidRDefault="001421FA" w:rsidP="003E0140">
      <w:pPr>
        <w:pStyle w:val="Akapitzlist"/>
        <w:spacing w:after="0" w:line="240" w:lineRule="auto"/>
        <w:ind w:left="426"/>
        <w:jc w:val="both"/>
        <w:rPr>
          <w:rFonts w:asciiTheme="minorHAnsi" w:hAnsiTheme="minorHAnsi"/>
          <w:color w:val="000000" w:themeColor="text1"/>
        </w:rPr>
      </w:pPr>
      <w:bookmarkStart w:id="281" w:name="_Ref506784964"/>
      <w:bookmarkStart w:id="282" w:name="_Ref505912773"/>
    </w:p>
    <w:p w14:paraId="516D3521" w14:textId="2AEF7381" w:rsidR="00905673" w:rsidRPr="002854E7" w:rsidRDefault="00905673" w:rsidP="00B96C37">
      <w:pPr>
        <w:pStyle w:val="Akapitzlist"/>
        <w:numPr>
          <w:ilvl w:val="0"/>
          <w:numId w:val="1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Wynagrodzenie za realizację </w:t>
      </w:r>
      <w:r w:rsidR="00D40F1E" w:rsidRPr="002854E7">
        <w:rPr>
          <w:rFonts w:asciiTheme="minorHAnsi" w:hAnsiTheme="minorHAnsi"/>
          <w:color w:val="000000" w:themeColor="text1"/>
        </w:rPr>
        <w:t xml:space="preserve">Etapów </w:t>
      </w:r>
      <w:r w:rsidR="001D6733" w:rsidRPr="002854E7">
        <w:rPr>
          <w:rFonts w:asciiTheme="minorHAnsi" w:hAnsiTheme="minorHAnsi"/>
          <w:color w:val="000000" w:themeColor="text1"/>
        </w:rPr>
        <w:t xml:space="preserve">Prac </w:t>
      </w:r>
      <w:r w:rsidRPr="002854E7">
        <w:rPr>
          <w:rFonts w:asciiTheme="minorHAnsi" w:hAnsiTheme="minorHAnsi"/>
          <w:color w:val="000000" w:themeColor="text1"/>
        </w:rPr>
        <w:t>B+R</w:t>
      </w:r>
      <w:r w:rsidR="002E62C2" w:rsidRPr="002854E7">
        <w:rPr>
          <w:rFonts w:asciiTheme="minorHAnsi" w:hAnsiTheme="minorHAnsi"/>
          <w:color w:val="000000" w:themeColor="text1"/>
        </w:rPr>
        <w:t xml:space="preserve">, z jego podziałem na Strumienie objęte zakresem działania Wykonawcy, </w:t>
      </w:r>
      <w:r w:rsidRPr="002854E7">
        <w:rPr>
          <w:rFonts w:asciiTheme="minorHAnsi" w:hAnsiTheme="minorHAnsi"/>
          <w:color w:val="000000" w:themeColor="text1"/>
        </w:rPr>
        <w:t xml:space="preserve">ustalone zgodnie z Umową </w:t>
      </w:r>
      <w:r w:rsidR="004C447D" w:rsidRPr="002854E7">
        <w:rPr>
          <w:rFonts w:asciiTheme="minorHAnsi" w:hAnsiTheme="minorHAnsi"/>
          <w:color w:val="000000" w:themeColor="text1"/>
        </w:rPr>
        <w:t xml:space="preserve">pokrywa </w:t>
      </w:r>
      <w:r w:rsidRPr="002854E7">
        <w:rPr>
          <w:rFonts w:asciiTheme="minorHAnsi" w:hAnsiTheme="minorHAnsi"/>
          <w:color w:val="000000" w:themeColor="text1"/>
        </w:rPr>
        <w:t>wszelkie</w:t>
      </w:r>
      <w:r w:rsidR="004C447D" w:rsidRPr="002854E7">
        <w:rPr>
          <w:rFonts w:asciiTheme="minorHAnsi" w:hAnsiTheme="minorHAnsi"/>
          <w:color w:val="000000" w:themeColor="text1"/>
        </w:rPr>
        <w:t xml:space="preserve"> roszczenia </w:t>
      </w:r>
      <w:r w:rsidR="00D83700" w:rsidRPr="002854E7">
        <w:rPr>
          <w:rFonts w:asciiTheme="minorHAnsi" w:hAnsiTheme="minorHAnsi"/>
          <w:color w:val="000000" w:themeColor="text1"/>
        </w:rPr>
        <w:t xml:space="preserve">Wykonawcy </w:t>
      </w:r>
      <w:r w:rsidR="004C447D" w:rsidRPr="002854E7">
        <w:rPr>
          <w:rFonts w:asciiTheme="minorHAnsi" w:hAnsiTheme="minorHAnsi"/>
          <w:color w:val="000000" w:themeColor="text1"/>
        </w:rPr>
        <w:t>względem NCBR za działania Wykonawcy i kosz</w:t>
      </w:r>
      <w:r w:rsidR="00D40155" w:rsidRPr="002854E7">
        <w:rPr>
          <w:rFonts w:asciiTheme="minorHAnsi" w:hAnsiTheme="minorHAnsi"/>
          <w:color w:val="000000" w:themeColor="text1"/>
        </w:rPr>
        <w:t>t</w:t>
      </w:r>
      <w:r w:rsidR="004C447D" w:rsidRPr="002854E7">
        <w:rPr>
          <w:rFonts w:asciiTheme="minorHAnsi" w:hAnsiTheme="minorHAnsi"/>
          <w:color w:val="000000" w:themeColor="text1"/>
        </w:rPr>
        <w:t>y podejmowane przez</w:t>
      </w:r>
      <w:r w:rsidR="00F374A8" w:rsidRPr="002854E7">
        <w:rPr>
          <w:rFonts w:asciiTheme="minorHAnsi" w:hAnsiTheme="minorHAnsi"/>
          <w:color w:val="000000" w:themeColor="text1"/>
        </w:rPr>
        <w:t xml:space="preserve"> </w:t>
      </w:r>
      <w:r w:rsidR="004C447D" w:rsidRPr="002854E7">
        <w:rPr>
          <w:rFonts w:asciiTheme="minorHAnsi" w:hAnsiTheme="minorHAnsi"/>
          <w:color w:val="000000" w:themeColor="text1"/>
        </w:rPr>
        <w:t xml:space="preserve">Wykonawcę </w:t>
      </w:r>
      <w:r w:rsidRPr="002854E7">
        <w:rPr>
          <w:rFonts w:asciiTheme="minorHAnsi" w:hAnsiTheme="minorHAnsi"/>
          <w:color w:val="000000" w:themeColor="text1"/>
        </w:rPr>
        <w:t xml:space="preserve">w celu realizacji Umowy, </w:t>
      </w:r>
      <w:r w:rsidR="00BC2740" w:rsidRPr="002854E7">
        <w:rPr>
          <w:rFonts w:asciiTheme="minorHAnsi" w:hAnsiTheme="minorHAnsi"/>
          <w:color w:val="000000" w:themeColor="text1"/>
        </w:rPr>
        <w:t xml:space="preserve">w tym </w:t>
      </w:r>
      <w:r w:rsidRPr="002854E7">
        <w:rPr>
          <w:rFonts w:asciiTheme="minorHAnsi" w:hAnsiTheme="minorHAnsi"/>
          <w:color w:val="000000" w:themeColor="text1"/>
        </w:rPr>
        <w:t>w</w:t>
      </w:r>
      <w:r w:rsidR="00D40F1E" w:rsidRPr="002854E7">
        <w:rPr>
          <w:rFonts w:asciiTheme="minorHAnsi" w:hAnsiTheme="minorHAnsi"/>
          <w:color w:val="000000" w:themeColor="text1"/>
        </w:rPr>
        <w:t> </w:t>
      </w:r>
      <w:r w:rsidRPr="002854E7">
        <w:rPr>
          <w:rFonts w:asciiTheme="minorHAnsi" w:hAnsiTheme="minorHAnsi"/>
          <w:color w:val="000000" w:themeColor="text1"/>
        </w:rPr>
        <w:t xml:space="preserve">szczególności </w:t>
      </w:r>
      <w:r w:rsidR="00BC2740" w:rsidRPr="002854E7">
        <w:rPr>
          <w:rFonts w:asciiTheme="minorHAnsi" w:hAnsiTheme="minorHAnsi"/>
          <w:color w:val="000000" w:themeColor="text1"/>
        </w:rPr>
        <w:t xml:space="preserve">w tym wynagrodzenie za wykonanie Wyników Prac Etapu, Demonstratora, </w:t>
      </w:r>
      <w:r w:rsidRPr="002854E7">
        <w:rPr>
          <w:rFonts w:asciiTheme="minorHAnsi" w:hAnsiTheme="minorHAnsi"/>
          <w:color w:val="000000" w:themeColor="text1"/>
        </w:rPr>
        <w:t>wynagrodzenie związane z upoważnieniem do korzystania i rozporządzania Wynikami Prac B+R</w:t>
      </w:r>
      <w:r w:rsidR="001D6733" w:rsidRPr="002854E7">
        <w:rPr>
          <w:rFonts w:asciiTheme="minorHAnsi" w:hAnsiTheme="minorHAnsi"/>
          <w:color w:val="000000" w:themeColor="text1"/>
        </w:rPr>
        <w:t xml:space="preserve"> i przedmiotami Background IP</w:t>
      </w:r>
      <w:r w:rsidRPr="002854E7">
        <w:rPr>
          <w:rFonts w:asciiTheme="minorHAnsi" w:hAnsiTheme="minorHAnsi"/>
          <w:color w:val="000000" w:themeColor="text1"/>
        </w:rPr>
        <w:t xml:space="preserve">, w tym prawami własności intelektualnej, </w:t>
      </w:r>
      <w:r w:rsidR="001D6733" w:rsidRPr="002854E7">
        <w:rPr>
          <w:rFonts w:asciiTheme="minorHAnsi" w:hAnsiTheme="minorHAnsi"/>
          <w:color w:val="000000" w:themeColor="text1"/>
        </w:rPr>
        <w:t>udzielonymi zgodami, zezwoleniami i innym</w:t>
      </w:r>
      <w:r w:rsidR="00D7383D" w:rsidRPr="002854E7">
        <w:rPr>
          <w:rFonts w:asciiTheme="minorHAnsi" w:hAnsiTheme="minorHAnsi"/>
          <w:color w:val="000000" w:themeColor="text1"/>
        </w:rPr>
        <w:t>i</w:t>
      </w:r>
      <w:r w:rsidR="001D6733" w:rsidRPr="002854E7">
        <w:rPr>
          <w:rFonts w:asciiTheme="minorHAnsi" w:hAnsiTheme="minorHAnsi"/>
          <w:color w:val="000000" w:themeColor="text1"/>
        </w:rPr>
        <w:t xml:space="preserve"> upoważnieniami określonymi w Umowie, </w:t>
      </w:r>
      <w:r w:rsidRPr="002854E7">
        <w:rPr>
          <w:rFonts w:asciiTheme="minorHAnsi" w:hAnsiTheme="minorHAnsi"/>
          <w:color w:val="000000" w:themeColor="text1"/>
        </w:rPr>
        <w:t>jak również kwotę naliczonego podatku od towarów i usług</w:t>
      </w:r>
      <w:r w:rsidR="00052D40" w:rsidRPr="002854E7">
        <w:rPr>
          <w:rFonts w:asciiTheme="minorHAnsi" w:hAnsiTheme="minorHAnsi"/>
          <w:color w:val="000000" w:themeColor="text1"/>
        </w:rPr>
        <w:t xml:space="preserve"> oraz inne zobowiązania publicznoprawne</w:t>
      </w:r>
      <w:r w:rsidRPr="002854E7">
        <w:rPr>
          <w:rFonts w:asciiTheme="minorHAnsi" w:hAnsiTheme="minorHAnsi"/>
          <w:color w:val="000000" w:themeColor="text1"/>
        </w:rPr>
        <w:t>. Wynagrodzenie należne Wykonawcy może ulegać zmianom wyłącznie w</w:t>
      </w:r>
      <w:r w:rsidR="00D40F1E" w:rsidRPr="002854E7">
        <w:rPr>
          <w:rFonts w:asciiTheme="minorHAnsi" w:hAnsiTheme="minorHAnsi"/>
          <w:color w:val="000000" w:themeColor="text1"/>
        </w:rPr>
        <w:t> </w:t>
      </w:r>
      <w:r w:rsidRPr="002854E7">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2854E7">
        <w:rPr>
          <w:rFonts w:asciiTheme="minorHAnsi" w:hAnsiTheme="minorHAnsi"/>
          <w:color w:val="000000" w:themeColor="text1"/>
        </w:rPr>
        <w:t>,</w:t>
      </w:r>
      <w:r w:rsidRPr="002854E7">
        <w:rPr>
          <w:rFonts w:asciiTheme="minorHAnsi" w:hAnsiTheme="minorHAnsi"/>
          <w:color w:val="000000" w:themeColor="text1"/>
        </w:rPr>
        <w:t xml:space="preserve"> nie może stanowić podstawy jakichkolwiek roszczeń wobec NCBR. </w:t>
      </w:r>
    </w:p>
    <w:p w14:paraId="659C1571" w14:textId="057E40B2" w:rsidR="000C2FB6" w:rsidRPr="002854E7" w:rsidRDefault="000C2FB6" w:rsidP="00B96C37">
      <w:pPr>
        <w:pStyle w:val="Akapitzlist"/>
        <w:numPr>
          <w:ilvl w:val="0"/>
          <w:numId w:val="18"/>
        </w:numPr>
        <w:spacing w:after="0" w:line="240" w:lineRule="auto"/>
        <w:ind w:left="426" w:hanging="426"/>
        <w:jc w:val="both"/>
        <w:rPr>
          <w:rFonts w:asciiTheme="minorHAnsi" w:hAnsiTheme="minorHAnsi"/>
          <w:color w:val="000000" w:themeColor="text1"/>
        </w:rPr>
      </w:pPr>
      <w:bookmarkStart w:id="283" w:name="_Ref58841956"/>
      <w:bookmarkStart w:id="284" w:name="_Ref508804391"/>
      <w:bookmarkStart w:id="285" w:name="_Ref495053648"/>
      <w:bookmarkEnd w:id="281"/>
      <w:bookmarkEnd w:id="282"/>
      <w:r w:rsidRPr="002854E7">
        <w:rPr>
          <w:rFonts w:asciiTheme="minorHAnsi" w:hAnsiTheme="minorHAnsi"/>
          <w:color w:val="000000" w:themeColor="text1"/>
        </w:rPr>
        <w:t xml:space="preserve">Tytułem </w:t>
      </w:r>
      <w:r w:rsidR="00667044" w:rsidRPr="002854E7">
        <w:rPr>
          <w:rFonts w:asciiTheme="minorHAnsi" w:hAnsiTheme="minorHAnsi"/>
          <w:color w:val="000000" w:themeColor="text1"/>
        </w:rPr>
        <w:t xml:space="preserve">wynagrodzenia </w:t>
      </w:r>
      <w:r w:rsidRPr="002854E7">
        <w:rPr>
          <w:rFonts w:asciiTheme="minorHAnsi" w:hAnsiTheme="minorHAnsi"/>
          <w:color w:val="000000" w:themeColor="text1"/>
        </w:rPr>
        <w:t xml:space="preserve">za </w:t>
      </w:r>
      <w:r w:rsidR="00D40F1E" w:rsidRPr="002854E7">
        <w:rPr>
          <w:rFonts w:asciiTheme="minorHAnsi" w:hAnsiTheme="minorHAnsi"/>
          <w:color w:val="000000" w:themeColor="text1"/>
        </w:rPr>
        <w:t>Etap I</w:t>
      </w:r>
      <w:r w:rsidRPr="002854E7">
        <w:rPr>
          <w:rFonts w:asciiTheme="minorHAnsi" w:hAnsiTheme="minorHAnsi"/>
          <w:color w:val="000000" w:themeColor="text1"/>
        </w:rPr>
        <w:t xml:space="preserve">, </w:t>
      </w:r>
      <w:r w:rsidR="00A24FEC" w:rsidRPr="002854E7">
        <w:rPr>
          <w:rFonts w:asciiTheme="minorHAnsi" w:hAnsiTheme="minorHAnsi"/>
          <w:color w:val="000000" w:themeColor="text1"/>
        </w:rPr>
        <w:t>z zastrzeżeniem</w:t>
      </w:r>
      <w:r w:rsidR="00061A8F" w:rsidRPr="002854E7">
        <w:rPr>
          <w:rFonts w:asciiTheme="minorHAnsi" w:hAnsiTheme="minorHAnsi"/>
          <w:color w:val="000000" w:themeColor="text1"/>
        </w:rPr>
        <w:t xml:space="preserve"> </w:t>
      </w:r>
      <w:r w:rsidR="00B42804" w:rsidRPr="002854E7">
        <w:rPr>
          <w:rFonts w:asciiTheme="minorHAnsi" w:hAnsiTheme="minorHAnsi"/>
          <w:color w:val="000000" w:themeColor="text1"/>
          <w:shd w:val="clear" w:color="auto" w:fill="E6E6E6"/>
        </w:rPr>
        <w:fldChar w:fldCharType="begin"/>
      </w:r>
      <w:r w:rsidR="00B42804" w:rsidRPr="002854E7">
        <w:rPr>
          <w:rFonts w:asciiTheme="minorHAnsi" w:hAnsiTheme="minorHAnsi"/>
          <w:color w:val="000000" w:themeColor="text1"/>
        </w:rPr>
        <w:instrText xml:space="preserve"> REF _Ref52742072 \r \h </w:instrText>
      </w:r>
      <w:r w:rsidR="00862665" w:rsidRPr="002854E7">
        <w:rPr>
          <w:rFonts w:asciiTheme="minorHAnsi" w:hAnsiTheme="minorHAnsi"/>
          <w:color w:val="000000" w:themeColor="text1"/>
        </w:rPr>
        <w:instrText xml:space="preserve"> \* MERGEFORMAT </w:instrText>
      </w:r>
      <w:r w:rsidR="00B42804" w:rsidRPr="002854E7">
        <w:rPr>
          <w:rFonts w:asciiTheme="minorHAnsi" w:hAnsiTheme="minorHAnsi"/>
          <w:color w:val="000000" w:themeColor="text1"/>
          <w:shd w:val="clear" w:color="auto" w:fill="E6E6E6"/>
        </w:rPr>
      </w:r>
      <w:r w:rsidR="00B42804"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24</w:t>
      </w:r>
      <w:r w:rsidR="00B42804" w:rsidRPr="002854E7">
        <w:rPr>
          <w:rFonts w:asciiTheme="minorHAnsi" w:hAnsiTheme="minorHAnsi"/>
          <w:color w:val="000000" w:themeColor="text1"/>
          <w:shd w:val="clear" w:color="auto" w:fill="E6E6E6"/>
        </w:rPr>
        <w:fldChar w:fldCharType="end"/>
      </w:r>
      <w:r w:rsidR="00A24FEC" w:rsidRPr="002854E7">
        <w:rPr>
          <w:rFonts w:asciiTheme="minorHAnsi" w:hAnsiTheme="minorHAnsi"/>
          <w:color w:val="000000" w:themeColor="text1"/>
        </w:rPr>
        <w:t xml:space="preserve">, </w:t>
      </w:r>
      <w:r w:rsidRPr="002854E7">
        <w:rPr>
          <w:rFonts w:asciiTheme="minorHAnsi" w:hAnsiTheme="minorHAnsi"/>
          <w:color w:val="000000" w:themeColor="text1"/>
        </w:rPr>
        <w:t>Wykonawca otrzyma wynagrodzenie (i wówczas dopiero będzie do niego uprawniony):</w:t>
      </w:r>
      <w:bookmarkEnd w:id="283"/>
    </w:p>
    <w:p w14:paraId="5AD8C1D5" w14:textId="720CAA66" w:rsidR="002A53A6" w:rsidRPr="002854E7" w:rsidRDefault="00466D9D" w:rsidP="00B96C37">
      <w:pPr>
        <w:pStyle w:val="Akapitzlist"/>
        <w:numPr>
          <w:ilvl w:val="1"/>
          <w:numId w:val="1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zakresie Strumienia 1</w:t>
      </w:r>
      <w:r w:rsidR="44B6A3C1" w:rsidRPr="002854E7">
        <w:rPr>
          <w:rFonts w:asciiTheme="minorHAnsi" w:hAnsiTheme="minorHAnsi"/>
          <w:color w:val="000000" w:themeColor="text1"/>
        </w:rPr>
        <w:t>*</w:t>
      </w:r>
      <w:r w:rsidR="002A53A6" w:rsidRPr="002854E7">
        <w:rPr>
          <w:rFonts w:asciiTheme="minorHAnsi" w:hAnsiTheme="minorHAnsi"/>
          <w:color w:val="000000" w:themeColor="text1"/>
        </w:rPr>
        <w:t>:</w:t>
      </w:r>
    </w:p>
    <w:p w14:paraId="657D99D7" w14:textId="1B741B93" w:rsidR="002A53A6" w:rsidRPr="002854E7" w:rsidRDefault="0084439E"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dokonania Odbioru Etapu I</w:t>
      </w:r>
      <w:r w:rsidR="00390AD9" w:rsidRPr="002854E7">
        <w:rPr>
          <w:rFonts w:asciiTheme="minorHAnsi" w:hAnsiTheme="minorHAnsi"/>
          <w:color w:val="000000" w:themeColor="text1"/>
        </w:rPr>
        <w:t xml:space="preserve"> </w:t>
      </w:r>
      <w:bookmarkStart w:id="286" w:name="_Hlk59593532"/>
      <w:r w:rsidR="00390AD9" w:rsidRPr="002854E7">
        <w:rPr>
          <w:rFonts w:asciiTheme="minorHAnsi" w:hAnsiTheme="minorHAnsi"/>
          <w:color w:val="000000" w:themeColor="text1"/>
        </w:rPr>
        <w:t>bez uwag</w:t>
      </w:r>
      <w:bookmarkEnd w:id="286"/>
      <w:r w:rsidRPr="002854E7">
        <w:rPr>
          <w:rFonts w:asciiTheme="minorHAnsi" w:hAnsiTheme="minorHAnsi"/>
          <w:color w:val="000000" w:themeColor="text1"/>
        </w:rPr>
        <w:t>:</w:t>
      </w:r>
      <w:r w:rsidR="002A53A6" w:rsidRPr="002854E7">
        <w:rPr>
          <w:rFonts w:asciiTheme="minorHAnsi" w:hAnsiTheme="minorHAnsi"/>
          <w:color w:val="000000" w:themeColor="text1"/>
        </w:rPr>
        <w:t xml:space="preserve"> w kwocie odpowiadającej 80% z kwoty [___] brutto, wskazanej przez Wykonawcę we Wniosku </w:t>
      </w:r>
      <w:r w:rsidR="00227467" w:rsidRPr="002854E7">
        <w:rPr>
          <w:rFonts w:asciiTheme="minorHAnsi" w:hAnsiTheme="minorHAnsi"/>
          <w:color w:val="000000" w:themeColor="text1"/>
        </w:rPr>
        <w:t xml:space="preserve">jako wynagrodzenie za wykonanie Etapu I </w:t>
      </w:r>
      <w:r w:rsidR="002A53A6" w:rsidRPr="002854E7">
        <w:rPr>
          <w:rFonts w:asciiTheme="minorHAnsi" w:hAnsiTheme="minorHAnsi"/>
          <w:color w:val="000000" w:themeColor="text1"/>
        </w:rPr>
        <w:t>w zakresie Strumienia 1 [Wynagrodzenie Podstawowe za Etap I],</w:t>
      </w:r>
    </w:p>
    <w:p w14:paraId="46DCE4F3" w14:textId="4BE90349" w:rsidR="002A53A6" w:rsidRPr="002854E7" w:rsidRDefault="002A53A6"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Odbioru Etapu</w:t>
      </w:r>
      <w:r w:rsidR="00227467" w:rsidRPr="002854E7">
        <w:rPr>
          <w:rFonts w:asciiTheme="minorHAnsi" w:hAnsiTheme="minorHAnsi"/>
          <w:color w:val="000000" w:themeColor="text1"/>
        </w:rPr>
        <w:t xml:space="preserve"> I</w:t>
      </w:r>
      <w:r w:rsidRPr="002854E7">
        <w:rPr>
          <w:rFonts w:asciiTheme="minorHAnsi" w:hAnsiTheme="minorHAnsi"/>
          <w:color w:val="000000" w:themeColor="text1"/>
        </w:rPr>
        <w:t xml:space="preserve"> </w:t>
      </w:r>
      <w:r w:rsidR="00390AD9" w:rsidRPr="002854E7">
        <w:rPr>
          <w:rFonts w:asciiTheme="minorHAnsi" w:hAnsiTheme="minorHAnsi"/>
          <w:color w:val="000000" w:themeColor="text1"/>
        </w:rPr>
        <w:t xml:space="preserve">bez uwag </w:t>
      </w:r>
      <w:r w:rsidR="00227467" w:rsidRPr="002854E7">
        <w:rPr>
          <w:rFonts w:asciiTheme="minorHAnsi" w:hAnsiTheme="minorHAnsi"/>
          <w:color w:val="000000" w:themeColor="text1"/>
        </w:rPr>
        <w:t>i potwierdzenia w ramach Raportu z Oceny z Etapu I</w:t>
      </w:r>
      <w:r w:rsidR="00CD7E5A" w:rsidRPr="002854E7">
        <w:rPr>
          <w:rFonts w:asciiTheme="minorHAnsi" w:hAnsiTheme="minorHAnsi"/>
          <w:color w:val="000000" w:themeColor="text1"/>
        </w:rPr>
        <w:t xml:space="preserve">, że Wynik Prac Etapu odpowiada założeniom w zakresie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Konkursowych</w:t>
      </w:r>
      <w:r w:rsidR="00CD7E5A" w:rsidRPr="002854E7">
        <w:rPr>
          <w:rFonts w:asciiTheme="minorHAnsi" w:hAnsiTheme="minorHAnsi"/>
          <w:color w:val="000000" w:themeColor="text1"/>
        </w:rPr>
        <w:t xml:space="preserve">, </w:t>
      </w:r>
      <w:r w:rsidR="387092E4" w:rsidRPr="002854E7">
        <w:rPr>
          <w:rFonts w:asciiTheme="minorHAnsi" w:hAnsiTheme="minorHAnsi"/>
          <w:color w:val="000000" w:themeColor="text1"/>
        </w:rPr>
        <w:t>Wymagań</w:t>
      </w:r>
      <w:r w:rsidR="00CD7E5A" w:rsidRPr="002854E7">
        <w:rPr>
          <w:rFonts w:asciiTheme="minorHAnsi" w:hAnsiTheme="minorHAnsi"/>
          <w:color w:val="000000" w:themeColor="text1"/>
        </w:rPr>
        <w:t xml:space="preserve"> Jakościowych i </w:t>
      </w:r>
      <w:r w:rsidR="387092E4" w:rsidRPr="002854E7">
        <w:rPr>
          <w:rFonts w:asciiTheme="minorHAnsi" w:hAnsiTheme="minorHAnsi"/>
          <w:color w:val="000000" w:themeColor="text1"/>
        </w:rPr>
        <w:t>Wymagań</w:t>
      </w:r>
      <w:r w:rsidR="00CD7E5A" w:rsidRPr="002854E7">
        <w:rPr>
          <w:rFonts w:asciiTheme="minorHAnsi" w:hAnsiTheme="minorHAnsi"/>
          <w:color w:val="000000" w:themeColor="text1"/>
        </w:rPr>
        <w:t xml:space="preserve"> Opcjonalnych </w:t>
      </w:r>
      <w:r w:rsidR="00F651D8" w:rsidRPr="002854E7">
        <w:rPr>
          <w:rFonts w:asciiTheme="minorHAnsi" w:hAnsiTheme="minorHAnsi"/>
          <w:color w:val="000000" w:themeColor="text1"/>
        </w:rPr>
        <w:t xml:space="preserve">co najmniej na poziomie </w:t>
      </w:r>
      <w:r w:rsidR="00CD7E5A" w:rsidRPr="002854E7">
        <w:rPr>
          <w:rFonts w:asciiTheme="minorHAnsi" w:hAnsiTheme="minorHAnsi"/>
          <w:color w:val="000000" w:themeColor="text1"/>
        </w:rPr>
        <w:t>zawartym</w:t>
      </w:r>
      <w:r w:rsidRPr="002854E7">
        <w:rPr>
          <w:rFonts w:asciiTheme="minorHAnsi" w:hAnsiTheme="minorHAnsi"/>
          <w:color w:val="000000" w:themeColor="text1"/>
        </w:rPr>
        <w:t xml:space="preserve"> we Wniosku: w kwocie odpowiadającej 20% z kwoty [___] brutto, </w:t>
      </w:r>
      <w:r w:rsidR="00227467" w:rsidRPr="002854E7">
        <w:rPr>
          <w:rFonts w:asciiTheme="minorHAnsi" w:hAnsiTheme="minorHAnsi"/>
          <w:color w:val="000000" w:themeColor="text1"/>
        </w:rPr>
        <w:t>wskazanej przez Wykonawcę we Wniosku jako wynagrodzenie za wykonanie Etapu I w zakresie Strumienia 1</w:t>
      </w:r>
      <w:r w:rsidR="00BC0E3D" w:rsidRPr="002854E7">
        <w:rPr>
          <w:rFonts w:asciiTheme="minorHAnsi" w:hAnsiTheme="minorHAnsi"/>
          <w:color w:val="000000" w:themeColor="text1"/>
        </w:rPr>
        <w:t xml:space="preserve"> </w:t>
      </w:r>
      <w:r w:rsidRPr="002854E7">
        <w:rPr>
          <w:rFonts w:asciiTheme="minorHAnsi" w:hAnsiTheme="minorHAnsi"/>
          <w:color w:val="000000" w:themeColor="text1"/>
        </w:rPr>
        <w:t>[Wynagrodzenie Uzupełniające za Etap I</w:t>
      </w:r>
      <w:r w:rsidR="00110AEA" w:rsidRPr="002854E7">
        <w:rPr>
          <w:rFonts w:asciiTheme="minorHAnsi" w:hAnsiTheme="minorHAnsi"/>
          <w:color w:val="000000" w:themeColor="text1"/>
        </w:rPr>
        <w:t>]; *</w:t>
      </w:r>
    </w:p>
    <w:p w14:paraId="59F5AA13" w14:textId="2265855E" w:rsidR="002A53A6" w:rsidRPr="002854E7" w:rsidRDefault="002A53A6" w:rsidP="00B96C37">
      <w:pPr>
        <w:pStyle w:val="Akapitzlist"/>
        <w:numPr>
          <w:ilvl w:val="1"/>
          <w:numId w:val="1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zakresie Strumienia 2</w:t>
      </w:r>
      <w:r w:rsidR="1BAFA3E7" w:rsidRPr="002854E7">
        <w:rPr>
          <w:rFonts w:asciiTheme="minorHAnsi" w:hAnsiTheme="minorHAnsi"/>
          <w:color w:val="000000" w:themeColor="text1"/>
        </w:rPr>
        <w:t>*</w:t>
      </w:r>
      <w:r w:rsidRPr="002854E7">
        <w:rPr>
          <w:rFonts w:asciiTheme="minorHAnsi" w:hAnsiTheme="minorHAnsi"/>
          <w:color w:val="000000" w:themeColor="text1"/>
        </w:rPr>
        <w:t>:</w:t>
      </w:r>
    </w:p>
    <w:p w14:paraId="408A8095" w14:textId="1FE27A9F" w:rsidR="002A53A6" w:rsidRPr="002854E7" w:rsidRDefault="0084439E"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dokonania Odbioru Etapu 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w:t>
      </w:r>
      <w:r w:rsidR="002A53A6" w:rsidRPr="002854E7">
        <w:rPr>
          <w:rFonts w:asciiTheme="minorHAnsi" w:hAnsiTheme="minorHAnsi"/>
          <w:color w:val="000000" w:themeColor="text1"/>
        </w:rPr>
        <w:t xml:space="preserve"> w kwocie odpowiadającej 80% z kwoty [___] brutto, </w:t>
      </w:r>
      <w:r w:rsidR="00227467" w:rsidRPr="002854E7">
        <w:rPr>
          <w:rFonts w:asciiTheme="minorHAnsi" w:hAnsiTheme="minorHAnsi"/>
          <w:color w:val="000000" w:themeColor="text1"/>
        </w:rPr>
        <w:t>wskazanej przez Wykonawcę we Wniosku jako wynagrodzenie za wykonanie Etapu I w zakresie Strumienia 2</w:t>
      </w:r>
      <w:r w:rsidR="002A53A6" w:rsidRPr="002854E7">
        <w:rPr>
          <w:rFonts w:asciiTheme="minorHAnsi" w:hAnsiTheme="minorHAnsi"/>
          <w:color w:val="000000" w:themeColor="text1"/>
        </w:rPr>
        <w:t xml:space="preserve"> [Wynagrodzenie Podstawowe za Etap I],</w:t>
      </w:r>
    </w:p>
    <w:p w14:paraId="3A43230F" w14:textId="3B499DF4" w:rsidR="000C2FB6" w:rsidRPr="002854E7" w:rsidRDefault="002A53A6"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Odbioru Etapu</w:t>
      </w:r>
      <w:r w:rsidR="00227467" w:rsidRPr="002854E7">
        <w:rPr>
          <w:rFonts w:asciiTheme="minorHAnsi" w:hAnsiTheme="minorHAnsi"/>
          <w:color w:val="000000" w:themeColor="text1"/>
        </w:rPr>
        <w:t xml:space="preserve"> I</w:t>
      </w:r>
      <w:r w:rsidRPr="002854E7">
        <w:rPr>
          <w:rFonts w:asciiTheme="minorHAnsi" w:hAnsiTheme="minorHAnsi"/>
          <w:color w:val="000000" w:themeColor="text1"/>
        </w:rPr>
        <w:t xml:space="preserve"> </w:t>
      </w:r>
      <w:r w:rsidR="00390AD9" w:rsidRPr="002854E7">
        <w:rPr>
          <w:rFonts w:asciiTheme="minorHAnsi" w:hAnsiTheme="minorHAnsi"/>
          <w:color w:val="000000" w:themeColor="text1"/>
        </w:rPr>
        <w:t xml:space="preserve">bez uwag </w:t>
      </w:r>
      <w:r w:rsidR="00EA77A9" w:rsidRPr="002854E7">
        <w:rPr>
          <w:rFonts w:asciiTheme="minorHAnsi" w:hAnsiTheme="minorHAnsi"/>
          <w:color w:val="000000" w:themeColor="text1"/>
        </w:rPr>
        <w:t xml:space="preserve">i </w:t>
      </w:r>
      <w:r w:rsidR="00CD7E5A" w:rsidRPr="002854E7">
        <w:rPr>
          <w:rFonts w:asciiTheme="minorHAnsi" w:hAnsiTheme="minorHAnsi"/>
          <w:color w:val="000000" w:themeColor="text1"/>
        </w:rPr>
        <w:t xml:space="preserve">potwierdzenia w ramach Raportu z Oceny z Etapu I, że </w:t>
      </w:r>
      <w:r w:rsidR="00F86305" w:rsidRPr="002854E7">
        <w:rPr>
          <w:rFonts w:asciiTheme="minorHAnsi" w:hAnsiTheme="minorHAnsi"/>
          <w:color w:val="000000" w:themeColor="text1"/>
        </w:rPr>
        <w:t xml:space="preserve">Wynik Prac Etapu odpowiada założeniom w zakresie </w:t>
      </w:r>
      <w:r w:rsidR="387092E4" w:rsidRPr="002854E7">
        <w:rPr>
          <w:rFonts w:asciiTheme="minorHAnsi" w:hAnsiTheme="minorHAnsi"/>
          <w:color w:val="000000" w:themeColor="text1"/>
        </w:rPr>
        <w:t>Wymagań</w:t>
      </w:r>
      <w:r w:rsidR="00F86305" w:rsidRPr="002854E7">
        <w:rPr>
          <w:rFonts w:asciiTheme="minorHAnsi" w:hAnsiTheme="minorHAnsi"/>
          <w:color w:val="000000" w:themeColor="text1"/>
        </w:rPr>
        <w:t xml:space="preserve"> Konkursowych, </w:t>
      </w:r>
      <w:r w:rsidR="387092E4" w:rsidRPr="002854E7">
        <w:rPr>
          <w:rFonts w:asciiTheme="minorHAnsi" w:hAnsiTheme="minorHAnsi"/>
          <w:color w:val="000000" w:themeColor="text1"/>
        </w:rPr>
        <w:t>Wymagań</w:t>
      </w:r>
      <w:r w:rsidR="00F86305" w:rsidRPr="002854E7">
        <w:rPr>
          <w:rFonts w:asciiTheme="minorHAnsi" w:hAnsiTheme="minorHAnsi"/>
          <w:color w:val="000000" w:themeColor="text1"/>
        </w:rPr>
        <w:t xml:space="preserve"> Jakościowych i </w:t>
      </w:r>
      <w:r w:rsidR="387092E4" w:rsidRPr="002854E7">
        <w:rPr>
          <w:rFonts w:asciiTheme="minorHAnsi" w:hAnsiTheme="minorHAnsi"/>
          <w:color w:val="000000" w:themeColor="text1"/>
        </w:rPr>
        <w:t>Wymagań</w:t>
      </w:r>
      <w:r w:rsidR="00F86305" w:rsidRPr="002854E7">
        <w:rPr>
          <w:rFonts w:asciiTheme="minorHAnsi" w:hAnsiTheme="minorHAnsi"/>
          <w:color w:val="000000" w:themeColor="text1"/>
        </w:rPr>
        <w:t xml:space="preserve"> Opcjonalnych </w:t>
      </w:r>
      <w:r w:rsidR="00F651D8" w:rsidRPr="002854E7">
        <w:rPr>
          <w:rFonts w:asciiTheme="minorHAnsi" w:hAnsiTheme="minorHAnsi"/>
          <w:color w:val="000000" w:themeColor="text1"/>
        </w:rPr>
        <w:t xml:space="preserve">co najmniej na poziomie </w:t>
      </w:r>
      <w:r w:rsidR="00F86305" w:rsidRPr="002854E7">
        <w:rPr>
          <w:rFonts w:asciiTheme="minorHAnsi" w:hAnsiTheme="minorHAnsi"/>
          <w:color w:val="000000" w:themeColor="text1"/>
        </w:rPr>
        <w:t>zawartym we Wniosku</w:t>
      </w:r>
      <w:r w:rsidRPr="002854E7">
        <w:rPr>
          <w:rFonts w:asciiTheme="minorHAnsi" w:hAnsiTheme="minorHAnsi"/>
          <w:color w:val="000000" w:themeColor="text1"/>
        </w:rPr>
        <w:t xml:space="preserve">: w kwocie odpowiadającej 20% z kwoty [___] brutto, </w:t>
      </w:r>
      <w:r w:rsidR="00227467" w:rsidRPr="002854E7">
        <w:rPr>
          <w:rFonts w:asciiTheme="minorHAnsi" w:hAnsiTheme="minorHAnsi"/>
          <w:color w:val="000000" w:themeColor="text1"/>
        </w:rPr>
        <w:t>wskazanej przez Wykonawcę we Wniosku jako wynagrodzenie za wykonanie Etapu I w zakresie Strumienia 2</w:t>
      </w:r>
      <w:r w:rsidR="00BC0E3D" w:rsidRPr="002854E7">
        <w:rPr>
          <w:rFonts w:asciiTheme="minorHAnsi" w:hAnsiTheme="minorHAnsi"/>
          <w:color w:val="000000" w:themeColor="text1"/>
        </w:rPr>
        <w:t xml:space="preserve"> </w:t>
      </w:r>
      <w:r w:rsidRPr="002854E7">
        <w:rPr>
          <w:rFonts w:asciiTheme="minorHAnsi" w:hAnsiTheme="minorHAnsi"/>
          <w:color w:val="000000" w:themeColor="text1"/>
        </w:rPr>
        <w:t>[Wynagrodzenie Uzupełniające za Etap I];*</w:t>
      </w:r>
    </w:p>
    <w:p w14:paraId="2534FB4F" w14:textId="07456BAC" w:rsidR="002A53A6" w:rsidRPr="002854E7" w:rsidRDefault="002A53A6" w:rsidP="00B96C37">
      <w:pPr>
        <w:pStyle w:val="Akapitzlist"/>
        <w:numPr>
          <w:ilvl w:val="1"/>
          <w:numId w:val="1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zakresie Strumienia 3</w:t>
      </w:r>
      <w:r w:rsidR="78DCF97B" w:rsidRPr="002854E7">
        <w:rPr>
          <w:rFonts w:asciiTheme="minorHAnsi" w:hAnsiTheme="minorHAnsi"/>
          <w:color w:val="000000" w:themeColor="text1"/>
        </w:rPr>
        <w:t>*</w:t>
      </w:r>
      <w:r w:rsidRPr="002854E7">
        <w:rPr>
          <w:rFonts w:asciiTheme="minorHAnsi" w:hAnsiTheme="minorHAnsi"/>
          <w:color w:val="000000" w:themeColor="text1"/>
        </w:rPr>
        <w:t>:</w:t>
      </w:r>
    </w:p>
    <w:p w14:paraId="7C99D472" w14:textId="2881F13A" w:rsidR="002A53A6" w:rsidRPr="002854E7" w:rsidRDefault="0084439E"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lastRenderedPageBreak/>
        <w:t>pod warunkiem dokonania Odbioru Etapu 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w:t>
      </w:r>
      <w:r w:rsidR="002A53A6" w:rsidRPr="002854E7">
        <w:rPr>
          <w:rFonts w:asciiTheme="minorHAnsi" w:hAnsiTheme="minorHAnsi"/>
          <w:color w:val="000000" w:themeColor="text1"/>
        </w:rPr>
        <w:t xml:space="preserve"> w kwocie odpowiadającej 80% z kwoty [___] brutto, </w:t>
      </w:r>
      <w:r w:rsidR="00227467" w:rsidRPr="002854E7">
        <w:rPr>
          <w:rFonts w:asciiTheme="minorHAnsi" w:hAnsiTheme="minorHAnsi"/>
          <w:color w:val="000000" w:themeColor="text1"/>
        </w:rPr>
        <w:t xml:space="preserve">wskazanej przez Wykonawcę we Wniosku jako wynagrodzenie za wykonanie Etapu I w zakresie Strumienia 3 </w:t>
      </w:r>
      <w:r w:rsidR="002A53A6" w:rsidRPr="002854E7">
        <w:rPr>
          <w:rFonts w:asciiTheme="minorHAnsi" w:hAnsiTheme="minorHAnsi"/>
          <w:color w:val="000000" w:themeColor="text1"/>
        </w:rPr>
        <w:t>[Wynagrodzenie Podstawowe za Etap I],</w:t>
      </w:r>
    </w:p>
    <w:p w14:paraId="347815F2" w14:textId="48B46A42" w:rsidR="002A53A6" w:rsidRPr="002854E7" w:rsidRDefault="002A53A6"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 xml:space="preserve">pod warunkiem Odbioru Etapu </w:t>
      </w:r>
      <w:r w:rsidR="00227467" w:rsidRPr="002854E7">
        <w:rPr>
          <w:rFonts w:asciiTheme="minorHAnsi" w:hAnsiTheme="minorHAnsi"/>
          <w:color w:val="000000" w:themeColor="text1"/>
        </w:rPr>
        <w:t xml:space="preserve">I </w:t>
      </w:r>
      <w:r w:rsidR="00390AD9" w:rsidRPr="002854E7">
        <w:rPr>
          <w:rFonts w:asciiTheme="minorHAnsi" w:hAnsiTheme="minorHAnsi"/>
          <w:color w:val="000000" w:themeColor="text1"/>
        </w:rPr>
        <w:t xml:space="preserve">bez uwag </w:t>
      </w:r>
      <w:r w:rsidR="00EA77A9" w:rsidRPr="002854E7">
        <w:rPr>
          <w:rFonts w:asciiTheme="minorHAnsi" w:hAnsiTheme="minorHAnsi"/>
          <w:color w:val="000000" w:themeColor="text1"/>
        </w:rPr>
        <w:t xml:space="preserve">i </w:t>
      </w:r>
      <w:r w:rsidR="00CD7E5A" w:rsidRPr="002854E7">
        <w:rPr>
          <w:rFonts w:asciiTheme="minorHAnsi" w:hAnsiTheme="minorHAnsi"/>
          <w:color w:val="000000" w:themeColor="text1"/>
        </w:rPr>
        <w:t xml:space="preserve">potwierdzenia w ramach Raportu z Oceny z Etapu I, że </w:t>
      </w:r>
      <w:r w:rsidR="00F86305" w:rsidRPr="002854E7">
        <w:rPr>
          <w:rFonts w:asciiTheme="minorHAnsi" w:hAnsiTheme="minorHAnsi"/>
          <w:color w:val="000000" w:themeColor="text1"/>
        </w:rPr>
        <w:t xml:space="preserve">Wynik Prac Etapu odpowiada założeniom w zakresie </w:t>
      </w:r>
      <w:r w:rsidR="387092E4" w:rsidRPr="002854E7">
        <w:rPr>
          <w:rFonts w:asciiTheme="minorHAnsi" w:hAnsiTheme="minorHAnsi"/>
          <w:color w:val="000000" w:themeColor="text1"/>
        </w:rPr>
        <w:t>Wymagań</w:t>
      </w:r>
      <w:r w:rsidR="00F86305" w:rsidRPr="002854E7">
        <w:rPr>
          <w:rFonts w:asciiTheme="minorHAnsi" w:hAnsiTheme="minorHAnsi"/>
          <w:color w:val="000000" w:themeColor="text1"/>
        </w:rPr>
        <w:t xml:space="preserve"> Konkursowych, </w:t>
      </w:r>
      <w:r w:rsidR="387092E4" w:rsidRPr="002854E7">
        <w:rPr>
          <w:rFonts w:asciiTheme="minorHAnsi" w:hAnsiTheme="minorHAnsi"/>
          <w:color w:val="000000" w:themeColor="text1"/>
        </w:rPr>
        <w:t>Wymagań</w:t>
      </w:r>
      <w:r w:rsidR="00F86305" w:rsidRPr="002854E7">
        <w:rPr>
          <w:rFonts w:asciiTheme="minorHAnsi" w:hAnsiTheme="minorHAnsi"/>
          <w:color w:val="000000" w:themeColor="text1"/>
        </w:rPr>
        <w:t xml:space="preserve"> Jakościowych i </w:t>
      </w:r>
      <w:r w:rsidR="387092E4" w:rsidRPr="002854E7">
        <w:rPr>
          <w:rFonts w:asciiTheme="minorHAnsi" w:hAnsiTheme="minorHAnsi"/>
          <w:color w:val="000000" w:themeColor="text1"/>
        </w:rPr>
        <w:t>Wymagań</w:t>
      </w:r>
      <w:r w:rsidR="00F86305" w:rsidRPr="002854E7">
        <w:rPr>
          <w:rFonts w:asciiTheme="minorHAnsi" w:hAnsiTheme="minorHAnsi"/>
          <w:color w:val="000000" w:themeColor="text1"/>
        </w:rPr>
        <w:t xml:space="preserve"> Opcjonalnych </w:t>
      </w:r>
      <w:r w:rsidR="00F651D8" w:rsidRPr="002854E7">
        <w:rPr>
          <w:rFonts w:asciiTheme="minorHAnsi" w:hAnsiTheme="minorHAnsi"/>
          <w:color w:val="000000" w:themeColor="text1"/>
        </w:rPr>
        <w:t xml:space="preserve">co najmniej na poziomie </w:t>
      </w:r>
      <w:r w:rsidR="00F86305" w:rsidRPr="002854E7">
        <w:rPr>
          <w:rFonts w:asciiTheme="minorHAnsi" w:hAnsiTheme="minorHAnsi"/>
          <w:color w:val="000000" w:themeColor="text1"/>
        </w:rPr>
        <w:t>zawartym we Wniosku</w:t>
      </w:r>
      <w:r w:rsidRPr="002854E7">
        <w:rPr>
          <w:rFonts w:asciiTheme="minorHAnsi" w:hAnsiTheme="minorHAnsi"/>
          <w:color w:val="000000" w:themeColor="text1"/>
        </w:rPr>
        <w:t xml:space="preserve">: w kwocie odpowiadającej 20% z kwoty [___] brutto, </w:t>
      </w:r>
      <w:r w:rsidR="00227467" w:rsidRPr="002854E7">
        <w:rPr>
          <w:rFonts w:asciiTheme="minorHAnsi" w:hAnsiTheme="minorHAnsi"/>
          <w:color w:val="000000" w:themeColor="text1"/>
        </w:rPr>
        <w:t>wskazanej przez Wykonawcę we Wniosku jako wynagrodzenie za wykonanie Etapu I w zakresie Strumienia 3</w:t>
      </w:r>
      <w:r w:rsidRPr="002854E7">
        <w:rPr>
          <w:rFonts w:asciiTheme="minorHAnsi" w:hAnsiTheme="minorHAnsi"/>
          <w:color w:val="000000" w:themeColor="text1"/>
        </w:rPr>
        <w:t xml:space="preserve"> [Wynagrodzenie Uzupełniające za Etap I]</w:t>
      </w:r>
      <w:r w:rsidR="00227467" w:rsidRPr="002854E7">
        <w:rPr>
          <w:rFonts w:asciiTheme="minorHAnsi" w:hAnsiTheme="minorHAnsi"/>
          <w:color w:val="000000" w:themeColor="text1"/>
        </w:rPr>
        <w:t>.</w:t>
      </w:r>
      <w:r w:rsidRPr="002854E7">
        <w:rPr>
          <w:rFonts w:asciiTheme="minorHAnsi" w:hAnsiTheme="minorHAnsi"/>
          <w:color w:val="000000" w:themeColor="text1"/>
        </w:rPr>
        <w:t>*</w:t>
      </w:r>
    </w:p>
    <w:p w14:paraId="012495B7" w14:textId="1595FB8A" w:rsidR="00DA2479" w:rsidRPr="002854E7" w:rsidRDefault="00DA2479" w:rsidP="00B96C37">
      <w:pPr>
        <w:pStyle w:val="Akapitzlist"/>
        <w:numPr>
          <w:ilvl w:val="0"/>
          <w:numId w:val="18"/>
        </w:numPr>
        <w:spacing w:after="0" w:line="240" w:lineRule="auto"/>
        <w:ind w:left="426" w:hanging="426"/>
        <w:jc w:val="both"/>
        <w:rPr>
          <w:rFonts w:asciiTheme="minorHAnsi" w:hAnsiTheme="minorHAnsi"/>
          <w:color w:val="000000" w:themeColor="text1"/>
        </w:rPr>
      </w:pPr>
      <w:bookmarkStart w:id="287" w:name="_Ref52743658"/>
      <w:bookmarkStart w:id="288" w:name="_Ref511032934"/>
      <w:bookmarkStart w:id="289" w:name="_Ref508804468"/>
      <w:bookmarkEnd w:id="284"/>
      <w:r w:rsidRPr="002854E7">
        <w:rPr>
          <w:rFonts w:asciiTheme="minorHAnsi" w:hAnsiTheme="minorHAnsi"/>
          <w:color w:val="000000" w:themeColor="text1"/>
        </w:rPr>
        <w:t xml:space="preserve">Tytułem </w:t>
      </w:r>
      <w:r w:rsidR="00613E48" w:rsidRPr="002854E7">
        <w:rPr>
          <w:rFonts w:asciiTheme="minorHAnsi" w:hAnsiTheme="minorHAnsi"/>
          <w:color w:val="000000" w:themeColor="text1"/>
        </w:rPr>
        <w:t>wynagrodzenia</w:t>
      </w:r>
      <w:r w:rsidRPr="002854E7">
        <w:rPr>
          <w:rFonts w:asciiTheme="minorHAnsi" w:hAnsiTheme="minorHAnsi"/>
          <w:color w:val="000000" w:themeColor="text1"/>
        </w:rPr>
        <w:t xml:space="preserve"> za Etap II, z zastrzeżeniem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_Ref52742072 \r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00227467" w:rsidRPr="002854E7">
        <w:rPr>
          <w:rFonts w:asciiTheme="minorHAnsi" w:hAnsiTheme="minorHAnsi"/>
          <w:color w:val="000000" w:themeColor="text1"/>
        </w:rPr>
        <w:t>Wykonawca otrzyma wynagrodzenie (i wówczas dopiero będzie do niego uprawniony)</w:t>
      </w:r>
      <w:r w:rsidRPr="002854E7">
        <w:rPr>
          <w:rFonts w:asciiTheme="minorHAnsi" w:hAnsiTheme="minorHAnsi"/>
          <w:color w:val="000000" w:themeColor="text1"/>
        </w:rPr>
        <w:t>:</w:t>
      </w:r>
      <w:bookmarkEnd w:id="287"/>
    </w:p>
    <w:p w14:paraId="6FF9E327" w14:textId="64BBE76F" w:rsidR="00227467" w:rsidRPr="002854E7" w:rsidRDefault="00227467" w:rsidP="00B96C37">
      <w:pPr>
        <w:pStyle w:val="Akapitzlist"/>
        <w:numPr>
          <w:ilvl w:val="1"/>
          <w:numId w:val="1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zakresie Strumienia 1</w:t>
      </w:r>
      <w:r w:rsidR="72991DDE" w:rsidRPr="002854E7">
        <w:rPr>
          <w:rFonts w:asciiTheme="minorHAnsi" w:hAnsiTheme="minorHAnsi"/>
          <w:color w:val="000000" w:themeColor="text1"/>
        </w:rPr>
        <w:t>*</w:t>
      </w:r>
      <w:r w:rsidRPr="002854E7">
        <w:rPr>
          <w:rFonts w:asciiTheme="minorHAnsi" w:hAnsiTheme="minorHAnsi"/>
          <w:color w:val="000000" w:themeColor="text1"/>
        </w:rPr>
        <w:t>:</w:t>
      </w:r>
    </w:p>
    <w:p w14:paraId="78B3EBAF" w14:textId="2B51C598" w:rsidR="00227467" w:rsidRPr="002854E7" w:rsidRDefault="0084439E"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dokonania Odbioru Etapu II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w:t>
      </w:r>
      <w:r w:rsidR="00227467" w:rsidRPr="002854E7">
        <w:rPr>
          <w:rFonts w:asciiTheme="minorHAnsi" w:hAnsiTheme="minorHAnsi"/>
          <w:color w:val="000000" w:themeColor="text1"/>
        </w:rPr>
        <w:t xml:space="preserve"> w kwocie odpowiadającej niższej ze wskazanych kwot:</w:t>
      </w:r>
    </w:p>
    <w:p w14:paraId="2C24FC25" w14:textId="247747DC" w:rsidR="00227467" w:rsidRPr="002854E7" w:rsidRDefault="00227467" w:rsidP="4D53BA01">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- 80% z kwoty [___] brutto, wskazanej przez Wykonawcę we Wniosku jako wynagrodzenie za wykonanie Etapu II w zakresie Strumienia 1, albo</w:t>
      </w:r>
    </w:p>
    <w:p w14:paraId="2AA29970" w14:textId="5BBF773E" w:rsidR="00227467" w:rsidRPr="002854E7" w:rsidRDefault="00227467" w:rsidP="4D53BA01">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- 80% z kwoty wskazanej przez Wykonawcę w </w:t>
      </w:r>
      <w:r w:rsidR="00653618" w:rsidRPr="002854E7">
        <w:rPr>
          <w:rFonts w:asciiTheme="minorHAnsi" w:hAnsiTheme="minorHAnsi"/>
          <w:color w:val="000000" w:themeColor="text1"/>
        </w:rPr>
        <w:t xml:space="preserve">zaktualizowanej Oferty złożonej </w:t>
      </w:r>
      <w:r w:rsidRPr="002854E7">
        <w:rPr>
          <w:rFonts w:asciiTheme="minorHAnsi" w:hAnsiTheme="minorHAnsi"/>
          <w:color w:val="000000" w:themeColor="text1"/>
        </w:rPr>
        <w:t xml:space="preserve">w ramach Selekcji Etapu I jako wynagrodzenie za wykonanie Etapu II w zakresie Strumienia 1 </w:t>
      </w:r>
    </w:p>
    <w:p w14:paraId="608C4C39" w14:textId="6B33274B" w:rsidR="00227467" w:rsidRPr="002854E7" w:rsidRDefault="00227467" w:rsidP="00A81505">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Podstawowe za Etap II],</w:t>
      </w:r>
    </w:p>
    <w:p w14:paraId="24F8F484" w14:textId="70F03E5E" w:rsidR="00227467" w:rsidRPr="002854E7" w:rsidRDefault="00227467"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 xml:space="preserve">pod warunkiem Odbioru Etapu II </w:t>
      </w:r>
      <w:r w:rsidR="00390AD9" w:rsidRPr="002854E7">
        <w:rPr>
          <w:rFonts w:asciiTheme="minorHAnsi" w:hAnsiTheme="minorHAnsi"/>
          <w:color w:val="000000" w:themeColor="text1"/>
        </w:rPr>
        <w:t xml:space="preserve">bez uwag </w:t>
      </w:r>
      <w:r w:rsidR="00EA77A9" w:rsidRPr="002854E7">
        <w:rPr>
          <w:rFonts w:asciiTheme="minorHAnsi" w:hAnsiTheme="minorHAnsi"/>
          <w:color w:val="000000" w:themeColor="text1"/>
        </w:rPr>
        <w:t xml:space="preserve">i potwierdzenia w ramach Raportu z Oceny z Etapu II, że Wynik Prac Etapu odpowiada założeniom w zakresie </w:t>
      </w:r>
      <w:r w:rsidR="387092E4" w:rsidRPr="002854E7">
        <w:rPr>
          <w:rFonts w:asciiTheme="minorHAnsi" w:hAnsiTheme="minorHAnsi"/>
          <w:color w:val="000000" w:themeColor="text1"/>
        </w:rPr>
        <w:t>Wymagań</w:t>
      </w:r>
      <w:r w:rsidR="00EA77A9" w:rsidRPr="002854E7">
        <w:rPr>
          <w:rFonts w:asciiTheme="minorHAnsi" w:hAnsiTheme="minorHAnsi"/>
          <w:color w:val="000000" w:themeColor="text1"/>
        </w:rPr>
        <w:t xml:space="preserve"> Konkursowych, </w:t>
      </w:r>
      <w:r w:rsidR="387092E4" w:rsidRPr="002854E7">
        <w:rPr>
          <w:rFonts w:asciiTheme="minorHAnsi" w:hAnsiTheme="minorHAnsi"/>
          <w:color w:val="000000" w:themeColor="text1"/>
        </w:rPr>
        <w:t>Wymagań</w:t>
      </w:r>
      <w:r w:rsidR="00EA77A9" w:rsidRPr="002854E7">
        <w:rPr>
          <w:rFonts w:asciiTheme="minorHAnsi" w:hAnsiTheme="minorHAnsi"/>
          <w:color w:val="000000" w:themeColor="text1"/>
        </w:rPr>
        <w:t xml:space="preserve"> Jakościowych i </w:t>
      </w:r>
      <w:r w:rsidR="387092E4" w:rsidRPr="002854E7">
        <w:rPr>
          <w:rFonts w:asciiTheme="minorHAnsi" w:hAnsiTheme="minorHAnsi"/>
          <w:color w:val="000000" w:themeColor="text1"/>
        </w:rPr>
        <w:t>Wymagań</w:t>
      </w:r>
      <w:r w:rsidR="00EA77A9" w:rsidRPr="002854E7">
        <w:rPr>
          <w:rFonts w:asciiTheme="minorHAnsi" w:hAnsiTheme="minorHAnsi"/>
          <w:color w:val="000000" w:themeColor="text1"/>
        </w:rPr>
        <w:t xml:space="preserve"> Opcjonalnych </w:t>
      </w:r>
      <w:r w:rsidR="00F651D8" w:rsidRPr="002854E7">
        <w:rPr>
          <w:rFonts w:asciiTheme="minorHAnsi" w:hAnsiTheme="minorHAnsi"/>
          <w:color w:val="000000" w:themeColor="text1"/>
        </w:rPr>
        <w:t xml:space="preserve">co najmniej na poziomie </w:t>
      </w:r>
      <w:r w:rsidR="00EA77A9" w:rsidRPr="002854E7">
        <w:rPr>
          <w:rFonts w:asciiTheme="minorHAnsi" w:hAnsiTheme="minorHAnsi"/>
          <w:color w:val="000000" w:themeColor="text1"/>
        </w:rPr>
        <w:t>zawartym we Wniosku i Wyniku Prac Etapu I</w:t>
      </w:r>
      <w:r w:rsidRPr="002854E7">
        <w:rPr>
          <w:rFonts w:asciiTheme="minorHAnsi" w:hAnsiTheme="minorHAnsi"/>
          <w:color w:val="000000" w:themeColor="text1"/>
        </w:rPr>
        <w:t>: w kwocie odpowiadającej niższej ze wskazanych kwot:</w:t>
      </w:r>
    </w:p>
    <w:p w14:paraId="7DC94171" w14:textId="33C17D5E" w:rsidR="00227467" w:rsidRPr="002854E7" w:rsidRDefault="00227467" w:rsidP="4D53BA01">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- 20% z kwoty [___] brutto, wskazanej przez Wykonawcę we Wniosku jako wynagrodzenie za wykonanie Etapu II w zakresie Strumienia 1, albo</w:t>
      </w:r>
    </w:p>
    <w:p w14:paraId="2CE095EC" w14:textId="5B4E7A56" w:rsidR="00227467" w:rsidRPr="002854E7" w:rsidRDefault="00227467" w:rsidP="00227467">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- 20%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 w zakresie Strumienia 1 </w:t>
      </w:r>
    </w:p>
    <w:p w14:paraId="3EE43A9A" w14:textId="6863F7BF" w:rsidR="00227467" w:rsidRPr="002854E7" w:rsidRDefault="00227467" w:rsidP="00227467">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Uzupełniające za Etap II],</w:t>
      </w:r>
      <w:r w:rsidR="001C5C52" w:rsidRPr="002854E7">
        <w:rPr>
          <w:rFonts w:asciiTheme="minorHAnsi" w:hAnsiTheme="minorHAnsi"/>
          <w:color w:val="000000" w:themeColor="text1"/>
        </w:rPr>
        <w:t>*</w:t>
      </w:r>
    </w:p>
    <w:p w14:paraId="4F1A332A" w14:textId="5E44EE2B" w:rsidR="00227467" w:rsidRPr="002854E7" w:rsidRDefault="00227467" w:rsidP="00B96C37">
      <w:pPr>
        <w:pStyle w:val="Akapitzlist"/>
        <w:numPr>
          <w:ilvl w:val="1"/>
          <w:numId w:val="1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zakresie Strumienia 2</w:t>
      </w:r>
      <w:r w:rsidR="2C23DF93" w:rsidRPr="002854E7">
        <w:rPr>
          <w:rFonts w:asciiTheme="minorHAnsi" w:hAnsiTheme="minorHAnsi"/>
          <w:color w:val="000000" w:themeColor="text1"/>
        </w:rPr>
        <w:t>*</w:t>
      </w:r>
      <w:r w:rsidRPr="002854E7">
        <w:rPr>
          <w:rFonts w:asciiTheme="minorHAnsi" w:hAnsiTheme="minorHAnsi"/>
          <w:color w:val="000000" w:themeColor="text1"/>
        </w:rPr>
        <w:t>:</w:t>
      </w:r>
    </w:p>
    <w:p w14:paraId="3B29AECB" w14:textId="1B40B532" w:rsidR="00227467" w:rsidRPr="002854E7" w:rsidRDefault="0084439E"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dokonania Odbioru Etapu II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w:t>
      </w:r>
      <w:r w:rsidR="00227467" w:rsidRPr="002854E7">
        <w:rPr>
          <w:rFonts w:asciiTheme="minorHAnsi" w:hAnsiTheme="minorHAnsi"/>
          <w:color w:val="000000" w:themeColor="text1"/>
        </w:rPr>
        <w:t xml:space="preserve"> w kwocie odpowiadającej niższej ze wskazanych kwot:</w:t>
      </w:r>
    </w:p>
    <w:p w14:paraId="49238819" w14:textId="380F6D63" w:rsidR="00227467" w:rsidRPr="002854E7" w:rsidRDefault="00227467" w:rsidP="4D53BA01">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- 80% z kwoty [___] brutto, wskazanej przez Wykonawcę we Wniosku jako wynagrodzenie za wykonanie Etapu II w zakresie Strumienia 2, albo</w:t>
      </w:r>
    </w:p>
    <w:p w14:paraId="73290590" w14:textId="6D2CFE88" w:rsidR="00227467" w:rsidRPr="002854E7" w:rsidRDefault="00227467" w:rsidP="00227467">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- 80%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 w zakresie Strumienia 2 </w:t>
      </w:r>
    </w:p>
    <w:p w14:paraId="07C76764" w14:textId="77777777" w:rsidR="00227467" w:rsidRPr="002854E7" w:rsidRDefault="00227467" w:rsidP="00227467">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Podstawowe za Etap II],</w:t>
      </w:r>
    </w:p>
    <w:p w14:paraId="07D62765" w14:textId="028F3540" w:rsidR="00227467" w:rsidRPr="002854E7" w:rsidRDefault="00227467"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 xml:space="preserve">pod warunkiem Odbioru Etapu II </w:t>
      </w:r>
      <w:r w:rsidR="00390AD9" w:rsidRPr="002854E7">
        <w:rPr>
          <w:rFonts w:asciiTheme="minorHAnsi" w:hAnsiTheme="minorHAnsi"/>
          <w:color w:val="000000" w:themeColor="text1"/>
        </w:rPr>
        <w:t xml:space="preserve">bez uwag </w:t>
      </w:r>
      <w:r w:rsidR="00EA77A9" w:rsidRPr="002854E7">
        <w:rPr>
          <w:rFonts w:asciiTheme="minorHAnsi" w:hAnsiTheme="minorHAnsi"/>
          <w:color w:val="000000" w:themeColor="text1"/>
        </w:rPr>
        <w:t xml:space="preserve">i potwierdzenia w ramach Raportu z Oceny z Etapu II, że Wynik Prac Etapu odpowiada założeniom w zakresie </w:t>
      </w:r>
      <w:r w:rsidR="387092E4" w:rsidRPr="002854E7">
        <w:rPr>
          <w:rFonts w:asciiTheme="minorHAnsi" w:hAnsiTheme="minorHAnsi"/>
          <w:color w:val="000000" w:themeColor="text1"/>
        </w:rPr>
        <w:t>Wymagań</w:t>
      </w:r>
      <w:r w:rsidR="00EA77A9" w:rsidRPr="002854E7">
        <w:rPr>
          <w:rFonts w:asciiTheme="minorHAnsi" w:hAnsiTheme="minorHAnsi"/>
          <w:color w:val="000000" w:themeColor="text1"/>
        </w:rPr>
        <w:t xml:space="preserve"> Konkursowych, </w:t>
      </w:r>
      <w:r w:rsidR="387092E4" w:rsidRPr="002854E7">
        <w:rPr>
          <w:rFonts w:asciiTheme="minorHAnsi" w:hAnsiTheme="minorHAnsi"/>
          <w:color w:val="000000" w:themeColor="text1"/>
        </w:rPr>
        <w:t>Wymagań</w:t>
      </w:r>
      <w:r w:rsidR="00EA77A9" w:rsidRPr="002854E7">
        <w:rPr>
          <w:rFonts w:asciiTheme="minorHAnsi" w:hAnsiTheme="minorHAnsi"/>
          <w:color w:val="000000" w:themeColor="text1"/>
        </w:rPr>
        <w:t xml:space="preserve"> Jakościowych i </w:t>
      </w:r>
      <w:r w:rsidR="387092E4" w:rsidRPr="002854E7">
        <w:rPr>
          <w:rFonts w:asciiTheme="minorHAnsi" w:hAnsiTheme="minorHAnsi"/>
          <w:color w:val="000000" w:themeColor="text1"/>
        </w:rPr>
        <w:t>Wymagań</w:t>
      </w:r>
      <w:r w:rsidR="00EA77A9" w:rsidRPr="002854E7">
        <w:rPr>
          <w:rFonts w:asciiTheme="minorHAnsi" w:hAnsiTheme="minorHAnsi"/>
          <w:color w:val="000000" w:themeColor="text1"/>
        </w:rPr>
        <w:t xml:space="preserve"> Opcjonalnych </w:t>
      </w:r>
      <w:r w:rsidR="00F651D8" w:rsidRPr="002854E7">
        <w:rPr>
          <w:rFonts w:asciiTheme="minorHAnsi" w:hAnsiTheme="minorHAnsi"/>
          <w:color w:val="000000" w:themeColor="text1"/>
        </w:rPr>
        <w:t xml:space="preserve">co najmniej na poziomie </w:t>
      </w:r>
      <w:r w:rsidR="00EA77A9" w:rsidRPr="002854E7">
        <w:rPr>
          <w:rFonts w:asciiTheme="minorHAnsi" w:hAnsiTheme="minorHAnsi"/>
          <w:color w:val="000000" w:themeColor="text1"/>
        </w:rPr>
        <w:t>zawartym we Wniosku i Wyniku Prac Etapu I</w:t>
      </w:r>
      <w:r w:rsidRPr="002854E7">
        <w:rPr>
          <w:rFonts w:asciiTheme="minorHAnsi" w:hAnsiTheme="minorHAnsi"/>
          <w:color w:val="000000" w:themeColor="text1"/>
        </w:rPr>
        <w:t>: w kwocie odpowiadającej niższej ze wskazanych kwot:</w:t>
      </w:r>
    </w:p>
    <w:p w14:paraId="3DB20CC8" w14:textId="4C607A6D" w:rsidR="00227467" w:rsidRPr="002854E7" w:rsidRDefault="00227467" w:rsidP="4D53BA01">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- 20% z kwoty [___] brutto, wskazanej przez Wykonawcę we Wniosku jako wynagrodzenie za wykonanie Etapu II w zakresie Strumienia 2, albo</w:t>
      </w:r>
    </w:p>
    <w:p w14:paraId="72A12C3F" w14:textId="722D897C" w:rsidR="00227467" w:rsidRPr="002854E7" w:rsidRDefault="00227467" w:rsidP="00227467">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lastRenderedPageBreak/>
        <w:t xml:space="preserve">- 20%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 w zakresie Strumienia 2 </w:t>
      </w:r>
    </w:p>
    <w:p w14:paraId="2C2B53B1" w14:textId="451F9A01" w:rsidR="00227467" w:rsidRPr="002854E7" w:rsidRDefault="00227467" w:rsidP="00227467">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Uzupełniające za Etap II],</w:t>
      </w:r>
      <w:r w:rsidR="001C5C52" w:rsidRPr="002854E7">
        <w:rPr>
          <w:rFonts w:asciiTheme="minorHAnsi" w:hAnsiTheme="minorHAnsi"/>
          <w:color w:val="000000" w:themeColor="text1"/>
        </w:rPr>
        <w:t>*</w:t>
      </w:r>
    </w:p>
    <w:p w14:paraId="6E9F6E1E" w14:textId="018972B2" w:rsidR="00227467" w:rsidRPr="002854E7" w:rsidRDefault="00227467" w:rsidP="00B96C37">
      <w:pPr>
        <w:pStyle w:val="Akapitzlist"/>
        <w:numPr>
          <w:ilvl w:val="1"/>
          <w:numId w:val="1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zakresie Strumienia 3</w:t>
      </w:r>
      <w:r w:rsidR="4F191FDB" w:rsidRPr="002854E7">
        <w:rPr>
          <w:rFonts w:asciiTheme="minorHAnsi" w:hAnsiTheme="minorHAnsi"/>
          <w:color w:val="000000" w:themeColor="text1"/>
        </w:rPr>
        <w:t>*</w:t>
      </w:r>
      <w:r w:rsidRPr="002854E7">
        <w:rPr>
          <w:rFonts w:asciiTheme="minorHAnsi" w:hAnsiTheme="minorHAnsi"/>
          <w:color w:val="000000" w:themeColor="text1"/>
        </w:rPr>
        <w:t>:</w:t>
      </w:r>
    </w:p>
    <w:p w14:paraId="75507360" w14:textId="1ADBD12B" w:rsidR="00227467" w:rsidRPr="002854E7" w:rsidRDefault="0084439E"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dokonania Odbioru Etapu II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w:t>
      </w:r>
      <w:r w:rsidR="00227467" w:rsidRPr="002854E7">
        <w:rPr>
          <w:rFonts w:asciiTheme="minorHAnsi" w:hAnsiTheme="minorHAnsi"/>
          <w:color w:val="000000" w:themeColor="text1"/>
        </w:rPr>
        <w:t xml:space="preserve"> w kwocie odpowiadającej niższej ze wskazanych kwot:</w:t>
      </w:r>
    </w:p>
    <w:p w14:paraId="2A6726A2" w14:textId="0E66573C" w:rsidR="00227467" w:rsidRPr="002854E7" w:rsidRDefault="00227467" w:rsidP="4D53BA01">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- 80% z kwoty [___] brutto, wskazanej przez Wykonawcę we Wniosku jako wynagrodzenie za wykonanie Etapu II w zakresie Strumienia 3, albo</w:t>
      </w:r>
    </w:p>
    <w:p w14:paraId="5241D8F6" w14:textId="58005168" w:rsidR="00227467" w:rsidRPr="002854E7" w:rsidRDefault="00227467" w:rsidP="00227467">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- 80%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 w zakresie Strumienia 3 </w:t>
      </w:r>
    </w:p>
    <w:p w14:paraId="432D337A" w14:textId="77777777" w:rsidR="00227467" w:rsidRPr="002854E7" w:rsidRDefault="00227467" w:rsidP="00227467">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Podstawowe za Etap II],</w:t>
      </w:r>
    </w:p>
    <w:p w14:paraId="381CAE8E" w14:textId="1B0FCDAF" w:rsidR="00227467" w:rsidRPr="002854E7" w:rsidRDefault="00227467"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Odbioru Etapu II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 xml:space="preserve"> </w:t>
      </w:r>
      <w:r w:rsidR="00EA77A9" w:rsidRPr="002854E7">
        <w:rPr>
          <w:rFonts w:asciiTheme="minorHAnsi" w:hAnsiTheme="minorHAnsi"/>
          <w:color w:val="000000" w:themeColor="text1"/>
        </w:rPr>
        <w:t xml:space="preserve">i potwierdzenia w ramach Raportu z Oceny z Etapu II, że Wynik Prac Etapu odpowiada założeniom w zakresie </w:t>
      </w:r>
      <w:r w:rsidR="387092E4" w:rsidRPr="002854E7">
        <w:rPr>
          <w:rFonts w:asciiTheme="minorHAnsi" w:hAnsiTheme="minorHAnsi"/>
          <w:color w:val="000000" w:themeColor="text1"/>
        </w:rPr>
        <w:t>Wymagań</w:t>
      </w:r>
      <w:r w:rsidR="00EA77A9" w:rsidRPr="002854E7">
        <w:rPr>
          <w:rFonts w:asciiTheme="minorHAnsi" w:hAnsiTheme="minorHAnsi"/>
          <w:color w:val="000000" w:themeColor="text1"/>
        </w:rPr>
        <w:t xml:space="preserve"> Konkursowych, </w:t>
      </w:r>
      <w:r w:rsidR="387092E4" w:rsidRPr="002854E7">
        <w:rPr>
          <w:rFonts w:asciiTheme="minorHAnsi" w:hAnsiTheme="minorHAnsi"/>
          <w:color w:val="000000" w:themeColor="text1"/>
        </w:rPr>
        <w:t>Wymagań</w:t>
      </w:r>
      <w:r w:rsidR="00EA77A9" w:rsidRPr="002854E7">
        <w:rPr>
          <w:rFonts w:asciiTheme="minorHAnsi" w:hAnsiTheme="minorHAnsi"/>
          <w:color w:val="000000" w:themeColor="text1"/>
        </w:rPr>
        <w:t xml:space="preserve"> Jakościowych i </w:t>
      </w:r>
      <w:r w:rsidR="387092E4" w:rsidRPr="002854E7">
        <w:rPr>
          <w:rFonts w:asciiTheme="minorHAnsi" w:hAnsiTheme="minorHAnsi"/>
          <w:color w:val="000000" w:themeColor="text1"/>
        </w:rPr>
        <w:t>Wymagań</w:t>
      </w:r>
      <w:r w:rsidR="00EA77A9" w:rsidRPr="002854E7">
        <w:rPr>
          <w:rFonts w:asciiTheme="minorHAnsi" w:hAnsiTheme="minorHAnsi"/>
          <w:color w:val="000000" w:themeColor="text1"/>
        </w:rPr>
        <w:t xml:space="preserve"> Opcjonalnych </w:t>
      </w:r>
      <w:r w:rsidR="00F651D8" w:rsidRPr="002854E7">
        <w:rPr>
          <w:rFonts w:asciiTheme="minorHAnsi" w:hAnsiTheme="minorHAnsi"/>
          <w:color w:val="000000" w:themeColor="text1"/>
        </w:rPr>
        <w:t xml:space="preserve">co najmniej na poziomie </w:t>
      </w:r>
      <w:r w:rsidR="00EA77A9" w:rsidRPr="002854E7">
        <w:rPr>
          <w:rFonts w:asciiTheme="minorHAnsi" w:hAnsiTheme="minorHAnsi"/>
          <w:color w:val="000000" w:themeColor="text1"/>
        </w:rPr>
        <w:t>zawartym we Wniosku i Wyniku Prac Etapu I</w:t>
      </w:r>
      <w:r w:rsidRPr="002854E7">
        <w:rPr>
          <w:rFonts w:asciiTheme="minorHAnsi" w:hAnsiTheme="minorHAnsi"/>
          <w:color w:val="000000" w:themeColor="text1"/>
        </w:rPr>
        <w:t>: w kwocie odpowiadającej niższej ze wskazanych kwot:</w:t>
      </w:r>
    </w:p>
    <w:p w14:paraId="3F615241" w14:textId="0B7C7B7A" w:rsidR="00227467" w:rsidRPr="002854E7" w:rsidRDefault="00227467" w:rsidP="4D53BA01">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- 20% z kwoty [___] brutto, wskazanej przez Wykonawcę we Wniosku jako wynagrodzenie za wykonanie Etapu II w zakresie Strumienia 3, albo</w:t>
      </w:r>
    </w:p>
    <w:p w14:paraId="139D6B32" w14:textId="1F3FEA42" w:rsidR="00227467" w:rsidRPr="002854E7" w:rsidRDefault="00227467" w:rsidP="00227467">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- 20%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 w zakresie Strumienia 3 </w:t>
      </w:r>
    </w:p>
    <w:p w14:paraId="015506B2" w14:textId="19BB6508" w:rsidR="00227467" w:rsidRPr="002854E7" w:rsidRDefault="00227467" w:rsidP="00A81505">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Uzupełniające za Etap II]</w:t>
      </w:r>
      <w:r w:rsidR="001C5C52" w:rsidRPr="002854E7">
        <w:rPr>
          <w:rFonts w:asciiTheme="minorHAnsi" w:hAnsiTheme="minorHAnsi"/>
          <w:color w:val="000000" w:themeColor="text1"/>
        </w:rPr>
        <w:t>.*</w:t>
      </w:r>
    </w:p>
    <w:p w14:paraId="572A9B00" w14:textId="5C84E4CD" w:rsidR="001360FF" w:rsidRPr="002854E7" w:rsidRDefault="001360FF" w:rsidP="00B96C37">
      <w:pPr>
        <w:pStyle w:val="Akapitzlist"/>
        <w:numPr>
          <w:ilvl w:val="0"/>
          <w:numId w:val="18"/>
        </w:numPr>
        <w:spacing w:after="0" w:line="240" w:lineRule="auto"/>
        <w:ind w:left="426" w:hanging="426"/>
        <w:jc w:val="both"/>
        <w:rPr>
          <w:rFonts w:asciiTheme="minorHAnsi" w:hAnsiTheme="minorHAnsi"/>
          <w:color w:val="000000" w:themeColor="text1"/>
        </w:rPr>
      </w:pPr>
      <w:bookmarkStart w:id="290" w:name="_Ref52743739"/>
      <w:r w:rsidRPr="002854E7">
        <w:rPr>
          <w:rFonts w:asciiTheme="minorHAnsi" w:hAnsiTheme="minorHAnsi"/>
          <w:color w:val="000000" w:themeColor="text1"/>
        </w:rPr>
        <w:t xml:space="preserve">Tytułem </w:t>
      </w:r>
      <w:r w:rsidR="00613E48" w:rsidRPr="002854E7">
        <w:rPr>
          <w:rFonts w:asciiTheme="minorHAnsi" w:hAnsiTheme="minorHAnsi"/>
          <w:color w:val="000000" w:themeColor="text1"/>
        </w:rPr>
        <w:t>wynagrodzenia</w:t>
      </w:r>
      <w:r w:rsidR="00AE1F0E" w:rsidRPr="002854E7">
        <w:rPr>
          <w:rFonts w:asciiTheme="minorHAnsi" w:hAnsiTheme="minorHAnsi"/>
          <w:color w:val="000000" w:themeColor="text1"/>
        </w:rPr>
        <w:t xml:space="preserve"> </w:t>
      </w:r>
      <w:r w:rsidRPr="002854E7">
        <w:rPr>
          <w:rFonts w:asciiTheme="minorHAnsi" w:hAnsiTheme="minorHAnsi"/>
          <w:color w:val="000000" w:themeColor="text1"/>
        </w:rPr>
        <w:t xml:space="preserve">za Etap III, z zastrzeżeniem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_Ref52742072 \r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Wykonawca otrzyma wynagrodzenie (i wówczas dopiero będzie do niego uprawniony):</w:t>
      </w:r>
      <w:bookmarkEnd w:id="290"/>
    </w:p>
    <w:p w14:paraId="1A0B3107" w14:textId="67AF5859" w:rsidR="00861C0B" w:rsidRPr="002854E7" w:rsidRDefault="00861C0B" w:rsidP="00B96C37">
      <w:pPr>
        <w:pStyle w:val="Akapitzlist"/>
        <w:numPr>
          <w:ilvl w:val="1"/>
          <w:numId w:val="1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zakresie Strumienia 1</w:t>
      </w:r>
      <w:r w:rsidR="4C3A6F70" w:rsidRPr="002854E7">
        <w:rPr>
          <w:rFonts w:asciiTheme="minorHAnsi" w:hAnsiTheme="minorHAnsi"/>
          <w:color w:val="000000" w:themeColor="text1"/>
        </w:rPr>
        <w:t>*</w:t>
      </w:r>
      <w:r w:rsidRPr="002854E7">
        <w:rPr>
          <w:rFonts w:asciiTheme="minorHAnsi" w:hAnsiTheme="minorHAnsi"/>
          <w:color w:val="000000" w:themeColor="text1"/>
        </w:rPr>
        <w:t>:</w:t>
      </w:r>
    </w:p>
    <w:p w14:paraId="3A64A718" w14:textId="514B501F" w:rsidR="00861C0B" w:rsidRPr="002854E7" w:rsidRDefault="00861C0B"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dokonania Odbioru Etapu III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 w kwocie odpowiadającej niższej ze wskazanych kwot:</w:t>
      </w:r>
    </w:p>
    <w:p w14:paraId="426B1D7C" w14:textId="36B4E368" w:rsidR="00861C0B" w:rsidRPr="002854E7" w:rsidRDefault="00861C0B" w:rsidP="00861C0B">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- 80% z kwoty [___] brutto, wskazanej przez Wykonawcę we Wniosku jako wynagrodzenie za wykonanie Etapu III w zakresie Strumienia 1, albo</w:t>
      </w:r>
    </w:p>
    <w:p w14:paraId="2256E8C1" w14:textId="208A70D1" w:rsidR="00861C0B" w:rsidRPr="002854E7" w:rsidRDefault="00861C0B" w:rsidP="00861C0B">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- 80%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III w zakresie Strumienia 1, albo</w:t>
      </w:r>
    </w:p>
    <w:p w14:paraId="46C92A9E" w14:textId="56F76289" w:rsidR="00861C0B" w:rsidRPr="002854E7" w:rsidRDefault="00861C0B" w:rsidP="00861C0B">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- 80%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II jako wynagrodzenie za wykonanie Etapu III w zakresie Strumienia 1 </w:t>
      </w:r>
    </w:p>
    <w:p w14:paraId="7B2BEB42" w14:textId="741DAD29" w:rsidR="00861C0B" w:rsidRPr="002854E7" w:rsidRDefault="00861C0B" w:rsidP="00861C0B">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Podstawowe za Etap III],</w:t>
      </w:r>
    </w:p>
    <w:p w14:paraId="5EED3730" w14:textId="7F534BC9" w:rsidR="00861C0B" w:rsidRPr="002854E7" w:rsidRDefault="00861C0B"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Odbioru Etapu III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 xml:space="preserve"> </w:t>
      </w:r>
      <w:r w:rsidR="00EA77A9" w:rsidRPr="002854E7">
        <w:rPr>
          <w:rFonts w:asciiTheme="minorHAnsi" w:hAnsiTheme="minorHAnsi"/>
          <w:color w:val="000000" w:themeColor="text1"/>
        </w:rPr>
        <w:t xml:space="preserve">i </w:t>
      </w:r>
      <w:r w:rsidR="007B521C" w:rsidRPr="002854E7">
        <w:rPr>
          <w:rFonts w:asciiTheme="minorHAnsi" w:hAnsiTheme="minorHAnsi"/>
          <w:color w:val="000000" w:themeColor="text1"/>
        </w:rPr>
        <w:t>uzyskania Wyniku Pozytywnego Końcowego</w:t>
      </w:r>
      <w:r w:rsidRPr="002854E7">
        <w:rPr>
          <w:rFonts w:asciiTheme="minorHAnsi" w:hAnsiTheme="minorHAnsi"/>
          <w:color w:val="000000" w:themeColor="text1"/>
        </w:rPr>
        <w:t>: w kwocie odpowiadającej niższej ze wskazanych kwot:</w:t>
      </w:r>
    </w:p>
    <w:p w14:paraId="4D6B2226" w14:textId="12DC4FC1" w:rsidR="00861C0B" w:rsidRPr="002854E7" w:rsidRDefault="00861C0B" w:rsidP="0035631C">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- 20% z kwoty [___] brutto, wskazanej przez Wykonawcę we Wniosku jako wynagrodzenie za wykonanie Etapu III w zakresie Strumienia 1, albo</w:t>
      </w:r>
    </w:p>
    <w:p w14:paraId="2209F35C" w14:textId="72FE6FD3" w:rsidR="00861C0B" w:rsidRPr="002854E7" w:rsidRDefault="00861C0B" w:rsidP="0035631C">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- 20%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III w zakresie Strumienia 1, albo</w:t>
      </w:r>
    </w:p>
    <w:p w14:paraId="2EA954D7" w14:textId="0CB1AEC2" w:rsidR="00861C0B" w:rsidRPr="002854E7" w:rsidRDefault="00861C0B" w:rsidP="0035631C">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- 20%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II jako wynagrodzenie za wykonanie Etapu III w zakresie Strumienia 1 </w:t>
      </w:r>
    </w:p>
    <w:p w14:paraId="72C9C4F2" w14:textId="79C01C9B" w:rsidR="00861C0B" w:rsidRPr="002854E7" w:rsidRDefault="00861C0B" w:rsidP="00861C0B">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Uzupełniające za Etap III],*</w:t>
      </w:r>
    </w:p>
    <w:p w14:paraId="41955E6B" w14:textId="34139C25" w:rsidR="00861C0B" w:rsidRPr="002854E7" w:rsidRDefault="00861C0B" w:rsidP="00B96C37">
      <w:pPr>
        <w:pStyle w:val="Akapitzlist"/>
        <w:numPr>
          <w:ilvl w:val="1"/>
          <w:numId w:val="1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zakresie Strumienia 2</w:t>
      </w:r>
      <w:r w:rsidR="7F50E12E" w:rsidRPr="002854E7">
        <w:rPr>
          <w:rFonts w:asciiTheme="minorHAnsi" w:hAnsiTheme="minorHAnsi"/>
          <w:color w:val="000000" w:themeColor="text1"/>
        </w:rPr>
        <w:t>*</w:t>
      </w:r>
      <w:r w:rsidRPr="002854E7">
        <w:rPr>
          <w:rFonts w:asciiTheme="minorHAnsi" w:hAnsiTheme="minorHAnsi"/>
          <w:color w:val="000000" w:themeColor="text1"/>
        </w:rPr>
        <w:t>:</w:t>
      </w:r>
    </w:p>
    <w:p w14:paraId="1CD51322" w14:textId="01FB4097" w:rsidR="00861C0B" w:rsidRPr="002854E7" w:rsidRDefault="00861C0B"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lastRenderedPageBreak/>
        <w:t>pod warunkiem dokonania Odbioru Etapu III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 w kwocie odpowiadającej niższej ze wskazanych kwot:</w:t>
      </w:r>
    </w:p>
    <w:p w14:paraId="354BCDB1" w14:textId="72EA9985" w:rsidR="00861C0B" w:rsidRPr="002854E7" w:rsidRDefault="00861C0B" w:rsidP="00861C0B">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- 80% z kwoty [___] brutto, wskazanej przez Wykonawcę we Wniosku jako wynagrodzenie za wykonanie Etapu III w zakresie Strumienia 2, albo</w:t>
      </w:r>
    </w:p>
    <w:p w14:paraId="381EC253" w14:textId="22E43934" w:rsidR="00861C0B" w:rsidRPr="002854E7" w:rsidRDefault="00861C0B" w:rsidP="00861C0B">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- 80%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III w zakresie Strumienia 2, albo</w:t>
      </w:r>
    </w:p>
    <w:p w14:paraId="0F11C322" w14:textId="69A2AAFF" w:rsidR="00861C0B" w:rsidRPr="002854E7" w:rsidRDefault="00861C0B" w:rsidP="00861C0B">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- 80%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II jako wynagrodzenie za wykonanie Etapu III w zakresie Strumienia 2,</w:t>
      </w:r>
    </w:p>
    <w:p w14:paraId="3777AA65" w14:textId="77777777" w:rsidR="00861C0B" w:rsidRPr="002854E7" w:rsidRDefault="00861C0B" w:rsidP="00861C0B">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Podstawowe za Etap III],</w:t>
      </w:r>
    </w:p>
    <w:p w14:paraId="04D0C3A1" w14:textId="0340EEED" w:rsidR="00861C0B" w:rsidRPr="002854E7" w:rsidRDefault="007B521C"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Odbioru Etapu III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 xml:space="preserve"> i uzyskania Wyniku Pozytywnego Końcowego</w:t>
      </w:r>
      <w:r w:rsidR="00861C0B" w:rsidRPr="002854E7">
        <w:rPr>
          <w:rFonts w:asciiTheme="minorHAnsi" w:hAnsiTheme="minorHAnsi"/>
          <w:color w:val="000000" w:themeColor="text1"/>
        </w:rPr>
        <w:t>: w kwocie odpowiadającej niższej ze wskazanych kwot:</w:t>
      </w:r>
    </w:p>
    <w:p w14:paraId="57EDB048" w14:textId="6EB4229F" w:rsidR="00861C0B" w:rsidRPr="002854E7" w:rsidRDefault="00861C0B" w:rsidP="0035631C">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- 20% z kwoty [___] brutto, wskazanej przez Wykonawcę we Wniosku jako wynagrodzenie za wykonanie Etapu III w zakresie Strumienia 2, albo</w:t>
      </w:r>
    </w:p>
    <w:p w14:paraId="5490AE38" w14:textId="709B749A" w:rsidR="00861C0B" w:rsidRPr="002854E7" w:rsidRDefault="00861C0B" w:rsidP="0035631C">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- 20%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III w zakresie Strumienia 2, albo</w:t>
      </w:r>
    </w:p>
    <w:p w14:paraId="4D78820B" w14:textId="0845F01E" w:rsidR="00861C0B" w:rsidRPr="002854E7" w:rsidRDefault="00861C0B" w:rsidP="0035631C">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- 20%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II jako wynagrodzenie za wykonanie Etapu III w zakresie Strumienia 2,</w:t>
      </w:r>
    </w:p>
    <w:p w14:paraId="2321C8D3" w14:textId="77777777" w:rsidR="00861C0B" w:rsidRPr="002854E7" w:rsidRDefault="00861C0B" w:rsidP="00861C0B">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Uzupełniające za Etap III],*</w:t>
      </w:r>
    </w:p>
    <w:p w14:paraId="55B9B421" w14:textId="579098C7" w:rsidR="00861C0B" w:rsidRPr="002854E7" w:rsidRDefault="00861C0B" w:rsidP="00B96C37">
      <w:pPr>
        <w:pStyle w:val="Akapitzlist"/>
        <w:numPr>
          <w:ilvl w:val="1"/>
          <w:numId w:val="1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 zakresie Strumienia 3</w:t>
      </w:r>
      <w:r w:rsidR="4E445EBF" w:rsidRPr="002854E7">
        <w:rPr>
          <w:rFonts w:asciiTheme="minorHAnsi" w:hAnsiTheme="minorHAnsi"/>
          <w:color w:val="000000" w:themeColor="text1"/>
        </w:rPr>
        <w:t>*</w:t>
      </w:r>
      <w:r w:rsidRPr="002854E7">
        <w:rPr>
          <w:rFonts w:asciiTheme="minorHAnsi" w:hAnsiTheme="minorHAnsi"/>
          <w:color w:val="000000" w:themeColor="text1"/>
        </w:rPr>
        <w:t>:</w:t>
      </w:r>
    </w:p>
    <w:p w14:paraId="1FAB52FE" w14:textId="3A2CAE34" w:rsidR="00861C0B" w:rsidRPr="002854E7" w:rsidRDefault="00861C0B"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pod warunkiem dokonania Odbioru Etapu III</w:t>
      </w:r>
      <w:r w:rsidR="00390AD9" w:rsidRPr="002854E7">
        <w:rPr>
          <w:rFonts w:asciiTheme="minorHAnsi" w:hAnsiTheme="minorHAnsi"/>
          <w:color w:val="000000" w:themeColor="text1"/>
        </w:rPr>
        <w:t xml:space="preserve"> bez uwag</w:t>
      </w:r>
      <w:r w:rsidRPr="002854E7">
        <w:rPr>
          <w:rFonts w:asciiTheme="minorHAnsi" w:hAnsiTheme="minorHAnsi"/>
          <w:color w:val="000000" w:themeColor="text1"/>
        </w:rPr>
        <w:t>: w kwocie odpowiadającej niższej ze wskazanych kwot:</w:t>
      </w:r>
    </w:p>
    <w:p w14:paraId="0A9B9984" w14:textId="7D885134" w:rsidR="00861C0B" w:rsidRPr="002854E7" w:rsidRDefault="00861C0B" w:rsidP="0035631C">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- 80% z kwoty [___] brutto, wskazanej przez Wykonawcę we Wniosku jako wynagrodzenie za wykonanie Etapu III w zakresie Strumienia 3, albo</w:t>
      </w:r>
    </w:p>
    <w:p w14:paraId="0E5D1C1F" w14:textId="7E195735" w:rsidR="00861C0B" w:rsidRPr="002854E7" w:rsidRDefault="00861C0B" w:rsidP="0035631C">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- 80%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III w zakresie Strumienia 3, alb</w:t>
      </w:r>
      <w:r w:rsidR="00F820DF" w:rsidRPr="002854E7">
        <w:rPr>
          <w:rFonts w:asciiTheme="minorHAnsi" w:hAnsiTheme="minorHAnsi"/>
          <w:color w:val="000000" w:themeColor="text1"/>
        </w:rPr>
        <w:t>o</w:t>
      </w:r>
      <w:r w:rsidRPr="002854E7">
        <w:rPr>
          <w:rFonts w:asciiTheme="minorHAnsi" w:hAnsiTheme="minorHAnsi"/>
          <w:color w:val="000000" w:themeColor="text1"/>
        </w:rPr>
        <w:t xml:space="preserve"> </w:t>
      </w:r>
    </w:p>
    <w:p w14:paraId="250C8976" w14:textId="2D3381D1" w:rsidR="00861C0B" w:rsidRPr="002854E7" w:rsidRDefault="00861C0B" w:rsidP="0035631C">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- 80%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II jako wynagrodzenie za wykonanie Etapu III w zakresie Strumienia 3 </w:t>
      </w:r>
    </w:p>
    <w:p w14:paraId="6D02302F" w14:textId="77777777" w:rsidR="00861C0B" w:rsidRPr="002854E7" w:rsidRDefault="00861C0B" w:rsidP="00861C0B">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Podstawowe za Etap III],</w:t>
      </w:r>
    </w:p>
    <w:p w14:paraId="07FF5D62" w14:textId="54D8B335" w:rsidR="00861C0B" w:rsidRPr="002854E7" w:rsidRDefault="007B521C" w:rsidP="00B96C37">
      <w:pPr>
        <w:pStyle w:val="Akapitzlist"/>
        <w:numPr>
          <w:ilvl w:val="2"/>
          <w:numId w:val="18"/>
        </w:numPr>
        <w:spacing w:after="0" w:line="240" w:lineRule="auto"/>
        <w:ind w:left="1134" w:hanging="317"/>
        <w:jc w:val="both"/>
        <w:rPr>
          <w:rFonts w:asciiTheme="minorHAnsi" w:hAnsiTheme="minorHAnsi"/>
          <w:color w:val="000000" w:themeColor="text1"/>
        </w:rPr>
      </w:pPr>
      <w:r w:rsidRPr="002854E7">
        <w:rPr>
          <w:rFonts w:asciiTheme="minorHAnsi" w:hAnsiTheme="minorHAnsi"/>
          <w:color w:val="000000" w:themeColor="text1"/>
        </w:rPr>
        <w:t xml:space="preserve">pod warunkiem Odbioru Etapu III </w:t>
      </w:r>
      <w:r w:rsidR="00390AD9" w:rsidRPr="002854E7">
        <w:rPr>
          <w:rFonts w:asciiTheme="minorHAnsi" w:hAnsiTheme="minorHAnsi"/>
          <w:color w:val="000000" w:themeColor="text1"/>
        </w:rPr>
        <w:t xml:space="preserve">bez uwag </w:t>
      </w:r>
      <w:r w:rsidRPr="002854E7">
        <w:rPr>
          <w:rFonts w:asciiTheme="minorHAnsi" w:hAnsiTheme="minorHAnsi"/>
          <w:color w:val="000000" w:themeColor="text1"/>
        </w:rPr>
        <w:t>i uzyskania Wyniku Pozytywnego Końcowego</w:t>
      </w:r>
      <w:r w:rsidR="00861C0B" w:rsidRPr="002854E7">
        <w:rPr>
          <w:rFonts w:asciiTheme="minorHAnsi" w:hAnsiTheme="minorHAnsi"/>
          <w:color w:val="000000" w:themeColor="text1"/>
        </w:rPr>
        <w:t>: w kwocie odpowiadającej niższej ze wskazanych kwot:</w:t>
      </w:r>
    </w:p>
    <w:p w14:paraId="6AAE3810" w14:textId="66BA10BE" w:rsidR="00861C0B" w:rsidRPr="002854E7" w:rsidRDefault="00861C0B" w:rsidP="00861C0B">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- 20% z kwoty [___] brutto, wskazanej przez Wykonawcę we Wniosku jako wynagrodzenie za wykonanie Etapu III w zakresie Strumienia 3, albo</w:t>
      </w:r>
    </w:p>
    <w:p w14:paraId="38A9B83F" w14:textId="2C08089E" w:rsidR="00861C0B" w:rsidRPr="002854E7" w:rsidRDefault="00861C0B" w:rsidP="00861C0B">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- 20%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 jako wynagrodzenie za wykonanie Etapu III w zakresie Strumienia 3, albo</w:t>
      </w:r>
    </w:p>
    <w:p w14:paraId="620E1B15" w14:textId="4B3F5922" w:rsidR="00861C0B" w:rsidRPr="002854E7" w:rsidRDefault="00861C0B" w:rsidP="00861C0B">
      <w:pPr>
        <w:pStyle w:val="Akapitzlist"/>
        <w:spacing w:after="0" w:line="240" w:lineRule="auto"/>
        <w:ind w:left="1134"/>
        <w:jc w:val="both"/>
        <w:rPr>
          <w:rFonts w:asciiTheme="minorHAnsi" w:hAnsiTheme="minorHAnsi"/>
          <w:color w:val="000000" w:themeColor="text1"/>
        </w:rPr>
      </w:pPr>
      <w:r w:rsidRPr="002854E7">
        <w:rPr>
          <w:rFonts w:asciiTheme="minorHAnsi" w:hAnsiTheme="minorHAnsi"/>
          <w:color w:val="000000" w:themeColor="text1"/>
        </w:rPr>
        <w:t xml:space="preserve">- 20% z kwoty wskazanej </w:t>
      </w:r>
      <w:r w:rsidR="00552772" w:rsidRPr="002854E7">
        <w:rPr>
          <w:rFonts w:asciiTheme="minorHAnsi" w:hAnsiTheme="minorHAnsi"/>
          <w:color w:val="000000" w:themeColor="text1"/>
        </w:rPr>
        <w:t>przez Wykonawcę w zaktualizowanej Ofercie złożonej</w:t>
      </w:r>
      <w:r w:rsidRPr="002854E7">
        <w:rPr>
          <w:rFonts w:asciiTheme="minorHAnsi" w:hAnsiTheme="minorHAnsi"/>
          <w:color w:val="000000" w:themeColor="text1"/>
        </w:rPr>
        <w:t xml:space="preserve"> w ramach Selekcji Etapu II jako wynagrodzenie za wykonanie Etapu III w zakresie Strumienia 3 </w:t>
      </w:r>
    </w:p>
    <w:p w14:paraId="5231D86F" w14:textId="0EAC7341" w:rsidR="00861C0B" w:rsidRPr="002854E7" w:rsidRDefault="00861C0B" w:rsidP="00861C0B">
      <w:pPr>
        <w:spacing w:after="0" w:line="240" w:lineRule="auto"/>
        <w:ind w:left="426" w:firstLine="708"/>
        <w:jc w:val="both"/>
        <w:rPr>
          <w:rFonts w:asciiTheme="minorHAnsi" w:hAnsiTheme="minorHAnsi"/>
          <w:color w:val="000000" w:themeColor="text1"/>
        </w:rPr>
      </w:pPr>
      <w:r w:rsidRPr="002854E7">
        <w:rPr>
          <w:rFonts w:asciiTheme="minorHAnsi" w:hAnsiTheme="minorHAnsi"/>
          <w:color w:val="000000" w:themeColor="text1"/>
        </w:rPr>
        <w:t>[Wynagrodzenie Uzupełniające za Etap III]</w:t>
      </w:r>
      <w:r w:rsidR="001553CC" w:rsidRPr="002854E7">
        <w:rPr>
          <w:rFonts w:asciiTheme="minorHAnsi" w:hAnsiTheme="minorHAnsi"/>
          <w:color w:val="000000" w:themeColor="text1"/>
        </w:rPr>
        <w:t>.</w:t>
      </w:r>
      <w:r w:rsidRPr="002854E7">
        <w:rPr>
          <w:rFonts w:asciiTheme="minorHAnsi" w:hAnsiTheme="minorHAnsi"/>
          <w:color w:val="000000" w:themeColor="text1"/>
        </w:rPr>
        <w:t>*</w:t>
      </w:r>
    </w:p>
    <w:p w14:paraId="2AB910B9" w14:textId="66223086" w:rsidR="00D734F5" w:rsidRPr="002854E7" w:rsidRDefault="00D734F5" w:rsidP="00B96C37">
      <w:pPr>
        <w:pStyle w:val="Akapitzlist"/>
        <w:numPr>
          <w:ilvl w:val="0"/>
          <w:numId w:val="1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celu usunięcia wątpliwości Strony </w:t>
      </w:r>
      <w:bookmarkEnd w:id="285"/>
      <w:bookmarkEnd w:id="288"/>
      <w:bookmarkEnd w:id="289"/>
      <w:r w:rsidRPr="002854E7">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2854E7" w:rsidRDefault="00F820DF" w:rsidP="00B96C37">
      <w:pPr>
        <w:pStyle w:val="Akapitzlist"/>
        <w:numPr>
          <w:ilvl w:val="0"/>
          <w:numId w:val="1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N</w:t>
      </w:r>
      <w:r w:rsidR="00C4259C" w:rsidRPr="002854E7">
        <w:rPr>
          <w:rFonts w:asciiTheme="minorHAnsi" w:hAnsiTheme="minorHAnsi"/>
          <w:color w:val="000000" w:themeColor="text1"/>
        </w:rPr>
        <w:t xml:space="preserve">iedokonanie płatności zgodnie z Umową, wynikające z okoliczności niezależnych od NCBR, nie </w:t>
      </w:r>
      <w:r w:rsidR="00243E8E" w:rsidRPr="002854E7">
        <w:rPr>
          <w:rFonts w:asciiTheme="minorHAnsi" w:hAnsiTheme="minorHAnsi"/>
          <w:color w:val="000000" w:themeColor="text1"/>
        </w:rPr>
        <w:t>uzasadnia uchybienia przez Wykonawcę terminów określonych w H</w:t>
      </w:r>
      <w:r w:rsidR="00C4259C" w:rsidRPr="002854E7">
        <w:rPr>
          <w:rFonts w:asciiTheme="minorHAnsi" w:hAnsiTheme="minorHAnsi"/>
          <w:color w:val="000000" w:themeColor="text1"/>
        </w:rPr>
        <w:t>armonogram</w:t>
      </w:r>
      <w:r w:rsidR="00243E8E" w:rsidRPr="002854E7">
        <w:rPr>
          <w:rFonts w:asciiTheme="minorHAnsi" w:hAnsiTheme="minorHAnsi"/>
          <w:color w:val="000000" w:themeColor="text1"/>
        </w:rPr>
        <w:t>ie</w:t>
      </w:r>
      <w:r w:rsidR="00C833F0"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00C4259C" w:rsidRPr="002854E7">
        <w:rPr>
          <w:rFonts w:asciiTheme="minorHAnsi" w:hAnsiTheme="minorHAnsi"/>
          <w:color w:val="000000" w:themeColor="text1"/>
        </w:rPr>
        <w:t>.</w:t>
      </w:r>
    </w:p>
    <w:p w14:paraId="67EA5B04" w14:textId="77777777" w:rsidR="00C4259C" w:rsidRPr="002854E7" w:rsidRDefault="00C4259C" w:rsidP="00B96C37">
      <w:pPr>
        <w:pStyle w:val="Akapitzlist"/>
        <w:numPr>
          <w:ilvl w:val="0"/>
          <w:numId w:val="1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lastRenderedPageBreak/>
        <w:t>Kwoty podane w niniejszym artykule stanowią kwoty brutto i uwzględniają należny podatek VAT.</w:t>
      </w:r>
    </w:p>
    <w:p w14:paraId="7D00D270" w14:textId="6AF20543" w:rsidR="00F820DF" w:rsidRPr="002854E7" w:rsidRDefault="00C4259C" w:rsidP="00B96C37">
      <w:pPr>
        <w:pStyle w:val="Akapitzlist"/>
        <w:numPr>
          <w:ilvl w:val="0"/>
          <w:numId w:val="1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przypadku zawarcia Umowy przez więcej niż jeden podmiot (</w:t>
      </w:r>
      <w:r w:rsidR="00447F43" w:rsidRPr="002854E7">
        <w:rPr>
          <w:rFonts w:asciiTheme="minorHAnsi" w:hAnsiTheme="minorHAnsi"/>
          <w:color w:val="000000" w:themeColor="text1"/>
        </w:rPr>
        <w:t xml:space="preserve">w charakterze </w:t>
      </w:r>
      <w:r w:rsidRPr="002854E7">
        <w:rPr>
          <w:rFonts w:asciiTheme="minorHAnsi" w:hAnsiTheme="minorHAnsi"/>
          <w:color w:val="000000" w:themeColor="text1"/>
        </w:rPr>
        <w:t>Wykonawcy</w:t>
      </w:r>
      <w:r w:rsidR="00447F43" w:rsidRPr="002854E7">
        <w:rPr>
          <w:rFonts w:asciiTheme="minorHAnsi" w:hAnsiTheme="minorHAnsi"/>
          <w:color w:val="000000" w:themeColor="text1"/>
        </w:rPr>
        <w:t>, w szczególności przez konsorcjum</w:t>
      </w:r>
      <w:r w:rsidRPr="002854E7">
        <w:rPr>
          <w:rFonts w:asciiTheme="minorHAnsi" w:hAnsiTheme="minorHAnsi"/>
          <w:color w:val="000000" w:themeColor="text1"/>
        </w:rPr>
        <w:t xml:space="preserve">), </w:t>
      </w:r>
      <w:bookmarkStart w:id="291" w:name="_Hlk57340549"/>
      <w:r w:rsidR="0043164F" w:rsidRPr="002854E7">
        <w:rPr>
          <w:rFonts w:asciiTheme="minorHAnsi" w:hAnsiTheme="minorHAnsi"/>
          <w:color w:val="000000" w:themeColor="text1"/>
        </w:rPr>
        <w:t>Wykonawca wskazuje [___]</w:t>
      </w:r>
      <w:r w:rsidR="00775B5B" w:rsidRPr="002854E7">
        <w:rPr>
          <w:rFonts w:asciiTheme="minorHAnsi" w:hAnsiTheme="minorHAnsi"/>
          <w:color w:val="000000" w:themeColor="text1"/>
        </w:rPr>
        <w:t>*</w:t>
      </w:r>
      <w:r w:rsidR="0043164F" w:rsidRPr="002854E7">
        <w:rPr>
          <w:rFonts w:asciiTheme="minorHAnsi" w:hAnsiTheme="minorHAnsi"/>
          <w:color w:val="000000" w:themeColor="text1"/>
        </w:rPr>
        <w:t xml:space="preserve"> jako ten podmiot </w:t>
      </w:r>
      <w:bookmarkEnd w:id="291"/>
      <w:r w:rsidR="002C27D0" w:rsidRPr="002854E7">
        <w:rPr>
          <w:rFonts w:asciiTheme="minorHAnsi" w:hAnsiTheme="minorHAnsi"/>
          <w:color w:val="000000" w:themeColor="text1"/>
        </w:rPr>
        <w:t xml:space="preserve">, na rzecz którego NCBR będzie dokonywać płatności wynagrodzenia z tytułu Umowy. Wszelkie </w:t>
      </w:r>
      <w:r w:rsidRPr="002854E7">
        <w:rPr>
          <w:rFonts w:asciiTheme="minorHAnsi" w:hAnsiTheme="minorHAnsi"/>
          <w:color w:val="000000" w:themeColor="text1"/>
        </w:rPr>
        <w:t>płatnoś</w:t>
      </w:r>
      <w:r w:rsidR="002C27D0" w:rsidRPr="002854E7">
        <w:rPr>
          <w:rFonts w:asciiTheme="minorHAnsi" w:hAnsiTheme="minorHAnsi"/>
          <w:color w:val="000000" w:themeColor="text1"/>
        </w:rPr>
        <w:t>ci</w:t>
      </w:r>
      <w:r w:rsidRPr="002854E7">
        <w:rPr>
          <w:rFonts w:asciiTheme="minorHAnsi" w:hAnsiTheme="minorHAnsi"/>
          <w:color w:val="000000" w:themeColor="text1"/>
        </w:rPr>
        <w:t xml:space="preserve"> dokonana przez NCBR na rzecz </w:t>
      </w:r>
      <w:r w:rsidR="002C27D0" w:rsidRPr="002854E7">
        <w:rPr>
          <w:rFonts w:asciiTheme="minorHAnsi" w:hAnsiTheme="minorHAnsi"/>
          <w:color w:val="000000" w:themeColor="text1"/>
        </w:rPr>
        <w:t xml:space="preserve">wskazanego podmiotu, </w:t>
      </w:r>
      <w:r w:rsidRPr="002854E7">
        <w:rPr>
          <w:rFonts w:asciiTheme="minorHAnsi" w:hAnsiTheme="minorHAnsi"/>
          <w:color w:val="000000" w:themeColor="text1"/>
        </w:rPr>
        <w:t>należy uznać za spełnion</w:t>
      </w:r>
      <w:r w:rsidR="002C27D0" w:rsidRPr="002854E7">
        <w:rPr>
          <w:rFonts w:asciiTheme="minorHAnsi" w:hAnsiTheme="minorHAnsi"/>
          <w:color w:val="000000" w:themeColor="text1"/>
        </w:rPr>
        <w:t>e</w:t>
      </w:r>
      <w:r w:rsidRPr="002854E7">
        <w:rPr>
          <w:rFonts w:asciiTheme="minorHAnsi" w:hAnsiTheme="minorHAnsi"/>
          <w:color w:val="000000" w:themeColor="text1"/>
        </w:rPr>
        <w:t xml:space="preserve"> wobec wszystkich. </w:t>
      </w:r>
    </w:p>
    <w:p w14:paraId="3AA37E93" w14:textId="77777777" w:rsidR="00E75DAB" w:rsidRPr="002854E7" w:rsidRDefault="00C4259C" w:rsidP="00B96C37">
      <w:pPr>
        <w:pStyle w:val="Akapitzlist"/>
        <w:numPr>
          <w:ilvl w:val="0"/>
          <w:numId w:val="1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Płatności, o których mowa w tym artykule dokonywane są zgodnie z ww. procedurą i w</w:t>
      </w:r>
      <w:r w:rsidR="0014381B" w:rsidRPr="002854E7">
        <w:rPr>
          <w:rFonts w:asciiTheme="minorHAnsi" w:hAnsiTheme="minorHAnsi"/>
          <w:color w:val="000000" w:themeColor="text1"/>
        </w:rPr>
        <w:t> </w:t>
      </w:r>
      <w:r w:rsidRPr="002854E7">
        <w:rPr>
          <w:rFonts w:asciiTheme="minorHAnsi" w:hAnsiTheme="minorHAnsi"/>
          <w:color w:val="000000" w:themeColor="text1"/>
        </w:rPr>
        <w:t>przypadkach w niej określonych, z zastrzeżeniem innych postanowień Umowy i Regulaminu.</w:t>
      </w:r>
    </w:p>
    <w:p w14:paraId="63F08E2D" w14:textId="4FC2A840" w:rsidR="002E62C2" w:rsidRPr="002854E7" w:rsidRDefault="002E62C2" w:rsidP="00B96C37">
      <w:pPr>
        <w:pStyle w:val="Akapitzlist"/>
        <w:numPr>
          <w:ilvl w:val="0"/>
          <w:numId w:val="18"/>
        </w:numPr>
        <w:spacing w:after="0" w:line="240" w:lineRule="auto"/>
        <w:ind w:left="426" w:hanging="426"/>
        <w:jc w:val="both"/>
        <w:rPr>
          <w:rFonts w:asciiTheme="minorHAnsi" w:hAnsiTheme="minorHAnsi"/>
          <w:color w:val="000000" w:themeColor="text1"/>
        </w:rPr>
      </w:pPr>
      <w:bookmarkStart w:id="292" w:name="_Ref54821375"/>
      <w:r w:rsidRPr="002854E7">
        <w:rPr>
          <w:rFonts w:asciiTheme="minorHAnsi" w:hAnsi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292"/>
    </w:p>
    <w:p w14:paraId="79BD82C0" w14:textId="7E09A8F0" w:rsidR="00DF3408" w:rsidRPr="002854E7" w:rsidRDefault="00DF3408" w:rsidP="00B96C37">
      <w:pPr>
        <w:pStyle w:val="Akapitzlist"/>
        <w:numPr>
          <w:ilvl w:val="0"/>
          <w:numId w:val="1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t>
      </w:r>
      <w:r w:rsidRPr="002854E7">
        <w:rPr>
          <w:rFonts w:asciiTheme="minorHAnsi" w:hAnsiTheme="minorHAnsi"/>
          <w:b/>
          <w:bCs/>
          <w:color w:val="000000" w:themeColor="text1"/>
        </w:rPr>
        <w:t>Wynagrodzenie za Etap zrealizowany z Uwagami</w:t>
      </w:r>
      <w:r w:rsidRPr="002854E7">
        <w:rPr>
          <w:rFonts w:asciiTheme="minorHAnsi" w:hAnsiTheme="minorHAnsi"/>
          <w:color w:val="000000" w:themeColor="text1"/>
        </w:rPr>
        <w:t xml:space="preserve">] W przypadku jeśli NCBR dokonał Odbioru Etapu z Uwagami, w miejsce wynagrodzenia wskazanego w odpowiednio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_Ref58841956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albo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_Ref52743658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00A042F4" w:rsidRPr="002854E7">
        <w:rPr>
          <w:rFonts w:asciiTheme="minorHAnsi" w:hAnsiTheme="minorHAnsi"/>
          <w:color w:val="000000" w:themeColor="text1"/>
        </w:rPr>
        <w:t xml:space="preserve"> albo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_Ref52743739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w:t>
      </w:r>
      <w:r w:rsidR="00EB6ED2" w:rsidRPr="002854E7">
        <w:rPr>
          <w:rFonts w:asciiTheme="minorHAnsi" w:hAnsiTheme="minorHAnsi"/>
          <w:color w:val="000000" w:themeColor="text1"/>
        </w:rPr>
        <w:t>zgodnie ze sztuką, do wszystkich Prac B+R w ramach danego Etapu</w:t>
      </w:r>
      <w:r w:rsidRPr="002854E7">
        <w:rPr>
          <w:rFonts w:asciiTheme="minorHAnsi" w:hAnsiTheme="minorHAnsi"/>
          <w:color w:val="000000" w:themeColor="text1"/>
        </w:rPr>
        <w:t>,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p>
    <w:p w14:paraId="1E8B4C76" w14:textId="77777777" w:rsidR="002E62C2" w:rsidRPr="002854E7" w:rsidRDefault="002E62C2" w:rsidP="003E0140">
      <w:pPr>
        <w:pStyle w:val="Akapitzlist"/>
        <w:spacing w:after="0" w:line="240" w:lineRule="auto"/>
        <w:ind w:left="426"/>
        <w:jc w:val="both"/>
        <w:rPr>
          <w:rFonts w:asciiTheme="minorHAnsi" w:hAnsiTheme="minorHAnsi" w:cstheme="minorHAnsi"/>
          <w:color w:val="000000" w:themeColor="text1"/>
        </w:rPr>
      </w:pPr>
    </w:p>
    <w:p w14:paraId="610104DC" w14:textId="77777777" w:rsidR="00A02A19" w:rsidRPr="002854E7" w:rsidRDefault="00A02A19" w:rsidP="00B96C37">
      <w:pPr>
        <w:pStyle w:val="Nagwek2"/>
        <w:numPr>
          <w:ilvl w:val="0"/>
          <w:numId w:val="14"/>
        </w:numPr>
        <w:spacing w:before="0" w:line="240" w:lineRule="auto"/>
        <w:ind w:left="0" w:hanging="567"/>
        <w:contextualSpacing/>
        <w:rPr>
          <w:rFonts w:asciiTheme="minorHAnsi" w:hAnsiTheme="minorHAnsi"/>
          <w:sz w:val="22"/>
        </w:rPr>
      </w:pPr>
      <w:bookmarkStart w:id="293" w:name="_Ref52742072"/>
      <w:bookmarkStart w:id="294" w:name="_Toc54798317"/>
      <w:bookmarkStart w:id="295" w:name="_Toc52745913"/>
      <w:r w:rsidRPr="002854E7">
        <w:rPr>
          <w:rFonts w:asciiTheme="minorHAnsi" w:hAnsiTheme="minorHAnsi"/>
          <w:sz w:val="22"/>
        </w:rPr>
        <w:t>[ZALICZKI]</w:t>
      </w:r>
      <w:bookmarkEnd w:id="293"/>
      <w:bookmarkEnd w:id="294"/>
      <w:bookmarkEnd w:id="295"/>
    </w:p>
    <w:p w14:paraId="6D6D5032" w14:textId="11A9C4AE" w:rsidR="00A55E19" w:rsidRPr="002854E7" w:rsidRDefault="00A55E19" w:rsidP="00B96C37">
      <w:pPr>
        <w:pStyle w:val="Akapitzlist"/>
        <w:numPr>
          <w:ilvl w:val="0"/>
          <w:numId w:val="71"/>
        </w:numPr>
        <w:spacing w:after="0" w:line="240" w:lineRule="auto"/>
        <w:ind w:left="284"/>
        <w:jc w:val="both"/>
        <w:rPr>
          <w:rFonts w:asciiTheme="minorHAnsi" w:hAnsiTheme="minorHAnsi"/>
          <w:color w:val="000000" w:themeColor="text1"/>
        </w:rPr>
      </w:pPr>
      <w:bookmarkStart w:id="296" w:name="_Ref52742075"/>
      <w:bookmarkStart w:id="297" w:name="_Ref511976636"/>
      <w:r w:rsidRPr="002854E7">
        <w:rPr>
          <w:rFonts w:ascii="Calibri" w:hAnsi="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296"/>
    </w:p>
    <w:p w14:paraId="15AA805C" w14:textId="77777777" w:rsidR="00A55E19" w:rsidRPr="002854E7" w:rsidRDefault="00A55E19" w:rsidP="00B96C37">
      <w:pPr>
        <w:pStyle w:val="Akapitzlist"/>
        <w:numPr>
          <w:ilvl w:val="0"/>
          <w:numId w:val="71"/>
        </w:numPr>
        <w:spacing w:line="240" w:lineRule="auto"/>
        <w:ind w:left="286"/>
        <w:jc w:val="both"/>
        <w:rPr>
          <w:rFonts w:asciiTheme="minorHAnsi" w:hAnsiTheme="minorHAnsi"/>
          <w:color w:val="000000" w:themeColor="text1"/>
        </w:rPr>
      </w:pPr>
      <w:r w:rsidRPr="002854E7">
        <w:rPr>
          <w:rFonts w:ascii="Calibri" w:hAnsi="Calibri"/>
          <w:color w:val="000000" w:themeColor="text1"/>
        </w:rPr>
        <w:t xml:space="preserve">Wykonawca wskazuje wedle swojego wyboru, we wniosku, o którym mowa w paragrafie poprzedzającym, jedną </w:t>
      </w:r>
      <w:r w:rsidRPr="002854E7">
        <w:rPr>
          <w:rFonts w:ascii="Calibri" w:eastAsia="Calibri" w:hAnsi="Calibri" w:cs="Calibri"/>
          <w:color w:val="000000" w:themeColor="text1"/>
        </w:rPr>
        <w:t xml:space="preserve">lub kilka </w:t>
      </w:r>
      <w:r w:rsidRPr="002854E7">
        <w:rPr>
          <w:rFonts w:ascii="Calibri" w:hAnsi="Calibri"/>
          <w:color w:val="000000" w:themeColor="text1"/>
        </w:rPr>
        <w:t>z poniższych metod wypłaty Zaliczki:</w:t>
      </w:r>
    </w:p>
    <w:p w14:paraId="490AF601" w14:textId="77777777" w:rsidR="00A55E19" w:rsidRPr="002854E7" w:rsidRDefault="00A55E19" w:rsidP="00B96C37">
      <w:pPr>
        <w:pStyle w:val="Akapitzlist"/>
        <w:numPr>
          <w:ilvl w:val="1"/>
          <w:numId w:val="71"/>
        </w:numPr>
        <w:spacing w:line="240" w:lineRule="auto"/>
        <w:ind w:left="853"/>
        <w:jc w:val="both"/>
        <w:rPr>
          <w:rFonts w:asciiTheme="minorHAnsi" w:eastAsiaTheme="minorEastAsia" w:hAnsiTheme="minorHAnsi"/>
          <w:color w:val="000000" w:themeColor="text1"/>
        </w:rPr>
      </w:pPr>
      <w:r w:rsidRPr="002854E7">
        <w:rPr>
          <w:rFonts w:ascii="Calibri" w:hAnsi="Calibri"/>
          <w:color w:val="000000" w:themeColor="text1"/>
        </w:rPr>
        <w:t>[</w:t>
      </w:r>
      <w:r w:rsidRPr="002854E7">
        <w:rPr>
          <w:rFonts w:ascii="Calibri" w:hAnsi="Calibri"/>
          <w:b/>
          <w:color w:val="000000" w:themeColor="text1"/>
        </w:rPr>
        <w:t>Zaliczka jednorazowa</w:t>
      </w:r>
      <w:r w:rsidRPr="002854E7">
        <w:rPr>
          <w:rFonts w:ascii="Calibri" w:hAnsi="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448C6120" w14:textId="77777777" w:rsidR="00A55E19" w:rsidRPr="002854E7" w:rsidRDefault="00A55E19" w:rsidP="00B96C37">
      <w:pPr>
        <w:pStyle w:val="Akapitzlist"/>
        <w:numPr>
          <w:ilvl w:val="2"/>
          <w:numId w:val="71"/>
        </w:numPr>
        <w:spacing w:line="240" w:lineRule="auto"/>
        <w:ind w:left="1013"/>
        <w:jc w:val="both"/>
        <w:rPr>
          <w:rFonts w:asciiTheme="minorHAnsi" w:hAnsiTheme="minorHAnsi"/>
          <w:color w:val="000000" w:themeColor="text1"/>
        </w:rPr>
      </w:pPr>
      <w:r w:rsidRPr="002854E7">
        <w:rPr>
          <w:rFonts w:ascii="Calibri" w:hAnsi="Calibri"/>
          <w:color w:val="000000" w:themeColor="text1"/>
        </w:rPr>
        <w:t xml:space="preserve"> 80% wynagrodzenia za wykonanie danego Etapu wskazanego przez Wykonawcę we Wniosku albo </w:t>
      </w:r>
    </w:p>
    <w:p w14:paraId="5876DD85" w14:textId="212E07A4" w:rsidR="00A55E19" w:rsidRPr="002854E7" w:rsidRDefault="00A55E19" w:rsidP="00B96C37">
      <w:pPr>
        <w:pStyle w:val="Akapitzlist"/>
        <w:numPr>
          <w:ilvl w:val="2"/>
          <w:numId w:val="71"/>
        </w:numPr>
        <w:spacing w:line="240" w:lineRule="auto"/>
        <w:ind w:left="1013"/>
        <w:jc w:val="both"/>
        <w:rPr>
          <w:rFonts w:asciiTheme="minorHAnsi" w:hAnsiTheme="minorHAnsi"/>
          <w:color w:val="000000" w:themeColor="text1"/>
        </w:rPr>
      </w:pPr>
      <w:r w:rsidRPr="002854E7">
        <w:rPr>
          <w:rFonts w:ascii="Calibri" w:hAnsi="Calibri"/>
          <w:color w:val="000000" w:themeColor="text1"/>
        </w:rPr>
        <w:t xml:space="preserve">jeśli miało miejsce takie oświadczenie - 80% najniższej wartości wynagrodzenia za wykonanie danego Etapu wskazanej przez Wykonawcę </w:t>
      </w:r>
      <w:r w:rsidR="00552772" w:rsidRPr="002854E7">
        <w:rPr>
          <w:rFonts w:ascii="Calibri" w:hAnsi="Calibri"/>
          <w:color w:val="000000" w:themeColor="text1"/>
        </w:rPr>
        <w:t>w późniejszych zaktualizowanych Ofertach, składanych w</w:t>
      </w:r>
      <w:r w:rsidRPr="002854E7">
        <w:rPr>
          <w:rFonts w:ascii="Calibri" w:hAnsi="Calibri"/>
          <w:color w:val="000000" w:themeColor="text1"/>
        </w:rPr>
        <w:t xml:space="preserve"> ramach Selekcji,</w:t>
      </w:r>
    </w:p>
    <w:p w14:paraId="631D0970" w14:textId="77777777" w:rsidR="00A55E19" w:rsidRPr="002854E7" w:rsidRDefault="00A55E19" w:rsidP="00727C82">
      <w:pPr>
        <w:spacing w:line="240" w:lineRule="auto"/>
        <w:ind w:left="133"/>
        <w:jc w:val="both"/>
        <w:rPr>
          <w:rFonts w:asciiTheme="minorHAnsi" w:eastAsiaTheme="minorEastAsia" w:hAnsiTheme="minorHAnsi"/>
          <w:color w:val="000000" w:themeColor="text1"/>
        </w:rPr>
      </w:pPr>
      <w:r w:rsidRPr="002854E7">
        <w:rPr>
          <w:rFonts w:ascii="Calibri" w:hAnsi="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6BFFEA85" w14:textId="77777777" w:rsidR="00A55E19" w:rsidRPr="002854E7" w:rsidRDefault="00A55E19" w:rsidP="00B96C37">
      <w:pPr>
        <w:pStyle w:val="Akapitzlist"/>
        <w:numPr>
          <w:ilvl w:val="1"/>
          <w:numId w:val="71"/>
        </w:numPr>
        <w:spacing w:line="240" w:lineRule="auto"/>
        <w:ind w:left="853"/>
        <w:jc w:val="both"/>
        <w:rPr>
          <w:rFonts w:asciiTheme="minorHAnsi" w:hAnsiTheme="minorHAnsi"/>
          <w:color w:val="000000" w:themeColor="text1"/>
        </w:rPr>
      </w:pPr>
      <w:r w:rsidRPr="002854E7">
        <w:rPr>
          <w:rFonts w:ascii="Calibri" w:hAnsi="Calibri"/>
          <w:color w:val="000000" w:themeColor="text1"/>
        </w:rPr>
        <w:t>[</w:t>
      </w:r>
      <w:r w:rsidRPr="002854E7">
        <w:rPr>
          <w:rFonts w:ascii="Calibri" w:hAnsi="Calibri"/>
          <w:b/>
          <w:color w:val="000000" w:themeColor="text1"/>
        </w:rPr>
        <w:t>Zaliczka płatna wraz z postępem Prac B+R z góry</w:t>
      </w:r>
      <w:r w:rsidRPr="002854E7">
        <w:rPr>
          <w:rFonts w:ascii="Calibri" w:eastAsia="Calibri" w:hAnsi="Calibri" w:cs="Calibri"/>
          <w:b/>
          <w:bCs/>
          <w:color w:val="000000" w:themeColor="text1"/>
        </w:rPr>
        <w:t xml:space="preserve"> z zabezpieczeniem</w:t>
      </w:r>
      <w:r w:rsidRPr="002854E7">
        <w:rPr>
          <w:rFonts w:ascii="Calibri" w:hAnsi="Calibri"/>
          <w:color w:val="000000" w:themeColor="text1"/>
        </w:rPr>
        <w:t xml:space="preserve">] w częściach płatnych zgodnie z Harmonogramem Rzeczowo-Finansowym i odpowiadających </w:t>
      </w:r>
      <w:r w:rsidRPr="002854E7">
        <w:rPr>
          <w:rFonts w:ascii="Calibri" w:hAnsi="Calibri"/>
          <w:color w:val="000000" w:themeColor="text1"/>
        </w:rPr>
        <w:lastRenderedPageBreak/>
        <w:t>wskazanym tamże częściom Prac B+R podlegającym Odbiorowi częściowemu, przed rozpoczęciem takiej części Prac B+R, przy czym:</w:t>
      </w:r>
    </w:p>
    <w:p w14:paraId="53D4F28A" w14:textId="77777777" w:rsidR="00A55E19" w:rsidRPr="002854E7" w:rsidRDefault="00A55E19" w:rsidP="00B96C37">
      <w:pPr>
        <w:pStyle w:val="Akapitzlist"/>
        <w:numPr>
          <w:ilvl w:val="2"/>
          <w:numId w:val="71"/>
        </w:numPr>
        <w:spacing w:line="240" w:lineRule="auto"/>
        <w:ind w:left="1013"/>
        <w:jc w:val="both"/>
        <w:rPr>
          <w:rFonts w:asciiTheme="minorHAnsi" w:hAnsiTheme="minorHAnsi"/>
          <w:color w:val="000000" w:themeColor="text1"/>
        </w:rPr>
      </w:pPr>
      <w:r w:rsidRPr="002854E7">
        <w:rPr>
          <w:rFonts w:ascii="Calibri" w:hAnsi="Calibri"/>
          <w:color w:val="000000" w:themeColor="text1"/>
        </w:rPr>
        <w:t xml:space="preserve"> łączna wartość części Zaliczki wypłacanych zgodnie z niniejszym pkt 2) w danym Etapie nie może przekroczyć niższej ze wskazanych kwot:</w:t>
      </w:r>
    </w:p>
    <w:p w14:paraId="2B698CA6" w14:textId="77777777" w:rsidR="00A55E19" w:rsidRPr="002854E7" w:rsidRDefault="00A55E19" w:rsidP="00B96C37">
      <w:pPr>
        <w:pStyle w:val="Akapitzlist"/>
        <w:numPr>
          <w:ilvl w:val="3"/>
          <w:numId w:val="71"/>
        </w:numPr>
        <w:spacing w:line="240" w:lineRule="auto"/>
        <w:ind w:left="1607"/>
        <w:jc w:val="both"/>
        <w:rPr>
          <w:rFonts w:asciiTheme="minorHAnsi" w:eastAsiaTheme="minorEastAsia" w:hAnsiTheme="minorHAnsi"/>
          <w:color w:val="000000" w:themeColor="text1"/>
        </w:rPr>
      </w:pPr>
      <w:r w:rsidRPr="002854E7">
        <w:rPr>
          <w:rFonts w:ascii="Calibri" w:hAnsi="Calibri"/>
          <w:color w:val="000000" w:themeColor="text1"/>
        </w:rPr>
        <w:t>80% wynagrodzenia za wykonanie danego Etapu wskazanego przez Wykonawcę we Wniosku albo</w:t>
      </w:r>
    </w:p>
    <w:p w14:paraId="0B458118" w14:textId="7DE7DC17" w:rsidR="00A55E19" w:rsidRPr="002854E7" w:rsidRDefault="00A55E19" w:rsidP="00B96C37">
      <w:pPr>
        <w:pStyle w:val="Akapitzlist"/>
        <w:numPr>
          <w:ilvl w:val="3"/>
          <w:numId w:val="71"/>
        </w:numPr>
        <w:spacing w:line="240" w:lineRule="auto"/>
        <w:ind w:left="1607"/>
        <w:jc w:val="both"/>
        <w:rPr>
          <w:rFonts w:asciiTheme="minorHAnsi" w:eastAsiaTheme="minorEastAsia" w:hAnsiTheme="minorHAnsi"/>
          <w:color w:val="000000" w:themeColor="text1"/>
        </w:rPr>
      </w:pPr>
      <w:r w:rsidRPr="002854E7">
        <w:rPr>
          <w:rFonts w:ascii="Calibri" w:hAnsi="Calibri"/>
          <w:color w:val="000000" w:themeColor="text1"/>
        </w:rPr>
        <w:t xml:space="preserve">jeśli miało miejsce takie oświadczenie - 80% najniższej wartości wynagrodzenia za wykonanie danego Etapu wskazanej przez Wykonawcę </w:t>
      </w:r>
      <w:r w:rsidR="00552772" w:rsidRPr="002854E7">
        <w:rPr>
          <w:rFonts w:ascii="Calibri" w:hAnsi="Calibri"/>
          <w:color w:val="000000" w:themeColor="text1"/>
        </w:rPr>
        <w:t>w późniejszych zaktualizowanych Ofertach, składanych w</w:t>
      </w:r>
      <w:r w:rsidRPr="002854E7">
        <w:rPr>
          <w:rFonts w:ascii="Calibri" w:hAnsi="Calibri"/>
          <w:color w:val="000000" w:themeColor="text1"/>
        </w:rPr>
        <w:t xml:space="preserve"> ramach Selekcji,</w:t>
      </w:r>
    </w:p>
    <w:p w14:paraId="04761F75" w14:textId="77777777" w:rsidR="00A55E19" w:rsidRPr="002854E7" w:rsidRDefault="00A55E19" w:rsidP="00B96C37">
      <w:pPr>
        <w:pStyle w:val="Akapitzlist"/>
        <w:numPr>
          <w:ilvl w:val="2"/>
          <w:numId w:val="71"/>
        </w:numPr>
        <w:spacing w:line="240" w:lineRule="auto"/>
        <w:ind w:left="1013"/>
        <w:jc w:val="both"/>
        <w:rPr>
          <w:rFonts w:asciiTheme="minorHAnsi" w:hAnsiTheme="minorHAnsi"/>
          <w:color w:val="000000" w:themeColor="text1"/>
        </w:rPr>
      </w:pPr>
      <w:r w:rsidRPr="002854E7">
        <w:rPr>
          <w:rFonts w:ascii="Calibri" w:hAnsi="Calibri"/>
          <w:color w:val="000000" w:themeColor="text1"/>
        </w:rPr>
        <w:t xml:space="preserve"> żadna z części Zaliczki wypłacanych zgodnie z niniejszym pkt 2) nie może przekraczać 30% kwoty wskazanej w tym punkcie 2) lit. a),</w:t>
      </w:r>
    </w:p>
    <w:p w14:paraId="42A185A6" w14:textId="77777777" w:rsidR="00A55E19" w:rsidRPr="002854E7" w:rsidRDefault="00A55E19" w:rsidP="00B96C37">
      <w:pPr>
        <w:pStyle w:val="Akapitzlist"/>
        <w:numPr>
          <w:ilvl w:val="2"/>
          <w:numId w:val="71"/>
        </w:numPr>
        <w:spacing w:line="240" w:lineRule="auto"/>
        <w:ind w:left="1013"/>
        <w:jc w:val="both"/>
        <w:rPr>
          <w:rFonts w:asciiTheme="minorHAnsi" w:eastAsiaTheme="minorEastAsia" w:hAnsiTheme="minorHAnsi"/>
          <w:color w:val="000000" w:themeColor="text1"/>
        </w:rPr>
      </w:pPr>
      <w:r w:rsidRPr="002854E7">
        <w:rPr>
          <w:rFonts w:ascii="Calibri" w:hAnsi="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49910958" w14:textId="42F3636E" w:rsidR="00A55E19" w:rsidRPr="002854E7" w:rsidRDefault="00A55E19" w:rsidP="00B96C37">
      <w:pPr>
        <w:pStyle w:val="Akapitzlist"/>
        <w:numPr>
          <w:ilvl w:val="2"/>
          <w:numId w:val="71"/>
        </w:numPr>
        <w:spacing w:line="240" w:lineRule="auto"/>
        <w:ind w:left="1013"/>
        <w:jc w:val="both"/>
        <w:rPr>
          <w:rFonts w:asciiTheme="minorHAnsi" w:hAnsiTheme="minorHAnsi"/>
          <w:color w:val="000000" w:themeColor="text1"/>
        </w:rPr>
      </w:pPr>
      <w:r w:rsidRPr="002854E7">
        <w:rPr>
          <w:rFonts w:ascii="Calibri" w:hAnsi="Calibri"/>
          <w:color w:val="000000" w:themeColor="text1"/>
        </w:rPr>
        <w:t xml:space="preserve"> po dokonaniu Odbioru częściowego części Prac B+R objętych Zaliczką, zabezpieczenie związane z tą częścią może być wykorzystane do zabezpieczenia kolejnej części Zaliczki, </w:t>
      </w:r>
      <w:r w:rsidRPr="002854E7">
        <w:rPr>
          <w:rFonts w:ascii="Calibri" w:eastAsia="Calibri" w:hAnsi="Calibri" w:cs="Calibri"/>
          <w:color w:val="000000" w:themeColor="text1"/>
        </w:rPr>
        <w:t>A</w:t>
      </w:r>
    </w:p>
    <w:p w14:paraId="5C205F37" w14:textId="77777777" w:rsidR="00A55E19" w:rsidRPr="002854E7" w:rsidRDefault="00A55E19" w:rsidP="00B96C37">
      <w:pPr>
        <w:pStyle w:val="Akapitzlist"/>
        <w:numPr>
          <w:ilvl w:val="2"/>
          <w:numId w:val="71"/>
        </w:numPr>
        <w:spacing w:line="240" w:lineRule="auto"/>
        <w:ind w:left="1013"/>
        <w:jc w:val="both"/>
        <w:rPr>
          <w:rFonts w:asciiTheme="minorHAnsi" w:eastAsiaTheme="minorEastAsia" w:hAnsiTheme="minorHAnsi"/>
          <w:color w:val="000000" w:themeColor="text1"/>
        </w:rPr>
      </w:pPr>
      <w:r w:rsidRPr="002854E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60F1B08C" w14:textId="514CEDD2" w:rsidR="00A55E19" w:rsidRPr="002854E7" w:rsidRDefault="00A55E19" w:rsidP="00B96C37">
      <w:pPr>
        <w:pStyle w:val="Akapitzlist"/>
        <w:numPr>
          <w:ilvl w:val="1"/>
          <w:numId w:val="71"/>
        </w:numPr>
        <w:spacing w:line="240" w:lineRule="auto"/>
        <w:ind w:left="853"/>
        <w:jc w:val="both"/>
        <w:rPr>
          <w:rFonts w:asciiTheme="minorHAnsi" w:eastAsiaTheme="minorEastAsia" w:hAnsiTheme="minorHAnsi"/>
          <w:color w:val="000000" w:themeColor="text1"/>
        </w:rPr>
      </w:pPr>
      <w:r w:rsidRPr="002854E7">
        <w:rPr>
          <w:rFonts w:ascii="Calibri" w:eastAsia="Calibri" w:hAnsi="Calibri" w:cs="Calibri"/>
          <w:color w:val="000000" w:themeColor="text1"/>
        </w:rPr>
        <w:t>[</w:t>
      </w:r>
      <w:r w:rsidRPr="002854E7">
        <w:rPr>
          <w:rFonts w:ascii="Calibri" w:eastAsia="Calibri" w:hAnsi="Calibri" w:cs="Calibri"/>
          <w:b/>
          <w:bCs/>
          <w:color w:val="000000" w:themeColor="text1"/>
        </w:rPr>
        <w:t>Zaliczka płatna wraz z postępem Prac B+R z góry z wekslem</w:t>
      </w:r>
      <w:r w:rsidRPr="002854E7">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330ED675" w14:textId="77777777" w:rsidR="00A55E19" w:rsidRPr="002854E7" w:rsidRDefault="00A55E19" w:rsidP="00B96C37">
      <w:pPr>
        <w:pStyle w:val="Akapitzlist"/>
        <w:numPr>
          <w:ilvl w:val="2"/>
          <w:numId w:val="71"/>
        </w:numPr>
        <w:spacing w:line="240" w:lineRule="auto"/>
        <w:ind w:left="1013"/>
        <w:jc w:val="both"/>
        <w:rPr>
          <w:rFonts w:asciiTheme="minorHAnsi" w:eastAsiaTheme="minorEastAsia" w:hAnsiTheme="minorHAnsi"/>
          <w:color w:val="000000" w:themeColor="text1"/>
        </w:rPr>
      </w:pPr>
      <w:r w:rsidRPr="002854E7">
        <w:rPr>
          <w:rFonts w:ascii="Calibri" w:eastAsia="Calibri" w:hAnsi="Calibri" w:cs="Calibri"/>
          <w:color w:val="000000" w:themeColor="text1"/>
        </w:rPr>
        <w:t xml:space="preserve"> łączna wartość części Zaliczki wypłacanych zgodnie z niniejszym pkt 3) w danym Etapie nie może przekroczyć niższej ze wskazanych kwot:</w:t>
      </w:r>
    </w:p>
    <w:p w14:paraId="5B461A0C" w14:textId="77777777" w:rsidR="00A55E19" w:rsidRPr="002854E7" w:rsidRDefault="00A55E19" w:rsidP="00B96C37">
      <w:pPr>
        <w:pStyle w:val="Akapitzlist"/>
        <w:numPr>
          <w:ilvl w:val="3"/>
          <w:numId w:val="71"/>
        </w:numPr>
        <w:spacing w:line="240" w:lineRule="auto"/>
        <w:ind w:left="1607"/>
        <w:jc w:val="both"/>
        <w:rPr>
          <w:rFonts w:asciiTheme="minorHAnsi" w:eastAsiaTheme="minorEastAsia" w:hAnsiTheme="minorHAnsi"/>
          <w:color w:val="000000" w:themeColor="text1"/>
        </w:rPr>
      </w:pPr>
      <w:r w:rsidRPr="002854E7">
        <w:rPr>
          <w:rFonts w:ascii="Calibri" w:eastAsia="Calibri" w:hAnsi="Calibri" w:cs="Calibri"/>
          <w:color w:val="000000" w:themeColor="text1"/>
        </w:rPr>
        <w:t>80% wynagrodzenia za wykonanie danego Etapu wskazanego przez Wykonawcę we Wniosku albo</w:t>
      </w:r>
    </w:p>
    <w:p w14:paraId="2B622C81" w14:textId="0E3A3D38" w:rsidR="00A55E19" w:rsidRPr="002854E7" w:rsidRDefault="00A55E19" w:rsidP="00B96C37">
      <w:pPr>
        <w:pStyle w:val="Akapitzlist"/>
        <w:numPr>
          <w:ilvl w:val="3"/>
          <w:numId w:val="71"/>
        </w:numPr>
        <w:spacing w:line="240" w:lineRule="auto"/>
        <w:ind w:left="1607"/>
        <w:jc w:val="both"/>
        <w:rPr>
          <w:rFonts w:asciiTheme="minorHAnsi" w:eastAsiaTheme="minorEastAsia" w:hAnsiTheme="minorHAnsi"/>
          <w:color w:val="000000" w:themeColor="text1"/>
        </w:rPr>
      </w:pPr>
      <w:r w:rsidRPr="002854E7">
        <w:rPr>
          <w:rFonts w:ascii="Calibri" w:eastAsia="Calibri" w:hAnsi="Calibri" w:cs="Calibri"/>
          <w:color w:val="000000" w:themeColor="text1"/>
        </w:rPr>
        <w:t xml:space="preserve">jeśli miało miejsce takie oświadczenie - 80% najniższej wartości wynagrodzenia za wykonanie danego Etapu wskazanej przez Wykonawcę </w:t>
      </w:r>
      <w:r w:rsidR="00552772" w:rsidRPr="002854E7">
        <w:rPr>
          <w:rFonts w:ascii="Calibri" w:eastAsia="Calibri" w:hAnsi="Calibri" w:cs="Calibri"/>
          <w:color w:val="000000" w:themeColor="text1"/>
        </w:rPr>
        <w:t>w późniejszych zaktualizowanych Ofertach, składanych w</w:t>
      </w:r>
      <w:r w:rsidRPr="002854E7">
        <w:rPr>
          <w:rFonts w:ascii="Calibri" w:eastAsia="Calibri" w:hAnsi="Calibri" w:cs="Calibri"/>
          <w:color w:val="000000" w:themeColor="text1"/>
        </w:rPr>
        <w:t xml:space="preserve"> ramach Selekcji,</w:t>
      </w:r>
    </w:p>
    <w:p w14:paraId="70522B26" w14:textId="0F4C77CB" w:rsidR="00A55E19" w:rsidRPr="002854E7" w:rsidRDefault="00A55E19" w:rsidP="00B96C37">
      <w:pPr>
        <w:pStyle w:val="Akapitzlist"/>
        <w:numPr>
          <w:ilvl w:val="2"/>
          <w:numId w:val="71"/>
        </w:numPr>
        <w:spacing w:line="240" w:lineRule="auto"/>
        <w:ind w:left="1013"/>
        <w:jc w:val="both"/>
        <w:rPr>
          <w:rFonts w:asciiTheme="minorHAnsi" w:eastAsiaTheme="minorEastAsia" w:hAnsiTheme="minorHAnsi"/>
          <w:color w:val="000000" w:themeColor="text1"/>
        </w:rPr>
      </w:pPr>
      <w:r w:rsidRPr="002854E7">
        <w:rPr>
          <w:rFonts w:ascii="Calibri" w:eastAsia="Calibri" w:hAnsi="Calibri" w:cs="Calibri"/>
          <w:color w:val="000000" w:themeColor="text1"/>
        </w:rPr>
        <w:t xml:space="preserve"> żadna z części Zaliczki wypłacanych zgodnie z niniejszym pkt 3) nie może przekraczać wartości 250 000 (dwustu pięćdziesięciu tysięcy) złotych,</w:t>
      </w:r>
    </w:p>
    <w:p w14:paraId="469D26D6" w14:textId="77777777" w:rsidR="00A55E19" w:rsidRPr="002854E7" w:rsidRDefault="00A55E19" w:rsidP="00B96C37">
      <w:pPr>
        <w:pStyle w:val="Akapitzlist"/>
        <w:numPr>
          <w:ilvl w:val="2"/>
          <w:numId w:val="71"/>
        </w:numPr>
        <w:spacing w:line="240" w:lineRule="auto"/>
        <w:ind w:left="1013"/>
        <w:jc w:val="both"/>
        <w:rPr>
          <w:rFonts w:asciiTheme="minorHAnsi" w:eastAsiaTheme="minorEastAsia" w:hAnsiTheme="minorHAnsi"/>
          <w:color w:val="000000" w:themeColor="text1"/>
        </w:rPr>
      </w:pPr>
      <w:r w:rsidRPr="002854E7">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4209660B" w14:textId="7D9C8D88" w:rsidR="007A6B8C" w:rsidRPr="002854E7" w:rsidRDefault="007A6B8C" w:rsidP="00B96C37">
      <w:pPr>
        <w:pStyle w:val="Akapitzlist"/>
        <w:numPr>
          <w:ilvl w:val="2"/>
          <w:numId w:val="71"/>
        </w:numPr>
        <w:spacing w:line="240" w:lineRule="auto"/>
        <w:ind w:left="1013"/>
        <w:jc w:val="both"/>
        <w:rPr>
          <w:rFonts w:asciiTheme="minorHAnsi" w:eastAsiaTheme="minorEastAsia" w:hAnsiTheme="minorHAnsi"/>
          <w:color w:val="000000" w:themeColor="text1"/>
        </w:rPr>
      </w:pPr>
      <w:r w:rsidRPr="002854E7">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1B4E4C4A" w14:textId="77777777" w:rsidR="00A55E19" w:rsidRPr="002854E7" w:rsidRDefault="00A55E19" w:rsidP="00B96C37">
      <w:pPr>
        <w:pStyle w:val="Akapitzlist"/>
        <w:numPr>
          <w:ilvl w:val="2"/>
          <w:numId w:val="71"/>
        </w:numPr>
        <w:spacing w:line="240" w:lineRule="auto"/>
        <w:ind w:left="1013"/>
        <w:jc w:val="both"/>
        <w:rPr>
          <w:rFonts w:asciiTheme="minorHAnsi" w:eastAsiaTheme="minorEastAsia" w:hAnsiTheme="minorHAnsi"/>
          <w:color w:val="000000" w:themeColor="text1"/>
        </w:rPr>
      </w:pPr>
      <w:r w:rsidRPr="002854E7">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25D1738C" w14:textId="77777777" w:rsidR="00A55E19" w:rsidRPr="002854E7" w:rsidRDefault="00A55E19" w:rsidP="00B96C37">
      <w:pPr>
        <w:pStyle w:val="Akapitzlist"/>
        <w:numPr>
          <w:ilvl w:val="1"/>
          <w:numId w:val="71"/>
        </w:numPr>
        <w:spacing w:line="240" w:lineRule="auto"/>
        <w:ind w:left="853"/>
        <w:jc w:val="both"/>
        <w:rPr>
          <w:rFonts w:asciiTheme="minorHAnsi" w:eastAsiaTheme="minorEastAsia" w:hAnsiTheme="minorHAnsi"/>
          <w:color w:val="000000" w:themeColor="text1"/>
        </w:rPr>
      </w:pPr>
      <w:r w:rsidRPr="002854E7">
        <w:rPr>
          <w:rFonts w:ascii="Calibri" w:hAnsi="Calibri"/>
          <w:color w:val="000000" w:themeColor="text1"/>
        </w:rPr>
        <w:t>[</w:t>
      </w:r>
      <w:r w:rsidRPr="002854E7">
        <w:rPr>
          <w:rFonts w:ascii="Calibri" w:hAnsi="Calibri"/>
          <w:b/>
          <w:bCs/>
          <w:color w:val="000000" w:themeColor="text1"/>
        </w:rPr>
        <w:t>Zaliczka płatna wraz z postępem Prac B+R z dołu</w:t>
      </w:r>
      <w:r w:rsidRPr="002854E7">
        <w:rPr>
          <w:rFonts w:ascii="Calibri" w:eastAsia="Calibri" w:hAnsi="Calibri" w:cs="Calibri"/>
          <w:b/>
          <w:bCs/>
          <w:color w:val="000000" w:themeColor="text1"/>
        </w:rPr>
        <w:t xml:space="preserve"> bez zabezpieczenia</w:t>
      </w:r>
      <w:r w:rsidRPr="002854E7">
        <w:rPr>
          <w:rFonts w:ascii="Calibri" w:hAnsi="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6F4A9254" w14:textId="77777777" w:rsidR="00A55E19" w:rsidRPr="002854E7" w:rsidRDefault="00A55E19" w:rsidP="00B96C37">
      <w:pPr>
        <w:pStyle w:val="Akapitzlist"/>
        <w:numPr>
          <w:ilvl w:val="2"/>
          <w:numId w:val="71"/>
        </w:numPr>
        <w:spacing w:line="240" w:lineRule="auto"/>
        <w:ind w:left="1013"/>
        <w:jc w:val="both"/>
        <w:rPr>
          <w:rFonts w:asciiTheme="minorHAnsi" w:eastAsiaTheme="minorEastAsia" w:hAnsiTheme="minorHAnsi"/>
          <w:color w:val="000000" w:themeColor="text1"/>
        </w:rPr>
      </w:pPr>
      <w:r w:rsidRPr="002854E7">
        <w:rPr>
          <w:rFonts w:ascii="Calibri" w:hAnsi="Calibri"/>
          <w:color w:val="000000" w:themeColor="text1"/>
        </w:rPr>
        <w:t>łączna wartość części Zaliczki wypłacanych zgodnie z niniejszym pkt 3) w danym Etapie nie może przekroczyć niższej ze wskazanych kwot:</w:t>
      </w:r>
    </w:p>
    <w:p w14:paraId="1ADCA3DE" w14:textId="77777777" w:rsidR="00A55E19" w:rsidRPr="002854E7" w:rsidRDefault="00A55E19" w:rsidP="00B96C37">
      <w:pPr>
        <w:pStyle w:val="Akapitzlist"/>
        <w:numPr>
          <w:ilvl w:val="3"/>
          <w:numId w:val="71"/>
        </w:numPr>
        <w:spacing w:line="240" w:lineRule="auto"/>
        <w:ind w:left="1607"/>
        <w:jc w:val="both"/>
        <w:rPr>
          <w:rFonts w:asciiTheme="minorHAnsi" w:eastAsiaTheme="minorEastAsia" w:hAnsiTheme="minorHAnsi"/>
          <w:color w:val="000000" w:themeColor="text1"/>
        </w:rPr>
      </w:pPr>
      <w:r w:rsidRPr="002854E7">
        <w:rPr>
          <w:rFonts w:ascii="Calibri" w:hAnsi="Calibri"/>
          <w:color w:val="000000" w:themeColor="text1"/>
        </w:rPr>
        <w:lastRenderedPageBreak/>
        <w:t>80% wynagrodzenia za wykonanie danego Etapu wskazanego przez Wykonawcę we Wniosku albo</w:t>
      </w:r>
    </w:p>
    <w:p w14:paraId="1D873F29" w14:textId="6B4B410B" w:rsidR="00A55E19" w:rsidRPr="002854E7" w:rsidRDefault="00A55E19" w:rsidP="00B96C37">
      <w:pPr>
        <w:pStyle w:val="Akapitzlist"/>
        <w:numPr>
          <w:ilvl w:val="3"/>
          <w:numId w:val="71"/>
        </w:numPr>
        <w:spacing w:line="240" w:lineRule="auto"/>
        <w:ind w:left="1607"/>
        <w:jc w:val="both"/>
        <w:rPr>
          <w:rFonts w:asciiTheme="minorHAnsi" w:eastAsiaTheme="minorEastAsia" w:hAnsiTheme="minorHAnsi"/>
          <w:color w:val="000000" w:themeColor="text1"/>
        </w:rPr>
      </w:pPr>
      <w:r w:rsidRPr="002854E7">
        <w:rPr>
          <w:rFonts w:ascii="Calibri" w:hAnsi="Calibri"/>
          <w:color w:val="000000" w:themeColor="text1"/>
        </w:rPr>
        <w:t xml:space="preserve">jeśli miało miejsce takie oświadczenie - 80% najniższej wartości wynagrodzenia za wykonanie danego Etapu wskazanej przez Wykonawcę </w:t>
      </w:r>
      <w:r w:rsidR="00552772" w:rsidRPr="002854E7">
        <w:rPr>
          <w:rFonts w:ascii="Calibri" w:hAnsi="Calibri"/>
          <w:color w:val="000000" w:themeColor="text1"/>
        </w:rPr>
        <w:t>w późniejszych zaktualizowanych Ofertach, składanych w</w:t>
      </w:r>
      <w:r w:rsidRPr="002854E7">
        <w:rPr>
          <w:rFonts w:ascii="Calibri" w:hAnsi="Calibri"/>
          <w:color w:val="000000" w:themeColor="text1"/>
        </w:rPr>
        <w:t xml:space="preserve"> ramach Selekcji,</w:t>
      </w:r>
    </w:p>
    <w:p w14:paraId="688ED49E" w14:textId="77777777" w:rsidR="00A55E19" w:rsidRPr="002854E7" w:rsidRDefault="00A55E19" w:rsidP="00B96C37">
      <w:pPr>
        <w:pStyle w:val="Akapitzlist"/>
        <w:numPr>
          <w:ilvl w:val="2"/>
          <w:numId w:val="71"/>
        </w:numPr>
        <w:spacing w:line="240" w:lineRule="auto"/>
        <w:ind w:left="1013"/>
        <w:jc w:val="both"/>
        <w:rPr>
          <w:rFonts w:asciiTheme="minorHAnsi" w:eastAsiaTheme="minorEastAsia" w:hAnsiTheme="minorHAnsi"/>
          <w:color w:val="000000" w:themeColor="text1"/>
        </w:rPr>
      </w:pPr>
      <w:r w:rsidRPr="002854E7">
        <w:rPr>
          <w:rFonts w:ascii="Calibri" w:hAnsi="Calibri"/>
          <w:color w:val="000000" w:themeColor="text1"/>
        </w:rPr>
        <w:t xml:space="preserve"> żadna z części Zaliczki wypłacanych zgodnie z niniejszym pkt 3) nie może przekraczać 30% kwoty wskazanej w tym punkcie 3) lit. a).</w:t>
      </w:r>
    </w:p>
    <w:p w14:paraId="4A7FB19A" w14:textId="410B2993" w:rsidR="00A55E19" w:rsidRPr="002854E7" w:rsidRDefault="00A55E19" w:rsidP="00B96C37">
      <w:pPr>
        <w:pStyle w:val="Akapitzlist"/>
        <w:numPr>
          <w:ilvl w:val="0"/>
          <w:numId w:val="71"/>
        </w:numPr>
        <w:spacing w:line="240" w:lineRule="auto"/>
        <w:ind w:left="286"/>
        <w:jc w:val="both"/>
        <w:rPr>
          <w:rFonts w:asciiTheme="minorHAnsi" w:eastAsiaTheme="minorEastAsia" w:hAnsiTheme="minorHAnsi"/>
          <w:color w:val="000000" w:themeColor="text1"/>
        </w:rPr>
      </w:pPr>
      <w:r w:rsidRPr="002854E7">
        <w:rPr>
          <w:rFonts w:ascii="Calibri" w:hAnsi="Calibri"/>
          <w:color w:val="000000" w:themeColor="text1"/>
        </w:rPr>
        <w:t xml:space="preserve">NCBR ustosunkowuje się do wniosku o wypłatę Zaliczki w terminie 14 dni od otrzymania Wniosku, przy czym brak odpowiedzi we wskazanym terminie jest traktowany jako odmowa wypłaty zaliczki, </w:t>
      </w:r>
      <w:r w:rsidRPr="002854E7">
        <w:rPr>
          <w:rFonts w:ascii="Calibri" w:eastAsia="Calibri" w:hAnsi="Calibri" w:cs="Calibri"/>
          <w:color w:val="000000" w:themeColor="text1"/>
        </w:rPr>
        <w:t>co</w:t>
      </w:r>
      <w:r w:rsidRPr="002854E7">
        <w:rPr>
          <w:rFonts w:ascii="Calibri" w:hAnsi="Calibri"/>
          <w:color w:val="000000" w:themeColor="text1"/>
        </w:rPr>
        <w:t xml:space="preserve"> nie stoi to na przeszkodzie późniejszej akceptacji wniosku przez NCBR. NCBR jest uprawnione:</w:t>
      </w:r>
    </w:p>
    <w:p w14:paraId="1FCD329F" w14:textId="77777777" w:rsidR="00A55E19" w:rsidRPr="002854E7" w:rsidRDefault="00A55E19" w:rsidP="00B96C37">
      <w:pPr>
        <w:pStyle w:val="Akapitzlist"/>
        <w:numPr>
          <w:ilvl w:val="1"/>
          <w:numId w:val="71"/>
        </w:numPr>
        <w:spacing w:line="240" w:lineRule="auto"/>
        <w:ind w:left="853"/>
        <w:jc w:val="both"/>
        <w:rPr>
          <w:rFonts w:asciiTheme="minorHAnsi" w:hAnsiTheme="minorHAnsi"/>
          <w:color w:val="000000" w:themeColor="text1"/>
        </w:rPr>
      </w:pPr>
      <w:r w:rsidRPr="002854E7">
        <w:rPr>
          <w:rFonts w:ascii="Calibri" w:hAnsi="Calibri"/>
          <w:color w:val="000000" w:themeColor="text1"/>
        </w:rPr>
        <w:t xml:space="preserve">zaakceptować wniosek o wypłatę Zaliczki, </w:t>
      </w:r>
    </w:p>
    <w:p w14:paraId="1E1BB0CA" w14:textId="77777777" w:rsidR="00A55E19" w:rsidRPr="002854E7" w:rsidRDefault="00A55E19" w:rsidP="00B96C37">
      <w:pPr>
        <w:pStyle w:val="Akapitzlist"/>
        <w:numPr>
          <w:ilvl w:val="1"/>
          <w:numId w:val="71"/>
        </w:numPr>
        <w:spacing w:line="240" w:lineRule="auto"/>
        <w:ind w:left="853"/>
        <w:jc w:val="both"/>
        <w:rPr>
          <w:rFonts w:asciiTheme="minorHAnsi" w:hAnsiTheme="minorHAnsi"/>
          <w:color w:val="000000" w:themeColor="text1"/>
        </w:rPr>
      </w:pPr>
      <w:r w:rsidRPr="002854E7">
        <w:rPr>
          <w:rFonts w:ascii="Calibri" w:hAnsi="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275A039C" w14:textId="77777777" w:rsidR="00A55E19" w:rsidRPr="002854E7" w:rsidRDefault="00A55E19" w:rsidP="00B96C37">
      <w:pPr>
        <w:pStyle w:val="Akapitzlist"/>
        <w:numPr>
          <w:ilvl w:val="1"/>
          <w:numId w:val="71"/>
        </w:numPr>
        <w:spacing w:line="240" w:lineRule="auto"/>
        <w:ind w:left="853"/>
        <w:jc w:val="both"/>
        <w:rPr>
          <w:rFonts w:asciiTheme="minorHAnsi" w:hAnsiTheme="minorHAnsi"/>
          <w:color w:val="000000" w:themeColor="text1"/>
        </w:rPr>
      </w:pPr>
      <w:r w:rsidRPr="002854E7">
        <w:rPr>
          <w:rFonts w:ascii="Calibri" w:hAnsi="Calibri"/>
          <w:color w:val="000000" w:themeColor="text1"/>
        </w:rPr>
        <w:t>uzależnić wypłatę Zaliczki od zaakceptowania przez Wykonawcę zmiany we wniosku, w szczególności w przedmiocie określenia innej metody wypłaty Zaliczki lub niższej kwoty Zaliczki,</w:t>
      </w:r>
    </w:p>
    <w:p w14:paraId="4349436D" w14:textId="77777777" w:rsidR="00A55E19" w:rsidRPr="002854E7" w:rsidRDefault="00A55E19" w:rsidP="00B96C37">
      <w:pPr>
        <w:pStyle w:val="Akapitzlist"/>
        <w:numPr>
          <w:ilvl w:val="1"/>
          <w:numId w:val="71"/>
        </w:numPr>
        <w:spacing w:line="240" w:lineRule="auto"/>
        <w:ind w:left="853"/>
        <w:jc w:val="both"/>
        <w:rPr>
          <w:rFonts w:asciiTheme="minorHAnsi" w:eastAsiaTheme="minorEastAsia" w:hAnsiTheme="minorHAnsi"/>
          <w:color w:val="000000" w:themeColor="text1"/>
        </w:rPr>
      </w:pPr>
      <w:r w:rsidRPr="002854E7">
        <w:rPr>
          <w:rFonts w:ascii="Calibri" w:hAnsi="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6CAC7893" w14:textId="77777777" w:rsidR="00A55E19" w:rsidRPr="002854E7" w:rsidRDefault="00A55E19" w:rsidP="00B96C37">
      <w:pPr>
        <w:pStyle w:val="Akapitzlist"/>
        <w:numPr>
          <w:ilvl w:val="0"/>
          <w:numId w:val="71"/>
        </w:numPr>
        <w:spacing w:line="240" w:lineRule="auto"/>
        <w:ind w:left="286"/>
        <w:jc w:val="both"/>
        <w:rPr>
          <w:rFonts w:asciiTheme="minorHAnsi" w:eastAsiaTheme="minorEastAsia" w:hAnsiTheme="minorHAnsi"/>
          <w:color w:val="000000" w:themeColor="text1"/>
        </w:rPr>
      </w:pPr>
      <w:r w:rsidRPr="002854E7">
        <w:rPr>
          <w:rFonts w:ascii="Calibri" w:hAnsi="Calibri"/>
          <w:color w:val="000000" w:themeColor="text1"/>
        </w:rPr>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1A26CC01" w14:textId="5FC633E4" w:rsidR="00764E75" w:rsidRPr="002854E7" w:rsidRDefault="00A55E19" w:rsidP="00B96C37">
      <w:pPr>
        <w:pStyle w:val="Akapitzlist"/>
        <w:numPr>
          <w:ilvl w:val="0"/>
          <w:numId w:val="71"/>
        </w:numPr>
        <w:spacing w:line="240" w:lineRule="auto"/>
        <w:ind w:left="286"/>
        <w:jc w:val="both"/>
        <w:rPr>
          <w:rFonts w:asciiTheme="minorHAnsi" w:eastAsiaTheme="minorEastAsia" w:hAnsiTheme="minorHAnsi"/>
          <w:color w:val="000000" w:themeColor="text1"/>
        </w:rPr>
      </w:pPr>
      <w:r w:rsidRPr="002854E7">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00764E75" w:rsidRPr="002854E7">
        <w:rPr>
          <w:rFonts w:asciiTheme="minorHAnsi" w:hAnsiTheme="minorHAnsi"/>
          <w:color w:val="000000" w:themeColor="text1"/>
        </w:rPr>
        <w:t>.</w:t>
      </w:r>
    </w:p>
    <w:p w14:paraId="5D6CF35D" w14:textId="77777777" w:rsidR="00764E75" w:rsidRPr="002854E7" w:rsidRDefault="00764E75" w:rsidP="00764E75">
      <w:pPr>
        <w:spacing w:after="0" w:line="240" w:lineRule="auto"/>
        <w:jc w:val="both"/>
        <w:rPr>
          <w:rFonts w:asciiTheme="minorHAnsi" w:hAnsiTheme="minorHAnsi"/>
          <w:color w:val="000000" w:themeColor="text1"/>
        </w:rPr>
      </w:pPr>
    </w:p>
    <w:p w14:paraId="77D42E9F" w14:textId="0C161EB8" w:rsidR="00C4259C" w:rsidRPr="002854E7" w:rsidRDefault="00C4259C" w:rsidP="003E0140">
      <w:pPr>
        <w:pStyle w:val="Akapitzlist"/>
        <w:spacing w:after="0" w:line="240" w:lineRule="auto"/>
        <w:ind w:left="426"/>
        <w:jc w:val="both"/>
        <w:rPr>
          <w:rFonts w:asciiTheme="minorHAnsi" w:hAnsiTheme="minorHAnsi" w:cstheme="minorHAnsi"/>
          <w:color w:val="000000" w:themeColor="text1"/>
        </w:rPr>
      </w:pPr>
      <w:bookmarkStart w:id="298" w:name="mip39735782"/>
      <w:bookmarkStart w:id="299" w:name="mip39735783"/>
      <w:bookmarkStart w:id="300" w:name="mip39735784"/>
      <w:bookmarkStart w:id="301" w:name="_Hlk55252606"/>
      <w:bookmarkEnd w:id="297"/>
      <w:bookmarkEnd w:id="298"/>
      <w:bookmarkEnd w:id="299"/>
      <w:bookmarkEnd w:id="300"/>
      <w:bookmarkEnd w:id="301"/>
    </w:p>
    <w:p w14:paraId="220D8F70" w14:textId="77777777" w:rsidR="00C4259C" w:rsidRPr="002854E7" w:rsidRDefault="00C4259C" w:rsidP="00B96C37">
      <w:pPr>
        <w:pStyle w:val="Nagwek2"/>
        <w:numPr>
          <w:ilvl w:val="0"/>
          <w:numId w:val="14"/>
        </w:numPr>
        <w:spacing w:before="0" w:line="240" w:lineRule="auto"/>
        <w:ind w:left="0" w:hanging="567"/>
        <w:contextualSpacing/>
        <w:rPr>
          <w:rFonts w:asciiTheme="minorHAnsi" w:hAnsiTheme="minorHAnsi"/>
          <w:sz w:val="22"/>
          <w:szCs w:val="22"/>
        </w:rPr>
      </w:pPr>
      <w:bookmarkStart w:id="302" w:name="_Toc511371205"/>
      <w:bookmarkStart w:id="303" w:name="_Toc54798318"/>
      <w:bookmarkStart w:id="304" w:name="_Toc52745914"/>
      <w:r w:rsidRPr="002854E7">
        <w:rPr>
          <w:rFonts w:asciiTheme="minorHAnsi" w:hAnsiTheme="minorHAnsi"/>
          <w:sz w:val="22"/>
          <w:szCs w:val="22"/>
        </w:rPr>
        <w:t>[DOKUMENTACJA DOTYCZĄCA WYNAGRODZENIA]</w:t>
      </w:r>
      <w:bookmarkEnd w:id="302"/>
      <w:bookmarkEnd w:id="303"/>
      <w:bookmarkEnd w:id="304"/>
    </w:p>
    <w:p w14:paraId="7D4470F5" w14:textId="65C01CF1" w:rsidR="00243E8E" w:rsidRPr="002854E7" w:rsidRDefault="00243E8E" w:rsidP="00B96C37">
      <w:pPr>
        <w:pStyle w:val="Akapitzlist"/>
        <w:numPr>
          <w:ilvl w:val="1"/>
          <w:numId w:val="14"/>
        </w:numPr>
        <w:spacing w:after="0" w:line="240" w:lineRule="auto"/>
        <w:ind w:left="426" w:hanging="426"/>
        <w:jc w:val="both"/>
        <w:rPr>
          <w:rFonts w:asciiTheme="minorHAnsi" w:hAnsiTheme="minorHAnsi"/>
          <w:color w:val="000000" w:themeColor="text1"/>
        </w:rPr>
      </w:pPr>
      <w:bookmarkStart w:id="305" w:name="_Ref493693628"/>
      <w:r w:rsidRPr="002854E7">
        <w:rPr>
          <w:rFonts w:asciiTheme="minorHAnsi" w:hAnsiTheme="minorHAnsi"/>
          <w:color w:val="000000" w:themeColor="text1"/>
        </w:rPr>
        <w:t>NCBR zapewni Wykonawcy płatnoś</w:t>
      </w:r>
      <w:r w:rsidR="00AB48C8" w:rsidRPr="002854E7">
        <w:rPr>
          <w:rFonts w:asciiTheme="minorHAnsi" w:hAnsiTheme="minorHAnsi"/>
          <w:color w:val="000000" w:themeColor="text1"/>
        </w:rPr>
        <w:t xml:space="preserve">ć </w:t>
      </w:r>
      <w:r w:rsidR="00613E48" w:rsidRPr="002854E7">
        <w:rPr>
          <w:rFonts w:asciiTheme="minorHAnsi" w:hAnsiTheme="minorHAnsi"/>
          <w:color w:val="000000" w:themeColor="text1"/>
        </w:rPr>
        <w:t>wynagrodzenia</w:t>
      </w:r>
      <w:r w:rsidR="00AB48C8" w:rsidRPr="002854E7">
        <w:rPr>
          <w:rFonts w:asciiTheme="minorHAnsi" w:hAnsiTheme="minorHAnsi"/>
          <w:color w:val="000000" w:themeColor="text1"/>
        </w:rPr>
        <w:t xml:space="preserve">, o którym mowa w </w:t>
      </w:r>
      <w:r w:rsidR="00E75DAB" w:rsidRPr="002854E7">
        <w:rPr>
          <w:rFonts w:asciiTheme="minorHAnsi" w:hAnsiTheme="minorHAnsi"/>
          <w:color w:val="000000" w:themeColor="text1"/>
          <w:shd w:val="clear" w:color="auto" w:fill="E6E6E6"/>
        </w:rPr>
        <w:fldChar w:fldCharType="begin"/>
      </w:r>
      <w:r w:rsidR="00E75DAB" w:rsidRPr="002854E7">
        <w:rPr>
          <w:rFonts w:asciiTheme="minorHAnsi" w:hAnsiTheme="minorHAnsi"/>
          <w:color w:val="000000" w:themeColor="text1"/>
        </w:rPr>
        <w:instrText xml:space="preserve"> REF _Ref479976521 \n \h </w:instrText>
      </w:r>
      <w:r w:rsidR="006713B6" w:rsidRPr="002854E7">
        <w:rPr>
          <w:rFonts w:asciiTheme="minorHAnsi" w:hAnsiTheme="minorHAnsi"/>
          <w:color w:val="000000" w:themeColor="text1"/>
        </w:rPr>
        <w:instrText xml:space="preserve"> \* MERGEFORMAT </w:instrText>
      </w:r>
      <w:r w:rsidR="00E75DAB" w:rsidRPr="002854E7">
        <w:rPr>
          <w:rFonts w:asciiTheme="minorHAnsi" w:hAnsiTheme="minorHAnsi"/>
          <w:color w:val="000000" w:themeColor="text1"/>
          <w:shd w:val="clear" w:color="auto" w:fill="E6E6E6"/>
        </w:rPr>
      </w:r>
      <w:r w:rsidR="00E75DAB"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00E75DAB"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0083259F" w:rsidRPr="002854E7">
        <w:rPr>
          <w:rFonts w:asciiTheme="minorHAnsi" w:hAnsiTheme="minorHAnsi"/>
          <w:color w:val="000000" w:themeColor="text1"/>
        </w:rPr>
        <w:t xml:space="preserve">z uwzględnieniem wypłaconych </w:t>
      </w:r>
      <w:r w:rsidR="001A04D2" w:rsidRPr="002854E7">
        <w:rPr>
          <w:rFonts w:asciiTheme="minorHAnsi" w:hAnsiTheme="minorHAnsi"/>
          <w:color w:val="000000" w:themeColor="text1"/>
        </w:rPr>
        <w:t>Z</w:t>
      </w:r>
      <w:r w:rsidR="0083259F" w:rsidRPr="002854E7">
        <w:rPr>
          <w:rFonts w:asciiTheme="minorHAnsi" w:hAnsiTheme="minorHAnsi"/>
          <w:color w:val="000000" w:themeColor="text1"/>
        </w:rPr>
        <w:t xml:space="preserve">aliczek, </w:t>
      </w:r>
      <w:r w:rsidRPr="002854E7">
        <w:rPr>
          <w:rFonts w:asciiTheme="minorHAnsi" w:hAnsiTheme="minorHAnsi"/>
          <w:color w:val="000000" w:themeColor="text1"/>
        </w:rPr>
        <w:t xml:space="preserve">w terminie </w:t>
      </w:r>
      <w:r w:rsidR="005C367B" w:rsidRPr="002854E7">
        <w:rPr>
          <w:rFonts w:asciiTheme="minorHAnsi" w:hAnsiTheme="minorHAnsi"/>
          <w:color w:val="000000" w:themeColor="text1"/>
        </w:rPr>
        <w:t>3</w:t>
      </w:r>
      <w:r w:rsidRPr="002854E7">
        <w:rPr>
          <w:rFonts w:asciiTheme="minorHAnsi" w:hAnsiTheme="minorHAnsi"/>
          <w:color w:val="000000" w:themeColor="text1"/>
        </w:rPr>
        <w:t>0 dni od daty doręczenia NCBR wystawione</w:t>
      </w:r>
      <w:r w:rsidR="00571BF9" w:rsidRPr="002854E7">
        <w:rPr>
          <w:rFonts w:asciiTheme="minorHAnsi" w:hAnsiTheme="minorHAnsi"/>
          <w:color w:val="000000" w:themeColor="text1"/>
        </w:rPr>
        <w:t>go</w:t>
      </w:r>
      <w:r w:rsidRPr="002854E7">
        <w:rPr>
          <w:rFonts w:asciiTheme="minorHAnsi" w:hAnsiTheme="minorHAnsi"/>
          <w:color w:val="000000" w:themeColor="text1"/>
        </w:rPr>
        <w:t xml:space="preserve"> prawidłowo i zgodnie z Umową właściwego dokumentu księgowego</w:t>
      </w:r>
      <w:r w:rsidR="00DE42BC" w:rsidRPr="002854E7">
        <w:rPr>
          <w:rFonts w:asciiTheme="minorHAnsi" w:hAnsiTheme="minorHAnsi"/>
          <w:color w:val="000000" w:themeColor="text1"/>
        </w:rPr>
        <w:t xml:space="preserve"> wraz z Protokołem Odbioru Etapu</w:t>
      </w:r>
      <w:r w:rsidR="00492DBD" w:rsidRPr="002854E7">
        <w:rPr>
          <w:rFonts w:asciiTheme="minorHAnsi" w:hAnsiTheme="minorHAnsi"/>
          <w:color w:val="000000" w:themeColor="text1"/>
        </w:rPr>
        <w:t xml:space="preserve"> i Raportem z Oceny</w:t>
      </w:r>
      <w:r w:rsidRPr="002854E7">
        <w:rPr>
          <w:rFonts w:asciiTheme="minorHAnsi" w:hAnsiTheme="minorHAnsi"/>
          <w:color w:val="000000" w:themeColor="text1"/>
        </w:rPr>
        <w:t>.</w:t>
      </w:r>
      <w:bookmarkEnd w:id="305"/>
      <w:r w:rsidR="00571BF9" w:rsidRPr="002854E7">
        <w:rPr>
          <w:rFonts w:asciiTheme="minorHAnsi" w:hAnsiTheme="minorHAnsi"/>
          <w:color w:val="000000" w:themeColor="text1"/>
        </w:rPr>
        <w:t xml:space="preserve"> W przypadku zaliczek o których mowa w</w:t>
      </w:r>
      <w:r w:rsidR="0074197F" w:rsidRPr="002854E7">
        <w:rPr>
          <w:rFonts w:asciiTheme="minorHAnsi" w:hAnsiTheme="minorHAnsi"/>
          <w:color w:val="000000" w:themeColor="text1"/>
        </w:rPr>
        <w:t xml:space="preserve"> </w:t>
      </w:r>
      <w:r w:rsidR="00841828" w:rsidRPr="002854E7">
        <w:rPr>
          <w:rFonts w:asciiTheme="minorHAnsi" w:hAnsiTheme="minorHAnsi"/>
          <w:color w:val="000000" w:themeColor="text1"/>
          <w:shd w:val="clear" w:color="auto" w:fill="E6E6E6"/>
        </w:rPr>
        <w:fldChar w:fldCharType="begin"/>
      </w:r>
      <w:r w:rsidR="00841828" w:rsidRPr="002854E7">
        <w:rPr>
          <w:rFonts w:asciiTheme="minorHAnsi" w:hAnsiTheme="minorHAnsi"/>
          <w:color w:val="000000" w:themeColor="text1"/>
        </w:rPr>
        <w:instrText xml:space="preserve"> REF _Ref52742072 \n \h </w:instrText>
      </w:r>
      <w:r w:rsidR="005C7FCC" w:rsidRPr="002854E7">
        <w:rPr>
          <w:rFonts w:asciiTheme="minorHAnsi" w:hAnsiTheme="minorHAnsi"/>
          <w:color w:val="000000" w:themeColor="text1"/>
        </w:rPr>
        <w:instrText xml:space="preserve"> \* MERGEFORMAT </w:instrText>
      </w:r>
      <w:r w:rsidR="00841828" w:rsidRPr="002854E7">
        <w:rPr>
          <w:rFonts w:asciiTheme="minorHAnsi" w:hAnsiTheme="minorHAnsi"/>
          <w:color w:val="000000" w:themeColor="text1"/>
          <w:shd w:val="clear" w:color="auto" w:fill="E6E6E6"/>
        </w:rPr>
      </w:r>
      <w:r w:rsidR="0084182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24</w:t>
      </w:r>
      <w:r w:rsidR="00841828" w:rsidRPr="002854E7">
        <w:rPr>
          <w:rFonts w:asciiTheme="minorHAnsi" w:hAnsiTheme="minorHAnsi"/>
          <w:color w:val="000000" w:themeColor="text1"/>
          <w:shd w:val="clear" w:color="auto" w:fill="E6E6E6"/>
        </w:rPr>
        <w:fldChar w:fldCharType="end"/>
      </w:r>
      <w:r w:rsidR="00571BF9" w:rsidRPr="002854E7">
        <w:rPr>
          <w:rFonts w:asciiTheme="minorHAnsi" w:hAnsiTheme="minorHAnsi"/>
          <w:color w:val="000000" w:themeColor="text1"/>
        </w:rPr>
        <w:t xml:space="preserve">, płatność nastąpi w terminie </w:t>
      </w:r>
      <w:r w:rsidR="004E0C41" w:rsidRPr="002854E7">
        <w:rPr>
          <w:rFonts w:asciiTheme="minorHAnsi" w:hAnsiTheme="minorHAnsi"/>
          <w:color w:val="000000" w:themeColor="text1"/>
        </w:rPr>
        <w:t xml:space="preserve">nieprzekraczającym </w:t>
      </w:r>
      <w:r w:rsidR="005C367B" w:rsidRPr="002854E7">
        <w:rPr>
          <w:rFonts w:asciiTheme="minorHAnsi" w:hAnsiTheme="minorHAnsi"/>
          <w:color w:val="000000" w:themeColor="text1"/>
        </w:rPr>
        <w:t>3</w:t>
      </w:r>
      <w:r w:rsidR="00571BF9" w:rsidRPr="002854E7">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2854E7">
        <w:rPr>
          <w:rFonts w:asciiTheme="minorHAnsi" w:hAnsiTheme="minorHAnsi"/>
          <w:color w:val="000000" w:themeColor="text1"/>
        </w:rPr>
        <w:t xml:space="preserve">, przy czym doręczenie dokumentu księgowego nastąpi nie wcześniej w dniu zatwierdzenia przez NCBR płatności </w:t>
      </w:r>
      <w:r w:rsidR="001A04D2" w:rsidRPr="002854E7">
        <w:rPr>
          <w:rFonts w:asciiTheme="minorHAnsi" w:hAnsiTheme="minorHAnsi"/>
          <w:color w:val="000000" w:themeColor="text1"/>
        </w:rPr>
        <w:t>Z</w:t>
      </w:r>
      <w:r w:rsidR="00D04773" w:rsidRPr="002854E7">
        <w:rPr>
          <w:rFonts w:asciiTheme="minorHAnsi" w:hAnsiTheme="minorHAnsi"/>
          <w:color w:val="000000" w:themeColor="text1"/>
        </w:rPr>
        <w:t>aliczki</w:t>
      </w:r>
      <w:r w:rsidR="00571BF9" w:rsidRPr="002854E7">
        <w:rPr>
          <w:rFonts w:asciiTheme="minorHAnsi" w:hAnsiTheme="minorHAnsi"/>
          <w:color w:val="000000" w:themeColor="text1"/>
        </w:rPr>
        <w:t>.</w:t>
      </w:r>
    </w:p>
    <w:p w14:paraId="4F91C460" w14:textId="5F3C4C0A" w:rsidR="00C4259C" w:rsidRPr="002854E7" w:rsidRDefault="00243E8E"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Dokument księgowy, o którym mowa powyżej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_Ref493693628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zawiera poza </w:t>
      </w:r>
      <w:r w:rsidR="00C4259C" w:rsidRPr="002854E7">
        <w:rPr>
          <w:rFonts w:asciiTheme="minorHAnsi" w:hAnsiTheme="minorHAnsi"/>
          <w:color w:val="000000" w:themeColor="text1"/>
        </w:rPr>
        <w:t xml:space="preserve">oznaczeniem danych sprzedawcy i nabywcy, numer rachunku bankowego, na który ma nastąpić zapłata należnego </w:t>
      </w:r>
      <w:r w:rsidR="00E474B6" w:rsidRPr="002854E7">
        <w:rPr>
          <w:rFonts w:asciiTheme="minorHAnsi" w:hAnsiTheme="minorHAnsi"/>
          <w:color w:val="000000" w:themeColor="text1"/>
        </w:rPr>
        <w:t>Wykonawcy</w:t>
      </w:r>
      <w:r w:rsidR="00C4259C" w:rsidRPr="002854E7">
        <w:rPr>
          <w:rFonts w:asciiTheme="minorHAnsi" w:hAnsiTheme="minorHAnsi"/>
          <w:color w:val="000000" w:themeColor="text1"/>
        </w:rPr>
        <w:t xml:space="preserve"> wynagrodzenia, kwotę </w:t>
      </w:r>
      <w:r w:rsidR="00237BE9" w:rsidRPr="002854E7">
        <w:rPr>
          <w:rFonts w:asciiTheme="minorHAnsi" w:hAnsiTheme="minorHAnsi"/>
          <w:color w:val="000000" w:themeColor="text1"/>
        </w:rPr>
        <w:t xml:space="preserve">i tytuł </w:t>
      </w:r>
      <w:r w:rsidR="00C4259C" w:rsidRPr="002854E7">
        <w:rPr>
          <w:rFonts w:asciiTheme="minorHAnsi" w:hAnsiTheme="minorHAnsi"/>
          <w:color w:val="000000" w:themeColor="text1"/>
        </w:rPr>
        <w:t>wynagrodzenia oraz wskazanie, że wynagrodzenie dotyczy wykonania Umowy.</w:t>
      </w:r>
    </w:p>
    <w:p w14:paraId="3668FF37" w14:textId="77777777" w:rsidR="00A0030B" w:rsidRPr="002854E7" w:rsidRDefault="001C6D65"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lastRenderedPageBreak/>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2854E7">
        <w:rPr>
          <w:rFonts w:asciiTheme="minorHAnsi" w:hAnsiTheme="minorHAnsi"/>
          <w:color w:val="000000" w:themeColor="text1"/>
        </w:rPr>
        <w:t>rawem dla podmiotów publicznych</w:t>
      </w:r>
      <w:r w:rsidRPr="002854E7">
        <w:rPr>
          <w:rFonts w:asciiTheme="minorHAnsi" w:hAnsiTheme="minorHAnsi"/>
          <w:color w:val="000000" w:themeColor="text1"/>
        </w:rPr>
        <w:t>.</w:t>
      </w:r>
    </w:p>
    <w:p w14:paraId="75364012" w14:textId="18F7FC3A" w:rsidR="00A0030B" w:rsidRPr="002854E7" w:rsidRDefault="00A0030B"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Jeżeli Wykonawca realizował przedmiot Umowy przy udziale Podwykonawców termin płatności </w:t>
      </w:r>
      <w:r w:rsidR="0074197F" w:rsidRPr="002854E7">
        <w:rPr>
          <w:rFonts w:asciiTheme="minorHAnsi" w:hAnsiTheme="minorHAnsi"/>
          <w:color w:val="000000" w:themeColor="text1"/>
        </w:rPr>
        <w:t xml:space="preserve">(z wyłączeniem płatności zaliczkowych) </w:t>
      </w:r>
      <w:r w:rsidRPr="002854E7">
        <w:rPr>
          <w:rFonts w:asciiTheme="minorHAnsi" w:hAnsiTheme="minorHAnsi"/>
          <w:color w:val="000000" w:themeColor="text1"/>
        </w:rPr>
        <w:t>biegnie od dnia doręczenia NCBR przez Wykonawcę kompletu następujących dokumentów: prawidłowo wystawionej faktury zgodnie z § 1 powyżej, ważnych i podpisanych zgodnie z zasadami reprezentacji oświadczeń Podwykonawców, że Wykonawca uiścił Podwykonawcom należne im wynagrodzenie w całości i nie będą oni dochodzić żadnych roszczeń od Zamawiającego z tytułu prac objętych Umową.</w:t>
      </w:r>
    </w:p>
    <w:p w14:paraId="53CDFAA0" w14:textId="77777777" w:rsidR="00243E8E" w:rsidRPr="002854E7" w:rsidRDefault="00243E8E" w:rsidP="003E0140">
      <w:pPr>
        <w:pStyle w:val="Akapitzlist"/>
        <w:spacing w:after="0" w:line="240" w:lineRule="auto"/>
        <w:ind w:left="426"/>
        <w:jc w:val="right"/>
        <w:rPr>
          <w:rFonts w:asciiTheme="minorHAnsi" w:hAnsiTheme="minorHAnsi"/>
          <w:color w:val="000000" w:themeColor="text1"/>
        </w:rPr>
      </w:pPr>
    </w:p>
    <w:p w14:paraId="20149D0D" w14:textId="77777777" w:rsidR="001020AD" w:rsidRPr="002854E7" w:rsidRDefault="001020AD" w:rsidP="003E0140">
      <w:pPr>
        <w:spacing w:after="0" w:line="240" w:lineRule="auto"/>
        <w:contextualSpacing/>
        <w:jc w:val="both"/>
        <w:rPr>
          <w:rFonts w:asciiTheme="minorHAnsi" w:hAnsiTheme="minorHAnsi"/>
          <w:color w:val="000000" w:themeColor="text1"/>
        </w:rPr>
      </w:pPr>
    </w:p>
    <w:p w14:paraId="51D9B5CB" w14:textId="77777777" w:rsidR="001020AD" w:rsidRPr="002854E7" w:rsidRDefault="001020AD" w:rsidP="00B96C37">
      <w:pPr>
        <w:pStyle w:val="Nagwek2"/>
        <w:numPr>
          <w:ilvl w:val="0"/>
          <w:numId w:val="14"/>
        </w:numPr>
        <w:spacing w:before="0" w:line="240" w:lineRule="auto"/>
        <w:ind w:left="0" w:hanging="567"/>
        <w:contextualSpacing/>
        <w:rPr>
          <w:rFonts w:asciiTheme="minorHAnsi" w:hAnsiTheme="minorHAnsi"/>
          <w:sz w:val="22"/>
          <w:szCs w:val="22"/>
        </w:rPr>
      </w:pPr>
      <w:bookmarkStart w:id="306" w:name="_Ref506012106"/>
      <w:bookmarkStart w:id="307" w:name="_Toc511371208"/>
      <w:bookmarkStart w:id="308" w:name="_Toc54798319"/>
      <w:bookmarkStart w:id="309" w:name="_Toc52745915"/>
      <w:r w:rsidRPr="002854E7">
        <w:rPr>
          <w:rFonts w:asciiTheme="minorHAnsi" w:hAnsiTheme="minorHAnsi"/>
          <w:sz w:val="22"/>
          <w:szCs w:val="22"/>
        </w:rPr>
        <w:t>[ZABEZPIECZENIE NALEŻYTEGO WYKONANIA UMOWY]</w:t>
      </w:r>
      <w:bookmarkEnd w:id="306"/>
      <w:bookmarkEnd w:id="307"/>
      <w:bookmarkEnd w:id="308"/>
      <w:bookmarkEnd w:id="309"/>
    </w:p>
    <w:p w14:paraId="281FFDD2" w14:textId="30F19987" w:rsidR="001020AD" w:rsidRPr="002854E7" w:rsidRDefault="001020AD"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bookmarkStart w:id="310" w:name="_Ref58601866"/>
      <w:bookmarkStart w:id="311" w:name="_Hlk505798948"/>
      <w:r w:rsidRPr="002854E7">
        <w:rPr>
          <w:rFonts w:asciiTheme="minorHAnsi" w:eastAsia="Calibri" w:hAnsiTheme="minorHAnsi" w:cs="Times New Roman"/>
          <w:color w:val="000000" w:themeColor="text1"/>
        </w:rPr>
        <w:t xml:space="preserve">Wykonawca </w:t>
      </w:r>
      <w:r w:rsidR="00CC280A" w:rsidRPr="002854E7">
        <w:rPr>
          <w:rFonts w:asciiTheme="minorHAnsi" w:eastAsia="Calibri" w:hAnsiTheme="minorHAnsi" w:cs="Times New Roman"/>
          <w:color w:val="000000" w:themeColor="text1"/>
        </w:rPr>
        <w:t xml:space="preserve">jest zobowiązany do wniesienia </w:t>
      </w:r>
      <w:r w:rsidR="00510725" w:rsidRPr="002854E7">
        <w:rPr>
          <w:rFonts w:asciiTheme="minorHAnsi" w:eastAsia="Calibri" w:hAnsiTheme="minorHAnsi" w:cs="Times New Roman"/>
          <w:color w:val="000000" w:themeColor="text1"/>
        </w:rPr>
        <w:t xml:space="preserve">Zabezpieczenia </w:t>
      </w:r>
      <w:r w:rsidRPr="002854E7">
        <w:rPr>
          <w:rFonts w:asciiTheme="minorHAnsi" w:eastAsia="Calibri" w:hAnsiTheme="minorHAnsi" w:cs="Times New Roman"/>
          <w:color w:val="000000" w:themeColor="text1"/>
        </w:rPr>
        <w:t xml:space="preserve">Należytego Wykonania Umowy </w:t>
      </w:r>
      <w:r w:rsidR="00B067D1" w:rsidRPr="002854E7">
        <w:rPr>
          <w:rFonts w:asciiTheme="minorHAnsi" w:eastAsia="Calibri" w:hAnsiTheme="minorHAnsi" w:cs="Times New Roman"/>
          <w:color w:val="000000" w:themeColor="text1"/>
        </w:rPr>
        <w:t xml:space="preserve">w zakresie </w:t>
      </w:r>
      <w:r w:rsidR="00F27C9B" w:rsidRPr="002854E7">
        <w:rPr>
          <w:rFonts w:asciiTheme="minorHAnsi" w:eastAsia="Calibri" w:hAnsiTheme="minorHAnsi" w:cs="Times New Roman"/>
          <w:color w:val="000000" w:themeColor="text1"/>
        </w:rPr>
        <w:t>Etapu I</w:t>
      </w:r>
      <w:r w:rsidR="00A1375C" w:rsidRPr="002854E7">
        <w:rPr>
          <w:rFonts w:asciiTheme="minorHAnsi" w:eastAsia="Calibri" w:hAnsiTheme="minorHAnsi" w:cs="Times New Roman"/>
          <w:color w:val="000000" w:themeColor="text1"/>
        </w:rPr>
        <w:t xml:space="preserve"> </w:t>
      </w:r>
      <w:r w:rsidRPr="002854E7">
        <w:rPr>
          <w:rFonts w:asciiTheme="minorHAnsi" w:eastAsia="Calibri" w:hAnsiTheme="minorHAnsi" w:cs="Times New Roman"/>
          <w:color w:val="000000" w:themeColor="text1"/>
        </w:rPr>
        <w:t xml:space="preserve">w wysokości </w:t>
      </w:r>
      <w:r w:rsidR="008F72CF" w:rsidRPr="002854E7">
        <w:rPr>
          <w:rFonts w:asciiTheme="minorHAnsi" w:eastAsia="Calibri" w:hAnsiTheme="minorHAnsi" w:cs="Times New Roman"/>
          <w:color w:val="000000" w:themeColor="text1"/>
        </w:rPr>
        <w:t>100</w:t>
      </w:r>
      <w:r w:rsidR="004F6A8D" w:rsidRPr="002854E7">
        <w:rPr>
          <w:rFonts w:asciiTheme="minorHAnsi" w:eastAsia="Calibri" w:hAnsiTheme="minorHAnsi" w:cs="Times New Roman"/>
          <w:color w:val="000000" w:themeColor="text1"/>
        </w:rPr>
        <w:t xml:space="preserve">% </w:t>
      </w:r>
      <w:r w:rsidR="00B067D1" w:rsidRPr="002854E7">
        <w:rPr>
          <w:rFonts w:asciiTheme="minorHAnsi" w:eastAsia="Calibri" w:hAnsiTheme="minorHAnsi" w:cs="Times New Roman"/>
          <w:color w:val="000000" w:themeColor="text1"/>
        </w:rPr>
        <w:t xml:space="preserve">maksymalnego </w:t>
      </w:r>
      <w:r w:rsidRPr="002854E7">
        <w:rPr>
          <w:rFonts w:asciiTheme="minorHAnsi" w:eastAsia="Calibri" w:hAnsiTheme="minorHAnsi" w:cs="Times New Roman"/>
          <w:color w:val="000000" w:themeColor="text1"/>
        </w:rPr>
        <w:t xml:space="preserve">wynagrodzenia </w:t>
      </w:r>
      <w:r w:rsidR="00E474B6" w:rsidRPr="002854E7">
        <w:rPr>
          <w:rFonts w:asciiTheme="minorHAnsi" w:eastAsia="Calibri" w:hAnsiTheme="minorHAnsi" w:cs="Times New Roman"/>
          <w:color w:val="000000" w:themeColor="text1"/>
        </w:rPr>
        <w:t>Wykonawcy</w:t>
      </w:r>
      <w:r w:rsidRPr="002854E7">
        <w:rPr>
          <w:rFonts w:asciiTheme="minorHAnsi" w:eastAsia="Calibri" w:hAnsiTheme="minorHAnsi" w:cs="Times New Roman"/>
          <w:color w:val="000000" w:themeColor="text1"/>
        </w:rPr>
        <w:t xml:space="preserve"> określonego w</w:t>
      </w:r>
      <w:r w:rsidR="00B067D1" w:rsidRPr="002854E7">
        <w:rPr>
          <w:rFonts w:asciiTheme="minorHAnsi" w:eastAsia="Calibri" w:hAnsiTheme="minorHAnsi" w:cs="Times New Roman"/>
          <w:color w:val="000000" w:themeColor="text1"/>
        </w:rPr>
        <w:t xml:space="preserve"> </w:t>
      </w:r>
      <w:r w:rsidR="00B067D1" w:rsidRPr="002854E7">
        <w:rPr>
          <w:rFonts w:asciiTheme="minorHAnsi" w:eastAsia="Calibri" w:hAnsiTheme="minorHAnsi" w:cs="Times New Roman"/>
          <w:color w:val="000000" w:themeColor="text1"/>
          <w:shd w:val="clear" w:color="auto" w:fill="E6E6E6"/>
        </w:rPr>
        <w:fldChar w:fldCharType="begin"/>
      </w:r>
      <w:r w:rsidR="00B067D1" w:rsidRPr="002854E7">
        <w:rPr>
          <w:rFonts w:asciiTheme="minorHAnsi" w:eastAsia="Calibri" w:hAnsiTheme="minorHAnsi" w:cs="Times New Roman"/>
          <w:color w:val="000000" w:themeColor="text1"/>
        </w:rPr>
        <w:instrText xml:space="preserve"> REF _Ref479976521 \r \h </w:instrText>
      </w:r>
      <w:r w:rsidR="009A6ACA" w:rsidRPr="002854E7">
        <w:rPr>
          <w:rFonts w:asciiTheme="minorHAnsi" w:eastAsia="Calibri" w:hAnsiTheme="minorHAnsi" w:cs="Times New Roman"/>
          <w:color w:val="000000" w:themeColor="text1"/>
        </w:rPr>
        <w:instrText xml:space="preserve"> \* MERGEFORMAT </w:instrText>
      </w:r>
      <w:r w:rsidR="00B067D1" w:rsidRPr="002854E7">
        <w:rPr>
          <w:rFonts w:asciiTheme="minorHAnsi" w:eastAsia="Calibri" w:hAnsiTheme="minorHAnsi" w:cs="Times New Roman"/>
          <w:color w:val="000000" w:themeColor="text1"/>
          <w:shd w:val="clear" w:color="auto" w:fill="E6E6E6"/>
        </w:rPr>
      </w:r>
      <w:r w:rsidR="00B067D1"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ART. 23</w:t>
      </w:r>
      <w:r w:rsidR="00B067D1" w:rsidRPr="002854E7">
        <w:rPr>
          <w:rFonts w:asciiTheme="minorHAnsi" w:eastAsia="Calibri" w:hAnsiTheme="minorHAnsi" w:cs="Times New Roman"/>
          <w:color w:val="000000" w:themeColor="text1"/>
          <w:shd w:val="clear" w:color="auto" w:fill="E6E6E6"/>
        </w:rPr>
        <w:fldChar w:fldCharType="end"/>
      </w:r>
      <w:r w:rsidR="00EC6134" w:rsidRPr="002854E7">
        <w:rPr>
          <w:rFonts w:asciiTheme="minorHAnsi" w:eastAsia="Calibri" w:hAnsiTheme="minorHAnsi" w:cs="Times New Roman"/>
          <w:color w:val="000000" w:themeColor="text1"/>
        </w:rPr>
        <w:t xml:space="preserve"> </w:t>
      </w:r>
      <w:r w:rsidR="00B067D1" w:rsidRPr="002854E7">
        <w:rPr>
          <w:rFonts w:asciiTheme="minorHAnsi" w:eastAsia="Calibri" w:hAnsiTheme="minorHAnsi" w:cs="Times New Roman"/>
          <w:color w:val="000000" w:themeColor="text1"/>
          <w:shd w:val="clear" w:color="auto" w:fill="E6E6E6"/>
        </w:rPr>
        <w:fldChar w:fldCharType="begin"/>
      </w:r>
      <w:r w:rsidR="00B067D1" w:rsidRPr="002854E7">
        <w:rPr>
          <w:rFonts w:asciiTheme="minorHAnsi" w:eastAsia="Calibri" w:hAnsiTheme="minorHAnsi" w:cs="Times New Roman"/>
          <w:color w:val="000000" w:themeColor="text1"/>
        </w:rPr>
        <w:instrText xml:space="preserve"> REF _Ref508804391 \r \h </w:instrText>
      </w:r>
      <w:r w:rsidR="009A6ACA" w:rsidRPr="002854E7">
        <w:rPr>
          <w:rFonts w:asciiTheme="minorHAnsi" w:eastAsia="Calibri" w:hAnsiTheme="minorHAnsi" w:cs="Times New Roman"/>
          <w:color w:val="000000" w:themeColor="text1"/>
        </w:rPr>
        <w:instrText xml:space="preserve"> \* MERGEFORMAT </w:instrText>
      </w:r>
      <w:r w:rsidR="00B067D1" w:rsidRPr="002854E7">
        <w:rPr>
          <w:rFonts w:asciiTheme="minorHAnsi" w:eastAsia="Calibri" w:hAnsiTheme="minorHAnsi" w:cs="Times New Roman"/>
          <w:color w:val="000000" w:themeColor="text1"/>
          <w:shd w:val="clear" w:color="auto" w:fill="E6E6E6"/>
        </w:rPr>
      </w:r>
      <w:r w:rsidR="00B067D1"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§2</w:t>
      </w:r>
      <w:r w:rsidR="00B067D1" w:rsidRPr="002854E7">
        <w:rPr>
          <w:rFonts w:asciiTheme="minorHAnsi" w:eastAsia="Calibri" w:hAnsiTheme="minorHAnsi" w:cs="Times New Roman"/>
          <w:color w:val="000000" w:themeColor="text1"/>
          <w:shd w:val="clear" w:color="auto" w:fill="E6E6E6"/>
        </w:rPr>
        <w:fldChar w:fldCharType="end"/>
      </w:r>
      <w:r w:rsidR="00EC6134" w:rsidRPr="002854E7">
        <w:rPr>
          <w:rFonts w:asciiTheme="minorHAnsi" w:eastAsia="Calibri" w:hAnsiTheme="minorHAnsi" w:cs="Times New Roman"/>
          <w:color w:val="000000" w:themeColor="text1"/>
        </w:rPr>
        <w:t xml:space="preserve"> </w:t>
      </w:r>
      <w:r w:rsidRPr="002854E7">
        <w:rPr>
          <w:rFonts w:asciiTheme="minorHAnsi" w:eastAsia="Calibri" w:hAnsiTheme="minorHAnsi" w:cs="Times New Roman"/>
          <w:color w:val="000000" w:themeColor="text1"/>
        </w:rPr>
        <w:t xml:space="preserve">tj. [___] </w:t>
      </w:r>
      <w:r w:rsidR="00B067D1" w:rsidRPr="002854E7">
        <w:rPr>
          <w:rFonts w:asciiTheme="minorHAnsi" w:eastAsia="Calibri" w:hAnsiTheme="minorHAnsi" w:cs="Times New Roman"/>
          <w:color w:val="000000" w:themeColor="text1"/>
        </w:rPr>
        <w:t>zł</w:t>
      </w:r>
      <w:r w:rsidR="00EC6134" w:rsidRPr="002854E7">
        <w:rPr>
          <w:rFonts w:asciiTheme="minorHAnsi" w:eastAsia="Calibri" w:hAnsiTheme="minorHAnsi" w:cs="Times New Roman"/>
          <w:color w:val="000000" w:themeColor="text1"/>
        </w:rPr>
        <w:t>*</w:t>
      </w:r>
      <w:r w:rsidR="00B067D1" w:rsidRPr="002854E7">
        <w:rPr>
          <w:rFonts w:asciiTheme="minorHAnsi" w:eastAsia="Calibri" w:hAnsiTheme="minorHAnsi" w:cs="Times New Roman"/>
          <w:color w:val="000000" w:themeColor="text1"/>
        </w:rPr>
        <w:t xml:space="preserve">, w formie </w:t>
      </w:r>
      <w:r w:rsidR="004F6A8D" w:rsidRPr="002854E7">
        <w:rPr>
          <w:rFonts w:asciiTheme="minorHAnsi" w:hAnsiTheme="minorHAnsi"/>
          <w:color w:val="000000" w:themeColor="text1"/>
        </w:rPr>
        <w:t>weksla „in blanco” z adnotacją „bez protestu” wraz z deklaracją wekslową</w:t>
      </w:r>
      <w:bookmarkStart w:id="312" w:name="_Hlk57340676"/>
      <w:r w:rsidR="00A636E7" w:rsidRPr="002854E7">
        <w:rPr>
          <w:rFonts w:ascii="Calibri" w:eastAsia="Calibri" w:hAnsi="Calibri" w:cs="Calibri"/>
          <w:color w:val="000000" w:themeColor="text1"/>
        </w:rPr>
        <w:t>, w których to dokumentach podpisy zostaną poświadczone</w:t>
      </w:r>
      <w:r w:rsidR="00A636E7" w:rsidRPr="002854E7">
        <w:rPr>
          <w:rFonts w:ascii="Calibri" w:hAnsi="Calibri"/>
          <w:color w:val="000000" w:themeColor="text1"/>
        </w:rPr>
        <w:t xml:space="preserve"> przez notariusza</w:t>
      </w:r>
      <w:bookmarkEnd w:id="312"/>
      <w:r w:rsidR="00510725" w:rsidRPr="002854E7">
        <w:rPr>
          <w:rFonts w:asciiTheme="minorHAnsi" w:hAnsiTheme="minorHAnsi"/>
          <w:color w:val="000000" w:themeColor="text1"/>
        </w:rPr>
        <w:t>, w terminie 7 dni od zawarcia Umowy</w:t>
      </w:r>
      <w:r w:rsidR="00B067D1" w:rsidRPr="002854E7">
        <w:rPr>
          <w:rFonts w:asciiTheme="minorHAnsi" w:eastAsia="Calibri" w:hAnsiTheme="minorHAnsi" w:cs="Times New Roman"/>
          <w:color w:val="000000" w:themeColor="text1"/>
        </w:rPr>
        <w:t>.</w:t>
      </w:r>
      <w:bookmarkEnd w:id="310"/>
    </w:p>
    <w:p w14:paraId="6E59294B" w14:textId="374B2442" w:rsidR="00B067D1" w:rsidRPr="002854E7" w:rsidRDefault="00B067D1"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bookmarkStart w:id="313" w:name="_Ref58601894"/>
      <w:r w:rsidRPr="002854E7">
        <w:rPr>
          <w:rFonts w:asciiTheme="minorHAnsi" w:eastAsia="Calibri" w:hAnsiTheme="minorHAnsi" w:cs="Times New Roman"/>
          <w:color w:val="000000" w:themeColor="text1"/>
        </w:rPr>
        <w:t xml:space="preserve">Wykonawca jest zobowiązany do wniesienia </w:t>
      </w:r>
      <w:r w:rsidR="00C841D9" w:rsidRPr="002854E7">
        <w:rPr>
          <w:rFonts w:asciiTheme="minorHAnsi" w:eastAsia="Calibri" w:hAnsiTheme="minorHAnsi" w:cs="Times New Roman"/>
          <w:color w:val="000000" w:themeColor="text1"/>
        </w:rPr>
        <w:t xml:space="preserve">uzupełniającego </w:t>
      </w:r>
      <w:r w:rsidR="007C183D" w:rsidRPr="002854E7">
        <w:rPr>
          <w:rFonts w:asciiTheme="minorHAnsi" w:eastAsia="Calibri" w:hAnsiTheme="minorHAnsi" w:cs="Times New Roman"/>
          <w:color w:val="000000" w:themeColor="text1"/>
        </w:rPr>
        <w:t xml:space="preserve">Zabezpieczenia </w:t>
      </w:r>
      <w:r w:rsidRPr="002854E7">
        <w:rPr>
          <w:rFonts w:asciiTheme="minorHAnsi" w:eastAsia="Calibri" w:hAnsiTheme="minorHAnsi" w:cs="Times New Roman"/>
          <w:color w:val="000000" w:themeColor="text1"/>
        </w:rPr>
        <w:t xml:space="preserve">Należytego Wykonania Umowy w zakresie </w:t>
      </w:r>
      <w:r w:rsidR="00F27C9B" w:rsidRPr="002854E7">
        <w:rPr>
          <w:rFonts w:asciiTheme="minorHAnsi" w:eastAsia="Calibri" w:hAnsiTheme="minorHAnsi" w:cs="Times New Roman"/>
          <w:color w:val="000000" w:themeColor="text1"/>
        </w:rPr>
        <w:t>Etapu II</w:t>
      </w:r>
      <w:r w:rsidR="00A1375C" w:rsidRPr="002854E7">
        <w:rPr>
          <w:rFonts w:asciiTheme="minorHAnsi" w:eastAsia="Calibri" w:hAnsiTheme="minorHAnsi" w:cs="Times New Roman"/>
          <w:color w:val="000000" w:themeColor="text1"/>
        </w:rPr>
        <w:t xml:space="preserve"> </w:t>
      </w:r>
      <w:r w:rsidRPr="002854E7">
        <w:rPr>
          <w:rFonts w:asciiTheme="minorHAnsi" w:eastAsia="Calibri" w:hAnsiTheme="minorHAnsi" w:cs="Times New Roman"/>
          <w:color w:val="000000" w:themeColor="text1"/>
        </w:rPr>
        <w:t xml:space="preserve">w wysokości </w:t>
      </w:r>
      <w:r w:rsidR="004F6A8D" w:rsidRPr="002854E7">
        <w:rPr>
          <w:rFonts w:asciiTheme="minorHAnsi" w:eastAsia="Calibri" w:hAnsiTheme="minorHAnsi" w:cs="Times New Roman"/>
          <w:color w:val="000000" w:themeColor="text1"/>
        </w:rPr>
        <w:t xml:space="preserve">30% </w:t>
      </w:r>
      <w:r w:rsidRPr="002854E7">
        <w:rPr>
          <w:rFonts w:asciiTheme="minorHAnsi" w:eastAsia="Calibri" w:hAnsiTheme="minorHAnsi" w:cs="Times New Roman"/>
          <w:color w:val="000000" w:themeColor="text1"/>
        </w:rPr>
        <w:t xml:space="preserve">maksymalnego wynagrodzenia </w:t>
      </w:r>
      <w:r w:rsidR="00E474B6" w:rsidRPr="002854E7">
        <w:rPr>
          <w:rFonts w:asciiTheme="minorHAnsi" w:eastAsia="Calibri" w:hAnsiTheme="minorHAnsi" w:cs="Times New Roman"/>
          <w:color w:val="000000" w:themeColor="text1"/>
        </w:rPr>
        <w:t>Wykonawcy</w:t>
      </w:r>
      <w:r w:rsidRPr="002854E7">
        <w:rPr>
          <w:rFonts w:asciiTheme="minorHAnsi" w:eastAsia="Calibri" w:hAnsiTheme="minorHAnsi" w:cs="Times New Roman"/>
          <w:color w:val="000000" w:themeColor="text1"/>
        </w:rPr>
        <w:t xml:space="preserve"> określonego w </w:t>
      </w:r>
      <w:r w:rsidRPr="002854E7">
        <w:rPr>
          <w:rFonts w:asciiTheme="minorHAnsi" w:eastAsia="Calibri" w:hAnsiTheme="minorHAnsi" w:cs="Times New Roman"/>
          <w:color w:val="000000" w:themeColor="text1"/>
          <w:shd w:val="clear" w:color="auto" w:fill="E6E6E6"/>
        </w:rPr>
        <w:fldChar w:fldCharType="begin"/>
      </w:r>
      <w:r w:rsidRPr="002854E7">
        <w:rPr>
          <w:rFonts w:asciiTheme="minorHAnsi" w:eastAsia="Calibri" w:hAnsiTheme="minorHAnsi" w:cs="Times New Roman"/>
          <w:color w:val="000000" w:themeColor="text1"/>
        </w:rPr>
        <w:instrText xml:space="preserve"> REF _Ref479976521 \r \h </w:instrText>
      </w:r>
      <w:r w:rsidR="009A6ACA" w:rsidRPr="002854E7">
        <w:rPr>
          <w:rFonts w:asciiTheme="minorHAnsi" w:eastAsia="Calibri" w:hAnsiTheme="minorHAnsi" w:cs="Times New Roman"/>
          <w:color w:val="000000" w:themeColor="text1"/>
        </w:rPr>
        <w:instrText xml:space="preserve"> \* MERGEFORMAT </w:instrText>
      </w:r>
      <w:r w:rsidRPr="002854E7">
        <w:rPr>
          <w:rFonts w:asciiTheme="minorHAnsi" w:eastAsia="Calibri" w:hAnsiTheme="minorHAnsi" w:cs="Times New Roman"/>
          <w:color w:val="000000" w:themeColor="text1"/>
          <w:shd w:val="clear" w:color="auto" w:fill="E6E6E6"/>
        </w:rPr>
      </w:r>
      <w:r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ART. 23</w:t>
      </w:r>
      <w:r w:rsidRPr="002854E7">
        <w:rPr>
          <w:rFonts w:asciiTheme="minorHAnsi" w:eastAsia="Calibri" w:hAnsiTheme="minorHAnsi" w:cs="Times New Roman"/>
          <w:color w:val="000000" w:themeColor="text1"/>
          <w:shd w:val="clear" w:color="auto" w:fill="E6E6E6"/>
        </w:rPr>
        <w:fldChar w:fldCharType="end"/>
      </w:r>
      <w:r w:rsidRPr="002854E7">
        <w:rPr>
          <w:rFonts w:asciiTheme="minorHAnsi" w:eastAsia="Calibri" w:hAnsiTheme="minorHAnsi" w:cs="Times New Roman"/>
          <w:color w:val="000000" w:themeColor="text1"/>
        </w:rPr>
        <w:t xml:space="preserve"> </w:t>
      </w:r>
      <w:r w:rsidR="00EC6134" w:rsidRPr="002854E7">
        <w:rPr>
          <w:rFonts w:asciiTheme="minorHAnsi" w:eastAsia="Calibri" w:hAnsiTheme="minorHAnsi" w:cs="Times New Roman"/>
          <w:color w:val="000000" w:themeColor="text1"/>
          <w:shd w:val="clear" w:color="auto" w:fill="E6E6E6"/>
        </w:rPr>
        <w:fldChar w:fldCharType="begin"/>
      </w:r>
      <w:r w:rsidR="00EC6134" w:rsidRPr="002854E7">
        <w:rPr>
          <w:rFonts w:asciiTheme="minorHAnsi" w:eastAsia="Calibri" w:hAnsiTheme="minorHAnsi" w:cs="Times New Roman"/>
          <w:color w:val="000000" w:themeColor="text1"/>
        </w:rPr>
        <w:instrText xml:space="preserve"> REF _Ref52743658 \r \h </w:instrText>
      </w:r>
      <w:r w:rsidR="00862665" w:rsidRPr="002854E7">
        <w:rPr>
          <w:rFonts w:asciiTheme="minorHAnsi" w:eastAsia="Calibri" w:hAnsiTheme="minorHAnsi" w:cs="Times New Roman"/>
          <w:color w:val="000000" w:themeColor="text1"/>
        </w:rPr>
        <w:instrText xml:space="preserve"> \* MERGEFORMAT </w:instrText>
      </w:r>
      <w:r w:rsidR="00EC6134" w:rsidRPr="002854E7">
        <w:rPr>
          <w:rFonts w:asciiTheme="minorHAnsi" w:eastAsia="Calibri" w:hAnsiTheme="minorHAnsi" w:cs="Times New Roman"/>
          <w:color w:val="000000" w:themeColor="text1"/>
          <w:shd w:val="clear" w:color="auto" w:fill="E6E6E6"/>
        </w:rPr>
      </w:r>
      <w:r w:rsidR="00EC6134"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§3</w:t>
      </w:r>
      <w:r w:rsidR="00EC6134" w:rsidRPr="002854E7">
        <w:rPr>
          <w:rFonts w:asciiTheme="minorHAnsi" w:eastAsia="Calibri" w:hAnsiTheme="minorHAnsi" w:cs="Times New Roman"/>
          <w:color w:val="000000" w:themeColor="text1"/>
          <w:shd w:val="clear" w:color="auto" w:fill="E6E6E6"/>
        </w:rPr>
        <w:fldChar w:fldCharType="end"/>
      </w:r>
      <w:r w:rsidR="00EC6134" w:rsidRPr="002854E7">
        <w:rPr>
          <w:rFonts w:asciiTheme="minorHAnsi" w:eastAsia="Calibri" w:hAnsiTheme="minorHAnsi" w:cs="Times New Roman"/>
          <w:color w:val="000000" w:themeColor="text1"/>
        </w:rPr>
        <w:t xml:space="preserve"> </w:t>
      </w:r>
      <w:r w:rsidRPr="002854E7">
        <w:rPr>
          <w:rFonts w:asciiTheme="minorHAnsi" w:eastAsia="Calibri" w:hAnsiTheme="minorHAnsi" w:cs="Times New Roman"/>
          <w:color w:val="000000" w:themeColor="text1"/>
        </w:rPr>
        <w:t xml:space="preserve">tj. [___] zł, w formie </w:t>
      </w:r>
      <w:r w:rsidR="004F6A8D" w:rsidRPr="002854E7">
        <w:rPr>
          <w:rFonts w:asciiTheme="minorHAnsi" w:hAnsiTheme="minorHAnsi" w:cstheme="minorHAnsi"/>
          <w:color w:val="000000" w:themeColor="text1"/>
        </w:rPr>
        <w:t>weksla „in blanco” z adnotacją „bez protestu” wraz z deklaracją wekslową</w:t>
      </w:r>
      <w:r w:rsidRPr="002854E7">
        <w:rPr>
          <w:rFonts w:asciiTheme="minorHAnsi" w:eastAsia="Calibri" w:hAnsiTheme="minorHAnsi" w:cs="Times New Roman"/>
          <w:color w:val="000000" w:themeColor="text1"/>
        </w:rPr>
        <w:t xml:space="preserve">, w terminie 21 dni od dnia </w:t>
      </w:r>
      <w:r w:rsidR="00A1595E" w:rsidRPr="002854E7">
        <w:rPr>
          <w:rFonts w:asciiTheme="minorHAnsi" w:eastAsia="Calibri" w:hAnsiTheme="minorHAnsi" w:cs="Times New Roman"/>
          <w:color w:val="000000" w:themeColor="text1"/>
        </w:rPr>
        <w:t xml:space="preserve">uzyskania </w:t>
      </w:r>
      <w:r w:rsidRPr="002854E7">
        <w:rPr>
          <w:rFonts w:asciiTheme="minorHAnsi" w:hAnsiTheme="minorHAnsi"/>
          <w:color w:val="000000" w:themeColor="text1"/>
        </w:rPr>
        <w:t xml:space="preserve">Wyniku Pozytywnego po </w:t>
      </w:r>
      <w:r w:rsidR="00030AF5" w:rsidRPr="002854E7">
        <w:rPr>
          <w:rFonts w:asciiTheme="minorHAnsi" w:hAnsiTheme="minorHAnsi"/>
          <w:color w:val="000000" w:themeColor="text1"/>
        </w:rPr>
        <w:t>S</w:t>
      </w:r>
      <w:r w:rsidRPr="002854E7">
        <w:rPr>
          <w:rFonts w:asciiTheme="minorHAnsi" w:hAnsiTheme="minorHAnsi"/>
          <w:color w:val="000000" w:themeColor="text1"/>
        </w:rPr>
        <w:t xml:space="preserve">elekcji </w:t>
      </w:r>
      <w:r w:rsidR="00F27C9B" w:rsidRPr="002854E7">
        <w:rPr>
          <w:rFonts w:asciiTheme="minorHAnsi" w:hAnsiTheme="minorHAnsi"/>
          <w:color w:val="000000" w:themeColor="text1"/>
        </w:rPr>
        <w:t>Etapu I</w:t>
      </w:r>
      <w:r w:rsidR="00A1375C" w:rsidRPr="002854E7">
        <w:rPr>
          <w:rFonts w:asciiTheme="minorHAnsi" w:hAnsiTheme="minorHAnsi"/>
          <w:color w:val="000000" w:themeColor="text1"/>
        </w:rPr>
        <w:t>,</w:t>
      </w:r>
      <w:r w:rsidRPr="002854E7">
        <w:rPr>
          <w:rFonts w:asciiTheme="minorHAnsi" w:hAnsiTheme="minorHAnsi"/>
          <w:color w:val="000000" w:themeColor="text1"/>
        </w:rPr>
        <w:t xml:space="preserve"> </w:t>
      </w:r>
      <w:r w:rsidR="009C6963" w:rsidRPr="002854E7">
        <w:rPr>
          <w:rFonts w:asciiTheme="minorHAnsi" w:hAnsiTheme="minorHAnsi"/>
          <w:color w:val="000000" w:themeColor="text1"/>
        </w:rPr>
        <w:t xml:space="preserve">a nie później niż wraz z wnioskiem o </w:t>
      </w:r>
      <w:r w:rsidR="001A04D2" w:rsidRPr="002854E7">
        <w:rPr>
          <w:rFonts w:asciiTheme="minorHAnsi" w:hAnsiTheme="minorHAnsi"/>
          <w:color w:val="000000" w:themeColor="text1"/>
        </w:rPr>
        <w:t>Z</w:t>
      </w:r>
      <w:r w:rsidR="009C6963" w:rsidRPr="002854E7">
        <w:rPr>
          <w:rFonts w:asciiTheme="minorHAnsi" w:hAnsiTheme="minorHAnsi"/>
          <w:color w:val="000000" w:themeColor="text1"/>
        </w:rPr>
        <w:t xml:space="preserve">aliczkę na poczet realizacji </w:t>
      </w:r>
      <w:r w:rsidR="00F27C9B" w:rsidRPr="002854E7">
        <w:rPr>
          <w:rFonts w:asciiTheme="minorHAnsi" w:hAnsiTheme="minorHAnsi"/>
          <w:color w:val="000000" w:themeColor="text1"/>
        </w:rPr>
        <w:t>Etapu II</w:t>
      </w:r>
      <w:r w:rsidR="009C6963" w:rsidRPr="002854E7">
        <w:rPr>
          <w:rFonts w:asciiTheme="minorHAnsi" w:hAnsiTheme="minorHAnsi"/>
          <w:color w:val="000000" w:themeColor="text1"/>
        </w:rPr>
        <w:t xml:space="preserve">, </w:t>
      </w:r>
      <w:r w:rsidRPr="002854E7">
        <w:rPr>
          <w:rFonts w:asciiTheme="minorHAnsi" w:hAnsiTheme="minorHAnsi"/>
          <w:color w:val="000000" w:themeColor="text1"/>
        </w:rPr>
        <w:t xml:space="preserve">pod rygorem prawa odstąpienia od Umowy przez </w:t>
      </w:r>
      <w:r w:rsidR="00032C33" w:rsidRPr="002854E7">
        <w:rPr>
          <w:rFonts w:asciiTheme="minorHAnsi" w:hAnsiTheme="minorHAnsi"/>
          <w:color w:val="000000" w:themeColor="text1"/>
        </w:rPr>
        <w:t xml:space="preserve">NCBR </w:t>
      </w:r>
      <w:r w:rsidRPr="002854E7">
        <w:rPr>
          <w:rFonts w:asciiTheme="minorHAnsi" w:hAnsiTheme="minorHAnsi"/>
          <w:color w:val="000000" w:themeColor="text1"/>
        </w:rPr>
        <w:t xml:space="preserve">w terminie 90 dni od dnia upływu terminu wniesienia </w:t>
      </w:r>
      <w:r w:rsidR="007C183D" w:rsidRPr="002854E7">
        <w:rPr>
          <w:rFonts w:asciiTheme="minorHAnsi" w:eastAsia="Calibri" w:hAnsiTheme="minorHAnsi" w:cs="Times New Roman"/>
          <w:color w:val="000000" w:themeColor="text1"/>
        </w:rPr>
        <w:t xml:space="preserve">Zabezpieczenia </w:t>
      </w:r>
      <w:r w:rsidRPr="002854E7">
        <w:rPr>
          <w:rFonts w:asciiTheme="minorHAnsi" w:eastAsia="Calibri" w:hAnsiTheme="minorHAnsi" w:cs="Times New Roman"/>
          <w:color w:val="000000" w:themeColor="text1"/>
        </w:rPr>
        <w:t>Należytego Wykonania Umowy w</w:t>
      </w:r>
      <w:r w:rsidR="00F27C9B" w:rsidRPr="002854E7">
        <w:rPr>
          <w:rFonts w:asciiTheme="minorHAnsi" w:eastAsia="Calibri" w:hAnsiTheme="minorHAnsi" w:cs="Times New Roman"/>
          <w:color w:val="000000" w:themeColor="text1"/>
        </w:rPr>
        <w:t> </w:t>
      </w:r>
      <w:r w:rsidRPr="002854E7">
        <w:rPr>
          <w:rFonts w:asciiTheme="minorHAnsi" w:eastAsia="Calibri" w:hAnsiTheme="minorHAnsi" w:cs="Times New Roman"/>
          <w:color w:val="000000" w:themeColor="text1"/>
        </w:rPr>
        <w:t xml:space="preserve">zakresie </w:t>
      </w:r>
      <w:r w:rsidR="00F27C9B" w:rsidRPr="002854E7">
        <w:rPr>
          <w:rFonts w:asciiTheme="minorHAnsi" w:eastAsia="Calibri" w:hAnsiTheme="minorHAnsi" w:cs="Times New Roman"/>
          <w:color w:val="000000" w:themeColor="text1"/>
        </w:rPr>
        <w:t>Etapu II</w:t>
      </w:r>
      <w:r w:rsidR="004F6A8D" w:rsidRPr="002854E7">
        <w:rPr>
          <w:rFonts w:asciiTheme="minorHAnsi" w:eastAsia="Calibri" w:hAnsiTheme="minorHAnsi" w:cs="Times New Roman"/>
          <w:color w:val="000000" w:themeColor="text1"/>
        </w:rPr>
        <w:t>.</w:t>
      </w:r>
      <w:bookmarkEnd w:id="313"/>
    </w:p>
    <w:p w14:paraId="6D921170" w14:textId="4ED31567" w:rsidR="006B2A76" w:rsidRPr="002854E7" w:rsidRDefault="00B067D1"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bookmarkStart w:id="314" w:name="_Ref58602148"/>
      <w:r w:rsidRPr="002854E7">
        <w:rPr>
          <w:rFonts w:asciiTheme="minorHAnsi" w:eastAsia="Calibri" w:hAnsiTheme="minorHAnsi" w:cs="Times New Roman"/>
          <w:color w:val="000000" w:themeColor="text1"/>
        </w:rPr>
        <w:t>Wykonawca jest zobowiązany do wniesienia</w:t>
      </w:r>
      <w:r w:rsidR="00492DBD" w:rsidRPr="002854E7">
        <w:rPr>
          <w:rFonts w:asciiTheme="minorHAnsi" w:eastAsia="Calibri" w:hAnsiTheme="minorHAnsi" w:cs="Times New Roman"/>
          <w:color w:val="000000" w:themeColor="text1"/>
        </w:rPr>
        <w:t xml:space="preserve">, w terminie 21 dni od dnia uzyskania </w:t>
      </w:r>
      <w:r w:rsidR="00492DBD" w:rsidRPr="002854E7">
        <w:rPr>
          <w:rFonts w:asciiTheme="minorHAnsi" w:hAnsiTheme="minorHAnsi"/>
          <w:color w:val="000000" w:themeColor="text1"/>
        </w:rPr>
        <w:t xml:space="preserve">Wyniku Pozytywnego po Selekcji Etapu II, </w:t>
      </w:r>
      <w:r w:rsidR="00C841D9" w:rsidRPr="002854E7">
        <w:rPr>
          <w:rFonts w:asciiTheme="minorHAnsi" w:hAnsiTheme="minorHAnsi"/>
          <w:color w:val="000000" w:themeColor="text1"/>
        </w:rPr>
        <w:t xml:space="preserve">a nie później niż wraz z wnioskiem o Zaliczkę na poczet realizacji Etapu III, uzupełniającego </w:t>
      </w:r>
      <w:r w:rsidRPr="002854E7">
        <w:rPr>
          <w:rFonts w:asciiTheme="minorHAnsi" w:eastAsia="Calibri" w:hAnsiTheme="minorHAnsi" w:cs="Times New Roman"/>
          <w:color w:val="000000" w:themeColor="text1"/>
        </w:rPr>
        <w:t xml:space="preserve">Zabezpieczenie Należytego Wykonania Umowy w zakresie </w:t>
      </w:r>
      <w:r w:rsidR="00F27C9B" w:rsidRPr="002854E7">
        <w:rPr>
          <w:rFonts w:asciiTheme="minorHAnsi" w:eastAsia="Calibri" w:hAnsiTheme="minorHAnsi" w:cs="Times New Roman"/>
          <w:color w:val="000000" w:themeColor="text1"/>
        </w:rPr>
        <w:t>Etapu III</w:t>
      </w:r>
      <w:r w:rsidR="00A1375C" w:rsidRPr="002854E7">
        <w:rPr>
          <w:rFonts w:asciiTheme="minorHAnsi" w:eastAsia="Calibri" w:hAnsiTheme="minorHAnsi" w:cs="Times New Roman"/>
          <w:color w:val="000000" w:themeColor="text1"/>
        </w:rPr>
        <w:t xml:space="preserve"> </w:t>
      </w:r>
      <w:r w:rsidRPr="002854E7">
        <w:rPr>
          <w:rFonts w:asciiTheme="minorHAnsi" w:eastAsia="Calibri" w:hAnsiTheme="minorHAnsi" w:cs="Times New Roman"/>
          <w:color w:val="000000" w:themeColor="text1"/>
        </w:rPr>
        <w:t xml:space="preserve">w wysokości </w:t>
      </w:r>
      <w:r w:rsidR="004F6A8D" w:rsidRPr="002854E7">
        <w:rPr>
          <w:rFonts w:asciiTheme="minorHAnsi" w:eastAsia="Calibri" w:hAnsiTheme="minorHAnsi" w:cs="Times New Roman"/>
          <w:color w:val="000000" w:themeColor="text1"/>
        </w:rPr>
        <w:t xml:space="preserve">30% </w:t>
      </w:r>
      <w:r w:rsidRPr="002854E7">
        <w:rPr>
          <w:rFonts w:asciiTheme="minorHAnsi" w:eastAsia="Calibri" w:hAnsiTheme="minorHAnsi" w:cs="Times New Roman"/>
          <w:color w:val="000000" w:themeColor="text1"/>
        </w:rPr>
        <w:t xml:space="preserve">maksymalnego wynagrodzenia </w:t>
      </w:r>
      <w:r w:rsidR="00E474B6" w:rsidRPr="002854E7">
        <w:rPr>
          <w:rFonts w:asciiTheme="minorHAnsi" w:eastAsia="Calibri" w:hAnsiTheme="minorHAnsi" w:cs="Times New Roman"/>
          <w:color w:val="000000" w:themeColor="text1"/>
        </w:rPr>
        <w:t xml:space="preserve">Wykonawcy </w:t>
      </w:r>
      <w:r w:rsidRPr="002854E7">
        <w:rPr>
          <w:rFonts w:asciiTheme="minorHAnsi" w:eastAsia="Calibri" w:hAnsiTheme="minorHAnsi" w:cs="Times New Roman"/>
          <w:color w:val="000000" w:themeColor="text1"/>
        </w:rPr>
        <w:t xml:space="preserve">określonego w </w:t>
      </w:r>
      <w:r w:rsidRPr="002854E7">
        <w:rPr>
          <w:rFonts w:asciiTheme="minorHAnsi" w:eastAsia="Calibri" w:hAnsiTheme="minorHAnsi" w:cs="Times New Roman"/>
          <w:color w:val="000000" w:themeColor="text1"/>
          <w:shd w:val="clear" w:color="auto" w:fill="E6E6E6"/>
        </w:rPr>
        <w:fldChar w:fldCharType="begin"/>
      </w:r>
      <w:r w:rsidRPr="002854E7">
        <w:rPr>
          <w:rFonts w:asciiTheme="minorHAnsi" w:eastAsia="Calibri" w:hAnsiTheme="minorHAnsi" w:cs="Times New Roman"/>
          <w:color w:val="000000" w:themeColor="text1"/>
        </w:rPr>
        <w:instrText xml:space="preserve"> REF _Ref479976521 \r \h </w:instrText>
      </w:r>
      <w:r w:rsidR="009A6ACA" w:rsidRPr="002854E7">
        <w:rPr>
          <w:rFonts w:asciiTheme="minorHAnsi" w:eastAsia="Calibri" w:hAnsiTheme="minorHAnsi" w:cs="Times New Roman"/>
          <w:color w:val="000000" w:themeColor="text1"/>
        </w:rPr>
        <w:instrText xml:space="preserve"> \* MERGEFORMAT </w:instrText>
      </w:r>
      <w:r w:rsidRPr="002854E7">
        <w:rPr>
          <w:rFonts w:asciiTheme="minorHAnsi" w:eastAsia="Calibri" w:hAnsiTheme="minorHAnsi" w:cs="Times New Roman"/>
          <w:color w:val="000000" w:themeColor="text1"/>
          <w:shd w:val="clear" w:color="auto" w:fill="E6E6E6"/>
        </w:rPr>
      </w:r>
      <w:r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ART. 23</w:t>
      </w:r>
      <w:r w:rsidRPr="002854E7">
        <w:rPr>
          <w:rFonts w:asciiTheme="minorHAnsi" w:eastAsia="Calibri" w:hAnsiTheme="minorHAnsi" w:cs="Times New Roman"/>
          <w:color w:val="000000" w:themeColor="text1"/>
          <w:shd w:val="clear" w:color="auto" w:fill="E6E6E6"/>
        </w:rPr>
        <w:fldChar w:fldCharType="end"/>
      </w:r>
      <w:r w:rsidRPr="002854E7">
        <w:rPr>
          <w:rFonts w:asciiTheme="minorHAnsi" w:eastAsia="Calibri" w:hAnsiTheme="minorHAnsi" w:cs="Times New Roman"/>
          <w:color w:val="000000" w:themeColor="text1"/>
        </w:rPr>
        <w:t xml:space="preserve"> </w:t>
      </w:r>
      <w:r w:rsidR="00EC6134" w:rsidRPr="002854E7">
        <w:rPr>
          <w:rFonts w:asciiTheme="minorHAnsi" w:eastAsia="Calibri" w:hAnsiTheme="minorHAnsi" w:cs="Times New Roman"/>
          <w:color w:val="000000" w:themeColor="text1"/>
          <w:shd w:val="clear" w:color="auto" w:fill="E6E6E6"/>
        </w:rPr>
        <w:fldChar w:fldCharType="begin"/>
      </w:r>
      <w:r w:rsidR="00EC6134" w:rsidRPr="002854E7">
        <w:rPr>
          <w:rFonts w:asciiTheme="minorHAnsi" w:eastAsia="Calibri" w:hAnsiTheme="minorHAnsi" w:cs="Times New Roman"/>
          <w:color w:val="000000" w:themeColor="text1"/>
        </w:rPr>
        <w:instrText xml:space="preserve"> REF _Ref52743739 \r \h </w:instrText>
      </w:r>
      <w:r w:rsidR="00862665" w:rsidRPr="002854E7">
        <w:rPr>
          <w:rFonts w:asciiTheme="minorHAnsi" w:eastAsia="Calibri" w:hAnsiTheme="minorHAnsi" w:cs="Times New Roman"/>
          <w:color w:val="000000" w:themeColor="text1"/>
        </w:rPr>
        <w:instrText xml:space="preserve"> \* MERGEFORMAT </w:instrText>
      </w:r>
      <w:r w:rsidR="00EC6134" w:rsidRPr="002854E7">
        <w:rPr>
          <w:rFonts w:asciiTheme="minorHAnsi" w:eastAsia="Calibri" w:hAnsiTheme="minorHAnsi" w:cs="Times New Roman"/>
          <w:color w:val="000000" w:themeColor="text1"/>
          <w:shd w:val="clear" w:color="auto" w:fill="E6E6E6"/>
        </w:rPr>
      </w:r>
      <w:r w:rsidR="00EC6134"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§4</w:t>
      </w:r>
      <w:r w:rsidR="00EC6134" w:rsidRPr="002854E7">
        <w:rPr>
          <w:rFonts w:asciiTheme="minorHAnsi" w:eastAsia="Calibri" w:hAnsiTheme="minorHAnsi" w:cs="Times New Roman"/>
          <w:color w:val="000000" w:themeColor="text1"/>
          <w:shd w:val="clear" w:color="auto" w:fill="E6E6E6"/>
        </w:rPr>
        <w:fldChar w:fldCharType="end"/>
      </w:r>
      <w:r w:rsidR="00EC6134" w:rsidRPr="002854E7">
        <w:rPr>
          <w:rFonts w:asciiTheme="minorHAnsi" w:eastAsia="Calibri" w:hAnsiTheme="minorHAnsi" w:cs="Times New Roman"/>
          <w:color w:val="000000" w:themeColor="text1"/>
        </w:rPr>
        <w:t xml:space="preserve"> </w:t>
      </w:r>
      <w:r w:rsidRPr="002854E7">
        <w:rPr>
          <w:rFonts w:asciiTheme="minorHAnsi" w:eastAsia="Calibri" w:hAnsiTheme="minorHAnsi" w:cs="Times New Roman"/>
          <w:color w:val="000000" w:themeColor="text1"/>
        </w:rPr>
        <w:t xml:space="preserve">tj. [___] zł, </w:t>
      </w:r>
      <w:r w:rsidR="00AB0DBF" w:rsidRPr="002854E7">
        <w:rPr>
          <w:rFonts w:asciiTheme="minorHAnsi" w:eastAsia="Calibri" w:hAnsiTheme="minorHAnsi"/>
          <w:color w:val="000000" w:themeColor="text1"/>
        </w:rPr>
        <w:t xml:space="preserve">w terminie 30 dni od otrzymania w ramach Selekcji Etapu II Wyniku Pozytywnego </w:t>
      </w:r>
      <w:r w:rsidR="00AB0DBF" w:rsidRPr="002854E7">
        <w:rPr>
          <w:rFonts w:asciiTheme="minorHAnsi" w:hAnsiTheme="minorHAnsi"/>
          <w:color w:val="000000" w:themeColor="text1"/>
        </w:rPr>
        <w:t xml:space="preserve">z Dopuszczeniem do Kolejnego Etapu, </w:t>
      </w:r>
      <w:r w:rsidRPr="002854E7">
        <w:rPr>
          <w:rFonts w:asciiTheme="minorHAnsi" w:eastAsia="Calibri" w:hAnsiTheme="minorHAnsi" w:cs="Times New Roman"/>
          <w:color w:val="000000" w:themeColor="text1"/>
        </w:rPr>
        <w:t xml:space="preserve">w formie </w:t>
      </w:r>
      <w:r w:rsidR="006B2A76" w:rsidRPr="002854E7">
        <w:rPr>
          <w:rFonts w:asciiTheme="minorHAnsi" w:eastAsia="Calibri" w:hAnsiTheme="minorHAnsi"/>
          <w:color w:val="000000" w:themeColor="text1"/>
        </w:rPr>
        <w:t>gwarancji bankowej lub gwarancji ubezpieczeniowej, z której treści winno wynikać, że:</w:t>
      </w:r>
      <w:bookmarkEnd w:id="314"/>
    </w:p>
    <w:p w14:paraId="17B3E4CF" w14:textId="77777777" w:rsidR="006B2A76" w:rsidRPr="002854E7" w:rsidRDefault="006B2A76" w:rsidP="00B96C37">
      <w:pPr>
        <w:numPr>
          <w:ilvl w:val="1"/>
          <w:numId w:val="37"/>
        </w:numPr>
        <w:spacing w:after="0" w:line="240" w:lineRule="auto"/>
        <w:ind w:left="851"/>
        <w:contextualSpacing/>
        <w:jc w:val="both"/>
        <w:rPr>
          <w:rFonts w:asciiTheme="minorHAnsi" w:eastAsia="Calibri" w:hAnsiTheme="minorHAnsi" w:cs="Times New Roman"/>
          <w:color w:val="000000" w:themeColor="text1"/>
        </w:rPr>
      </w:pPr>
      <w:r w:rsidRPr="002854E7">
        <w:rPr>
          <w:rFonts w:asciiTheme="minorHAnsi" w:eastAsia="Calibri" w:hAnsiTheme="minorHAnsi" w:cstheme="minorHAnsi"/>
          <w:color w:val="000000" w:themeColor="text1"/>
        </w:rPr>
        <w:t>gwarant zapłaci, na rzecz NCBR w terminie maksymalnie 30 dni od pisemnego żądania kwotę zabezpieczenia, na pierwsze wezwanie NCBR, nieodwołanie bezwarunkowo, niezależnie od podnoszonych zastrzeżeń Wykonawcy, bez wymagania udokumentowania roszczenia i bez dochodzenia, czy wezwanie NCBR jest uzasadnione,</w:t>
      </w:r>
    </w:p>
    <w:p w14:paraId="6B5D9B0F" w14:textId="77777777" w:rsidR="006B2A76" w:rsidRPr="002854E7" w:rsidRDefault="006B2A76" w:rsidP="00B96C37">
      <w:pPr>
        <w:numPr>
          <w:ilvl w:val="1"/>
          <w:numId w:val="37"/>
        </w:numPr>
        <w:spacing w:after="0" w:line="240" w:lineRule="auto"/>
        <w:ind w:left="851"/>
        <w:contextualSpacing/>
        <w:jc w:val="both"/>
        <w:rPr>
          <w:rFonts w:asciiTheme="minorHAnsi" w:eastAsia="Calibri" w:hAnsiTheme="minorHAnsi" w:cstheme="minorHAnsi"/>
          <w:color w:val="000000" w:themeColor="text1"/>
        </w:rPr>
      </w:pPr>
      <w:r w:rsidRPr="002854E7">
        <w:rPr>
          <w:rFonts w:asciiTheme="minorHAnsi" w:eastAsia="Calibri" w:hAnsiTheme="minorHAnsi" w:cstheme="minorHAnsi"/>
          <w:color w:val="000000" w:themeColor="text1"/>
        </w:rPr>
        <w:t>gwarancja podlegać będzie prawu polskiemu, a jej treść będzie wykładana zgodnie z przepisami polskiego prawa,</w:t>
      </w:r>
    </w:p>
    <w:p w14:paraId="011281B1" w14:textId="77777777" w:rsidR="006B2A76" w:rsidRPr="002854E7" w:rsidRDefault="006B2A76" w:rsidP="00B96C37">
      <w:pPr>
        <w:numPr>
          <w:ilvl w:val="1"/>
          <w:numId w:val="37"/>
        </w:numPr>
        <w:spacing w:after="0" w:line="240" w:lineRule="auto"/>
        <w:ind w:left="851"/>
        <w:contextualSpacing/>
        <w:jc w:val="both"/>
        <w:rPr>
          <w:rFonts w:asciiTheme="minorHAnsi" w:eastAsia="Calibri" w:hAnsiTheme="minorHAnsi" w:cstheme="minorHAnsi"/>
          <w:color w:val="000000" w:themeColor="text1"/>
        </w:rPr>
      </w:pPr>
      <w:r w:rsidRPr="002854E7">
        <w:rPr>
          <w:rFonts w:asciiTheme="minorHAnsi" w:eastAsia="Calibri" w:hAnsiTheme="minorHAnsi" w:cstheme="minorHAnsi"/>
          <w:color w:val="000000" w:themeColor="text1"/>
        </w:rPr>
        <w:t>gwarancja musi zostać wniesiona przez gwaranta posiadającego siedzibę na terenie państwa członkowskiego Unii Europejskiej lub Europejskiego Porozumienia o Wolnym Handlu,</w:t>
      </w:r>
    </w:p>
    <w:p w14:paraId="3E0624DD" w14:textId="084590BF" w:rsidR="006B2A76" w:rsidRPr="002854E7" w:rsidRDefault="006B2A76" w:rsidP="00B96C37">
      <w:pPr>
        <w:numPr>
          <w:ilvl w:val="1"/>
          <w:numId w:val="37"/>
        </w:numPr>
        <w:spacing w:after="0" w:line="240" w:lineRule="auto"/>
        <w:ind w:left="851"/>
        <w:contextualSpacing/>
        <w:jc w:val="both"/>
        <w:rPr>
          <w:rFonts w:asciiTheme="minorHAnsi" w:eastAsia="Calibri" w:hAnsiTheme="minorHAnsi" w:cstheme="minorHAnsi"/>
          <w:color w:val="000000" w:themeColor="text1"/>
        </w:rPr>
      </w:pPr>
      <w:r w:rsidRPr="002854E7">
        <w:rPr>
          <w:rFonts w:asciiTheme="minorHAnsi" w:eastAsia="Calibri" w:hAnsiTheme="minorHAnsi" w:cstheme="minorHAnsi"/>
          <w:color w:val="000000" w:themeColor="text1"/>
        </w:rPr>
        <w:t xml:space="preserve">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w:t>
      </w:r>
      <w:r w:rsidRPr="002854E7">
        <w:rPr>
          <w:rFonts w:asciiTheme="minorHAnsi" w:eastAsia="Calibri" w:hAnsiTheme="minorHAnsi" w:cstheme="minorHAnsi"/>
          <w:color w:val="000000" w:themeColor="text1"/>
        </w:rPr>
        <w:lastRenderedPageBreak/>
        <w:t xml:space="preserve">Brak przedłożenia dokumentów wymaganych zgodnie z tym ustępem niesie ze sobą dla </w:t>
      </w:r>
      <w:del w:id="315" w:author="Autor">
        <w:r w:rsidRPr="002854E7" w:rsidDel="003E728C">
          <w:rPr>
            <w:rFonts w:asciiTheme="minorHAnsi" w:eastAsia="Calibri" w:hAnsiTheme="minorHAnsi" w:cstheme="minorHAnsi"/>
            <w:color w:val="000000" w:themeColor="text1"/>
          </w:rPr>
          <w:delText xml:space="preserve">Partnera </w:delText>
        </w:r>
      </w:del>
      <w:ins w:id="316" w:author="Autor">
        <w:r w:rsidR="003E728C" w:rsidRPr="002854E7">
          <w:rPr>
            <w:rFonts w:asciiTheme="minorHAnsi" w:eastAsia="Calibri" w:hAnsiTheme="minorHAnsi" w:cstheme="minorHAnsi"/>
            <w:color w:val="000000" w:themeColor="text1"/>
          </w:rPr>
          <w:t xml:space="preserve">Wykonawcy </w:t>
        </w:r>
      </w:ins>
      <w:r w:rsidRPr="002854E7">
        <w:rPr>
          <w:rFonts w:asciiTheme="minorHAnsi" w:eastAsia="Calibri" w:hAnsiTheme="minorHAnsi" w:cstheme="minorHAnsi"/>
          <w:color w:val="000000" w:themeColor="text1"/>
        </w:rPr>
        <w:t>skutki tożsame z nieprzedłożeniem gwarancji.</w:t>
      </w:r>
    </w:p>
    <w:p w14:paraId="0CC109A8" w14:textId="77777777" w:rsidR="004F6A8D" w:rsidRPr="002854E7" w:rsidRDefault="004F6A8D"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bCs/>
          <w:color w:val="000000" w:themeColor="text1"/>
        </w:rPr>
        <w:t>Deklaracja wekslowa jest sporządzona co najmniej w jednym egzemplarzu przekazywanym NCBR i zawiera następujące elementy:</w:t>
      </w:r>
    </w:p>
    <w:p w14:paraId="649C2907" w14:textId="77777777" w:rsidR="004F6A8D" w:rsidRPr="002854E7" w:rsidRDefault="004F6A8D" w:rsidP="00B96C37">
      <w:pPr>
        <w:numPr>
          <w:ilvl w:val="1"/>
          <w:numId w:val="37"/>
        </w:numPr>
        <w:spacing w:after="0" w:line="240" w:lineRule="auto"/>
        <w:ind w:left="851"/>
        <w:contextualSpacing/>
        <w:jc w:val="both"/>
        <w:rPr>
          <w:rFonts w:asciiTheme="minorHAnsi" w:eastAsia="Calibri" w:hAnsiTheme="minorHAnsi" w:cs="Times New Roman"/>
          <w:bCs/>
          <w:color w:val="000000" w:themeColor="text1"/>
        </w:rPr>
      </w:pPr>
      <w:r w:rsidRPr="002854E7">
        <w:rPr>
          <w:rFonts w:asciiTheme="minorHAnsi" w:eastAsia="Calibri" w:hAnsiTheme="minorHAnsi" w:cs="Times New Roman"/>
          <w:bCs/>
          <w:color w:val="000000" w:themeColor="text1"/>
        </w:rPr>
        <w:t>wskazanie, że składany wraz z nią weksel „in blanco” i opatrzony klauzulą „bez protestu”, podlega uzupełnieniu zgodnie z deklaracją wekslową,</w:t>
      </w:r>
    </w:p>
    <w:p w14:paraId="55DED7D2" w14:textId="46E5DE21" w:rsidR="004F6A8D" w:rsidRPr="002854E7" w:rsidRDefault="004F6A8D" w:rsidP="00B96C37">
      <w:pPr>
        <w:numPr>
          <w:ilvl w:val="1"/>
          <w:numId w:val="37"/>
        </w:numPr>
        <w:spacing w:after="0" w:line="240" w:lineRule="auto"/>
        <w:ind w:left="851"/>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bCs/>
          <w:color w:val="000000" w:themeColor="text1"/>
        </w:rPr>
        <w:t>upoważnienie NCBR</w:t>
      </w:r>
      <w:r w:rsidRPr="002854E7">
        <w:rPr>
          <w:rFonts w:asciiTheme="minorHAnsi" w:eastAsia="Calibri" w:hAnsiTheme="minorHAnsi" w:cs="Times New Roman"/>
          <w:color w:val="000000" w:themeColor="text1"/>
        </w:rPr>
        <w:t xml:space="preserve">, w terminie do dnia </w:t>
      </w:r>
      <w:r w:rsidR="00237BE9" w:rsidRPr="002854E7">
        <w:rPr>
          <w:rFonts w:asciiTheme="minorHAnsi" w:eastAsia="Calibri" w:hAnsiTheme="minorHAnsi" w:cs="Times New Roman"/>
          <w:color w:val="000000" w:themeColor="text1"/>
        </w:rPr>
        <w:t xml:space="preserve">30 czerwca </w:t>
      </w:r>
      <w:r w:rsidR="00B53F59" w:rsidRPr="002854E7">
        <w:rPr>
          <w:rFonts w:asciiTheme="minorHAnsi" w:eastAsia="Calibri" w:hAnsiTheme="minorHAnsi" w:cs="Times New Roman"/>
          <w:color w:val="000000" w:themeColor="text1"/>
        </w:rPr>
        <w:t>202</w:t>
      </w:r>
      <w:r w:rsidR="00237BE9" w:rsidRPr="002854E7">
        <w:rPr>
          <w:rFonts w:asciiTheme="minorHAnsi" w:eastAsia="Calibri" w:hAnsiTheme="minorHAnsi" w:cs="Times New Roman"/>
          <w:color w:val="000000" w:themeColor="text1"/>
        </w:rPr>
        <w:t>4</w:t>
      </w:r>
      <w:r w:rsidRPr="002854E7">
        <w:rPr>
          <w:rFonts w:asciiTheme="minorHAnsi" w:eastAsia="Calibri" w:hAnsiTheme="minorHAnsi" w:cs="Times New Roman"/>
          <w:color w:val="000000" w:themeColor="text1"/>
        </w:rPr>
        <w:t xml:space="preserve"> r., do wypełnienia weksla o sumę</w:t>
      </w:r>
      <w:r w:rsidRPr="002854E7">
        <w:rPr>
          <w:rFonts w:asciiTheme="minorHAnsi" w:eastAsia="Calibri" w:hAnsiTheme="minorHAnsi" w:cs="Times New Roman"/>
          <w:bCs/>
          <w:color w:val="000000" w:themeColor="text1"/>
        </w:rPr>
        <w:t xml:space="preserve"> </w:t>
      </w:r>
      <w:r w:rsidRPr="002854E7">
        <w:rPr>
          <w:rFonts w:asciiTheme="minorHAnsi" w:eastAsia="Calibri" w:hAnsiTheme="minorHAnsi" w:cs="Times New Roman"/>
          <w:color w:val="000000" w:themeColor="text1"/>
        </w:rPr>
        <w:t xml:space="preserve">wekslową do wysokości pełnego zadłużenia wynikającego z Umowy, </w:t>
      </w:r>
      <w:r w:rsidR="00A1595E" w:rsidRPr="002854E7">
        <w:rPr>
          <w:rFonts w:asciiTheme="minorHAnsi" w:eastAsia="Calibri" w:hAnsiTheme="minorHAnsi" w:cs="Times New Roman"/>
          <w:color w:val="000000" w:themeColor="text1"/>
        </w:rPr>
        <w:t>w</w:t>
      </w:r>
      <w:r w:rsidR="000502DF" w:rsidRPr="002854E7">
        <w:rPr>
          <w:rFonts w:asciiTheme="minorHAnsi" w:eastAsia="Calibri" w:hAnsiTheme="minorHAnsi" w:cs="Times New Roman"/>
          <w:color w:val="000000" w:themeColor="text1"/>
        </w:rPr>
        <w:t xml:space="preserve"> tym tytułem </w:t>
      </w:r>
      <w:bookmarkStart w:id="317" w:name="_Hlk511660055"/>
      <w:r w:rsidR="00A1595E" w:rsidRPr="002854E7">
        <w:rPr>
          <w:rFonts w:asciiTheme="minorHAnsi" w:eastAsia="Calibri" w:hAnsiTheme="minorHAnsi" w:cs="Times New Roman"/>
          <w:color w:val="000000" w:themeColor="text1"/>
        </w:rPr>
        <w:t>obowiązk</w:t>
      </w:r>
      <w:r w:rsidR="000502DF" w:rsidRPr="002854E7">
        <w:rPr>
          <w:rFonts w:asciiTheme="minorHAnsi" w:eastAsia="Calibri" w:hAnsiTheme="minorHAnsi" w:cs="Times New Roman"/>
          <w:color w:val="000000" w:themeColor="text1"/>
        </w:rPr>
        <w:t>u</w:t>
      </w:r>
      <w:r w:rsidR="00A1595E" w:rsidRPr="002854E7">
        <w:rPr>
          <w:rFonts w:asciiTheme="minorHAnsi" w:eastAsia="Calibri" w:hAnsiTheme="minorHAnsi" w:cs="Times New Roman"/>
          <w:color w:val="000000" w:themeColor="text1"/>
        </w:rPr>
        <w:t xml:space="preserve"> zwrotu </w:t>
      </w:r>
      <w:r w:rsidR="000502DF" w:rsidRPr="002854E7">
        <w:rPr>
          <w:rFonts w:asciiTheme="minorHAnsi" w:eastAsia="Calibri" w:hAnsiTheme="minorHAnsi" w:cs="Times New Roman"/>
          <w:color w:val="000000" w:themeColor="text1"/>
        </w:rPr>
        <w:t>Z</w:t>
      </w:r>
      <w:r w:rsidR="00A1595E" w:rsidRPr="002854E7">
        <w:rPr>
          <w:rFonts w:asciiTheme="minorHAnsi" w:eastAsia="Calibri" w:hAnsiTheme="minorHAnsi" w:cs="Times New Roman"/>
          <w:color w:val="000000" w:themeColor="text1"/>
        </w:rPr>
        <w:t xml:space="preserve">aliczek, </w:t>
      </w:r>
      <w:r w:rsidR="000502DF" w:rsidRPr="002854E7">
        <w:rPr>
          <w:rFonts w:asciiTheme="minorHAnsi" w:eastAsia="Calibri" w:hAnsiTheme="minorHAnsi" w:cs="Times New Roman"/>
          <w:color w:val="000000" w:themeColor="text1"/>
        </w:rPr>
        <w:t>kar umownych</w:t>
      </w:r>
      <w:r w:rsidR="00A1595E" w:rsidRPr="002854E7">
        <w:rPr>
          <w:rFonts w:asciiTheme="minorHAnsi" w:eastAsia="Calibri" w:hAnsiTheme="minorHAnsi" w:cs="Times New Roman"/>
          <w:color w:val="000000" w:themeColor="text1"/>
        </w:rPr>
        <w:t xml:space="preserve"> </w:t>
      </w:r>
      <w:r w:rsidRPr="002854E7">
        <w:rPr>
          <w:rFonts w:asciiTheme="minorHAnsi" w:eastAsia="Calibri" w:hAnsiTheme="minorHAnsi" w:cs="Times New Roman"/>
          <w:color w:val="000000" w:themeColor="text1"/>
        </w:rPr>
        <w:t xml:space="preserve">łącznie z przysługującymi opłatami, poniesionymi kosztami i odsetkami, </w:t>
      </w:r>
      <w:bookmarkEnd w:id="317"/>
    </w:p>
    <w:p w14:paraId="610A6ACE" w14:textId="77777777" w:rsidR="004F6A8D" w:rsidRPr="002854E7" w:rsidRDefault="004F6A8D" w:rsidP="00B96C37">
      <w:pPr>
        <w:numPr>
          <w:ilvl w:val="1"/>
          <w:numId w:val="37"/>
        </w:numPr>
        <w:spacing w:after="0" w:line="240" w:lineRule="auto"/>
        <w:ind w:left="851"/>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color w:val="000000" w:themeColor="text1"/>
        </w:rPr>
        <w:t xml:space="preserve">wzmiankę, że weksel może być opatrzony datą płatności według uznania </w:t>
      </w:r>
      <w:r w:rsidRPr="002854E7">
        <w:rPr>
          <w:rFonts w:asciiTheme="minorHAnsi" w:eastAsia="Calibri" w:hAnsiTheme="minorHAnsi" w:cs="Times New Roman"/>
          <w:bCs/>
          <w:color w:val="000000" w:themeColor="text1"/>
        </w:rPr>
        <w:t xml:space="preserve">NCBR oraz że </w:t>
      </w:r>
      <w:r w:rsidR="00A82BCC" w:rsidRPr="002854E7">
        <w:rPr>
          <w:rFonts w:asciiTheme="minorHAnsi" w:eastAsia="Calibri" w:hAnsiTheme="minorHAnsi" w:cs="Times New Roman"/>
          <w:color w:val="000000" w:themeColor="text1"/>
        </w:rPr>
        <w:t>Wykonawca</w:t>
      </w:r>
      <w:r w:rsidRPr="002854E7">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0BA47E60" w:rsidR="004F6A8D" w:rsidRPr="002854E7" w:rsidRDefault="004F6A8D" w:rsidP="00B96C37">
      <w:pPr>
        <w:numPr>
          <w:ilvl w:val="1"/>
          <w:numId w:val="37"/>
        </w:numPr>
        <w:spacing w:after="0" w:line="240" w:lineRule="auto"/>
        <w:ind w:left="851"/>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color w:val="000000" w:themeColor="text1"/>
        </w:rPr>
        <w:t xml:space="preserve">wzmiankę, że weksel zostanie zwrócony </w:t>
      </w:r>
      <w:r w:rsidR="00A82BCC" w:rsidRPr="002854E7">
        <w:rPr>
          <w:rFonts w:asciiTheme="minorHAnsi" w:eastAsia="Calibri" w:hAnsiTheme="minorHAnsi" w:cs="Times New Roman"/>
          <w:color w:val="000000" w:themeColor="text1"/>
        </w:rPr>
        <w:t>Wykonawcy</w:t>
      </w:r>
      <w:r w:rsidRPr="002854E7">
        <w:rPr>
          <w:rFonts w:asciiTheme="minorHAnsi" w:eastAsia="Calibri" w:hAnsiTheme="minorHAnsi" w:cs="Times New Roman"/>
          <w:color w:val="000000" w:themeColor="text1"/>
        </w:rPr>
        <w:t xml:space="preserve"> w terminie do dnia </w:t>
      </w:r>
      <w:r w:rsidR="00B53F59" w:rsidRPr="002854E7">
        <w:rPr>
          <w:rFonts w:asciiTheme="minorHAnsi" w:eastAsia="Calibri" w:hAnsiTheme="minorHAnsi" w:cs="Times New Roman"/>
          <w:color w:val="000000" w:themeColor="text1"/>
        </w:rPr>
        <w:t>14</w:t>
      </w:r>
      <w:r w:rsidRPr="002854E7">
        <w:rPr>
          <w:rFonts w:asciiTheme="minorHAnsi" w:eastAsia="Calibri" w:hAnsiTheme="minorHAnsi" w:cs="Times New Roman"/>
          <w:color w:val="000000" w:themeColor="text1"/>
        </w:rPr>
        <w:t xml:space="preserve"> </w:t>
      </w:r>
      <w:r w:rsidR="00394D1B" w:rsidRPr="002854E7">
        <w:rPr>
          <w:rFonts w:asciiTheme="minorHAnsi" w:eastAsia="Calibri" w:hAnsiTheme="minorHAnsi" w:cs="Times New Roman"/>
          <w:color w:val="000000" w:themeColor="text1"/>
        </w:rPr>
        <w:t>lipca</w:t>
      </w:r>
      <w:r w:rsidRPr="002854E7">
        <w:rPr>
          <w:rFonts w:asciiTheme="minorHAnsi" w:eastAsia="Calibri" w:hAnsiTheme="minorHAnsi" w:cs="Times New Roman"/>
          <w:color w:val="000000" w:themeColor="text1"/>
        </w:rPr>
        <w:t xml:space="preserve"> 202</w:t>
      </w:r>
      <w:r w:rsidR="00B53F59" w:rsidRPr="002854E7">
        <w:rPr>
          <w:rFonts w:asciiTheme="minorHAnsi" w:eastAsia="Calibri" w:hAnsiTheme="minorHAnsi" w:cs="Times New Roman"/>
          <w:color w:val="000000" w:themeColor="text1"/>
        </w:rPr>
        <w:t>4</w:t>
      </w:r>
      <w:r w:rsidRPr="002854E7">
        <w:rPr>
          <w:rFonts w:asciiTheme="minorHAnsi" w:eastAsia="Calibri" w:hAnsiTheme="minorHAnsi" w:cs="Times New Roman"/>
          <w:color w:val="000000" w:themeColor="text1"/>
        </w:rPr>
        <w:t xml:space="preserve"> r. poprzez jego przesłanie listem poleconym na adres </w:t>
      </w:r>
      <w:r w:rsidR="00A82BCC" w:rsidRPr="002854E7">
        <w:rPr>
          <w:rFonts w:asciiTheme="minorHAnsi" w:eastAsia="Calibri" w:hAnsiTheme="minorHAnsi" w:cs="Times New Roman"/>
          <w:color w:val="000000" w:themeColor="text1"/>
        </w:rPr>
        <w:t>Wykonawcy</w:t>
      </w:r>
      <w:r w:rsidRPr="002854E7">
        <w:rPr>
          <w:rFonts w:asciiTheme="minorHAnsi" w:eastAsia="Calibri" w:hAnsiTheme="minorHAnsi" w:cs="Times New Roman"/>
          <w:color w:val="000000" w:themeColor="text1"/>
        </w:rPr>
        <w:t xml:space="preserve"> lub w siedzibie </w:t>
      </w:r>
      <w:r w:rsidR="00A82BCC" w:rsidRPr="002854E7">
        <w:rPr>
          <w:rFonts w:asciiTheme="minorHAnsi" w:eastAsia="Calibri" w:hAnsiTheme="minorHAnsi" w:cs="Times New Roman"/>
          <w:color w:val="000000" w:themeColor="text1"/>
        </w:rPr>
        <w:t>NCBR</w:t>
      </w:r>
      <w:r w:rsidRPr="002854E7">
        <w:rPr>
          <w:rFonts w:asciiTheme="minorHAnsi" w:eastAsia="Calibri" w:hAnsiTheme="minorHAnsi" w:cs="Times New Roman"/>
          <w:color w:val="000000" w:themeColor="text1"/>
        </w:rPr>
        <w:t>.</w:t>
      </w:r>
    </w:p>
    <w:p w14:paraId="71EE8A62" w14:textId="3A19A7BC" w:rsidR="00302283" w:rsidRPr="002854E7" w:rsidRDefault="00302283"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2854E7" w:rsidRDefault="001020AD"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color w:val="000000" w:themeColor="text1"/>
        </w:rPr>
        <w:t>Zabezpieczenie Należytego Wykonania Umowy służy pokryciu wszelkich roszczeń z tytułu niewykonania lu</w:t>
      </w:r>
      <w:r w:rsidR="00B067D1" w:rsidRPr="002854E7">
        <w:rPr>
          <w:rFonts w:asciiTheme="minorHAnsi" w:eastAsia="Calibri" w:hAnsiTheme="minorHAnsi" w:cs="Times New Roman"/>
          <w:color w:val="000000" w:themeColor="text1"/>
        </w:rPr>
        <w:t>b nienależytego wykonania Umowy.</w:t>
      </w:r>
    </w:p>
    <w:p w14:paraId="5099A79C" w14:textId="5B962821" w:rsidR="001020AD" w:rsidRPr="002854E7" w:rsidRDefault="1DFA7926" w:rsidP="00B96C37">
      <w:pPr>
        <w:numPr>
          <w:ilvl w:val="0"/>
          <w:numId w:val="37"/>
        </w:numPr>
        <w:spacing w:after="0" w:line="240" w:lineRule="auto"/>
        <w:ind w:left="426" w:hanging="426"/>
        <w:jc w:val="both"/>
        <w:rPr>
          <w:rFonts w:asciiTheme="minorHAnsi" w:eastAsiaTheme="minorEastAsia" w:hAnsiTheme="minorHAnsi"/>
          <w:color w:val="000000" w:themeColor="text1"/>
        </w:rPr>
      </w:pPr>
      <w:r w:rsidRPr="002854E7">
        <w:rPr>
          <w:rFonts w:asciiTheme="minorHAnsi" w:eastAsia="Calibri" w:hAnsiTheme="minorHAnsi" w:cs="Times New Roman"/>
          <w:color w:val="000000" w:themeColor="text1"/>
        </w:rPr>
        <w:t xml:space="preserve"> </w:t>
      </w:r>
      <w:r w:rsidRPr="002854E7">
        <w:rPr>
          <w:rFonts w:ascii="Calibri" w:eastAsia="Calibri" w:hAnsi="Calibri" w:cs="Calibri"/>
          <w:color w:val="000000" w:themeColor="text1"/>
        </w:rPr>
        <w:t xml:space="preserve"> 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 Terminem ważności Zabezpieczenia Należytego Wykonania Umowy w zakresie Etapu III jest Termin Doręczenia Wyników Prac Etapu III oraz 6 miesięcy po tym terminie. z zastrzeżeniem, że jeśli Wykonawca doręczy NCBR Wyniki Prac Etapu III przed Terminem Doręczenia Wyników Prac Etapu III, Termin ważności Zabezpieczenia Należytego Wykonania Umowy w zakresie Etapu III może ulec skróceniu o liczbę dni odpowiadających różnicy pomiędzy terminem rzeczywistego doręczenia Wyników Prac Etapu III a Terminem Doręczenia Wyników Prac Etapu III.</w:t>
      </w:r>
    </w:p>
    <w:p w14:paraId="0AE59947" w14:textId="2A8E5939" w:rsidR="001020AD" w:rsidRPr="002854E7" w:rsidRDefault="001020AD"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color w:val="000000" w:themeColor="text1"/>
        </w:rPr>
        <w:t xml:space="preserve">NCBR zwróci </w:t>
      </w:r>
      <w:r w:rsidR="00335C05" w:rsidRPr="002854E7">
        <w:rPr>
          <w:rFonts w:asciiTheme="minorHAnsi" w:eastAsia="Calibri" w:hAnsiTheme="minorHAnsi" w:cs="Times New Roman"/>
          <w:color w:val="000000" w:themeColor="text1"/>
        </w:rPr>
        <w:t xml:space="preserve">Zabezpieczenie </w:t>
      </w:r>
      <w:r w:rsidRPr="002854E7">
        <w:rPr>
          <w:rFonts w:asciiTheme="minorHAnsi" w:eastAsia="Calibri" w:hAnsiTheme="minorHAnsi" w:cs="Times New Roman"/>
          <w:color w:val="000000" w:themeColor="text1"/>
        </w:rPr>
        <w:t xml:space="preserve">Należytego Wykonania Umowy w terminie do </w:t>
      </w:r>
      <w:r w:rsidR="00EB6ED2" w:rsidRPr="002854E7">
        <w:rPr>
          <w:rFonts w:asciiTheme="minorHAnsi" w:eastAsia="Calibri" w:hAnsiTheme="minorHAnsi" w:cs="Times New Roman"/>
          <w:color w:val="000000" w:themeColor="text1"/>
        </w:rPr>
        <w:t xml:space="preserve">120 </w:t>
      </w:r>
      <w:r w:rsidRPr="002854E7">
        <w:rPr>
          <w:rFonts w:asciiTheme="minorHAnsi" w:eastAsia="Calibri" w:hAnsiTheme="minorHAnsi" w:cs="Times New Roman"/>
          <w:color w:val="000000" w:themeColor="text1"/>
        </w:rPr>
        <w:t>dni od dnia wygaśnięcia lub rozwiązania Umowy</w:t>
      </w:r>
      <w:r w:rsidR="00B067D1" w:rsidRPr="002854E7">
        <w:rPr>
          <w:rFonts w:asciiTheme="minorHAnsi" w:eastAsia="Calibri" w:hAnsiTheme="minorHAnsi" w:cs="Times New Roman"/>
          <w:color w:val="000000" w:themeColor="text1"/>
        </w:rPr>
        <w:t>, pod warunkiem braku roszczeń wynikających z Umowy.</w:t>
      </w:r>
    </w:p>
    <w:p w14:paraId="2535FE67" w14:textId="77777777" w:rsidR="001020AD" w:rsidRPr="002854E7" w:rsidRDefault="001020AD"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color w:val="000000" w:themeColor="text1"/>
        </w:rPr>
        <w:t xml:space="preserve">Z zastrzeżeniem bezwzględnie obowiązujących przepisów prawa wszelkie koszty związane z ustanowieniem i utrzymaniem Zabezpieczenia Należytego Wykonania Umowy spoczywają na </w:t>
      </w:r>
      <w:r w:rsidR="003740FE" w:rsidRPr="002854E7">
        <w:rPr>
          <w:rFonts w:asciiTheme="minorHAnsi" w:eastAsia="Calibri" w:hAnsiTheme="minorHAnsi" w:cs="Times New Roman"/>
          <w:color w:val="000000" w:themeColor="text1"/>
        </w:rPr>
        <w:t>Wykonawcy</w:t>
      </w:r>
      <w:r w:rsidRPr="002854E7">
        <w:rPr>
          <w:rFonts w:asciiTheme="minorHAnsi" w:eastAsia="Calibri" w:hAnsiTheme="minorHAnsi" w:cs="Times New Roman"/>
          <w:color w:val="000000" w:themeColor="text1"/>
        </w:rPr>
        <w:t>.</w:t>
      </w:r>
    </w:p>
    <w:p w14:paraId="236D8572" w14:textId="0AA0EC79" w:rsidR="00510725" w:rsidRPr="002854E7" w:rsidRDefault="00510725"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2854E7">
        <w:rPr>
          <w:rFonts w:asciiTheme="minorHAnsi" w:eastAsia="Calibri" w:hAnsiTheme="minorHAnsi" w:cs="Times New Roman"/>
          <w:color w:val="000000" w:themeColor="text1"/>
          <w:shd w:val="clear" w:color="auto" w:fill="E6E6E6"/>
        </w:rPr>
        <w:fldChar w:fldCharType="begin"/>
      </w:r>
      <w:r w:rsidR="004F55FD" w:rsidRPr="002854E7">
        <w:rPr>
          <w:rFonts w:asciiTheme="minorHAnsi" w:eastAsia="Calibri" w:hAnsiTheme="minorHAnsi" w:cs="Times New Roman"/>
          <w:color w:val="000000" w:themeColor="text1"/>
        </w:rPr>
        <w:instrText xml:space="preserve"> REF _Ref52742072 \r \h </w:instrText>
      </w:r>
      <w:r w:rsidR="003E0140" w:rsidRPr="002854E7">
        <w:rPr>
          <w:rFonts w:asciiTheme="minorHAnsi" w:eastAsia="Calibri" w:hAnsiTheme="minorHAnsi" w:cs="Times New Roman"/>
          <w:color w:val="000000" w:themeColor="text1"/>
        </w:rPr>
        <w:instrText xml:space="preserve"> \* MERGEFORMAT </w:instrText>
      </w:r>
      <w:r w:rsidR="004F55FD" w:rsidRPr="002854E7">
        <w:rPr>
          <w:rFonts w:asciiTheme="minorHAnsi" w:eastAsia="Calibri" w:hAnsiTheme="minorHAnsi" w:cs="Times New Roman"/>
          <w:color w:val="000000" w:themeColor="text1"/>
          <w:shd w:val="clear" w:color="auto" w:fill="E6E6E6"/>
        </w:rPr>
      </w:r>
      <w:r w:rsidR="004F55FD"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ART. 24</w:t>
      </w:r>
      <w:r w:rsidR="004F55FD" w:rsidRPr="002854E7">
        <w:rPr>
          <w:rFonts w:asciiTheme="minorHAnsi" w:eastAsia="Calibri" w:hAnsiTheme="minorHAnsi" w:cs="Times New Roman"/>
          <w:color w:val="000000" w:themeColor="text1"/>
          <w:shd w:val="clear" w:color="auto" w:fill="E6E6E6"/>
        </w:rPr>
        <w:fldChar w:fldCharType="end"/>
      </w:r>
      <w:r w:rsidR="004F55FD" w:rsidRPr="002854E7">
        <w:rPr>
          <w:rFonts w:asciiTheme="minorHAnsi" w:eastAsia="Calibri" w:hAnsiTheme="minorHAnsi" w:cs="Times New Roman"/>
          <w:color w:val="000000" w:themeColor="text1"/>
        </w:rPr>
        <w:t xml:space="preserve"> </w:t>
      </w:r>
      <w:r w:rsidRPr="002854E7">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2854E7">
        <w:rPr>
          <w:rFonts w:asciiTheme="minorHAnsi" w:eastAsia="Calibri" w:hAnsiTheme="minorHAnsi" w:cs="Times New Roman"/>
          <w:color w:val="000000" w:themeColor="text1"/>
        </w:rPr>
        <w:t>Z</w:t>
      </w:r>
      <w:r w:rsidRPr="002854E7">
        <w:rPr>
          <w:rFonts w:asciiTheme="minorHAnsi" w:eastAsia="Calibri" w:hAnsiTheme="minorHAnsi" w:cs="Times New Roman"/>
          <w:color w:val="000000" w:themeColor="text1"/>
        </w:rPr>
        <w:t>aliczki, którą ma ono zabezpieczać.</w:t>
      </w:r>
    </w:p>
    <w:p w14:paraId="3BA51997" w14:textId="1C0A4E5D" w:rsidR="001C6D65" w:rsidRPr="002854E7" w:rsidRDefault="00936F42"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color w:val="000000" w:themeColor="text1"/>
        </w:rPr>
        <w:t xml:space="preserve">W przypadku Zabezpieczenia Należytego </w:t>
      </w:r>
      <w:r w:rsidR="00110AEA" w:rsidRPr="002854E7">
        <w:rPr>
          <w:rFonts w:asciiTheme="minorHAnsi" w:eastAsia="Calibri" w:hAnsiTheme="minorHAnsi" w:cs="Times New Roman"/>
          <w:color w:val="000000" w:themeColor="text1"/>
        </w:rPr>
        <w:t>Wykonania</w:t>
      </w:r>
      <w:r w:rsidRPr="002854E7">
        <w:rPr>
          <w:rFonts w:asciiTheme="minorHAnsi" w:eastAsia="Calibri" w:hAnsiTheme="minorHAnsi" w:cs="Times New Roman"/>
          <w:color w:val="000000" w:themeColor="text1"/>
        </w:rPr>
        <w:t xml:space="preserve"> Umowy wskazanego w </w:t>
      </w:r>
      <w:r w:rsidR="001C6D65" w:rsidRPr="002854E7">
        <w:rPr>
          <w:rFonts w:asciiTheme="minorHAnsi" w:eastAsia="Calibri" w:hAnsiTheme="minorHAnsi" w:cs="Times New Roman"/>
          <w:color w:val="000000" w:themeColor="text1"/>
          <w:shd w:val="clear" w:color="auto" w:fill="E6E6E6"/>
        </w:rPr>
        <w:fldChar w:fldCharType="begin"/>
      </w:r>
      <w:r w:rsidR="001C6D65" w:rsidRPr="002854E7">
        <w:rPr>
          <w:rFonts w:asciiTheme="minorHAnsi" w:eastAsia="Calibri" w:hAnsiTheme="minorHAnsi" w:cs="Times New Roman"/>
          <w:color w:val="000000" w:themeColor="text1"/>
        </w:rPr>
        <w:instrText xml:space="preserve"> REF _Ref58601866 \n \h </w:instrText>
      </w:r>
      <w:r w:rsidR="005C7FCC" w:rsidRPr="002854E7">
        <w:rPr>
          <w:rFonts w:asciiTheme="minorHAnsi" w:eastAsia="Calibri" w:hAnsiTheme="minorHAnsi" w:cs="Times New Roman"/>
          <w:color w:val="000000" w:themeColor="text1"/>
        </w:rPr>
        <w:instrText xml:space="preserve"> \* MERGEFORMAT </w:instrText>
      </w:r>
      <w:r w:rsidR="001C6D65" w:rsidRPr="002854E7">
        <w:rPr>
          <w:rFonts w:asciiTheme="minorHAnsi" w:eastAsia="Calibri" w:hAnsiTheme="minorHAnsi" w:cs="Times New Roman"/>
          <w:color w:val="000000" w:themeColor="text1"/>
          <w:shd w:val="clear" w:color="auto" w:fill="E6E6E6"/>
        </w:rPr>
      </w:r>
      <w:r w:rsidR="001C6D65"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§1</w:t>
      </w:r>
      <w:r w:rsidR="001C6D65" w:rsidRPr="002854E7">
        <w:rPr>
          <w:rFonts w:asciiTheme="minorHAnsi" w:eastAsia="Calibri" w:hAnsiTheme="minorHAnsi" w:cs="Times New Roman"/>
          <w:color w:val="000000" w:themeColor="text1"/>
          <w:shd w:val="clear" w:color="auto" w:fill="E6E6E6"/>
        </w:rPr>
        <w:fldChar w:fldCharType="end"/>
      </w:r>
      <w:r w:rsidR="00AB0DBF" w:rsidRPr="002854E7">
        <w:rPr>
          <w:rFonts w:asciiTheme="minorHAnsi" w:eastAsia="Calibri" w:hAnsiTheme="minorHAnsi" w:cs="Times New Roman"/>
          <w:color w:val="000000" w:themeColor="text1"/>
        </w:rPr>
        <w:t xml:space="preserve"> oraz w </w:t>
      </w:r>
      <w:r w:rsidR="001C6D65" w:rsidRPr="002854E7">
        <w:rPr>
          <w:rFonts w:asciiTheme="minorHAnsi" w:eastAsia="Calibri" w:hAnsiTheme="minorHAnsi" w:cs="Times New Roman"/>
          <w:color w:val="000000" w:themeColor="text1"/>
          <w:shd w:val="clear" w:color="auto" w:fill="E6E6E6"/>
        </w:rPr>
        <w:fldChar w:fldCharType="begin"/>
      </w:r>
      <w:r w:rsidR="001C6D65" w:rsidRPr="002854E7">
        <w:rPr>
          <w:rFonts w:asciiTheme="minorHAnsi" w:eastAsia="Calibri" w:hAnsiTheme="minorHAnsi" w:cs="Times New Roman"/>
          <w:color w:val="000000" w:themeColor="text1"/>
        </w:rPr>
        <w:instrText xml:space="preserve"> REF _Ref58601894 \n \h </w:instrText>
      </w:r>
      <w:r w:rsidR="005C7FCC" w:rsidRPr="002854E7">
        <w:rPr>
          <w:rFonts w:asciiTheme="minorHAnsi" w:eastAsia="Calibri" w:hAnsiTheme="minorHAnsi" w:cs="Times New Roman"/>
          <w:color w:val="000000" w:themeColor="text1"/>
        </w:rPr>
        <w:instrText xml:space="preserve"> \* MERGEFORMAT </w:instrText>
      </w:r>
      <w:r w:rsidR="001C6D65" w:rsidRPr="002854E7">
        <w:rPr>
          <w:rFonts w:asciiTheme="minorHAnsi" w:eastAsia="Calibri" w:hAnsiTheme="minorHAnsi" w:cs="Times New Roman"/>
          <w:color w:val="000000" w:themeColor="text1"/>
          <w:shd w:val="clear" w:color="auto" w:fill="E6E6E6"/>
        </w:rPr>
      </w:r>
      <w:r w:rsidR="001C6D65"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§2</w:t>
      </w:r>
      <w:r w:rsidR="001C6D65" w:rsidRPr="002854E7">
        <w:rPr>
          <w:rFonts w:asciiTheme="minorHAnsi" w:eastAsia="Calibri" w:hAnsiTheme="minorHAnsi" w:cs="Times New Roman"/>
          <w:color w:val="000000" w:themeColor="text1"/>
          <w:shd w:val="clear" w:color="auto" w:fill="E6E6E6"/>
        </w:rPr>
        <w:fldChar w:fldCharType="end"/>
      </w:r>
      <w:r w:rsidRPr="002854E7">
        <w:rPr>
          <w:rFonts w:asciiTheme="minorHAnsi" w:eastAsia="Calibri" w:hAnsiTheme="minorHAnsi" w:cs="Times New Roman"/>
          <w:color w:val="000000" w:themeColor="text1"/>
        </w:rPr>
        <w:t>, j</w:t>
      </w:r>
      <w:r w:rsidR="001C6D65" w:rsidRPr="002854E7">
        <w:rPr>
          <w:rFonts w:asciiTheme="minorHAnsi" w:eastAsia="Calibri" w:hAnsiTheme="minorHAnsi" w:cs="Times New Roman"/>
          <w:color w:val="000000" w:themeColor="text1"/>
        </w:rPr>
        <w:t xml:space="preserve">eśli podmiot </w:t>
      </w:r>
      <w:r w:rsidR="00A779C3" w:rsidRPr="002854E7">
        <w:rPr>
          <w:rFonts w:asciiTheme="minorHAnsi" w:eastAsia="Calibri" w:hAnsiTheme="minorHAnsi" w:cs="Times New Roman"/>
          <w:color w:val="000000" w:themeColor="text1"/>
        </w:rPr>
        <w:t>wchodzący w skład grupy podmiotów działających łącznie jako Wykonawca Pr</w:t>
      </w:r>
      <w:r w:rsidR="007651FF" w:rsidRPr="002854E7">
        <w:rPr>
          <w:rFonts w:asciiTheme="minorHAnsi" w:eastAsia="Calibri" w:hAnsiTheme="minorHAnsi" w:cs="Times New Roman"/>
          <w:color w:val="000000" w:themeColor="text1"/>
        </w:rPr>
        <w:t>zedsięwzięcia</w:t>
      </w:r>
      <w:r w:rsidR="00A779C3" w:rsidRPr="002854E7">
        <w:rPr>
          <w:rFonts w:asciiTheme="minorHAnsi" w:eastAsia="Calibri" w:hAnsiTheme="minorHAnsi" w:cs="Times New Roman"/>
          <w:color w:val="000000" w:themeColor="text1"/>
        </w:rPr>
        <w:t xml:space="preserve">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w:t>
      </w:r>
      <w:r w:rsidR="00FF57AF" w:rsidRPr="002854E7">
        <w:rPr>
          <w:rFonts w:asciiTheme="minorHAnsi" w:eastAsia="Calibri" w:hAnsiTheme="minorHAnsi" w:cs="Times New Roman"/>
          <w:color w:val="000000" w:themeColor="text1"/>
        </w:rPr>
        <w:t>.</w:t>
      </w:r>
      <w:r w:rsidR="00A779C3" w:rsidRPr="002854E7">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w:t>
      </w:r>
      <w:r w:rsidRPr="002854E7">
        <w:rPr>
          <w:rFonts w:asciiTheme="minorHAnsi" w:eastAsia="Calibri" w:hAnsiTheme="minorHAnsi" w:cs="Times New Roman"/>
          <w:color w:val="000000" w:themeColor="text1"/>
        </w:rPr>
        <w:t xml:space="preserve"> w </w:t>
      </w:r>
      <w:r w:rsidR="001C6D65" w:rsidRPr="002854E7">
        <w:rPr>
          <w:rFonts w:asciiTheme="minorHAnsi" w:eastAsia="Calibri" w:hAnsiTheme="minorHAnsi" w:cs="Times New Roman"/>
          <w:color w:val="000000" w:themeColor="text1"/>
          <w:shd w:val="clear" w:color="auto" w:fill="E6E6E6"/>
        </w:rPr>
        <w:fldChar w:fldCharType="begin"/>
      </w:r>
      <w:r w:rsidR="001C6D65" w:rsidRPr="002854E7">
        <w:rPr>
          <w:rFonts w:asciiTheme="minorHAnsi" w:eastAsia="Calibri" w:hAnsiTheme="minorHAnsi" w:cs="Times New Roman"/>
          <w:color w:val="000000" w:themeColor="text1"/>
        </w:rPr>
        <w:instrText xml:space="preserve"> REF _Ref58602148 \n \h </w:instrText>
      </w:r>
      <w:r w:rsidR="005C7FCC" w:rsidRPr="002854E7">
        <w:rPr>
          <w:rFonts w:asciiTheme="minorHAnsi" w:eastAsia="Calibri" w:hAnsiTheme="minorHAnsi" w:cs="Times New Roman"/>
          <w:color w:val="000000" w:themeColor="text1"/>
        </w:rPr>
        <w:instrText xml:space="preserve"> \* MERGEFORMAT </w:instrText>
      </w:r>
      <w:r w:rsidR="001C6D65" w:rsidRPr="002854E7">
        <w:rPr>
          <w:rFonts w:asciiTheme="minorHAnsi" w:eastAsia="Calibri" w:hAnsiTheme="minorHAnsi" w:cs="Times New Roman"/>
          <w:color w:val="000000" w:themeColor="text1"/>
          <w:shd w:val="clear" w:color="auto" w:fill="E6E6E6"/>
        </w:rPr>
      </w:r>
      <w:r w:rsidR="001C6D65"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§3</w:t>
      </w:r>
      <w:r w:rsidR="001C6D65" w:rsidRPr="002854E7">
        <w:rPr>
          <w:rFonts w:asciiTheme="minorHAnsi" w:eastAsia="Calibri" w:hAnsiTheme="minorHAnsi" w:cs="Times New Roman"/>
          <w:color w:val="000000" w:themeColor="text1"/>
          <w:shd w:val="clear" w:color="auto" w:fill="E6E6E6"/>
        </w:rPr>
        <w:fldChar w:fldCharType="end"/>
      </w:r>
      <w:r w:rsidRPr="002854E7">
        <w:rPr>
          <w:rFonts w:asciiTheme="minorHAnsi" w:eastAsia="Calibri" w:hAnsiTheme="minorHAnsi" w:cs="Times New Roman"/>
          <w:color w:val="000000" w:themeColor="text1"/>
        </w:rPr>
        <w:t xml:space="preserve"> oraz</w:t>
      </w:r>
      <w:r w:rsidR="00A779C3" w:rsidRPr="002854E7">
        <w:rPr>
          <w:rFonts w:asciiTheme="minorHAnsi" w:eastAsia="Calibri" w:hAnsiTheme="minorHAnsi" w:cs="Times New Roman"/>
          <w:color w:val="000000" w:themeColor="text1"/>
        </w:rPr>
        <w:t xml:space="preserve"> </w:t>
      </w:r>
      <w:r w:rsidR="004F55FD" w:rsidRPr="002854E7">
        <w:rPr>
          <w:rFonts w:asciiTheme="minorHAnsi" w:eastAsia="Calibri" w:hAnsiTheme="minorHAnsi" w:cs="Times New Roman"/>
          <w:color w:val="000000" w:themeColor="text1"/>
        </w:rPr>
        <w:t xml:space="preserve">w </w:t>
      </w:r>
      <w:r w:rsidR="004F55FD" w:rsidRPr="002854E7">
        <w:rPr>
          <w:rFonts w:asciiTheme="minorHAnsi" w:eastAsia="Calibri" w:hAnsiTheme="minorHAnsi" w:cs="Times New Roman"/>
          <w:color w:val="000000" w:themeColor="text1"/>
          <w:shd w:val="clear" w:color="auto" w:fill="E6E6E6"/>
        </w:rPr>
        <w:fldChar w:fldCharType="begin"/>
      </w:r>
      <w:r w:rsidR="004F55FD" w:rsidRPr="002854E7">
        <w:rPr>
          <w:rFonts w:asciiTheme="minorHAnsi" w:eastAsia="Calibri" w:hAnsiTheme="minorHAnsi" w:cs="Times New Roman"/>
          <w:color w:val="000000" w:themeColor="text1"/>
        </w:rPr>
        <w:instrText xml:space="preserve"> REF _Ref52742072 \r \h </w:instrText>
      </w:r>
      <w:r w:rsidR="003E0140" w:rsidRPr="002854E7">
        <w:rPr>
          <w:rFonts w:asciiTheme="minorHAnsi" w:eastAsia="Calibri" w:hAnsiTheme="minorHAnsi" w:cs="Times New Roman"/>
          <w:color w:val="000000" w:themeColor="text1"/>
        </w:rPr>
        <w:instrText xml:space="preserve"> \* MERGEFORMAT </w:instrText>
      </w:r>
      <w:r w:rsidR="004F55FD" w:rsidRPr="002854E7">
        <w:rPr>
          <w:rFonts w:asciiTheme="minorHAnsi" w:eastAsia="Calibri" w:hAnsiTheme="minorHAnsi" w:cs="Times New Roman"/>
          <w:color w:val="000000" w:themeColor="text1"/>
          <w:shd w:val="clear" w:color="auto" w:fill="E6E6E6"/>
        </w:rPr>
      </w:r>
      <w:r w:rsidR="004F55FD"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ART. 24</w:t>
      </w:r>
      <w:r w:rsidR="004F55FD" w:rsidRPr="002854E7">
        <w:rPr>
          <w:rFonts w:asciiTheme="minorHAnsi" w:eastAsia="Calibri" w:hAnsiTheme="minorHAnsi" w:cs="Times New Roman"/>
          <w:color w:val="000000" w:themeColor="text1"/>
          <w:shd w:val="clear" w:color="auto" w:fill="E6E6E6"/>
        </w:rPr>
        <w:fldChar w:fldCharType="end"/>
      </w:r>
      <w:r w:rsidR="001C6D65" w:rsidRPr="002854E7">
        <w:rPr>
          <w:rFonts w:asciiTheme="minorHAnsi" w:eastAsia="Calibri" w:hAnsiTheme="minorHAnsi" w:cs="Times New Roman"/>
          <w:color w:val="000000" w:themeColor="text1"/>
        </w:rPr>
        <w:t>.</w:t>
      </w:r>
    </w:p>
    <w:p w14:paraId="195FD2DC" w14:textId="63C9C499" w:rsidR="00626F8D" w:rsidRPr="002854E7" w:rsidRDefault="00626F8D"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Theme="minorHAnsi" w:eastAsia="Calibri" w:hAnsiTheme="minorHAnsi" w:cs="Times New Roman"/>
          <w:color w:val="000000" w:themeColor="text1"/>
        </w:rPr>
        <w:lastRenderedPageBreak/>
        <w:t xml:space="preserve">Wykonawca może zaproponować w miejsce zabezpieczeń wskazanych w </w:t>
      </w:r>
      <w:r w:rsidRPr="002854E7">
        <w:rPr>
          <w:rFonts w:asciiTheme="minorHAnsi" w:eastAsia="Calibri" w:hAnsiTheme="minorHAnsi" w:cs="Times New Roman"/>
          <w:color w:val="000000" w:themeColor="text1"/>
          <w:shd w:val="clear" w:color="auto" w:fill="E6E6E6"/>
        </w:rPr>
        <w:fldChar w:fldCharType="begin"/>
      </w:r>
      <w:r w:rsidRPr="002854E7">
        <w:rPr>
          <w:rFonts w:asciiTheme="minorHAnsi" w:eastAsia="Calibri" w:hAnsiTheme="minorHAnsi" w:cs="Times New Roman"/>
          <w:color w:val="000000" w:themeColor="text1"/>
        </w:rPr>
        <w:instrText xml:space="preserve"> REF _Ref58601866 \n \h </w:instrText>
      </w:r>
      <w:r w:rsidR="005C7FCC" w:rsidRPr="002854E7">
        <w:rPr>
          <w:rFonts w:asciiTheme="minorHAnsi" w:eastAsia="Calibri" w:hAnsiTheme="minorHAnsi" w:cs="Times New Roman"/>
          <w:color w:val="000000" w:themeColor="text1"/>
        </w:rPr>
        <w:instrText xml:space="preserve"> \* MERGEFORMAT </w:instrText>
      </w:r>
      <w:r w:rsidRPr="002854E7">
        <w:rPr>
          <w:rFonts w:asciiTheme="minorHAnsi" w:eastAsia="Calibri" w:hAnsiTheme="minorHAnsi" w:cs="Times New Roman"/>
          <w:color w:val="000000" w:themeColor="text1"/>
          <w:shd w:val="clear" w:color="auto" w:fill="E6E6E6"/>
        </w:rPr>
      </w:r>
      <w:r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§1</w:t>
      </w:r>
      <w:r w:rsidRPr="002854E7">
        <w:rPr>
          <w:rFonts w:asciiTheme="minorHAnsi" w:eastAsia="Calibri" w:hAnsiTheme="minorHAnsi" w:cs="Times New Roman"/>
          <w:color w:val="000000" w:themeColor="text1"/>
          <w:shd w:val="clear" w:color="auto" w:fill="E6E6E6"/>
        </w:rPr>
        <w:fldChar w:fldCharType="end"/>
      </w:r>
      <w:r w:rsidR="000E78D6" w:rsidRPr="002854E7">
        <w:rPr>
          <w:rFonts w:asciiTheme="minorHAnsi" w:eastAsia="Calibri" w:hAnsiTheme="minorHAnsi" w:cs="Times New Roman"/>
          <w:color w:val="000000" w:themeColor="text1"/>
        </w:rPr>
        <w:t xml:space="preserve"> - </w:t>
      </w:r>
      <w:r w:rsidRPr="002854E7">
        <w:rPr>
          <w:rFonts w:asciiTheme="minorHAnsi" w:eastAsia="Calibri" w:hAnsiTheme="minorHAnsi" w:cs="Times New Roman"/>
          <w:color w:val="000000" w:themeColor="text1"/>
          <w:shd w:val="clear" w:color="auto" w:fill="E6E6E6"/>
        </w:rPr>
        <w:fldChar w:fldCharType="begin"/>
      </w:r>
      <w:r w:rsidRPr="002854E7">
        <w:rPr>
          <w:rFonts w:asciiTheme="minorHAnsi" w:eastAsia="Calibri" w:hAnsiTheme="minorHAnsi" w:cs="Times New Roman"/>
          <w:color w:val="000000" w:themeColor="text1"/>
        </w:rPr>
        <w:instrText xml:space="preserve"> REF _Ref58602148 \n \h </w:instrText>
      </w:r>
      <w:r w:rsidR="005C7FCC" w:rsidRPr="002854E7">
        <w:rPr>
          <w:rFonts w:asciiTheme="minorHAnsi" w:eastAsia="Calibri" w:hAnsiTheme="minorHAnsi" w:cs="Times New Roman"/>
          <w:color w:val="000000" w:themeColor="text1"/>
        </w:rPr>
        <w:instrText xml:space="preserve"> \* MERGEFORMAT </w:instrText>
      </w:r>
      <w:r w:rsidRPr="002854E7">
        <w:rPr>
          <w:rFonts w:asciiTheme="minorHAnsi" w:eastAsia="Calibri" w:hAnsiTheme="minorHAnsi" w:cs="Times New Roman"/>
          <w:color w:val="000000" w:themeColor="text1"/>
          <w:shd w:val="clear" w:color="auto" w:fill="E6E6E6"/>
        </w:rPr>
      </w:r>
      <w:r w:rsidRPr="002854E7">
        <w:rPr>
          <w:rFonts w:asciiTheme="minorHAnsi" w:eastAsia="Calibri" w:hAnsiTheme="minorHAnsi" w:cs="Times New Roman"/>
          <w:color w:val="000000" w:themeColor="text1"/>
          <w:shd w:val="clear" w:color="auto" w:fill="E6E6E6"/>
        </w:rPr>
        <w:fldChar w:fldCharType="separate"/>
      </w:r>
      <w:r w:rsidR="00EB3B9C">
        <w:rPr>
          <w:rFonts w:asciiTheme="minorHAnsi" w:eastAsia="Calibri" w:hAnsiTheme="minorHAnsi" w:cs="Times New Roman"/>
          <w:color w:val="000000" w:themeColor="text1"/>
        </w:rPr>
        <w:t>§3</w:t>
      </w:r>
      <w:r w:rsidRPr="002854E7">
        <w:rPr>
          <w:rFonts w:asciiTheme="minorHAnsi" w:eastAsia="Calibri" w:hAnsiTheme="minorHAnsi" w:cs="Times New Roman"/>
          <w:color w:val="000000" w:themeColor="text1"/>
          <w:shd w:val="clear" w:color="auto" w:fill="E6E6E6"/>
        </w:rPr>
        <w:fldChar w:fldCharType="end"/>
      </w:r>
      <w:r w:rsidRPr="002854E7">
        <w:rPr>
          <w:rFonts w:asciiTheme="minorHAnsi" w:eastAsia="Calibri" w:hAnsiTheme="minorHAnsi" w:cs="Times New Roman"/>
          <w:color w:val="000000" w:themeColor="text1"/>
        </w:rPr>
        <w:t xml:space="preserve"> Zabezpieczenie Należytego Wykonania Umowy w formie zastawu rejestrowego, przewłaszczenia rzeczy ruchomych na zabezpieczenie</w:t>
      </w:r>
      <w:r w:rsidR="00741D40" w:rsidRPr="002854E7">
        <w:rPr>
          <w:rFonts w:asciiTheme="minorHAnsi" w:eastAsia="Calibri" w:hAnsiTheme="minorHAnsi" w:cs="Times New Roman"/>
          <w:color w:val="000000" w:themeColor="text1"/>
        </w:rPr>
        <w:t xml:space="preserve">, zastawu na </w:t>
      </w:r>
      <w:r w:rsidR="00110AEA" w:rsidRPr="002854E7">
        <w:rPr>
          <w:rFonts w:asciiTheme="minorHAnsi" w:eastAsia="Calibri" w:hAnsiTheme="minorHAnsi" w:cs="Times New Roman"/>
          <w:color w:val="000000" w:themeColor="text1"/>
        </w:rPr>
        <w:t>papierach</w:t>
      </w:r>
      <w:r w:rsidR="00741D40" w:rsidRPr="002854E7">
        <w:rPr>
          <w:rFonts w:asciiTheme="minorHAnsi" w:eastAsia="Calibri" w:hAnsiTheme="minorHAnsi" w:cs="Times New Roman"/>
          <w:color w:val="000000" w:themeColor="text1"/>
        </w:rPr>
        <w:t xml:space="preserve"> wartościowych</w:t>
      </w:r>
      <w:r w:rsidRPr="002854E7">
        <w:rPr>
          <w:rFonts w:asciiTheme="minorHAnsi" w:eastAsia="Calibri" w:hAnsiTheme="minorHAnsi" w:cs="Times New Roman"/>
          <w:color w:val="000000" w:themeColor="text1"/>
        </w:rPr>
        <w:t xml:space="preserve"> lub hipoteki, przy czym NCBR </w:t>
      </w:r>
      <w:r w:rsidR="00953B8A" w:rsidRPr="002854E7">
        <w:rPr>
          <w:rFonts w:asciiTheme="minorHAnsi" w:eastAsia="Calibri" w:hAnsiTheme="minorHAnsi" w:cs="Times New Roman"/>
          <w:color w:val="000000" w:themeColor="text1"/>
        </w:rPr>
        <w:t xml:space="preserve">wedle swojego wyboru może taką propozycję przyjąć albo </w:t>
      </w:r>
      <w:r w:rsidRPr="002854E7">
        <w:rPr>
          <w:rFonts w:asciiTheme="minorHAnsi" w:eastAsia="Calibri" w:hAnsiTheme="minorHAnsi" w:cs="Times New Roman"/>
          <w:color w:val="000000" w:themeColor="text1"/>
        </w:rPr>
        <w:t>odmówić przyjęcia takiej formy zabezpieczenia, w szczególności w przypadku gdy dotychczasowe obciążenia umowne lub zabezpieczenia ustanowione na przedmiocie zabezpieczenia proponowanym NCBR mogą uniemożliwiać pełne zaspokojenie roszczeń NCBR.</w:t>
      </w:r>
    </w:p>
    <w:p w14:paraId="0F43CC9D" w14:textId="0751778F" w:rsidR="00F865BD" w:rsidRPr="002854E7" w:rsidRDefault="00953B8A"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Calibri" w:eastAsia="Calibri" w:hAnsi="Calibri" w:cs="Calibri"/>
          <w:color w:val="000000" w:themeColor="text1"/>
        </w:rPr>
        <w:t>Za zgodą NCBR Wykonawca może na</w:t>
      </w:r>
      <w:r w:rsidR="00F865BD" w:rsidRPr="002854E7">
        <w:rPr>
          <w:rFonts w:ascii="Calibri" w:eastAsia="Calibri" w:hAnsi="Calibri" w:cs="Calibri"/>
          <w:color w:val="000000" w:themeColor="text1"/>
        </w:rPr>
        <w:t xml:space="preserve"> potrzeby Zabezpieczenia </w:t>
      </w:r>
      <w:r w:rsidR="00F865BD" w:rsidRPr="002854E7">
        <w:rPr>
          <w:rFonts w:asciiTheme="minorHAnsi" w:eastAsia="Calibri" w:hAnsiTheme="minorHAnsi" w:cs="Times New Roman"/>
          <w:color w:val="000000" w:themeColor="text1"/>
        </w:rPr>
        <w:t xml:space="preserve">Należytego Wykonania </w:t>
      </w:r>
      <w:r w:rsidR="00F865BD" w:rsidRPr="002854E7">
        <w:rPr>
          <w:rFonts w:ascii="Calibri" w:eastAsia="Calibri" w:hAnsi="Calibri" w:cs="Calibri"/>
          <w:color w:val="000000" w:themeColor="text1"/>
        </w:rPr>
        <w:t xml:space="preserve">Umowy Wykonawca dokonać pokrycia całej wartości </w:t>
      </w:r>
      <w:r w:rsidR="00F77CE7" w:rsidRPr="002854E7">
        <w:rPr>
          <w:rFonts w:ascii="Calibri" w:eastAsia="Calibri" w:hAnsi="Calibri" w:cs="Calibri"/>
          <w:color w:val="000000" w:themeColor="text1"/>
        </w:rPr>
        <w:t xml:space="preserve">tego </w:t>
      </w:r>
      <w:r w:rsidR="00F865BD" w:rsidRPr="002854E7">
        <w:rPr>
          <w:rFonts w:ascii="Calibri" w:eastAsia="Calibri" w:hAnsi="Calibri" w:cs="Calibri"/>
          <w:color w:val="000000" w:themeColor="text1"/>
        </w:rPr>
        <w:t>zabezpieczenia różnymi formami zabezpieczenia określonymi zgodnie z tym artykułem (z wyłączeniem zabezpieczenia w formie weksla in blanco z deklaracją wekslową, które jest dopuszczalne tylko w wyraźnie wskazanych okolicznościach).</w:t>
      </w:r>
      <w:bookmarkStart w:id="318" w:name="_Hlk58590799"/>
      <w:bookmarkEnd w:id="318"/>
    </w:p>
    <w:p w14:paraId="336C2D48" w14:textId="4FBCE091" w:rsidR="00EB6ED2" w:rsidRPr="002854E7" w:rsidRDefault="00EB6ED2" w:rsidP="00B96C37">
      <w:pPr>
        <w:numPr>
          <w:ilvl w:val="0"/>
          <w:numId w:val="37"/>
        </w:numPr>
        <w:spacing w:after="0" w:line="240" w:lineRule="auto"/>
        <w:ind w:left="426" w:hanging="426"/>
        <w:contextualSpacing/>
        <w:jc w:val="both"/>
        <w:rPr>
          <w:rFonts w:asciiTheme="minorHAnsi" w:eastAsia="Calibri" w:hAnsiTheme="minorHAnsi" w:cs="Times New Roman"/>
          <w:color w:val="000000" w:themeColor="text1"/>
        </w:rPr>
      </w:pPr>
      <w:r w:rsidRPr="002854E7">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bookmarkEnd w:id="311"/>
    <w:p w14:paraId="47D39204" w14:textId="77777777" w:rsidR="00047FEC" w:rsidRPr="002854E7" w:rsidRDefault="00047FEC" w:rsidP="003E0140">
      <w:pPr>
        <w:spacing w:after="0" w:line="240" w:lineRule="auto"/>
        <w:contextualSpacing/>
        <w:jc w:val="both"/>
        <w:rPr>
          <w:rFonts w:asciiTheme="minorHAnsi" w:hAnsiTheme="minorHAnsi"/>
          <w:color w:val="000000" w:themeColor="text1"/>
        </w:rPr>
      </w:pPr>
    </w:p>
    <w:p w14:paraId="1A958D54" w14:textId="77777777" w:rsidR="00FC65B7" w:rsidRPr="002854E7" w:rsidRDefault="00FC65B7" w:rsidP="00B96C37">
      <w:pPr>
        <w:pStyle w:val="Nagwek1"/>
        <w:numPr>
          <w:ilvl w:val="0"/>
          <w:numId w:val="1"/>
        </w:numPr>
        <w:spacing w:before="0" w:after="0" w:line="240" w:lineRule="auto"/>
        <w:contextualSpacing/>
        <w:rPr>
          <w:rFonts w:asciiTheme="minorHAnsi" w:hAnsiTheme="minorHAnsi"/>
          <w:sz w:val="22"/>
          <w:szCs w:val="22"/>
        </w:rPr>
      </w:pPr>
      <w:bookmarkStart w:id="319" w:name="_Ref493844374"/>
      <w:bookmarkStart w:id="320" w:name="_Ref499277372"/>
      <w:bookmarkStart w:id="321" w:name="_Toc504994962"/>
      <w:bookmarkStart w:id="322" w:name="_Toc511371209"/>
      <w:bookmarkStart w:id="323" w:name="_Toc54798320"/>
      <w:bookmarkStart w:id="324" w:name="_Toc52745916"/>
      <w:r w:rsidRPr="002854E7">
        <w:rPr>
          <w:rFonts w:asciiTheme="minorHAnsi" w:hAnsiTheme="minorHAnsi"/>
          <w:sz w:val="22"/>
          <w:szCs w:val="22"/>
        </w:rPr>
        <w:t xml:space="preserve">PRAWA </w:t>
      </w:r>
      <w:r w:rsidR="00BB522A" w:rsidRPr="002854E7">
        <w:rPr>
          <w:rFonts w:asciiTheme="minorHAnsi" w:hAnsiTheme="minorHAnsi"/>
          <w:sz w:val="22"/>
          <w:szCs w:val="22"/>
        </w:rPr>
        <w:t xml:space="preserve">DO </w:t>
      </w:r>
      <w:r w:rsidRPr="002854E7">
        <w:rPr>
          <w:rFonts w:asciiTheme="minorHAnsi" w:hAnsiTheme="minorHAnsi"/>
          <w:sz w:val="22"/>
          <w:szCs w:val="22"/>
        </w:rPr>
        <w:t>WŁASNOŚC</w:t>
      </w:r>
      <w:r w:rsidR="00365C3D" w:rsidRPr="002854E7">
        <w:rPr>
          <w:rFonts w:asciiTheme="minorHAnsi" w:hAnsiTheme="minorHAnsi"/>
          <w:sz w:val="22"/>
          <w:szCs w:val="22"/>
        </w:rPr>
        <w:t>I</w:t>
      </w:r>
      <w:r w:rsidR="00A1375C" w:rsidRPr="002854E7">
        <w:rPr>
          <w:rFonts w:asciiTheme="minorHAnsi" w:hAnsiTheme="minorHAnsi"/>
          <w:sz w:val="22"/>
          <w:szCs w:val="22"/>
        </w:rPr>
        <w:t xml:space="preserve"> </w:t>
      </w:r>
      <w:r w:rsidRPr="002854E7">
        <w:rPr>
          <w:rFonts w:asciiTheme="minorHAnsi" w:hAnsiTheme="minorHAnsi"/>
          <w:sz w:val="22"/>
          <w:szCs w:val="22"/>
        </w:rPr>
        <w:t>INTELEKTUALNEJ</w:t>
      </w:r>
      <w:bookmarkEnd w:id="319"/>
      <w:bookmarkEnd w:id="320"/>
      <w:bookmarkEnd w:id="321"/>
      <w:bookmarkEnd w:id="322"/>
      <w:bookmarkEnd w:id="323"/>
      <w:bookmarkEnd w:id="324"/>
    </w:p>
    <w:p w14:paraId="765B9C3D" w14:textId="77777777" w:rsidR="00FB7B6D" w:rsidRPr="002854E7" w:rsidRDefault="00DC5331" w:rsidP="00B96C37">
      <w:pPr>
        <w:pStyle w:val="Nagwek2"/>
        <w:numPr>
          <w:ilvl w:val="0"/>
          <w:numId w:val="14"/>
        </w:numPr>
        <w:spacing w:before="0" w:line="240" w:lineRule="auto"/>
        <w:ind w:left="0" w:hanging="567"/>
        <w:contextualSpacing/>
        <w:rPr>
          <w:rFonts w:asciiTheme="minorHAnsi" w:hAnsiTheme="minorHAnsi"/>
          <w:sz w:val="22"/>
          <w:szCs w:val="22"/>
        </w:rPr>
      </w:pPr>
      <w:bookmarkStart w:id="325" w:name="_Toc494033078"/>
      <w:bookmarkStart w:id="326" w:name="_Toc504994963"/>
      <w:bookmarkStart w:id="327" w:name="_Ref509404380"/>
      <w:bookmarkStart w:id="328" w:name="_Toc511371210"/>
      <w:bookmarkStart w:id="329" w:name="_Ref42511874"/>
      <w:bookmarkStart w:id="330" w:name="_Ref42512082"/>
      <w:bookmarkStart w:id="331" w:name="_Toc54798321"/>
      <w:bookmarkStart w:id="332" w:name="_Toc52745917"/>
      <w:r w:rsidRPr="002854E7">
        <w:rPr>
          <w:rFonts w:asciiTheme="minorHAnsi" w:hAnsiTheme="minorHAnsi"/>
          <w:sz w:val="22"/>
          <w:szCs w:val="22"/>
        </w:rPr>
        <w:t xml:space="preserve">[OŚWIADCZENIA </w:t>
      </w:r>
      <w:r w:rsidR="00365C3D" w:rsidRPr="002854E7">
        <w:rPr>
          <w:rFonts w:asciiTheme="minorHAnsi" w:hAnsiTheme="minorHAnsi"/>
          <w:sz w:val="22"/>
          <w:szCs w:val="22"/>
        </w:rPr>
        <w:t>WYKONAWCY</w:t>
      </w:r>
      <w:r w:rsidRPr="002854E7">
        <w:rPr>
          <w:rFonts w:asciiTheme="minorHAnsi" w:hAnsiTheme="minorHAnsi"/>
          <w:sz w:val="22"/>
          <w:szCs w:val="22"/>
        </w:rPr>
        <w:t>]</w:t>
      </w:r>
      <w:bookmarkEnd w:id="325"/>
      <w:bookmarkEnd w:id="326"/>
      <w:bookmarkEnd w:id="327"/>
      <w:bookmarkEnd w:id="328"/>
      <w:bookmarkEnd w:id="329"/>
      <w:bookmarkEnd w:id="330"/>
      <w:bookmarkEnd w:id="331"/>
      <w:bookmarkEnd w:id="332"/>
    </w:p>
    <w:p w14:paraId="3385D05D" w14:textId="77777777" w:rsidR="00FB7B6D" w:rsidRPr="002854E7" w:rsidRDefault="00FB7B6D" w:rsidP="00B96C37">
      <w:pPr>
        <w:pStyle w:val="Akapitzlist"/>
        <w:numPr>
          <w:ilvl w:val="1"/>
          <w:numId w:val="14"/>
        </w:numPr>
        <w:spacing w:after="0" w:line="240" w:lineRule="auto"/>
        <w:ind w:left="426" w:hanging="426"/>
        <w:jc w:val="both"/>
        <w:rPr>
          <w:rFonts w:asciiTheme="minorHAnsi" w:hAnsiTheme="minorHAnsi"/>
          <w:color w:val="000000" w:themeColor="text1"/>
        </w:rPr>
      </w:pPr>
      <w:bookmarkStart w:id="333" w:name="_Ref42511877"/>
      <w:r w:rsidRPr="002854E7">
        <w:rPr>
          <w:rFonts w:asciiTheme="minorHAnsi" w:hAnsiTheme="minorHAnsi"/>
          <w:color w:val="000000" w:themeColor="text1"/>
        </w:rPr>
        <w:t>Wykonawca oświadcza i gwarantuje, że:</w:t>
      </w:r>
      <w:bookmarkEnd w:id="333"/>
    </w:p>
    <w:p w14:paraId="2F975189" w14:textId="77777777" w:rsidR="00FB7B6D" w:rsidRPr="002854E7" w:rsidRDefault="00FB7B6D" w:rsidP="00B96C37">
      <w:pPr>
        <w:pStyle w:val="Akapitzlist"/>
        <w:numPr>
          <w:ilvl w:val="1"/>
          <w:numId w:val="45"/>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w:t>
      </w:r>
      <w:r w:rsidR="00F451D9" w:rsidRPr="002854E7">
        <w:rPr>
          <w:rFonts w:asciiTheme="minorHAnsi" w:hAnsiTheme="minorHAnsi"/>
          <w:color w:val="000000" w:themeColor="text1"/>
        </w:rPr>
        <w:t xml:space="preserve"> naruszy jakichkolwiek praw osoby</w:t>
      </w:r>
      <w:r w:rsidRPr="002854E7">
        <w:rPr>
          <w:rFonts w:asciiTheme="minorHAnsi" w:hAnsiTheme="minorHAnsi"/>
          <w:color w:val="000000" w:themeColor="text1"/>
        </w:rPr>
        <w:t xml:space="preserve"> trzeciej;</w:t>
      </w:r>
    </w:p>
    <w:p w14:paraId="5B1FAEC3" w14:textId="77777777" w:rsidR="00FB7B6D" w:rsidRPr="002854E7" w:rsidRDefault="00FB7B6D" w:rsidP="00B96C37">
      <w:pPr>
        <w:pStyle w:val="Akapitzlist"/>
        <w:numPr>
          <w:ilvl w:val="1"/>
          <w:numId w:val="45"/>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korzystanie z </w:t>
      </w:r>
      <w:r w:rsidR="00073BC3" w:rsidRPr="002854E7">
        <w:rPr>
          <w:rFonts w:asciiTheme="minorHAnsi" w:hAnsiTheme="minorHAnsi"/>
          <w:color w:val="000000" w:themeColor="text1"/>
        </w:rPr>
        <w:t xml:space="preserve">i rozporządzanie </w:t>
      </w:r>
      <w:r w:rsidRPr="002854E7">
        <w:rPr>
          <w:rFonts w:asciiTheme="minorHAnsi" w:hAnsiTheme="minorHAnsi"/>
          <w:color w:val="000000" w:themeColor="text1"/>
        </w:rPr>
        <w:t>Wynik</w:t>
      </w:r>
      <w:r w:rsidR="00073BC3" w:rsidRPr="002854E7">
        <w:rPr>
          <w:rFonts w:asciiTheme="minorHAnsi" w:hAnsiTheme="minorHAnsi"/>
          <w:color w:val="000000" w:themeColor="text1"/>
        </w:rPr>
        <w:t>ami</w:t>
      </w:r>
      <w:r w:rsidRPr="002854E7">
        <w:rPr>
          <w:rFonts w:asciiTheme="minorHAnsi" w:hAnsiTheme="minorHAnsi"/>
          <w:color w:val="000000" w:themeColor="text1"/>
        </w:rPr>
        <w:t xml:space="preserve"> Prac B+R i przedmiot</w:t>
      </w:r>
      <w:r w:rsidR="00073BC3" w:rsidRPr="002854E7">
        <w:rPr>
          <w:rFonts w:asciiTheme="minorHAnsi" w:hAnsiTheme="minorHAnsi"/>
          <w:color w:val="000000" w:themeColor="text1"/>
        </w:rPr>
        <w:t>ami</w:t>
      </w:r>
      <w:r w:rsidRPr="002854E7">
        <w:rPr>
          <w:rFonts w:asciiTheme="minorHAnsi" w:hAnsiTheme="minorHAnsi"/>
          <w:color w:val="000000" w:themeColor="text1"/>
        </w:rPr>
        <w:t xml:space="preserve"> Background IP nie będzie naruszać jakichkolwiek praw osób trzecich, w szczególności osobistych lub majątkowych praw autorskich, praw pokrewnych, praw własności przemysłowej, </w:t>
      </w:r>
      <w:r w:rsidR="009F19E5" w:rsidRPr="002854E7">
        <w:rPr>
          <w:rFonts w:asciiTheme="minorHAnsi" w:hAnsiTheme="minorHAnsi"/>
          <w:color w:val="000000" w:themeColor="text1"/>
        </w:rPr>
        <w:t>know</w:t>
      </w:r>
      <w:r w:rsidRPr="002854E7">
        <w:rPr>
          <w:rFonts w:asciiTheme="minorHAnsi" w:hAnsiTheme="minorHAnsi"/>
          <w:color w:val="000000" w:themeColor="text1"/>
        </w:rPr>
        <w:t xml:space="preserve">-how, tajemnicy przedsiębiorstwa w rozumieniu przepisów </w:t>
      </w:r>
      <w:r w:rsidR="006F6CA8" w:rsidRPr="002854E7">
        <w:rPr>
          <w:rFonts w:asciiTheme="minorHAnsi" w:hAnsiTheme="minorHAnsi"/>
          <w:color w:val="000000" w:themeColor="text1"/>
        </w:rPr>
        <w:t>U</w:t>
      </w:r>
      <w:r w:rsidRPr="002854E7">
        <w:rPr>
          <w:rFonts w:asciiTheme="minorHAnsi" w:hAnsiTheme="minorHAnsi"/>
          <w:color w:val="000000" w:themeColor="text1"/>
        </w:rPr>
        <w:t xml:space="preserve">stawy </w:t>
      </w:r>
      <w:r w:rsidR="006F6CA8" w:rsidRPr="002854E7">
        <w:rPr>
          <w:rFonts w:asciiTheme="minorHAnsi" w:hAnsiTheme="minorHAnsi"/>
          <w:color w:val="000000" w:themeColor="text1"/>
        </w:rPr>
        <w:t>ZNK</w:t>
      </w:r>
      <w:r w:rsidRPr="002854E7">
        <w:rPr>
          <w:rFonts w:asciiTheme="minorHAnsi" w:hAnsiTheme="minorHAnsi"/>
          <w:color w:val="000000" w:themeColor="text1"/>
        </w:rPr>
        <w:t xml:space="preserve"> lub dóbr osobistych;</w:t>
      </w:r>
    </w:p>
    <w:p w14:paraId="69805F4E" w14:textId="3F68BE4C" w:rsidR="00FB7B6D" w:rsidRPr="002854E7" w:rsidRDefault="00FB7B6D" w:rsidP="00B96C37">
      <w:pPr>
        <w:pStyle w:val="Akapitzlist"/>
        <w:numPr>
          <w:ilvl w:val="1"/>
          <w:numId w:val="45"/>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ani Wykonawca ani żadna osoba trzecia nie będą żądać zapłaty jakiegokolwiek wynagrodzenia za korzystanie z </w:t>
      </w:r>
      <w:r w:rsidR="00073BC3" w:rsidRPr="002854E7">
        <w:rPr>
          <w:rFonts w:asciiTheme="minorHAnsi" w:hAnsiTheme="minorHAnsi"/>
          <w:color w:val="000000" w:themeColor="text1"/>
        </w:rPr>
        <w:t xml:space="preserve">i rozporządzanie </w:t>
      </w:r>
      <w:r w:rsidRPr="002854E7">
        <w:rPr>
          <w:rFonts w:asciiTheme="minorHAnsi" w:hAnsiTheme="minorHAnsi"/>
          <w:color w:val="000000" w:themeColor="text1"/>
        </w:rPr>
        <w:t>Wynik</w:t>
      </w:r>
      <w:r w:rsidR="00073BC3" w:rsidRPr="002854E7">
        <w:rPr>
          <w:rFonts w:asciiTheme="minorHAnsi" w:hAnsiTheme="minorHAnsi"/>
          <w:color w:val="000000" w:themeColor="text1"/>
        </w:rPr>
        <w:t>ami</w:t>
      </w:r>
      <w:r w:rsidRPr="002854E7">
        <w:rPr>
          <w:rFonts w:asciiTheme="minorHAnsi" w:hAnsiTheme="minorHAnsi"/>
          <w:color w:val="000000" w:themeColor="text1"/>
        </w:rPr>
        <w:t xml:space="preserve"> Prac B+R i przedmiotów Background IP </w:t>
      </w:r>
      <w:ins w:id="334" w:author="Autor">
        <w:r w:rsidR="00D75118" w:rsidRPr="002854E7">
          <w:rPr>
            <w:rFonts w:asciiTheme="minorHAnsi" w:hAnsiTheme="minorHAnsi"/>
            <w:color w:val="000000" w:themeColor="text1"/>
          </w:rPr>
          <w:t xml:space="preserve">(z uwzględnieniem </w:t>
        </w:r>
        <w:r w:rsidR="00D75118" w:rsidRPr="002854E7">
          <w:rPr>
            <w:rFonts w:asciiTheme="minorHAnsi" w:hAnsiTheme="minorHAnsi"/>
            <w:color w:val="000000" w:themeColor="text1"/>
          </w:rPr>
          <w:fldChar w:fldCharType="begin"/>
        </w:r>
        <w:r w:rsidR="00D75118" w:rsidRPr="002854E7">
          <w:rPr>
            <w:rFonts w:asciiTheme="minorHAnsi" w:hAnsiTheme="minorHAnsi"/>
            <w:color w:val="000000" w:themeColor="text1"/>
          </w:rPr>
          <w:instrText xml:space="preserve"> REF _Ref509403918 \r \h </w:instrText>
        </w:r>
      </w:ins>
      <w:r w:rsidR="002854E7">
        <w:rPr>
          <w:rFonts w:asciiTheme="minorHAnsi" w:hAnsiTheme="minorHAnsi"/>
          <w:color w:val="000000" w:themeColor="text1"/>
        </w:rPr>
        <w:instrText xml:space="preserve"> \* MERGEFORMAT </w:instrText>
      </w:r>
      <w:r w:rsidR="00D75118" w:rsidRPr="002854E7">
        <w:rPr>
          <w:rFonts w:asciiTheme="minorHAnsi" w:hAnsiTheme="minorHAnsi"/>
          <w:color w:val="000000" w:themeColor="text1"/>
        </w:rPr>
      </w:r>
      <w:ins w:id="335" w:author="Autor">
        <w:r w:rsidR="00D75118" w:rsidRPr="002854E7">
          <w:rPr>
            <w:rFonts w:asciiTheme="minorHAnsi" w:hAnsiTheme="minorHAnsi"/>
            <w:color w:val="000000" w:themeColor="text1"/>
          </w:rPr>
          <w:fldChar w:fldCharType="separate"/>
        </w:r>
        <w:r w:rsidR="00EB3B9C">
          <w:rPr>
            <w:rFonts w:asciiTheme="minorHAnsi" w:hAnsiTheme="minorHAnsi"/>
            <w:color w:val="000000" w:themeColor="text1"/>
          </w:rPr>
          <w:t>ART. 30</w:t>
        </w:r>
        <w:r w:rsidR="00D75118" w:rsidRPr="002854E7">
          <w:rPr>
            <w:rFonts w:asciiTheme="minorHAnsi" w:hAnsiTheme="minorHAnsi"/>
            <w:color w:val="000000" w:themeColor="text1"/>
          </w:rPr>
          <w:fldChar w:fldCharType="end"/>
        </w:r>
        <w:r w:rsidR="00D75118" w:rsidRPr="002854E7">
          <w:rPr>
            <w:rFonts w:asciiTheme="minorHAnsi" w:hAnsiTheme="minorHAnsi"/>
            <w:color w:val="000000" w:themeColor="text1"/>
          </w:rPr>
          <w:t xml:space="preserve"> </w:t>
        </w:r>
        <w:r w:rsidR="00EB3B9C">
          <w:rPr>
            <w:rFonts w:asciiTheme="minorHAnsi" w:hAnsiTheme="minorHAnsi"/>
            <w:color w:val="000000" w:themeColor="text1"/>
          </w:rPr>
          <w:fldChar w:fldCharType="begin"/>
        </w:r>
        <w:r w:rsidR="00EB3B9C">
          <w:rPr>
            <w:rFonts w:asciiTheme="minorHAnsi" w:hAnsiTheme="minorHAnsi"/>
            <w:color w:val="000000" w:themeColor="text1"/>
          </w:rPr>
          <w:instrText xml:space="preserve"> REF _Ref62657837 \r \h </w:instrText>
        </w:r>
      </w:ins>
      <w:r w:rsidR="00EB3B9C">
        <w:rPr>
          <w:rFonts w:asciiTheme="minorHAnsi" w:hAnsiTheme="minorHAnsi"/>
          <w:color w:val="000000" w:themeColor="text1"/>
        </w:rPr>
      </w:r>
      <w:r w:rsidR="00EB3B9C">
        <w:rPr>
          <w:rFonts w:asciiTheme="minorHAnsi" w:hAnsiTheme="minorHAnsi"/>
          <w:color w:val="000000" w:themeColor="text1"/>
        </w:rPr>
        <w:fldChar w:fldCharType="separate"/>
      </w:r>
      <w:ins w:id="336" w:author="Autor">
        <w:r w:rsidR="00EB3B9C">
          <w:rPr>
            <w:rFonts w:asciiTheme="minorHAnsi" w:hAnsiTheme="minorHAnsi"/>
            <w:color w:val="000000" w:themeColor="text1"/>
          </w:rPr>
          <w:t>§16</w:t>
        </w:r>
        <w:r w:rsidR="00EB3B9C">
          <w:rPr>
            <w:rFonts w:asciiTheme="minorHAnsi" w:hAnsiTheme="minorHAnsi"/>
            <w:color w:val="000000" w:themeColor="text1"/>
          </w:rPr>
          <w:fldChar w:fldCharType="end"/>
        </w:r>
        <w:r w:rsidR="00D75118" w:rsidRPr="002854E7">
          <w:rPr>
            <w:rFonts w:asciiTheme="minorHAnsi" w:hAnsiTheme="minorHAnsi"/>
            <w:color w:val="000000" w:themeColor="text1"/>
          </w:rPr>
          <w:t xml:space="preserve">) </w:t>
        </w:r>
      </w:ins>
      <w:r w:rsidRPr="002854E7">
        <w:rPr>
          <w:rFonts w:asciiTheme="minorHAnsi" w:hAnsiTheme="minorHAnsi"/>
          <w:color w:val="000000" w:themeColor="text1"/>
        </w:rPr>
        <w:t>przez NCBR</w:t>
      </w:r>
      <w:r w:rsidR="00FE4BA7" w:rsidRPr="002854E7">
        <w:rPr>
          <w:rFonts w:asciiTheme="minorHAnsi" w:hAnsiTheme="minorHAnsi"/>
          <w:color w:val="000000" w:themeColor="text1"/>
        </w:rPr>
        <w:t xml:space="preserve"> oraz podmioty upoważnione przez NCBR</w:t>
      </w:r>
      <w:r w:rsidRPr="002854E7">
        <w:rPr>
          <w:rFonts w:asciiTheme="minorHAnsi" w:hAnsiTheme="minorHAnsi"/>
          <w:color w:val="000000" w:themeColor="text1"/>
        </w:rPr>
        <w:t>;</w:t>
      </w:r>
    </w:p>
    <w:p w14:paraId="7CD525D3" w14:textId="44D87762" w:rsidR="00FB7B6D" w:rsidRPr="002854E7" w:rsidRDefault="00FB7B6D" w:rsidP="00B96C37">
      <w:pPr>
        <w:pStyle w:val="Akapitzlist"/>
        <w:numPr>
          <w:ilvl w:val="1"/>
          <w:numId w:val="45"/>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Wyniki Prac B+R oraz przedmioty Background IP nie będą posiadały żadnych wad prawnych i będą umożliwiały korzystanie</w:t>
      </w:r>
      <w:r w:rsidR="006D0F05" w:rsidRPr="002854E7">
        <w:rPr>
          <w:rFonts w:asciiTheme="minorHAnsi" w:hAnsiTheme="minorHAnsi"/>
          <w:color w:val="000000" w:themeColor="text1"/>
        </w:rPr>
        <w:t xml:space="preserve"> z nich</w:t>
      </w:r>
      <w:r w:rsidRPr="002854E7">
        <w:rPr>
          <w:rFonts w:asciiTheme="minorHAnsi" w:hAnsiTheme="minorHAnsi"/>
          <w:color w:val="000000" w:themeColor="text1"/>
        </w:rPr>
        <w:t xml:space="preserve"> </w:t>
      </w:r>
      <w:r w:rsidR="00073BC3" w:rsidRPr="002854E7">
        <w:rPr>
          <w:rFonts w:asciiTheme="minorHAnsi" w:hAnsiTheme="minorHAnsi"/>
          <w:color w:val="000000" w:themeColor="text1"/>
        </w:rPr>
        <w:t xml:space="preserve">i rozporządzanie nimi </w:t>
      </w:r>
      <w:r w:rsidRPr="002854E7">
        <w:rPr>
          <w:rFonts w:asciiTheme="minorHAnsi" w:hAnsiTheme="minorHAnsi"/>
          <w:color w:val="000000" w:themeColor="text1"/>
        </w:rPr>
        <w:t>przez NCBR w pełnym zakresie określonym w Umowie, a w szczególności w pełnym zakresie w ramach licencji, o której mowa</w:t>
      </w:r>
      <w:r w:rsidR="00BB1870" w:rsidRPr="002854E7">
        <w:rPr>
          <w:rFonts w:asciiTheme="minorHAnsi" w:hAnsiTheme="minorHAnsi"/>
          <w:color w:val="000000" w:themeColor="text1"/>
        </w:rPr>
        <w:t xml:space="preserve"> w </w:t>
      </w:r>
      <w:r w:rsidR="00BB1870" w:rsidRPr="002854E7">
        <w:rPr>
          <w:rFonts w:asciiTheme="minorHAnsi" w:hAnsiTheme="minorHAnsi"/>
          <w:color w:val="000000" w:themeColor="text1"/>
          <w:shd w:val="clear" w:color="auto" w:fill="E6E6E6"/>
        </w:rPr>
        <w:fldChar w:fldCharType="begin"/>
      </w:r>
      <w:r w:rsidR="00BB1870" w:rsidRPr="002854E7">
        <w:rPr>
          <w:rFonts w:asciiTheme="minorHAnsi" w:hAnsiTheme="minorHAnsi"/>
          <w:color w:val="000000" w:themeColor="text1"/>
        </w:rPr>
        <w:instrText xml:space="preserve"> REF _Ref509403918 \r \h </w:instrText>
      </w:r>
      <w:r w:rsidR="006713B6" w:rsidRPr="002854E7">
        <w:rPr>
          <w:rFonts w:asciiTheme="minorHAnsi" w:hAnsiTheme="minorHAnsi"/>
          <w:color w:val="000000" w:themeColor="text1"/>
        </w:rPr>
        <w:instrText xml:space="preserve"> \* MERGEFORMAT </w:instrText>
      </w:r>
      <w:r w:rsidR="00BB1870" w:rsidRPr="002854E7">
        <w:rPr>
          <w:rFonts w:asciiTheme="minorHAnsi" w:hAnsiTheme="minorHAnsi"/>
          <w:color w:val="000000" w:themeColor="text1"/>
          <w:shd w:val="clear" w:color="auto" w:fill="E6E6E6"/>
        </w:rPr>
      </w:r>
      <w:r w:rsidR="00BB1870"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30</w:t>
      </w:r>
      <w:r w:rsidR="00BB1870" w:rsidRPr="002854E7">
        <w:rPr>
          <w:rFonts w:asciiTheme="minorHAnsi" w:hAnsiTheme="minorHAnsi"/>
          <w:color w:val="000000" w:themeColor="text1"/>
          <w:shd w:val="clear" w:color="auto" w:fill="E6E6E6"/>
        </w:rPr>
        <w:fldChar w:fldCharType="end"/>
      </w:r>
      <w:r w:rsidR="00BD7D13" w:rsidRPr="002854E7">
        <w:rPr>
          <w:rFonts w:asciiTheme="minorHAnsi" w:hAnsiTheme="minorHAnsi"/>
          <w:color w:val="000000" w:themeColor="text1"/>
        </w:rPr>
        <w:t xml:space="preserve"> </w:t>
      </w:r>
      <w:r w:rsidR="00BD7D13" w:rsidRPr="002854E7">
        <w:rPr>
          <w:rFonts w:asciiTheme="minorHAnsi" w:hAnsiTheme="minorHAnsi"/>
          <w:color w:val="000000" w:themeColor="text1"/>
          <w:shd w:val="clear" w:color="auto" w:fill="E6E6E6"/>
        </w:rPr>
        <w:fldChar w:fldCharType="begin"/>
      </w:r>
      <w:r w:rsidR="00BD7D13" w:rsidRPr="002854E7">
        <w:rPr>
          <w:rFonts w:asciiTheme="minorHAnsi" w:hAnsiTheme="minorHAnsi"/>
          <w:color w:val="000000" w:themeColor="text1"/>
        </w:rPr>
        <w:instrText xml:space="preserve"> REF _Ref21335641 \r \h </w:instrText>
      </w:r>
      <w:r w:rsidR="00862665" w:rsidRPr="002854E7">
        <w:rPr>
          <w:rFonts w:asciiTheme="minorHAnsi" w:hAnsiTheme="minorHAnsi"/>
          <w:color w:val="000000" w:themeColor="text1"/>
        </w:rPr>
        <w:instrText xml:space="preserve"> \* MERGEFORMAT </w:instrText>
      </w:r>
      <w:r w:rsidR="00BD7D13" w:rsidRPr="002854E7">
        <w:rPr>
          <w:rFonts w:asciiTheme="minorHAnsi" w:hAnsiTheme="minorHAnsi"/>
          <w:color w:val="000000" w:themeColor="text1"/>
          <w:shd w:val="clear" w:color="auto" w:fill="E6E6E6"/>
        </w:rPr>
      </w:r>
      <w:r w:rsidR="00BD7D1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00BD7D13" w:rsidRPr="002854E7">
        <w:rPr>
          <w:rFonts w:asciiTheme="minorHAnsi" w:hAnsiTheme="minorHAnsi"/>
          <w:color w:val="000000" w:themeColor="text1"/>
          <w:shd w:val="clear" w:color="auto" w:fill="E6E6E6"/>
        </w:rPr>
        <w:fldChar w:fldCharType="end"/>
      </w:r>
      <w:r w:rsidR="00BB1870" w:rsidRPr="002854E7">
        <w:rPr>
          <w:rFonts w:asciiTheme="minorHAnsi" w:hAnsiTheme="minorHAnsi"/>
          <w:color w:val="000000" w:themeColor="text1"/>
        </w:rPr>
        <w:t xml:space="preserve"> </w:t>
      </w:r>
      <w:r w:rsidRPr="002854E7">
        <w:rPr>
          <w:rFonts w:asciiTheme="minorHAnsi" w:hAnsiTheme="minorHAnsi"/>
          <w:color w:val="000000" w:themeColor="text1"/>
        </w:rPr>
        <w:t>– w szczególności Wykonawca nie udzielił i nie udzieli w stosunku do nich licencji wyłącznej osobie trzeciej ani nie zobowiązał się i nie zobowiąże się</w:t>
      </w:r>
      <w:r w:rsidR="001423FC" w:rsidRPr="002854E7">
        <w:rPr>
          <w:rFonts w:asciiTheme="minorHAnsi" w:hAnsiTheme="minorHAnsi"/>
          <w:color w:val="000000" w:themeColor="text1"/>
        </w:rPr>
        <w:t xml:space="preserve">, bez uprzedniej zgody NCBR </w:t>
      </w:r>
      <w:r w:rsidR="00EE0448" w:rsidRPr="002854E7">
        <w:rPr>
          <w:rFonts w:asciiTheme="minorHAnsi" w:hAnsiTheme="minorHAnsi"/>
          <w:color w:val="000000" w:themeColor="text1"/>
        </w:rPr>
        <w:t xml:space="preserve">(wyrażonej w formie pisemnej pod rygorem nieważności) </w:t>
      </w:r>
      <w:r w:rsidR="001423FC" w:rsidRPr="002854E7">
        <w:rPr>
          <w:rFonts w:asciiTheme="minorHAnsi" w:hAnsiTheme="minorHAnsi"/>
          <w:color w:val="000000" w:themeColor="text1"/>
        </w:rPr>
        <w:t xml:space="preserve">i </w:t>
      </w:r>
      <w:r w:rsidR="00EE0448" w:rsidRPr="002854E7">
        <w:rPr>
          <w:rFonts w:asciiTheme="minorHAnsi" w:hAnsiTheme="minorHAnsi"/>
          <w:color w:val="000000" w:themeColor="text1"/>
        </w:rPr>
        <w:t xml:space="preserve">bez </w:t>
      </w:r>
      <w:r w:rsidR="001423FC" w:rsidRPr="002854E7">
        <w:rPr>
          <w:rFonts w:asciiTheme="minorHAnsi" w:hAnsiTheme="minorHAnsi"/>
          <w:color w:val="000000" w:themeColor="text1"/>
        </w:rPr>
        <w:t xml:space="preserve">zapewnienia </w:t>
      </w:r>
      <w:r w:rsidR="00EE0448" w:rsidRPr="002854E7">
        <w:rPr>
          <w:rFonts w:asciiTheme="minorHAnsi" w:hAnsiTheme="minorHAnsi"/>
          <w:color w:val="000000" w:themeColor="text1"/>
        </w:rPr>
        <w:t xml:space="preserve">(zagwarantowania) </w:t>
      </w:r>
      <w:r w:rsidR="001423FC" w:rsidRPr="002854E7">
        <w:rPr>
          <w:rFonts w:asciiTheme="minorHAnsi" w:hAnsiTheme="minorHAnsi"/>
          <w:color w:val="000000" w:themeColor="text1"/>
        </w:rPr>
        <w:t xml:space="preserve">NCBR skutecznego </w:t>
      </w:r>
      <w:r w:rsidR="00EE0448" w:rsidRPr="002854E7">
        <w:rPr>
          <w:rFonts w:asciiTheme="minorHAnsi" w:hAnsiTheme="minorHAnsi"/>
          <w:color w:val="000000" w:themeColor="text1"/>
        </w:rPr>
        <w:t xml:space="preserve">uprawnienia do </w:t>
      </w:r>
      <w:r w:rsidR="001423FC" w:rsidRPr="002854E7">
        <w:rPr>
          <w:rFonts w:asciiTheme="minorHAnsi" w:hAnsiTheme="minorHAnsi"/>
          <w:color w:val="000000" w:themeColor="text1"/>
        </w:rPr>
        <w:t xml:space="preserve">korzystania z </w:t>
      </w:r>
      <w:r w:rsidR="00FC7A23" w:rsidRPr="002854E7">
        <w:rPr>
          <w:rFonts w:asciiTheme="minorHAnsi" w:hAnsiTheme="minorHAnsi"/>
          <w:color w:val="000000" w:themeColor="text1"/>
        </w:rPr>
        <w:t xml:space="preserve">Wyników Prac B+R i </w:t>
      </w:r>
      <w:r w:rsidR="00EE0448" w:rsidRPr="002854E7">
        <w:rPr>
          <w:rFonts w:asciiTheme="minorHAnsi" w:hAnsiTheme="minorHAnsi"/>
          <w:color w:val="000000" w:themeColor="text1"/>
        </w:rPr>
        <w:t xml:space="preserve">przedmiotów </w:t>
      </w:r>
      <w:r w:rsidR="001423FC" w:rsidRPr="002854E7">
        <w:rPr>
          <w:rFonts w:asciiTheme="minorHAnsi" w:hAnsiTheme="minorHAnsi"/>
          <w:color w:val="000000" w:themeColor="text1"/>
        </w:rPr>
        <w:t>Backgrou</w:t>
      </w:r>
      <w:r w:rsidR="00110AEA" w:rsidRPr="002854E7">
        <w:rPr>
          <w:rFonts w:asciiTheme="minorHAnsi" w:hAnsiTheme="minorHAnsi"/>
          <w:color w:val="000000" w:themeColor="text1"/>
        </w:rPr>
        <w:t>n</w:t>
      </w:r>
      <w:r w:rsidR="001423FC" w:rsidRPr="002854E7">
        <w:rPr>
          <w:rFonts w:asciiTheme="minorHAnsi" w:hAnsiTheme="minorHAnsi"/>
          <w:color w:val="000000" w:themeColor="text1"/>
        </w:rPr>
        <w:t xml:space="preserve">d IP </w:t>
      </w:r>
      <w:ins w:id="337" w:author="Autor">
        <w:r w:rsidR="00D75118" w:rsidRPr="002854E7">
          <w:rPr>
            <w:rFonts w:asciiTheme="minorHAnsi" w:hAnsiTheme="minorHAnsi"/>
            <w:color w:val="000000" w:themeColor="text1"/>
          </w:rPr>
          <w:t xml:space="preserve">(z uwzględnieniem </w:t>
        </w:r>
        <w:r w:rsidR="00D75118" w:rsidRPr="002854E7">
          <w:rPr>
            <w:rFonts w:asciiTheme="minorHAnsi" w:hAnsiTheme="minorHAnsi"/>
            <w:color w:val="000000" w:themeColor="text1"/>
          </w:rPr>
          <w:fldChar w:fldCharType="begin"/>
        </w:r>
        <w:r w:rsidR="00D75118" w:rsidRPr="002854E7">
          <w:rPr>
            <w:rFonts w:asciiTheme="minorHAnsi" w:hAnsiTheme="minorHAnsi"/>
            <w:color w:val="000000" w:themeColor="text1"/>
          </w:rPr>
          <w:instrText xml:space="preserve"> REF _Ref509403918 \r \h </w:instrText>
        </w:r>
      </w:ins>
      <w:r w:rsidR="002854E7">
        <w:rPr>
          <w:rFonts w:asciiTheme="minorHAnsi" w:hAnsiTheme="minorHAnsi"/>
          <w:color w:val="000000" w:themeColor="text1"/>
        </w:rPr>
        <w:instrText xml:space="preserve"> \* MERGEFORMAT </w:instrText>
      </w:r>
      <w:r w:rsidR="00D75118" w:rsidRPr="002854E7">
        <w:rPr>
          <w:rFonts w:asciiTheme="minorHAnsi" w:hAnsiTheme="minorHAnsi"/>
          <w:color w:val="000000" w:themeColor="text1"/>
        </w:rPr>
      </w:r>
      <w:ins w:id="338" w:author="Autor">
        <w:r w:rsidR="00D75118" w:rsidRPr="002854E7">
          <w:rPr>
            <w:rFonts w:asciiTheme="minorHAnsi" w:hAnsiTheme="minorHAnsi"/>
            <w:color w:val="000000" w:themeColor="text1"/>
          </w:rPr>
          <w:fldChar w:fldCharType="separate"/>
        </w:r>
        <w:r w:rsidR="00EB3B9C">
          <w:rPr>
            <w:rFonts w:asciiTheme="minorHAnsi" w:hAnsiTheme="minorHAnsi"/>
            <w:color w:val="000000" w:themeColor="text1"/>
          </w:rPr>
          <w:t>ART. 30</w:t>
        </w:r>
        <w:r w:rsidR="00D75118" w:rsidRPr="002854E7">
          <w:rPr>
            <w:rFonts w:asciiTheme="minorHAnsi" w:hAnsiTheme="minorHAnsi"/>
            <w:color w:val="000000" w:themeColor="text1"/>
          </w:rPr>
          <w:fldChar w:fldCharType="end"/>
        </w:r>
        <w:r w:rsidR="00D75118" w:rsidRPr="002854E7">
          <w:rPr>
            <w:rFonts w:asciiTheme="minorHAnsi" w:hAnsiTheme="minorHAnsi"/>
            <w:color w:val="000000" w:themeColor="text1"/>
          </w:rPr>
          <w:t xml:space="preserve"> </w:t>
        </w:r>
        <w:r w:rsidR="00EB3B9C">
          <w:rPr>
            <w:rFonts w:asciiTheme="minorHAnsi" w:hAnsiTheme="minorHAnsi"/>
            <w:color w:val="000000" w:themeColor="text1"/>
          </w:rPr>
          <w:fldChar w:fldCharType="begin"/>
        </w:r>
        <w:r w:rsidR="00EB3B9C">
          <w:rPr>
            <w:rFonts w:asciiTheme="minorHAnsi" w:hAnsiTheme="minorHAnsi"/>
            <w:color w:val="000000" w:themeColor="text1"/>
          </w:rPr>
          <w:instrText xml:space="preserve"> REF _Ref62657837 \r \h </w:instrText>
        </w:r>
      </w:ins>
      <w:r w:rsidR="00EB3B9C">
        <w:rPr>
          <w:rFonts w:asciiTheme="minorHAnsi" w:hAnsiTheme="minorHAnsi"/>
          <w:color w:val="000000" w:themeColor="text1"/>
        </w:rPr>
      </w:r>
      <w:ins w:id="339" w:author="Autor">
        <w:r w:rsidR="00EB3B9C">
          <w:rPr>
            <w:rFonts w:asciiTheme="minorHAnsi" w:hAnsiTheme="minorHAnsi"/>
            <w:color w:val="000000" w:themeColor="text1"/>
          </w:rPr>
          <w:fldChar w:fldCharType="separate"/>
        </w:r>
        <w:r w:rsidR="00EB3B9C">
          <w:rPr>
            <w:rFonts w:asciiTheme="minorHAnsi" w:hAnsiTheme="minorHAnsi"/>
            <w:color w:val="000000" w:themeColor="text1"/>
          </w:rPr>
          <w:t>§16</w:t>
        </w:r>
        <w:r w:rsidR="00EB3B9C">
          <w:rPr>
            <w:rFonts w:asciiTheme="minorHAnsi" w:hAnsiTheme="minorHAnsi"/>
            <w:color w:val="000000" w:themeColor="text1"/>
          </w:rPr>
          <w:fldChar w:fldCharType="end"/>
        </w:r>
        <w:r w:rsidR="00D75118" w:rsidRPr="002854E7">
          <w:rPr>
            <w:rFonts w:asciiTheme="minorHAnsi" w:hAnsiTheme="minorHAnsi"/>
            <w:color w:val="000000" w:themeColor="text1"/>
          </w:rPr>
          <w:t xml:space="preserve">) </w:t>
        </w:r>
      </w:ins>
      <w:r w:rsidR="001423FC" w:rsidRPr="002854E7">
        <w:rPr>
          <w:rFonts w:asciiTheme="minorHAnsi" w:hAnsiTheme="minorHAnsi"/>
          <w:color w:val="000000" w:themeColor="text1"/>
        </w:rPr>
        <w:t>na zasadach opisanych Umową</w:t>
      </w:r>
      <w:r w:rsidR="00E0693B" w:rsidRPr="002854E7">
        <w:rPr>
          <w:rFonts w:asciiTheme="minorHAnsi" w:hAnsiTheme="minorHAnsi"/>
          <w:color w:val="000000" w:themeColor="text1"/>
        </w:rPr>
        <w:t xml:space="preserve"> (uprawnienie to zostanie potwierdzone w formie pisemnej pod rygorem nieważności)</w:t>
      </w:r>
      <w:r w:rsidR="001423FC" w:rsidRPr="002854E7">
        <w:rPr>
          <w:rFonts w:asciiTheme="minorHAnsi" w:hAnsiTheme="minorHAnsi"/>
          <w:color w:val="000000" w:themeColor="text1"/>
        </w:rPr>
        <w:t>,</w:t>
      </w:r>
      <w:r w:rsidRPr="002854E7">
        <w:rPr>
          <w:rFonts w:asciiTheme="minorHAnsi" w:hAnsiTheme="minorHAnsi"/>
          <w:color w:val="000000" w:themeColor="text1"/>
        </w:rPr>
        <w:t xml:space="preserve"> do ich zbycia, Obciążenia w jakimkolwiek zakresie na rzecz osoby trzeciej</w:t>
      </w:r>
      <w:ins w:id="340" w:author="Autor">
        <w:r w:rsidR="00D75118" w:rsidRPr="002854E7">
          <w:rPr>
            <w:rFonts w:asciiTheme="minorHAnsi" w:hAnsiTheme="minorHAnsi"/>
            <w:color w:val="000000" w:themeColor="text1"/>
          </w:rPr>
          <w:t>, przy czym zgoda NCBR nie jest wymagana dla udzielania licencji w ramach Komercjalizacji Wyników Prac B+R i Komercjalizacji Technologii Zależnych</w:t>
        </w:r>
      </w:ins>
      <w:r w:rsidRPr="002854E7">
        <w:rPr>
          <w:rFonts w:asciiTheme="minorHAnsi" w:hAnsiTheme="minorHAnsi"/>
          <w:color w:val="000000" w:themeColor="text1"/>
        </w:rPr>
        <w:t>.</w:t>
      </w:r>
    </w:p>
    <w:p w14:paraId="1818FE79" w14:textId="161D3CE0" w:rsidR="00FB7B6D" w:rsidRPr="002854E7" w:rsidRDefault="00FB7B6D" w:rsidP="00B96C37">
      <w:pPr>
        <w:pStyle w:val="Akapitzlist"/>
        <w:numPr>
          <w:ilvl w:val="1"/>
          <w:numId w:val="14"/>
        </w:numPr>
        <w:spacing w:after="0" w:line="240" w:lineRule="auto"/>
        <w:ind w:left="426" w:hanging="426"/>
        <w:jc w:val="both"/>
        <w:rPr>
          <w:rFonts w:asciiTheme="minorHAnsi" w:hAnsiTheme="minorHAnsi"/>
          <w:color w:val="000000" w:themeColor="text1"/>
        </w:rPr>
      </w:pPr>
      <w:bookmarkStart w:id="341" w:name="_Ref505156320"/>
      <w:r w:rsidRPr="002854E7">
        <w:rPr>
          <w:rFonts w:asciiTheme="minorHAnsi" w:hAnsiTheme="minorHAnsi"/>
          <w:color w:val="000000" w:themeColor="text1"/>
        </w:rPr>
        <w:t xml:space="preserve">Ponadto, w ramach </w:t>
      </w:r>
      <w:r w:rsidR="00775B5B" w:rsidRPr="002854E7">
        <w:rPr>
          <w:rFonts w:asciiTheme="minorHAnsi" w:hAnsiTheme="minorHAnsi"/>
          <w:color w:val="000000" w:themeColor="text1"/>
        </w:rPr>
        <w:t xml:space="preserve">Wynagrodzenia Podstawowego </w:t>
      </w:r>
      <w:r w:rsidRPr="002854E7">
        <w:rPr>
          <w:rFonts w:asciiTheme="minorHAnsi" w:hAnsiTheme="minorHAnsi"/>
          <w:color w:val="000000" w:themeColor="text1"/>
        </w:rPr>
        <w:t>za realizację dane</w:t>
      </w:r>
      <w:r w:rsidR="00F27C9B" w:rsidRPr="002854E7">
        <w:rPr>
          <w:rFonts w:asciiTheme="minorHAnsi" w:hAnsiTheme="minorHAnsi"/>
          <w:color w:val="000000" w:themeColor="text1"/>
        </w:rPr>
        <w:t>go</w:t>
      </w:r>
      <w:r w:rsidRPr="002854E7">
        <w:rPr>
          <w:rFonts w:asciiTheme="minorHAnsi" w:hAnsiTheme="minorHAnsi"/>
          <w:color w:val="000000" w:themeColor="text1"/>
        </w:rPr>
        <w:t xml:space="preserve"> </w:t>
      </w:r>
      <w:r w:rsidR="00F27C9B" w:rsidRPr="002854E7">
        <w:rPr>
          <w:rFonts w:asciiTheme="minorHAnsi" w:hAnsiTheme="minorHAnsi"/>
          <w:color w:val="000000" w:themeColor="text1"/>
        </w:rPr>
        <w:t>Etapu</w:t>
      </w:r>
      <w:r w:rsidRPr="002854E7">
        <w:rPr>
          <w:rFonts w:asciiTheme="minorHAnsi" w:hAnsiTheme="minorHAnsi"/>
          <w:color w:val="000000" w:themeColor="text1"/>
        </w:rPr>
        <w:t xml:space="preserve">, o którym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_Ref479976521 \r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Wykonawca oświadcza i gwarantuje, że osoby uprawnione z tytułu praw osobistych do Wyników Prac B+R powstałych w ramach dane</w:t>
      </w:r>
      <w:r w:rsidR="00F27C9B" w:rsidRPr="002854E7">
        <w:rPr>
          <w:rFonts w:asciiTheme="minorHAnsi" w:hAnsiTheme="minorHAnsi"/>
          <w:color w:val="000000" w:themeColor="text1"/>
        </w:rPr>
        <w:t>go</w:t>
      </w:r>
      <w:r w:rsidRPr="002854E7">
        <w:rPr>
          <w:rFonts w:asciiTheme="minorHAnsi" w:hAnsiTheme="minorHAnsi"/>
          <w:color w:val="000000" w:themeColor="text1"/>
        </w:rPr>
        <w:t xml:space="preserve"> </w:t>
      </w:r>
      <w:r w:rsidR="00F27C9B" w:rsidRPr="002854E7">
        <w:rPr>
          <w:rFonts w:asciiTheme="minorHAnsi" w:hAnsiTheme="minorHAnsi"/>
          <w:color w:val="000000" w:themeColor="text1"/>
        </w:rPr>
        <w:t xml:space="preserve">Etapu </w:t>
      </w:r>
      <w:del w:id="342" w:author="Autor">
        <w:r w:rsidRPr="002854E7" w:rsidDel="00D75118">
          <w:rPr>
            <w:rFonts w:asciiTheme="minorHAnsi" w:hAnsiTheme="minorHAnsi"/>
            <w:color w:val="000000" w:themeColor="text1"/>
          </w:rPr>
          <w:delText>oraz do przedmiotów Background IP wykorzystanych w dan</w:delText>
        </w:r>
        <w:r w:rsidR="00F27C9B" w:rsidRPr="002854E7" w:rsidDel="00D75118">
          <w:rPr>
            <w:rFonts w:asciiTheme="minorHAnsi" w:hAnsiTheme="minorHAnsi"/>
            <w:color w:val="000000" w:themeColor="text1"/>
          </w:rPr>
          <w:delText>ym</w:delText>
        </w:r>
        <w:r w:rsidRPr="002854E7" w:rsidDel="00D75118">
          <w:rPr>
            <w:rFonts w:asciiTheme="minorHAnsi" w:hAnsiTheme="minorHAnsi"/>
            <w:color w:val="000000" w:themeColor="text1"/>
          </w:rPr>
          <w:delText xml:space="preserve"> </w:delText>
        </w:r>
        <w:r w:rsidR="00F27C9B" w:rsidRPr="002854E7" w:rsidDel="00D75118">
          <w:rPr>
            <w:rFonts w:asciiTheme="minorHAnsi" w:hAnsiTheme="minorHAnsi"/>
            <w:color w:val="000000" w:themeColor="text1"/>
          </w:rPr>
          <w:delText xml:space="preserve">Etapie </w:delText>
        </w:r>
      </w:del>
      <w:r w:rsidRPr="002854E7">
        <w:rPr>
          <w:rFonts w:asciiTheme="minorHAnsi" w:hAnsiTheme="minorHAnsi"/>
          <w:color w:val="000000" w:themeColor="text1"/>
        </w:rPr>
        <w:t>nie będą wykonywać tych praw w</w:t>
      </w:r>
      <w:r w:rsidR="00454C26" w:rsidRPr="002854E7">
        <w:rPr>
          <w:rFonts w:asciiTheme="minorHAnsi" w:hAnsiTheme="minorHAnsi"/>
          <w:color w:val="000000" w:themeColor="text1"/>
        </w:rPr>
        <w:t xml:space="preserve"> </w:t>
      </w:r>
      <w:r w:rsidRPr="002854E7">
        <w:rPr>
          <w:rFonts w:asciiTheme="minorHAnsi" w:hAnsiTheme="minorHAnsi"/>
          <w:color w:val="000000" w:themeColor="text1"/>
        </w:rPr>
        <w:t>stosunku do NCBR</w:t>
      </w:r>
      <w:r w:rsidR="001D3F12" w:rsidRPr="002854E7">
        <w:rPr>
          <w:rFonts w:asciiTheme="minorHAnsi" w:hAnsiTheme="minorHAnsi"/>
          <w:color w:val="000000" w:themeColor="text1"/>
        </w:rPr>
        <w:t>, jego następców prawnych</w:t>
      </w:r>
      <w:r w:rsidRPr="002854E7">
        <w:rPr>
          <w:rFonts w:asciiTheme="minorHAnsi" w:hAnsiTheme="minorHAnsi"/>
          <w:color w:val="000000" w:themeColor="text1"/>
        </w:rPr>
        <w:t xml:space="preserve"> oraz podmiotów upoważnionych przez NCBR. Do chwili udzielenia na rzecz NCBR licencji na korzystanie z Wyników Prac B+R</w:t>
      </w:r>
      <w:del w:id="343" w:author="Autor">
        <w:r w:rsidRPr="002854E7" w:rsidDel="00D75118">
          <w:rPr>
            <w:rFonts w:asciiTheme="minorHAnsi" w:hAnsiTheme="minorHAnsi"/>
            <w:color w:val="000000" w:themeColor="text1"/>
          </w:rPr>
          <w:delText xml:space="preserve"> oraz przedmiotów </w:delText>
        </w:r>
        <w:r w:rsidRPr="002854E7" w:rsidDel="00D75118">
          <w:rPr>
            <w:rFonts w:asciiTheme="minorHAnsi" w:hAnsiTheme="minorHAnsi"/>
            <w:color w:val="000000" w:themeColor="text1"/>
          </w:rPr>
          <w:lastRenderedPageBreak/>
          <w:delText>Background IP</w:delText>
        </w:r>
      </w:del>
      <w:r w:rsidRPr="002854E7">
        <w:rPr>
          <w:rFonts w:asciiTheme="minorHAnsi" w:hAnsiTheme="minorHAnsi"/>
          <w:color w:val="000000" w:themeColor="text1"/>
        </w:rPr>
        <w:t xml:space="preserve">, Wykonawca zobowiązuje się uzyskać od twórców Wyników Prac B+R </w:t>
      </w:r>
      <w:del w:id="344" w:author="Autor">
        <w:r w:rsidRPr="002854E7" w:rsidDel="00D75118">
          <w:rPr>
            <w:rFonts w:asciiTheme="minorHAnsi" w:hAnsiTheme="minorHAnsi"/>
            <w:color w:val="000000" w:themeColor="text1"/>
          </w:rPr>
          <w:delText xml:space="preserve">oraz przedmiotów Background IP </w:delText>
        </w:r>
      </w:del>
      <w:r w:rsidRPr="002854E7">
        <w:rPr>
          <w:rFonts w:asciiTheme="minorHAnsi" w:hAnsiTheme="minorHAnsi"/>
          <w:color w:val="000000" w:themeColor="text1"/>
        </w:rPr>
        <w:t>upoważnienie dla NCBR</w:t>
      </w:r>
      <w:r w:rsidR="001D3F12" w:rsidRPr="002854E7">
        <w:rPr>
          <w:rFonts w:asciiTheme="minorHAnsi" w:hAnsiTheme="minorHAnsi"/>
          <w:color w:val="000000" w:themeColor="text1"/>
        </w:rPr>
        <w:t>, jego następców prawnych</w:t>
      </w:r>
      <w:r w:rsidRPr="002854E7">
        <w:rPr>
          <w:rFonts w:asciiTheme="minorHAnsi" w:hAnsiTheme="minorHAnsi"/>
          <w:color w:val="000000" w:themeColor="text1"/>
        </w:rPr>
        <w:t xml:space="preserve"> i podmiotów upoważnionych przez NCBR oraz gwarantuje NCBR</w:t>
      </w:r>
      <w:r w:rsidR="00EB2DDA" w:rsidRPr="002854E7">
        <w:rPr>
          <w:rFonts w:asciiTheme="minorHAnsi" w:hAnsiTheme="minorHAnsi"/>
          <w:color w:val="000000" w:themeColor="text1"/>
        </w:rPr>
        <w:t>, jego następcom prawnym</w:t>
      </w:r>
      <w:r w:rsidRPr="002854E7">
        <w:rPr>
          <w:rFonts w:asciiTheme="minorHAnsi" w:hAnsiTheme="minorHAnsi"/>
          <w:color w:val="000000" w:themeColor="text1"/>
        </w:rPr>
        <w:t xml:space="preserve"> i podmiotom przez niego upoważnionym, bezterminowe upoważnienie do:</w:t>
      </w:r>
      <w:bookmarkEnd w:id="341"/>
    </w:p>
    <w:p w14:paraId="11E73450" w14:textId="41B26474" w:rsidR="00FB7B6D" w:rsidRPr="002854E7" w:rsidRDefault="00FB7B6D" w:rsidP="00B96C37">
      <w:pPr>
        <w:pStyle w:val="Akapitzlist"/>
        <w:numPr>
          <w:ilvl w:val="0"/>
          <w:numId w:val="4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wykonywania w imieniu twórców Wyników Prac B+R </w:t>
      </w:r>
      <w:del w:id="345" w:author="Autor">
        <w:r w:rsidRPr="002854E7" w:rsidDel="00D75118">
          <w:rPr>
            <w:rFonts w:asciiTheme="minorHAnsi" w:hAnsiTheme="minorHAnsi"/>
            <w:color w:val="000000" w:themeColor="text1"/>
          </w:rPr>
          <w:delText xml:space="preserve">oraz przedmiotów Background IP </w:delText>
        </w:r>
      </w:del>
      <w:r w:rsidRPr="002854E7">
        <w:rPr>
          <w:rFonts w:asciiTheme="minorHAnsi" w:hAnsiTheme="minorHAnsi"/>
          <w:color w:val="000000" w:themeColor="text1"/>
        </w:rPr>
        <w:t>przysługujących im praw osobistych do Wyników Prac B+R</w:t>
      </w:r>
      <w:del w:id="346" w:author="Autor">
        <w:r w:rsidRPr="002854E7" w:rsidDel="00D75118">
          <w:rPr>
            <w:rFonts w:asciiTheme="minorHAnsi" w:hAnsiTheme="minorHAnsi"/>
            <w:color w:val="000000" w:themeColor="text1"/>
          </w:rPr>
          <w:delText xml:space="preserve"> oraz przedmiotów Background IP</w:delText>
        </w:r>
      </w:del>
      <w:r w:rsidRPr="002854E7">
        <w:rPr>
          <w:rFonts w:asciiTheme="minorHAnsi" w:hAnsiTheme="minorHAnsi"/>
          <w:color w:val="000000" w:themeColor="text1"/>
        </w:rPr>
        <w:t>; jednocześnie Wykonawca gwarantuje i zobowiązuje</w:t>
      </w:r>
      <w:r w:rsidR="00447F43" w:rsidRPr="002854E7">
        <w:rPr>
          <w:rFonts w:asciiTheme="minorHAnsi" w:hAnsiTheme="minorHAnsi"/>
          <w:color w:val="000000" w:themeColor="text1"/>
        </w:rPr>
        <w:t xml:space="preserve"> się</w:t>
      </w:r>
      <w:r w:rsidRPr="002854E7">
        <w:rPr>
          <w:rFonts w:asciiTheme="minorHAnsi" w:hAnsiTheme="minorHAnsi"/>
          <w:color w:val="000000" w:themeColor="text1"/>
        </w:rPr>
        <w:t>, że w/w twórcy nie będą wykonywać, ani zezwalać innym wykonywać, przysługujących im praw osobistych wobec NCBR</w:t>
      </w:r>
      <w:r w:rsidR="00A567A8" w:rsidRPr="002854E7">
        <w:rPr>
          <w:rFonts w:asciiTheme="minorHAnsi" w:hAnsiTheme="minorHAnsi"/>
          <w:color w:val="000000" w:themeColor="text1"/>
        </w:rPr>
        <w:t>, jego następców prawnych</w:t>
      </w:r>
      <w:r w:rsidRPr="002854E7">
        <w:rPr>
          <w:rFonts w:asciiTheme="minorHAnsi" w:hAnsiTheme="minorHAnsi"/>
          <w:color w:val="000000" w:themeColor="text1"/>
        </w:rPr>
        <w:t xml:space="preserve"> oraz osób przez niego upoważnionych</w:t>
      </w:r>
      <w:r w:rsidR="005D48A0" w:rsidRPr="002854E7">
        <w:rPr>
          <w:rFonts w:asciiTheme="minorHAnsi" w:hAnsiTheme="minorHAnsi"/>
          <w:color w:val="000000" w:themeColor="text1"/>
        </w:rPr>
        <w:t xml:space="preserve">; </w:t>
      </w:r>
      <w:del w:id="347" w:author="Autor">
        <w:r w:rsidR="005D48A0" w:rsidRPr="002854E7" w:rsidDel="00D75118">
          <w:rPr>
            <w:rFonts w:asciiTheme="minorHAnsi" w:hAnsiTheme="minorHAnsi"/>
            <w:color w:val="000000" w:themeColor="text1"/>
          </w:rPr>
          <w:delText xml:space="preserve">przy czym w odniesieniu do przedmiotów Background IP </w:delText>
        </w:r>
      </w:del>
      <w:r w:rsidR="005D48A0" w:rsidRPr="002854E7">
        <w:rPr>
          <w:rFonts w:asciiTheme="minorHAnsi" w:hAnsiTheme="minorHAnsi"/>
          <w:color w:val="000000" w:themeColor="text1"/>
        </w:rPr>
        <w:t xml:space="preserve">Wykonawca gwarantuje i zobowiązuje się uzyskać </w:t>
      </w:r>
      <w:del w:id="348" w:author="Autor">
        <w:r w:rsidR="005D48A0" w:rsidRPr="002854E7" w:rsidDel="00D75118">
          <w:rPr>
            <w:rFonts w:asciiTheme="minorHAnsi" w:hAnsiTheme="minorHAnsi"/>
            <w:color w:val="000000" w:themeColor="text1"/>
          </w:rPr>
          <w:delText xml:space="preserve">bezterminowe </w:delText>
        </w:r>
      </w:del>
      <w:r w:rsidR="005D48A0" w:rsidRPr="002854E7">
        <w:rPr>
          <w:rFonts w:asciiTheme="minorHAnsi" w:hAnsiTheme="minorHAnsi"/>
          <w:color w:val="000000" w:themeColor="text1"/>
        </w:rPr>
        <w:t xml:space="preserve">upoważnienie </w:t>
      </w:r>
      <w:del w:id="349" w:author="Autor">
        <w:r w:rsidR="005D48A0" w:rsidRPr="002854E7" w:rsidDel="00D75118">
          <w:rPr>
            <w:rFonts w:asciiTheme="minorHAnsi" w:hAnsiTheme="minorHAnsi"/>
            <w:color w:val="000000" w:themeColor="text1"/>
          </w:rPr>
          <w:delText>do wykonywania w</w:delText>
        </w:r>
        <w:r w:rsidR="009C1C80" w:rsidRPr="002854E7" w:rsidDel="00D75118">
          <w:rPr>
            <w:rFonts w:asciiTheme="minorHAnsi" w:hAnsiTheme="minorHAnsi"/>
            <w:color w:val="000000" w:themeColor="text1"/>
          </w:rPr>
          <w:delText> </w:delText>
        </w:r>
        <w:r w:rsidR="005D48A0" w:rsidRPr="002854E7" w:rsidDel="00D75118">
          <w:rPr>
            <w:rFonts w:asciiTheme="minorHAnsi" w:hAnsiTheme="minorHAnsi"/>
            <w:color w:val="000000" w:themeColor="text1"/>
          </w:rPr>
          <w:delText xml:space="preserve">imieniu </w:delText>
        </w:r>
      </w:del>
      <w:r w:rsidR="005D48A0" w:rsidRPr="002854E7">
        <w:rPr>
          <w:rFonts w:asciiTheme="minorHAnsi" w:hAnsiTheme="minorHAnsi"/>
          <w:color w:val="000000" w:themeColor="text1"/>
        </w:rPr>
        <w:t>twórców przedmiotów Backg</w:t>
      </w:r>
      <w:r w:rsidR="00110AEA" w:rsidRPr="002854E7">
        <w:rPr>
          <w:rFonts w:asciiTheme="minorHAnsi" w:hAnsiTheme="minorHAnsi"/>
          <w:color w:val="000000" w:themeColor="text1"/>
        </w:rPr>
        <w:t>ro</w:t>
      </w:r>
      <w:r w:rsidR="005D48A0" w:rsidRPr="002854E7">
        <w:rPr>
          <w:rFonts w:asciiTheme="minorHAnsi" w:hAnsiTheme="minorHAnsi"/>
          <w:color w:val="000000" w:themeColor="text1"/>
        </w:rPr>
        <w:t xml:space="preserve">und IP </w:t>
      </w:r>
      <w:del w:id="350" w:author="Autor">
        <w:r w:rsidR="005D48A0" w:rsidRPr="002854E7" w:rsidDel="00D75118">
          <w:rPr>
            <w:rFonts w:asciiTheme="minorHAnsi" w:hAnsiTheme="minorHAnsi"/>
            <w:color w:val="000000" w:themeColor="text1"/>
          </w:rPr>
          <w:delText xml:space="preserve">przysługujących im praw osobistych oraz </w:delText>
        </w:r>
        <w:r w:rsidR="00480B38" w:rsidRPr="002854E7" w:rsidDel="00D75118">
          <w:rPr>
            <w:rFonts w:asciiTheme="minorHAnsi" w:hAnsiTheme="minorHAnsi"/>
            <w:color w:val="000000" w:themeColor="text1"/>
          </w:rPr>
          <w:delText xml:space="preserve">zobowiązuje się uzyskać </w:delText>
        </w:r>
        <w:r w:rsidR="005D48A0" w:rsidRPr="002854E7" w:rsidDel="00D75118">
          <w:rPr>
            <w:rFonts w:asciiTheme="minorHAnsi" w:hAnsiTheme="minorHAnsi"/>
            <w:color w:val="000000" w:themeColor="text1"/>
          </w:rPr>
          <w:delText xml:space="preserve">ich zobowiązanie </w:delText>
        </w:r>
      </w:del>
      <w:r w:rsidR="005D48A0" w:rsidRPr="002854E7">
        <w:rPr>
          <w:rFonts w:asciiTheme="minorHAnsi" w:hAnsiTheme="minorHAnsi"/>
          <w:color w:val="000000" w:themeColor="text1"/>
        </w:rPr>
        <w:t>do niewykonywania przysługujących im praw osobistych</w:t>
      </w:r>
      <w:r w:rsidR="005D48A0" w:rsidRPr="002854E7">
        <w:rPr>
          <w:rFonts w:asciiTheme="minorHAnsi" w:eastAsia="Times New Roman" w:hAnsiTheme="minorHAnsi"/>
          <w:color w:val="000000" w:themeColor="text1"/>
          <w:lang w:eastAsia="ar-SA"/>
        </w:rPr>
        <w:t xml:space="preserve"> </w:t>
      </w:r>
      <w:r w:rsidR="00480B38" w:rsidRPr="002854E7">
        <w:rPr>
          <w:rFonts w:asciiTheme="minorHAnsi" w:eastAsia="Times New Roman" w:hAnsiTheme="minorHAnsi"/>
          <w:color w:val="000000" w:themeColor="text1"/>
          <w:lang w:eastAsia="ar-SA"/>
        </w:rPr>
        <w:t xml:space="preserve">- </w:t>
      </w:r>
      <w:r w:rsidR="005D48A0" w:rsidRPr="002854E7">
        <w:rPr>
          <w:rFonts w:asciiTheme="minorHAnsi" w:eastAsia="Times New Roman" w:hAnsiTheme="minorHAnsi"/>
          <w:color w:val="000000" w:themeColor="text1"/>
          <w:lang w:eastAsia="ar-SA"/>
        </w:rPr>
        <w:t xml:space="preserve">co najmniej w zakresie niezbędnym do korzystania z Wyników Prac B+R i powiązanych z nimi przedmiotów </w:t>
      </w:r>
      <w:r w:rsidR="00110AEA" w:rsidRPr="002854E7">
        <w:rPr>
          <w:rFonts w:asciiTheme="minorHAnsi" w:eastAsia="Times New Roman" w:hAnsiTheme="minorHAnsi"/>
          <w:color w:val="000000" w:themeColor="text1"/>
          <w:lang w:eastAsia="ar-SA"/>
        </w:rPr>
        <w:t>Background</w:t>
      </w:r>
      <w:r w:rsidR="005D48A0" w:rsidRPr="002854E7">
        <w:rPr>
          <w:rFonts w:asciiTheme="minorHAnsi" w:eastAsia="Times New Roman" w:hAnsiTheme="minorHAnsi"/>
          <w:color w:val="000000" w:themeColor="text1"/>
          <w:lang w:eastAsia="ar-SA"/>
        </w:rPr>
        <w:t xml:space="preserve"> IP przez NCBR i podmioty uprawnione przez NCBR w zakresie zgodnym z Umową</w:t>
      </w:r>
      <w:r w:rsidRPr="002854E7">
        <w:rPr>
          <w:rFonts w:asciiTheme="minorHAnsi" w:hAnsiTheme="minorHAnsi"/>
          <w:color w:val="000000" w:themeColor="text1"/>
        </w:rPr>
        <w:t>;</w:t>
      </w:r>
    </w:p>
    <w:p w14:paraId="6DCE980F" w14:textId="4B3BEA3A" w:rsidR="00FB7B6D" w:rsidRPr="002854E7" w:rsidRDefault="00FB7B6D" w:rsidP="00B96C37">
      <w:pPr>
        <w:pStyle w:val="Akapitzlist"/>
        <w:numPr>
          <w:ilvl w:val="0"/>
          <w:numId w:val="4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anonimowego rozpowszechniania Wyników Prac B+R, </w:t>
      </w:r>
      <w:del w:id="351" w:author="Autor">
        <w:r w:rsidRPr="002854E7" w:rsidDel="000E661A">
          <w:rPr>
            <w:rFonts w:asciiTheme="minorHAnsi" w:hAnsiTheme="minorHAnsi"/>
            <w:color w:val="000000" w:themeColor="text1"/>
          </w:rPr>
          <w:delText xml:space="preserve">przedmiotów Background IP </w:delText>
        </w:r>
      </w:del>
      <w:ins w:id="352" w:author="Autor">
        <w:r w:rsidR="000E661A" w:rsidRPr="002854E7">
          <w:rPr>
            <w:rFonts w:asciiTheme="minorHAnsi" w:hAnsiTheme="minorHAnsi"/>
            <w:color w:val="000000" w:themeColor="text1"/>
          </w:rPr>
          <w:t xml:space="preserve"> </w:t>
        </w:r>
      </w:ins>
      <w:r w:rsidRPr="002854E7">
        <w:rPr>
          <w:rFonts w:asciiTheme="minorHAnsi" w:hAnsiTheme="minorHAnsi"/>
          <w:color w:val="000000" w:themeColor="text1"/>
        </w:rPr>
        <w:t>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29AC5DBA" w14:textId="0EA4A37D" w:rsidR="00FB7B6D" w:rsidRPr="002854E7" w:rsidRDefault="00FB7B6D" w:rsidP="00B96C37">
      <w:pPr>
        <w:pStyle w:val="Akapitzlist"/>
        <w:numPr>
          <w:ilvl w:val="0"/>
          <w:numId w:val="4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wprowadzania</w:t>
      </w:r>
      <w:r w:rsidRPr="002854E7">
        <w:rPr>
          <w:rFonts w:asciiTheme="minorHAnsi" w:hAnsiTheme="minorHAnsi" w:cs="Tahoma"/>
          <w:color w:val="000000" w:themeColor="text1"/>
        </w:rPr>
        <w:t xml:space="preserve"> zmian i przeróbek do Wyników Prac B+R </w:t>
      </w:r>
      <w:del w:id="353" w:author="Autor">
        <w:r w:rsidRPr="002854E7" w:rsidDel="000E661A">
          <w:rPr>
            <w:rFonts w:asciiTheme="minorHAnsi" w:hAnsiTheme="minorHAnsi" w:cs="Tahoma"/>
            <w:color w:val="000000" w:themeColor="text1"/>
          </w:rPr>
          <w:delText>i przedmiotów Background IP</w:delText>
        </w:r>
      </w:del>
      <w:r w:rsidRPr="002854E7">
        <w:rPr>
          <w:rFonts w:asciiTheme="minorHAnsi" w:hAnsiTheme="minorHAnsi" w:cs="Tahoma"/>
          <w:color w:val="000000" w:themeColor="text1"/>
        </w:rPr>
        <w:t xml:space="preserve"> 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54948029" w14:textId="17A8BF68" w:rsidR="00FB7B6D" w:rsidRPr="002854E7" w:rsidRDefault="00FB7B6D" w:rsidP="00B96C37">
      <w:pPr>
        <w:pStyle w:val="Akapitzlist"/>
        <w:numPr>
          <w:ilvl w:val="0"/>
          <w:numId w:val="4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zadecydowania</w:t>
      </w:r>
      <w:r w:rsidRPr="002854E7">
        <w:rPr>
          <w:rFonts w:asciiTheme="minorHAnsi" w:hAnsiTheme="minorHAnsi" w:cs="Tahoma"/>
          <w:color w:val="000000" w:themeColor="text1"/>
        </w:rPr>
        <w:t xml:space="preserve"> o pierwszym udostępnieniu Wyników Prac B+R </w:t>
      </w:r>
      <w:del w:id="354" w:author="Autor">
        <w:r w:rsidRPr="002854E7" w:rsidDel="000E661A">
          <w:rPr>
            <w:rFonts w:asciiTheme="minorHAnsi" w:hAnsiTheme="minorHAnsi" w:cs="Tahoma"/>
            <w:color w:val="000000" w:themeColor="text1"/>
          </w:rPr>
          <w:delText xml:space="preserve">oraz przedmiotów Background IP </w:delText>
        </w:r>
      </w:del>
      <w:r w:rsidRPr="002854E7">
        <w:rPr>
          <w:rFonts w:asciiTheme="minorHAnsi" w:hAnsiTheme="minorHAnsi" w:cs="Tahoma"/>
          <w:color w:val="000000" w:themeColor="text1"/>
        </w:rPr>
        <w:t>publiczności</w:t>
      </w:r>
      <w:r w:rsidR="0077192F" w:rsidRPr="002854E7">
        <w:rPr>
          <w:rFonts w:asciiTheme="minorHAnsi" w:hAnsiTheme="minorHAnsi" w:cs="Tahoma"/>
          <w:color w:val="000000" w:themeColor="text1"/>
        </w:rPr>
        <w:t xml:space="preserve"> </w:t>
      </w:r>
      <w:r w:rsidRPr="002854E7">
        <w:rPr>
          <w:rFonts w:asciiTheme="minorHAnsi" w:hAnsiTheme="minorHAnsi" w:cs="Tahoma"/>
          <w:color w:val="000000" w:themeColor="text1"/>
        </w:rPr>
        <w:t xml:space="preserve">lub o zaniechaniu takiego udostępnienia </w:t>
      </w:r>
      <w:r w:rsidRPr="002854E7">
        <w:rPr>
          <w:rFonts w:asciiTheme="minorHAnsi" w:hAnsiTheme="minorHAnsi"/>
          <w:color w:val="000000" w:themeColor="text1"/>
        </w:rPr>
        <w:t xml:space="preserve">– przy czym w celu uniknięcia wszelkich wątpliwości Strony potwierdzają, że NCBR nie jest zobowiązany do rozpowszechniania Wyników Prac B+R </w:t>
      </w:r>
      <w:del w:id="355" w:author="Autor">
        <w:r w:rsidRPr="002854E7" w:rsidDel="000E661A">
          <w:rPr>
            <w:rFonts w:asciiTheme="minorHAnsi" w:hAnsiTheme="minorHAnsi"/>
            <w:color w:val="000000" w:themeColor="text1"/>
          </w:rPr>
          <w:delText>oraz przedmiotów Background IP</w:delText>
        </w:r>
      </w:del>
      <w:r w:rsidRPr="002854E7">
        <w:rPr>
          <w:rFonts w:asciiTheme="minorHAnsi" w:hAnsiTheme="minorHAnsi"/>
          <w:color w:val="000000" w:themeColor="text1"/>
        </w:rPr>
        <w:t xml:space="preserve"> lub ich części;</w:t>
      </w:r>
    </w:p>
    <w:p w14:paraId="60058BB2" w14:textId="3C509BD6" w:rsidR="00FB7B6D" w:rsidRPr="002854E7" w:rsidRDefault="00FB7B6D" w:rsidP="00B96C37">
      <w:pPr>
        <w:pStyle w:val="Akapitzlist"/>
        <w:numPr>
          <w:ilvl w:val="0"/>
          <w:numId w:val="4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wykonywania</w:t>
      </w:r>
      <w:r w:rsidRPr="002854E7">
        <w:rPr>
          <w:rFonts w:asciiTheme="minorHAnsi" w:hAnsiTheme="minorHAnsi" w:cs="Tahoma"/>
          <w:color w:val="000000" w:themeColor="text1"/>
        </w:rPr>
        <w:t xml:space="preserve"> w imieniu twórców nadzoru nad sposobem korzystania z Wyników Prac B+R</w:t>
      </w:r>
      <w:del w:id="356" w:author="Autor">
        <w:r w:rsidRPr="002854E7" w:rsidDel="000E661A">
          <w:rPr>
            <w:rFonts w:asciiTheme="minorHAnsi" w:hAnsiTheme="minorHAnsi" w:cs="Tahoma"/>
            <w:color w:val="000000" w:themeColor="text1"/>
          </w:rPr>
          <w:delText xml:space="preserve"> i </w:delText>
        </w:r>
        <w:r w:rsidR="008769C5" w:rsidRPr="002854E7" w:rsidDel="000E661A">
          <w:rPr>
            <w:rFonts w:asciiTheme="minorHAnsi" w:hAnsiTheme="minorHAnsi" w:cs="Tahoma"/>
            <w:color w:val="000000" w:themeColor="text1"/>
          </w:rPr>
          <w:delText>przedmiotów Background IP</w:delText>
        </w:r>
        <w:r w:rsidR="00D85F19" w:rsidRPr="002854E7" w:rsidDel="000E661A">
          <w:rPr>
            <w:rFonts w:asciiTheme="minorHAnsi" w:hAnsiTheme="minorHAnsi" w:cs="Tahoma"/>
            <w:color w:val="000000" w:themeColor="text1"/>
          </w:rPr>
          <w:delText>;</w:delText>
        </w:r>
        <w:r w:rsidR="009B718F" w:rsidRPr="002854E7" w:rsidDel="000E661A">
          <w:rPr>
            <w:rFonts w:asciiTheme="minorHAnsi" w:hAnsiTheme="minorHAnsi" w:cs="Tahoma"/>
            <w:color w:val="000000" w:themeColor="text1"/>
          </w:rPr>
          <w:delText xml:space="preserve"> </w:delText>
        </w:r>
        <w:r w:rsidR="00604FB7" w:rsidRPr="002854E7" w:rsidDel="000E661A">
          <w:rPr>
            <w:rFonts w:asciiTheme="minorHAnsi" w:hAnsiTheme="minorHAnsi"/>
            <w:color w:val="000000" w:themeColor="text1"/>
          </w:rPr>
          <w:delText xml:space="preserve">przy czym w przypadku </w:delText>
        </w:r>
        <w:r w:rsidR="00D85F19" w:rsidRPr="002854E7" w:rsidDel="000E661A">
          <w:rPr>
            <w:rFonts w:asciiTheme="minorHAnsi" w:hAnsiTheme="minorHAnsi"/>
            <w:color w:val="000000" w:themeColor="text1"/>
          </w:rPr>
          <w:delText xml:space="preserve">przedmiotów </w:delText>
        </w:r>
        <w:r w:rsidR="00604FB7" w:rsidRPr="002854E7" w:rsidDel="000E661A">
          <w:rPr>
            <w:rFonts w:asciiTheme="minorHAnsi" w:hAnsiTheme="minorHAnsi"/>
            <w:color w:val="000000" w:themeColor="text1"/>
          </w:rPr>
          <w:delText xml:space="preserve">Background IP </w:delText>
        </w:r>
        <w:r w:rsidR="00604FB7" w:rsidRPr="002854E7" w:rsidDel="000E661A">
          <w:rPr>
            <w:rFonts w:asciiTheme="minorHAnsi" w:eastAsia="Times New Roman" w:hAnsiTheme="minorHAnsi"/>
            <w:color w:val="000000" w:themeColor="text1"/>
            <w:lang w:eastAsia="ar-SA"/>
          </w:rPr>
          <w:delText xml:space="preserve">wskazany obowiązek powinien zostać zapewniony co najmniej w zakresie niezbędnym do korzystania z Wyników Prac B+R </w:delText>
        </w:r>
        <w:r w:rsidR="00D85F19" w:rsidRPr="002854E7" w:rsidDel="000E661A">
          <w:rPr>
            <w:rFonts w:asciiTheme="minorHAnsi" w:eastAsia="Times New Roman" w:hAnsiTheme="minorHAnsi"/>
            <w:color w:val="000000" w:themeColor="text1"/>
            <w:lang w:eastAsia="ar-SA"/>
          </w:rPr>
          <w:delText xml:space="preserve">i powiązanych z nimi przedmiotów Background </w:delText>
        </w:r>
        <w:r w:rsidR="00604FB7" w:rsidRPr="002854E7" w:rsidDel="000E661A">
          <w:rPr>
            <w:rFonts w:asciiTheme="minorHAnsi" w:eastAsia="Times New Roman" w:hAnsiTheme="minorHAnsi"/>
            <w:color w:val="000000" w:themeColor="text1"/>
            <w:lang w:eastAsia="ar-SA"/>
          </w:rPr>
          <w:delText xml:space="preserve">przez NCBR i podmioty uprawnione przez NCBR </w:delText>
        </w:r>
        <w:r w:rsidR="00D85F19" w:rsidRPr="002854E7" w:rsidDel="000E661A">
          <w:rPr>
            <w:rFonts w:asciiTheme="minorHAnsi" w:eastAsia="Times New Roman" w:hAnsiTheme="minorHAnsi"/>
            <w:color w:val="000000" w:themeColor="text1"/>
            <w:lang w:eastAsia="ar-SA"/>
          </w:rPr>
          <w:delText xml:space="preserve">w zakresie zgodnym </w:delText>
        </w:r>
        <w:r w:rsidR="00604FB7" w:rsidRPr="002854E7" w:rsidDel="000E661A">
          <w:rPr>
            <w:rFonts w:asciiTheme="minorHAnsi" w:eastAsia="Times New Roman" w:hAnsiTheme="minorHAnsi"/>
            <w:color w:val="000000" w:themeColor="text1"/>
            <w:lang w:eastAsia="ar-SA"/>
          </w:rPr>
          <w:delText>z Umową</w:delText>
        </w:r>
      </w:del>
      <w:r w:rsidRPr="002854E7">
        <w:rPr>
          <w:rFonts w:asciiTheme="minorHAnsi" w:hAnsiTheme="minorHAnsi" w:cs="Tahoma"/>
          <w:color w:val="000000" w:themeColor="text1"/>
        </w:rPr>
        <w:t>;</w:t>
      </w:r>
    </w:p>
    <w:p w14:paraId="4FCD0D98" w14:textId="496A6C75" w:rsidR="00FB7B6D" w:rsidRPr="002854E7" w:rsidRDefault="00FB7B6D" w:rsidP="00B96C37">
      <w:pPr>
        <w:pStyle w:val="Akapitzlist"/>
        <w:numPr>
          <w:ilvl w:val="0"/>
          <w:numId w:val="4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w odniesieniu do praw własności przemysłowej do Wyników Prac B+R </w:t>
      </w:r>
      <w:del w:id="357" w:author="Autor">
        <w:r w:rsidRPr="002854E7" w:rsidDel="000E661A">
          <w:rPr>
            <w:rFonts w:asciiTheme="minorHAnsi" w:hAnsiTheme="minorHAnsi"/>
            <w:color w:val="000000" w:themeColor="text1"/>
          </w:rPr>
          <w:delText xml:space="preserve">i przedmiotów Background IP </w:delText>
        </w:r>
      </w:del>
      <w:r w:rsidRPr="002854E7">
        <w:rPr>
          <w:rFonts w:asciiTheme="minorHAnsi" w:hAnsiTheme="minorHAnsi"/>
          <w:color w:val="000000" w:themeColor="text1"/>
        </w:rPr>
        <w:t xml:space="preserve">NCBR ani podmioty upoważnione przez NCBR nie są obowiązani do wymienienia twórców jako twórców/współtwórców danego przedmiotu praw własności przemysłowej </w:t>
      </w:r>
      <w:r w:rsidR="00BB1870" w:rsidRPr="002854E7">
        <w:rPr>
          <w:rFonts w:asciiTheme="minorHAnsi" w:hAnsiTheme="minorHAnsi"/>
          <w:color w:val="000000" w:themeColor="text1"/>
        </w:rPr>
        <w:t xml:space="preserve">w </w:t>
      </w:r>
      <w:r w:rsidRPr="002854E7">
        <w:rPr>
          <w:rFonts w:asciiTheme="minorHAnsi" w:hAnsiTheme="minorHAnsi"/>
          <w:color w:val="000000" w:themeColor="text1"/>
        </w:rPr>
        <w:t>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w:t>
      </w:r>
      <w:r w:rsidR="00BC7C8E" w:rsidRPr="002854E7">
        <w:rPr>
          <w:rFonts w:asciiTheme="minorHAnsi" w:hAnsiTheme="minorHAnsi"/>
          <w:color w:val="000000" w:themeColor="text1"/>
        </w:rPr>
        <w:t>, jego następców prawnych</w:t>
      </w:r>
      <w:r w:rsidRPr="002854E7">
        <w:rPr>
          <w:rFonts w:asciiTheme="minorHAnsi" w:hAnsiTheme="minorHAnsi"/>
          <w:color w:val="000000" w:themeColor="text1"/>
        </w:rPr>
        <w:t xml:space="preserve"> oraz</w:t>
      </w:r>
      <w:r w:rsidR="00BC7C8E" w:rsidRPr="002854E7">
        <w:rPr>
          <w:rFonts w:asciiTheme="minorHAnsi" w:hAnsiTheme="minorHAnsi"/>
          <w:color w:val="000000" w:themeColor="text1"/>
        </w:rPr>
        <w:t xml:space="preserve"> osób przez niego upoważnionych.</w:t>
      </w:r>
    </w:p>
    <w:p w14:paraId="088F6992" w14:textId="1176744C" w:rsidR="00FB7B6D" w:rsidRPr="002854E7" w:rsidRDefault="00FB7B6D"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Wykonawca gwarantuje, że twórcy Wyników Prac B+R i przedmiotów Background IP nie odwołają upoważnienia, o którym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_Ref505156320 \r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00D1C85B" w14:textId="1E42F9B2" w:rsidR="00FB7B6D" w:rsidRPr="002854E7" w:rsidRDefault="00FB7B6D" w:rsidP="00B96C37">
      <w:pPr>
        <w:pStyle w:val="Akapitzlist"/>
        <w:numPr>
          <w:ilvl w:val="1"/>
          <w:numId w:val="14"/>
        </w:numPr>
        <w:spacing w:after="0" w:line="240" w:lineRule="auto"/>
        <w:ind w:left="425" w:hanging="425"/>
        <w:jc w:val="both"/>
        <w:rPr>
          <w:rFonts w:asciiTheme="minorHAnsi" w:hAnsiTheme="minorHAnsi"/>
          <w:color w:val="000000" w:themeColor="text1"/>
        </w:rPr>
      </w:pPr>
      <w:bookmarkStart w:id="358" w:name="_Ref42180170"/>
      <w:r w:rsidRPr="002854E7">
        <w:rPr>
          <w:rFonts w:asciiTheme="minorHAnsi" w:hAnsiTheme="minorHAnsi"/>
          <w:color w:val="000000" w:themeColor="text1"/>
        </w:rPr>
        <w:t>Wykonawca zobowiązuje się, że najpóźniej do chwili udzielenia licencji na korzy</w:t>
      </w:r>
      <w:r w:rsidR="00BB1870" w:rsidRPr="002854E7">
        <w:rPr>
          <w:rFonts w:asciiTheme="minorHAnsi" w:hAnsiTheme="minorHAnsi"/>
          <w:color w:val="000000" w:themeColor="text1"/>
        </w:rPr>
        <w:t>stanie z</w:t>
      </w:r>
      <w:r w:rsidR="007E75A3" w:rsidRPr="002854E7">
        <w:rPr>
          <w:rFonts w:asciiTheme="minorHAnsi" w:hAnsiTheme="minorHAnsi"/>
          <w:color w:val="000000" w:themeColor="text1"/>
        </w:rPr>
        <w:t xml:space="preserve"> </w:t>
      </w:r>
      <w:r w:rsidRPr="002854E7">
        <w:rPr>
          <w:rFonts w:asciiTheme="minorHAnsi" w:hAnsiTheme="minorHAnsi"/>
          <w:color w:val="000000" w:themeColor="text1"/>
        </w:rPr>
        <w:t xml:space="preserve">Wyników Prac B+R i </w:t>
      </w:r>
      <w:r w:rsidR="007E75A3" w:rsidRPr="002854E7">
        <w:rPr>
          <w:rFonts w:asciiTheme="minorHAnsi" w:hAnsiTheme="minorHAnsi"/>
          <w:color w:val="000000" w:themeColor="text1"/>
        </w:rPr>
        <w:t xml:space="preserve">przedmiotów </w:t>
      </w:r>
      <w:r w:rsidRPr="002854E7">
        <w:rPr>
          <w:rFonts w:asciiTheme="minorHAnsi" w:hAnsiTheme="minorHAnsi"/>
          <w:color w:val="000000" w:themeColor="text1"/>
        </w:rPr>
        <w:t xml:space="preserve">Background IP, o której mowa w </w:t>
      </w:r>
      <w:r w:rsidR="002B4C87" w:rsidRPr="002854E7">
        <w:rPr>
          <w:rFonts w:asciiTheme="minorHAnsi" w:hAnsiTheme="minorHAnsi"/>
          <w:color w:val="000000" w:themeColor="text1"/>
          <w:shd w:val="clear" w:color="auto" w:fill="E6E6E6"/>
        </w:rPr>
        <w:fldChar w:fldCharType="begin"/>
      </w:r>
      <w:r w:rsidR="002B4C87" w:rsidRPr="002854E7">
        <w:rPr>
          <w:rFonts w:asciiTheme="minorHAnsi" w:hAnsiTheme="minorHAnsi"/>
          <w:color w:val="000000" w:themeColor="text1"/>
        </w:rPr>
        <w:instrText xml:space="preserve"> REF _Ref509403918 \n \h </w:instrText>
      </w:r>
      <w:r w:rsidR="006713B6" w:rsidRPr="002854E7">
        <w:rPr>
          <w:rFonts w:asciiTheme="minorHAnsi" w:hAnsiTheme="minorHAnsi"/>
          <w:color w:val="000000" w:themeColor="text1"/>
        </w:rPr>
        <w:instrText xml:space="preserve"> \* MERGEFORMAT </w:instrText>
      </w:r>
      <w:r w:rsidR="002B4C87" w:rsidRPr="002854E7">
        <w:rPr>
          <w:rFonts w:asciiTheme="minorHAnsi" w:hAnsiTheme="minorHAnsi"/>
          <w:color w:val="000000" w:themeColor="text1"/>
          <w:shd w:val="clear" w:color="auto" w:fill="E6E6E6"/>
        </w:rPr>
      </w:r>
      <w:r w:rsidR="002B4C87"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30</w:t>
      </w:r>
      <w:r w:rsidR="002B4C87" w:rsidRPr="002854E7">
        <w:rPr>
          <w:rFonts w:asciiTheme="minorHAnsi" w:hAnsiTheme="minorHAnsi"/>
          <w:color w:val="000000" w:themeColor="text1"/>
          <w:shd w:val="clear" w:color="auto" w:fill="E6E6E6"/>
        </w:rPr>
        <w:fldChar w:fldCharType="end"/>
      </w:r>
      <w:r w:rsidR="002B4C87" w:rsidRPr="002854E7">
        <w:rPr>
          <w:rFonts w:asciiTheme="minorHAnsi" w:hAnsiTheme="minorHAnsi"/>
          <w:color w:val="000000" w:themeColor="text1"/>
        </w:rPr>
        <w:t xml:space="preserve"> </w:t>
      </w:r>
      <w:r w:rsidR="00BD7D13" w:rsidRPr="002854E7">
        <w:rPr>
          <w:rFonts w:asciiTheme="minorHAnsi" w:hAnsiTheme="minorHAnsi"/>
          <w:color w:val="000000" w:themeColor="text1"/>
          <w:shd w:val="clear" w:color="auto" w:fill="E6E6E6"/>
        </w:rPr>
        <w:fldChar w:fldCharType="begin"/>
      </w:r>
      <w:r w:rsidR="00BD7D13" w:rsidRPr="002854E7">
        <w:rPr>
          <w:rFonts w:asciiTheme="minorHAnsi" w:hAnsiTheme="minorHAnsi"/>
          <w:color w:val="000000" w:themeColor="text1"/>
        </w:rPr>
        <w:instrText xml:space="preserve"> REF _Ref21335641 \r \h </w:instrText>
      </w:r>
      <w:r w:rsidR="00862665" w:rsidRPr="002854E7">
        <w:rPr>
          <w:rFonts w:asciiTheme="minorHAnsi" w:hAnsiTheme="minorHAnsi"/>
          <w:color w:val="000000" w:themeColor="text1"/>
        </w:rPr>
        <w:instrText xml:space="preserve"> \* MERGEFORMAT </w:instrText>
      </w:r>
      <w:r w:rsidR="00BD7D13" w:rsidRPr="002854E7">
        <w:rPr>
          <w:rFonts w:asciiTheme="minorHAnsi" w:hAnsiTheme="minorHAnsi"/>
          <w:color w:val="000000" w:themeColor="text1"/>
          <w:shd w:val="clear" w:color="auto" w:fill="E6E6E6"/>
        </w:rPr>
      </w:r>
      <w:r w:rsidR="00BD7D1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00BD7D13" w:rsidRPr="002854E7">
        <w:rPr>
          <w:rFonts w:asciiTheme="minorHAnsi" w:hAnsiTheme="minorHAnsi"/>
          <w:color w:val="000000" w:themeColor="text1"/>
          <w:shd w:val="clear" w:color="auto" w:fill="E6E6E6"/>
        </w:rPr>
        <w:fldChar w:fldCharType="end"/>
      </w:r>
      <w:ins w:id="359" w:author="Autor">
        <w:r w:rsidR="000E661A" w:rsidRPr="002854E7">
          <w:rPr>
            <w:rFonts w:asciiTheme="minorHAnsi" w:hAnsiTheme="minorHAnsi"/>
            <w:color w:val="000000" w:themeColor="text1"/>
            <w:shd w:val="clear" w:color="auto" w:fill="E6E6E6"/>
          </w:rPr>
          <w:t xml:space="preserve"> oraz </w:t>
        </w:r>
        <w:r w:rsidR="000E661A" w:rsidRPr="002854E7">
          <w:rPr>
            <w:rFonts w:asciiTheme="minorHAnsi" w:hAnsiTheme="minorHAnsi"/>
            <w:color w:val="000000" w:themeColor="text1"/>
          </w:rPr>
          <w:t>§16</w:t>
        </w:r>
      </w:ins>
      <w:r w:rsidRPr="002854E7">
        <w:rPr>
          <w:rFonts w:asciiTheme="minorHAnsi" w:hAnsiTheme="minorHAnsi"/>
          <w:color w:val="000000" w:themeColor="text1"/>
        </w:rPr>
        <w:t>, nabyć całość praw własności intelektualnej do Wyników Prac B+R (całość Foreground IP) i całość Background IP</w:t>
      </w:r>
      <w:r w:rsidR="00B21C9F" w:rsidRPr="002854E7">
        <w:rPr>
          <w:rFonts w:asciiTheme="minorHAnsi" w:hAnsiTheme="minorHAnsi"/>
          <w:color w:val="000000" w:themeColor="text1"/>
        </w:rPr>
        <w:t xml:space="preserve"> od P</w:t>
      </w:r>
      <w:r w:rsidRPr="002854E7">
        <w:rPr>
          <w:rFonts w:asciiTheme="minorHAnsi" w:hAnsiTheme="minorHAnsi"/>
          <w:color w:val="000000" w:themeColor="text1"/>
        </w:rPr>
        <w:t xml:space="preserve">odwykonawców, personelu (niezależnie od podstawy </w:t>
      </w:r>
      <w:r w:rsidRPr="002854E7">
        <w:rPr>
          <w:rFonts w:asciiTheme="minorHAnsi" w:hAnsiTheme="minorHAnsi"/>
          <w:color w:val="000000" w:themeColor="text1"/>
        </w:rPr>
        <w:lastRenderedPageBreak/>
        <w:t>zatrudnienia/współpracy), osób trzecich. W przypadku gdy nie jest możliwe nabycie całości Background IP przez Wykonawcę od osób trzecich</w:t>
      </w:r>
      <w:r w:rsidR="006C6707" w:rsidRPr="002854E7">
        <w:rPr>
          <w:rFonts w:asciiTheme="minorHAnsi" w:hAnsiTheme="minorHAnsi"/>
          <w:color w:val="000000" w:themeColor="text1"/>
        </w:rPr>
        <w:t xml:space="preserve"> (co zostanie należycie </w:t>
      </w:r>
      <w:r w:rsidR="00B2435F" w:rsidRPr="002854E7">
        <w:rPr>
          <w:rFonts w:asciiTheme="minorHAnsi" w:hAnsiTheme="minorHAnsi"/>
          <w:color w:val="000000" w:themeColor="text1"/>
        </w:rPr>
        <w:t xml:space="preserve">wykazane </w:t>
      </w:r>
      <w:r w:rsidR="00EE158D" w:rsidRPr="002854E7">
        <w:rPr>
          <w:rFonts w:asciiTheme="minorHAnsi" w:hAnsiTheme="minorHAnsi"/>
          <w:color w:val="000000" w:themeColor="text1"/>
        </w:rPr>
        <w:t>przez Wykonawcę</w:t>
      </w:r>
      <w:r w:rsidR="00FE109F" w:rsidRPr="002854E7">
        <w:rPr>
          <w:rFonts w:asciiTheme="minorHAnsi" w:hAnsiTheme="minorHAnsi"/>
          <w:color w:val="000000" w:themeColor="text1"/>
        </w:rPr>
        <w:t>, w szczególności w formie udokumentowania procesu ustaleń z podmiotem uprawnionym</w:t>
      </w:r>
      <w:r w:rsidR="006C6707" w:rsidRPr="002854E7">
        <w:rPr>
          <w:rFonts w:asciiTheme="minorHAnsi" w:hAnsiTheme="minorHAnsi"/>
          <w:color w:val="000000" w:themeColor="text1"/>
        </w:rPr>
        <w:t>)</w:t>
      </w:r>
      <w:r w:rsidRPr="002854E7">
        <w:rPr>
          <w:rFonts w:asciiTheme="minorHAnsi" w:hAnsiTheme="minorHAnsi"/>
          <w:color w:val="000000" w:themeColor="text1"/>
        </w:rPr>
        <w:t xml:space="preserve">, Wykonawca zobowiązuje się </w:t>
      </w:r>
      <w:r w:rsidR="00604FB7" w:rsidRPr="002854E7">
        <w:rPr>
          <w:rFonts w:asciiTheme="minorHAnsi" w:hAnsiTheme="minorHAnsi"/>
          <w:color w:val="000000" w:themeColor="text1"/>
        </w:rPr>
        <w:t xml:space="preserve">uzyskać </w:t>
      </w:r>
      <w:r w:rsidR="0082486D" w:rsidRPr="002854E7">
        <w:rPr>
          <w:rFonts w:asciiTheme="minorHAnsi" w:hAnsiTheme="minorHAnsi"/>
          <w:color w:val="000000" w:themeColor="text1"/>
        </w:rPr>
        <w:t xml:space="preserve">– w terminie wskazanym w zdaniu poprzedzającym - </w:t>
      </w:r>
      <w:r w:rsidR="00604FB7" w:rsidRPr="002854E7">
        <w:rPr>
          <w:rFonts w:asciiTheme="minorHAnsi" w:hAnsiTheme="minorHAnsi"/>
          <w:color w:val="000000" w:themeColor="text1"/>
        </w:rPr>
        <w:t>od takich osób trzecich, na koszt Wykonawcy, licencj</w:t>
      </w:r>
      <w:r w:rsidR="00EE158D" w:rsidRPr="002854E7">
        <w:rPr>
          <w:rFonts w:asciiTheme="minorHAnsi" w:hAnsiTheme="minorHAnsi"/>
          <w:color w:val="000000" w:themeColor="text1"/>
        </w:rPr>
        <w:t>e</w:t>
      </w:r>
      <w:r w:rsidR="00604FB7" w:rsidRPr="002854E7">
        <w:rPr>
          <w:rFonts w:asciiTheme="minorHAnsi" w:hAnsiTheme="minorHAnsi"/>
          <w:color w:val="000000" w:themeColor="text1"/>
        </w:rPr>
        <w:t xml:space="preserve"> </w:t>
      </w:r>
      <w:r w:rsidR="00EE158D" w:rsidRPr="002854E7">
        <w:rPr>
          <w:rFonts w:asciiTheme="minorHAnsi" w:hAnsiTheme="minorHAnsi"/>
          <w:color w:val="000000" w:themeColor="text1"/>
        </w:rPr>
        <w:t xml:space="preserve">dla NCBR oraz podmiotów upoważnionych przez NCBR </w:t>
      </w:r>
      <w:r w:rsidR="00604FB7" w:rsidRPr="002854E7">
        <w:rPr>
          <w:rFonts w:asciiTheme="minorHAnsi" w:hAnsiTheme="minorHAnsi"/>
          <w:color w:val="000000" w:themeColor="text1"/>
        </w:rPr>
        <w:t xml:space="preserve">na korzystanie z przedmiotów Background IP wraz z prawem do udzielenia sublicencji, a w przypadku gdy nie jest możliwe uzyskanie takiej licencji na rzecz NCBR </w:t>
      </w:r>
      <w:r w:rsidR="00EE158D" w:rsidRPr="002854E7">
        <w:rPr>
          <w:rFonts w:asciiTheme="minorHAnsi" w:hAnsiTheme="minorHAnsi"/>
          <w:color w:val="000000" w:themeColor="text1"/>
        </w:rPr>
        <w:t xml:space="preserve">oraz podmiotów upoważnionych przez NCBR </w:t>
      </w:r>
      <w:r w:rsidR="006C6707" w:rsidRPr="002854E7">
        <w:rPr>
          <w:rFonts w:asciiTheme="minorHAnsi" w:hAnsiTheme="minorHAnsi"/>
          <w:color w:val="000000" w:themeColor="text1"/>
        </w:rPr>
        <w:t xml:space="preserve">(co zostanie </w:t>
      </w:r>
      <w:r w:rsidR="00EE158D" w:rsidRPr="002854E7">
        <w:rPr>
          <w:rFonts w:asciiTheme="minorHAnsi" w:hAnsiTheme="minorHAnsi"/>
          <w:color w:val="000000" w:themeColor="text1"/>
        </w:rPr>
        <w:t xml:space="preserve">należycie </w:t>
      </w:r>
      <w:r w:rsidR="006C6707" w:rsidRPr="002854E7">
        <w:rPr>
          <w:rFonts w:asciiTheme="minorHAnsi" w:hAnsiTheme="minorHAnsi"/>
          <w:color w:val="000000" w:themeColor="text1"/>
        </w:rPr>
        <w:t>wykazane przez Wykonawcę</w:t>
      </w:r>
      <w:r w:rsidR="002B2FD6" w:rsidRPr="002854E7">
        <w:rPr>
          <w:rFonts w:asciiTheme="minorHAnsi" w:hAnsiTheme="minorHAnsi"/>
          <w:color w:val="000000" w:themeColor="text1"/>
        </w:rPr>
        <w:t>,</w:t>
      </w:r>
      <w:r w:rsidR="00FE109F" w:rsidRPr="002854E7">
        <w:rPr>
          <w:rFonts w:asciiTheme="minorHAnsi" w:hAnsiTheme="minorHAnsi"/>
          <w:color w:val="000000" w:themeColor="text1"/>
        </w:rPr>
        <w:t xml:space="preserve"> w szczególności w formie udokumentowania procesu ustaleń z podmiotem uprawnionym</w:t>
      </w:r>
      <w:r w:rsidR="006C6707" w:rsidRPr="002854E7">
        <w:rPr>
          <w:rFonts w:asciiTheme="minorHAnsi" w:hAnsiTheme="minorHAnsi"/>
          <w:color w:val="000000" w:themeColor="text1"/>
        </w:rPr>
        <w:t xml:space="preserve">) </w:t>
      </w:r>
      <w:r w:rsidR="00604FB7" w:rsidRPr="002854E7">
        <w:rPr>
          <w:rFonts w:asciiTheme="minorHAnsi" w:hAnsiTheme="minorHAnsi"/>
          <w:color w:val="000000" w:themeColor="text1"/>
        </w:rPr>
        <w:t xml:space="preserve">– </w:t>
      </w:r>
      <w:r w:rsidR="00204B56" w:rsidRPr="002854E7">
        <w:rPr>
          <w:rFonts w:asciiTheme="minorHAnsi" w:hAnsiTheme="minorHAnsi"/>
          <w:color w:val="000000" w:themeColor="text1"/>
        </w:rPr>
        <w:t xml:space="preserve">Wykonawca zobowiązuje się w w/w terminie na własną rzecz </w:t>
      </w:r>
      <w:r w:rsidRPr="002854E7">
        <w:rPr>
          <w:rFonts w:asciiTheme="minorHAnsi" w:hAnsiTheme="minorHAnsi"/>
          <w:color w:val="000000" w:themeColor="text1"/>
        </w:rPr>
        <w:t>uzyskać licencje na korzystanie z przedmiotów Background IP wraz z prawem do udzielenia przez Wykonawcę sublicencji NCBR</w:t>
      </w:r>
      <w:r w:rsidR="00604FB7" w:rsidRPr="002854E7">
        <w:rPr>
          <w:rFonts w:asciiTheme="minorHAnsi" w:hAnsiTheme="minorHAnsi"/>
          <w:color w:val="000000" w:themeColor="text1"/>
        </w:rPr>
        <w:t xml:space="preserve"> </w:t>
      </w:r>
      <w:r w:rsidR="00204B56" w:rsidRPr="002854E7">
        <w:rPr>
          <w:rFonts w:asciiTheme="minorHAnsi" w:hAnsiTheme="minorHAnsi"/>
          <w:color w:val="000000" w:themeColor="text1"/>
        </w:rPr>
        <w:t xml:space="preserve">oraz podmiotom upoważnionym przez NCBR </w:t>
      </w:r>
      <w:r w:rsidR="00604FB7" w:rsidRPr="002854E7">
        <w:rPr>
          <w:rFonts w:asciiTheme="minorHAnsi" w:hAnsiTheme="minorHAnsi"/>
          <w:color w:val="000000" w:themeColor="text1"/>
        </w:rPr>
        <w:t xml:space="preserve">albo </w:t>
      </w:r>
      <w:r w:rsidRPr="002854E7">
        <w:rPr>
          <w:rFonts w:asciiTheme="minorHAnsi" w:hAnsiTheme="minorHAnsi"/>
          <w:color w:val="000000" w:themeColor="text1"/>
        </w:rPr>
        <w:t xml:space="preserve">na warunkach tożsamych do tych określonych </w:t>
      </w:r>
      <w:bookmarkStart w:id="360" w:name="_Hlk511545659"/>
      <w:r w:rsidR="002B4C87" w:rsidRPr="002854E7">
        <w:rPr>
          <w:rFonts w:asciiTheme="minorHAnsi" w:hAnsiTheme="minorHAnsi"/>
          <w:color w:val="000000" w:themeColor="text1"/>
        </w:rPr>
        <w:t xml:space="preserve">w </w:t>
      </w:r>
      <w:r w:rsidR="002B4C87" w:rsidRPr="002854E7">
        <w:rPr>
          <w:rFonts w:asciiTheme="minorHAnsi" w:hAnsiTheme="minorHAnsi"/>
          <w:color w:val="000000" w:themeColor="text1"/>
          <w:shd w:val="clear" w:color="auto" w:fill="E6E6E6"/>
        </w:rPr>
        <w:fldChar w:fldCharType="begin"/>
      </w:r>
      <w:r w:rsidR="002B4C87" w:rsidRPr="002854E7">
        <w:rPr>
          <w:rFonts w:asciiTheme="minorHAnsi" w:hAnsiTheme="minorHAnsi"/>
          <w:color w:val="000000" w:themeColor="text1"/>
        </w:rPr>
        <w:instrText xml:space="preserve"> REF _Ref509403918 \n \h </w:instrText>
      </w:r>
      <w:r w:rsidR="006713B6" w:rsidRPr="002854E7">
        <w:rPr>
          <w:rFonts w:asciiTheme="minorHAnsi" w:hAnsiTheme="minorHAnsi"/>
          <w:color w:val="000000" w:themeColor="text1"/>
        </w:rPr>
        <w:instrText xml:space="preserve"> \* MERGEFORMAT </w:instrText>
      </w:r>
      <w:r w:rsidR="002B4C87" w:rsidRPr="002854E7">
        <w:rPr>
          <w:rFonts w:asciiTheme="minorHAnsi" w:hAnsiTheme="minorHAnsi"/>
          <w:color w:val="000000" w:themeColor="text1"/>
          <w:shd w:val="clear" w:color="auto" w:fill="E6E6E6"/>
        </w:rPr>
      </w:r>
      <w:r w:rsidR="002B4C87"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30</w:t>
      </w:r>
      <w:r w:rsidR="002B4C87" w:rsidRPr="002854E7">
        <w:rPr>
          <w:rFonts w:asciiTheme="minorHAnsi" w:hAnsiTheme="minorHAnsi"/>
          <w:color w:val="000000" w:themeColor="text1"/>
          <w:shd w:val="clear" w:color="auto" w:fill="E6E6E6"/>
        </w:rPr>
        <w:fldChar w:fldCharType="end"/>
      </w:r>
      <w:r w:rsidR="002B4C87" w:rsidRPr="002854E7">
        <w:rPr>
          <w:rFonts w:asciiTheme="minorHAnsi" w:hAnsiTheme="minorHAnsi"/>
          <w:color w:val="000000" w:themeColor="text1"/>
        </w:rPr>
        <w:t xml:space="preserve"> </w:t>
      </w:r>
      <w:r w:rsidR="00BD7D13" w:rsidRPr="002854E7">
        <w:rPr>
          <w:rFonts w:asciiTheme="minorHAnsi" w:hAnsiTheme="minorHAnsi"/>
          <w:color w:val="000000" w:themeColor="text1"/>
          <w:shd w:val="clear" w:color="auto" w:fill="E6E6E6"/>
        </w:rPr>
        <w:fldChar w:fldCharType="begin"/>
      </w:r>
      <w:r w:rsidR="00BD7D13" w:rsidRPr="002854E7">
        <w:rPr>
          <w:rFonts w:asciiTheme="minorHAnsi" w:hAnsiTheme="minorHAnsi"/>
          <w:color w:val="000000" w:themeColor="text1"/>
        </w:rPr>
        <w:instrText xml:space="preserve"> REF _Ref21335641 \r \h </w:instrText>
      </w:r>
      <w:r w:rsidR="00862665" w:rsidRPr="002854E7">
        <w:rPr>
          <w:rFonts w:asciiTheme="minorHAnsi" w:hAnsiTheme="minorHAnsi"/>
          <w:color w:val="000000" w:themeColor="text1"/>
        </w:rPr>
        <w:instrText xml:space="preserve"> \* MERGEFORMAT </w:instrText>
      </w:r>
      <w:r w:rsidR="00BD7D13" w:rsidRPr="002854E7">
        <w:rPr>
          <w:rFonts w:asciiTheme="minorHAnsi" w:hAnsiTheme="minorHAnsi"/>
          <w:color w:val="000000" w:themeColor="text1"/>
          <w:shd w:val="clear" w:color="auto" w:fill="E6E6E6"/>
        </w:rPr>
      </w:r>
      <w:r w:rsidR="00BD7D13" w:rsidRPr="002854E7">
        <w:rPr>
          <w:rFonts w:asciiTheme="minorHAnsi" w:hAnsiTheme="minorHAnsi"/>
          <w:color w:val="000000" w:themeColor="text1"/>
          <w:shd w:val="clear" w:color="auto" w:fill="E6E6E6"/>
        </w:rPr>
        <w:fldChar w:fldCharType="separate"/>
      </w:r>
      <w:del w:id="361" w:author="Autor">
        <w:r w:rsidR="00A05573" w:rsidRPr="002854E7" w:rsidDel="00EB3B9C">
          <w:rPr>
            <w:rFonts w:asciiTheme="minorHAnsi" w:hAnsiTheme="minorHAnsi"/>
            <w:color w:val="000000" w:themeColor="text1"/>
          </w:rPr>
          <w:delText>§1</w:delText>
        </w:r>
      </w:del>
      <w:r w:rsidR="00BD7D13" w:rsidRPr="002854E7">
        <w:rPr>
          <w:rFonts w:asciiTheme="minorHAnsi" w:hAnsiTheme="minorHAnsi"/>
          <w:color w:val="000000" w:themeColor="text1"/>
          <w:shd w:val="clear" w:color="auto" w:fill="E6E6E6"/>
        </w:rPr>
        <w:fldChar w:fldCharType="end"/>
      </w:r>
      <w:ins w:id="362" w:author="Autor">
        <w:r w:rsidR="000E661A" w:rsidRPr="002854E7">
          <w:rPr>
            <w:rFonts w:asciiTheme="minorHAnsi" w:hAnsiTheme="minorHAnsi"/>
            <w:color w:val="000000" w:themeColor="text1"/>
            <w:shd w:val="clear" w:color="auto" w:fill="E6E6E6"/>
          </w:rPr>
          <w:t>16</w:t>
        </w:r>
      </w:ins>
      <w:r w:rsidRPr="002854E7">
        <w:rPr>
          <w:rFonts w:asciiTheme="minorHAnsi" w:hAnsiTheme="minorHAnsi"/>
          <w:color w:val="000000" w:themeColor="text1"/>
        </w:rPr>
        <w:t>.</w:t>
      </w:r>
      <w:bookmarkEnd w:id="358"/>
      <w:bookmarkEnd w:id="360"/>
      <w:r w:rsidR="009A386D" w:rsidRPr="002854E7">
        <w:rPr>
          <w:rFonts w:asciiTheme="minorHAnsi" w:hAnsiTheme="minorHAnsi"/>
          <w:color w:val="000000" w:themeColor="text1"/>
        </w:rPr>
        <w:t xml:space="preserve"> </w:t>
      </w:r>
    </w:p>
    <w:p w14:paraId="0AFFF506" w14:textId="73BE9595" w:rsidR="00BE6166" w:rsidRPr="002854E7" w:rsidRDefault="00BE6166"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razie, gdy nie jest możliwe nabycie całości Background IP przez Wykonawcę od osób trzecich</w:t>
      </w:r>
      <w:ins w:id="363" w:author="Autor">
        <w:r w:rsidR="005B043F" w:rsidRPr="002854E7">
          <w:rPr>
            <w:rFonts w:asciiTheme="minorHAnsi" w:hAnsiTheme="minorHAnsi"/>
            <w:color w:val="000000" w:themeColor="text1"/>
          </w:rPr>
          <w:t xml:space="preserve"> (co zostanie należycie wykazane przez Wykonawcę, w szczególności w formie udokumentowania procesu ustaleń z podmiotem uprawnionym)</w:t>
        </w:r>
      </w:ins>
      <w:r w:rsidRPr="002854E7">
        <w:rPr>
          <w:rFonts w:asciiTheme="minorHAnsi" w:hAnsiTheme="minorHAnsi"/>
          <w:color w:val="000000" w:themeColor="text1"/>
        </w:rPr>
        <w:t xml:space="preserve">, to </w:t>
      </w:r>
      <w:del w:id="364" w:author="Autor">
        <w:r w:rsidRPr="002854E7" w:rsidDel="005B043F">
          <w:rPr>
            <w:rFonts w:asciiTheme="minorHAnsi" w:hAnsiTheme="minorHAnsi"/>
            <w:color w:val="000000" w:themeColor="text1"/>
          </w:rPr>
          <w:delText xml:space="preserve">niezależnie </w:delText>
        </w:r>
      </w:del>
      <w:ins w:id="365" w:author="Autor">
        <w:r w:rsidR="005B043F" w:rsidRPr="002854E7">
          <w:rPr>
            <w:rFonts w:asciiTheme="minorHAnsi" w:hAnsiTheme="minorHAnsi"/>
            <w:color w:val="000000" w:themeColor="text1"/>
          </w:rPr>
          <w:t xml:space="preserve">w miejsce </w:t>
        </w:r>
      </w:ins>
      <w:r w:rsidRPr="002854E7">
        <w:rPr>
          <w:rFonts w:asciiTheme="minorHAnsi" w:hAnsiTheme="minorHAnsi"/>
          <w:color w:val="000000" w:themeColor="text1"/>
        </w:rPr>
        <w:t xml:space="preserve">od zobowiązań nałożonych na Wykonawcę na podstawie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_Ref42180170 \w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27.§4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względem każdego przedmiotu Background IP, co do którego nie jest możliwe nabycie całości Background IP przez Wykonawcę, Wykonawca </w:t>
      </w:r>
      <w:r w:rsidR="007C2C89" w:rsidRPr="002854E7">
        <w:rPr>
          <w:rFonts w:asciiTheme="minorHAnsi" w:hAnsiTheme="minorHAnsi"/>
          <w:color w:val="000000" w:themeColor="text1"/>
        </w:rPr>
        <w:t xml:space="preserve">– wraz z udzieleniem NCBR licencji/sublicencji – </w:t>
      </w:r>
      <w:r w:rsidRPr="002854E7">
        <w:rPr>
          <w:rFonts w:asciiTheme="minorHAnsi" w:hAnsiTheme="minorHAnsi"/>
          <w:color w:val="000000" w:themeColor="text1"/>
        </w:rPr>
        <w:t xml:space="preserve">zobowiązuje się do dostarczenia NCBR na swój koszt i w ramach </w:t>
      </w:r>
      <w:r w:rsidR="00AC3F2F" w:rsidRPr="002854E7">
        <w:rPr>
          <w:rFonts w:asciiTheme="minorHAnsi" w:hAnsiTheme="minorHAnsi"/>
          <w:color w:val="000000" w:themeColor="text1"/>
        </w:rPr>
        <w:t>W</w:t>
      </w:r>
      <w:r w:rsidR="00613E48" w:rsidRPr="002854E7">
        <w:rPr>
          <w:rFonts w:asciiTheme="minorHAnsi" w:hAnsiTheme="minorHAnsi"/>
          <w:color w:val="000000" w:themeColor="text1"/>
        </w:rPr>
        <w:t>ynagrodzenia</w:t>
      </w:r>
      <w:r w:rsidR="00AC3F2F" w:rsidRPr="002854E7">
        <w:rPr>
          <w:rFonts w:asciiTheme="minorHAnsi" w:hAnsiTheme="minorHAnsi"/>
          <w:color w:val="000000" w:themeColor="text1"/>
        </w:rPr>
        <w:t xml:space="preserve"> Podstawowego</w:t>
      </w:r>
      <w:r w:rsidRPr="002854E7">
        <w:rPr>
          <w:rFonts w:asciiTheme="minorHAnsi" w:hAnsiTheme="minorHAnsi"/>
          <w:color w:val="000000" w:themeColor="text1"/>
        </w:rPr>
        <w:t xml:space="preserve">, o którym mowa w </w:t>
      </w:r>
      <w:r w:rsidR="00A3250B" w:rsidRPr="002854E7">
        <w:rPr>
          <w:rFonts w:asciiTheme="minorHAnsi" w:hAnsiTheme="minorHAnsi"/>
          <w:color w:val="000000" w:themeColor="text1"/>
          <w:shd w:val="clear" w:color="auto" w:fill="E6E6E6"/>
        </w:rPr>
        <w:fldChar w:fldCharType="begin"/>
      </w:r>
      <w:r w:rsidR="00A3250B" w:rsidRPr="002854E7">
        <w:rPr>
          <w:rFonts w:asciiTheme="minorHAnsi" w:hAnsiTheme="minorHAnsi"/>
          <w:color w:val="000000" w:themeColor="text1"/>
        </w:rPr>
        <w:instrText xml:space="preserve"> REF _Ref479976521 \r \h </w:instrText>
      </w:r>
      <w:r w:rsidR="005C7FCC" w:rsidRPr="002854E7">
        <w:rPr>
          <w:rFonts w:asciiTheme="minorHAnsi" w:hAnsiTheme="minorHAnsi"/>
          <w:color w:val="000000" w:themeColor="text1"/>
        </w:rPr>
        <w:instrText xml:space="preserve"> \* MERGEFORMAT </w:instrText>
      </w:r>
      <w:r w:rsidR="00A3250B" w:rsidRPr="002854E7">
        <w:rPr>
          <w:rFonts w:asciiTheme="minorHAnsi" w:hAnsiTheme="minorHAnsi"/>
          <w:color w:val="000000" w:themeColor="text1"/>
          <w:shd w:val="clear" w:color="auto" w:fill="E6E6E6"/>
        </w:rPr>
      </w:r>
      <w:r w:rsidR="00A3250B"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00A3250B"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szczegółowej specyfikacji technicznej </w:t>
      </w:r>
      <w:r w:rsidR="00022214" w:rsidRPr="002854E7">
        <w:rPr>
          <w:rFonts w:asciiTheme="minorHAnsi" w:hAnsiTheme="minorHAnsi"/>
          <w:color w:val="000000" w:themeColor="text1"/>
        </w:rPr>
        <w:t xml:space="preserve">każdego </w:t>
      </w:r>
      <w:r w:rsidR="00F62E11" w:rsidRPr="002854E7">
        <w:rPr>
          <w:rFonts w:asciiTheme="minorHAnsi" w:hAnsiTheme="minorHAnsi"/>
          <w:color w:val="000000" w:themeColor="text1"/>
        </w:rPr>
        <w:t>takiego</w:t>
      </w:r>
      <w:r w:rsidR="00FF1D5E" w:rsidRPr="002854E7">
        <w:rPr>
          <w:rFonts w:asciiTheme="minorHAnsi" w:hAnsiTheme="minorHAnsi"/>
          <w:color w:val="000000" w:themeColor="text1"/>
        </w:rPr>
        <w:t xml:space="preserve"> przedmiot</w:t>
      </w:r>
      <w:r w:rsidR="00F62E11" w:rsidRPr="002854E7">
        <w:rPr>
          <w:rFonts w:asciiTheme="minorHAnsi" w:hAnsiTheme="minorHAnsi"/>
          <w:color w:val="000000" w:themeColor="text1"/>
        </w:rPr>
        <w:t>u Background IP</w:t>
      </w:r>
      <w:r w:rsidR="00FF1D5E" w:rsidRPr="002854E7">
        <w:rPr>
          <w:rFonts w:asciiTheme="minorHAnsi" w:hAnsiTheme="minorHAnsi"/>
          <w:color w:val="000000" w:themeColor="text1"/>
        </w:rPr>
        <w:t>, w tym</w:t>
      </w:r>
      <w:r w:rsidRPr="002854E7">
        <w:rPr>
          <w:rFonts w:asciiTheme="minorHAnsi" w:hAnsiTheme="minorHAnsi"/>
          <w:color w:val="000000" w:themeColor="text1"/>
        </w:rPr>
        <w:t xml:space="preserve"> urządzeń, komponentów lub elementów </w:t>
      </w:r>
      <w:r w:rsidR="00F62E11" w:rsidRPr="002854E7">
        <w:rPr>
          <w:rFonts w:asciiTheme="minorHAnsi" w:hAnsiTheme="minorHAnsi"/>
          <w:color w:val="000000" w:themeColor="text1"/>
        </w:rPr>
        <w:t>składających się na taki przedmiot Background IP</w:t>
      </w:r>
      <w:r w:rsidRPr="002854E7">
        <w:rPr>
          <w:rFonts w:asciiTheme="minorHAnsi" w:hAnsiTheme="minorHAnsi"/>
          <w:color w:val="000000" w:themeColor="text1"/>
        </w:rPr>
        <w:t>, wraz ze szczegółowymi informacjami o producentach t</w:t>
      </w:r>
      <w:r w:rsidR="003D7530" w:rsidRPr="002854E7">
        <w:rPr>
          <w:rFonts w:asciiTheme="minorHAnsi" w:hAnsiTheme="minorHAnsi"/>
          <w:color w:val="000000" w:themeColor="text1"/>
        </w:rPr>
        <w:t>akiego</w:t>
      </w:r>
      <w:r w:rsidRPr="002854E7">
        <w:rPr>
          <w:rFonts w:asciiTheme="minorHAnsi" w:hAnsiTheme="minorHAnsi"/>
          <w:color w:val="000000" w:themeColor="text1"/>
        </w:rPr>
        <w:t xml:space="preserve"> </w:t>
      </w:r>
      <w:r w:rsidR="00FF1D5E" w:rsidRPr="002854E7">
        <w:rPr>
          <w:rFonts w:asciiTheme="minorHAnsi" w:hAnsiTheme="minorHAnsi"/>
          <w:color w:val="000000" w:themeColor="text1"/>
        </w:rPr>
        <w:t>przedmiot</w:t>
      </w:r>
      <w:r w:rsidR="003D7530" w:rsidRPr="002854E7">
        <w:rPr>
          <w:rFonts w:asciiTheme="minorHAnsi" w:hAnsiTheme="minorHAnsi"/>
          <w:color w:val="000000" w:themeColor="text1"/>
        </w:rPr>
        <w:t>u</w:t>
      </w:r>
      <w:r w:rsidR="00FF1D5E" w:rsidRPr="002854E7">
        <w:rPr>
          <w:rFonts w:asciiTheme="minorHAnsi" w:hAnsiTheme="minorHAnsi"/>
          <w:color w:val="000000" w:themeColor="text1"/>
        </w:rPr>
        <w:t xml:space="preserve"> Background IP, w tym </w:t>
      </w:r>
      <w:r w:rsidR="003D7530" w:rsidRPr="002854E7">
        <w:rPr>
          <w:rFonts w:asciiTheme="minorHAnsi" w:hAnsiTheme="minorHAnsi"/>
          <w:color w:val="000000" w:themeColor="text1"/>
        </w:rPr>
        <w:t xml:space="preserve">jego wszystkich elementów, </w:t>
      </w:r>
      <w:r w:rsidRPr="002854E7">
        <w:rPr>
          <w:rFonts w:asciiTheme="minorHAnsi" w:hAnsiTheme="minorHAnsi"/>
          <w:color w:val="000000" w:themeColor="text1"/>
        </w:rPr>
        <w:t xml:space="preserve">urządzeń, komponentów oraz ich ewentualnych zamienników (tj. zbliżonych pod względem parametrów użytkowych i technicznych) i producentów takich zamienników. Stopień szczegółowości informacji przedstawionej przez Wykonawcę w szczegółowej specyfikacji technicznej, powinien odpowiadać co najmniej stopniowi szczegółowości informacji przedstawianych w szczegółowym opisie przedmiotu zamówienia, w którym dana technologia może zostać wykorzystana, w postępowaniu prowadzonym na podstawie </w:t>
      </w:r>
      <w:del w:id="366" w:author="Autor">
        <w:r w:rsidRPr="002854E7" w:rsidDel="00923EDF">
          <w:rPr>
            <w:rFonts w:asciiTheme="minorHAnsi" w:hAnsiTheme="minorHAnsi"/>
            <w:color w:val="000000" w:themeColor="text1"/>
          </w:rPr>
          <w:delText>Ustawy PZP</w:delText>
        </w:r>
        <w:r w:rsidR="00DA07F8" w:rsidRPr="002854E7" w:rsidDel="00923EDF">
          <w:rPr>
            <w:rFonts w:asciiTheme="minorHAnsi" w:hAnsiTheme="minorHAnsi"/>
            <w:color w:val="000000" w:themeColor="text1"/>
          </w:rPr>
          <w:delText xml:space="preserve"> </w:delText>
        </w:r>
        <w:bookmarkStart w:id="367" w:name="_Hlk57697975"/>
        <w:r w:rsidR="00DA07F8" w:rsidRPr="002854E7" w:rsidDel="00923EDF">
          <w:rPr>
            <w:rFonts w:asciiTheme="minorHAnsi" w:hAnsiTheme="minorHAnsi"/>
            <w:color w:val="000000" w:themeColor="text1"/>
          </w:rPr>
          <w:delText>(</w:delText>
        </w:r>
      </w:del>
      <w:r w:rsidR="00DA07F8" w:rsidRPr="002854E7">
        <w:rPr>
          <w:rFonts w:asciiTheme="minorHAnsi" w:hAnsiTheme="minorHAnsi"/>
          <w:color w:val="000000" w:themeColor="text1"/>
        </w:rPr>
        <w:t>Ustawy Nowe PZP</w:t>
      </w:r>
      <w:del w:id="368" w:author="Autor">
        <w:r w:rsidR="00DA07F8" w:rsidRPr="002854E7" w:rsidDel="00923EDF">
          <w:rPr>
            <w:rFonts w:asciiTheme="minorHAnsi" w:hAnsiTheme="minorHAnsi"/>
            <w:color w:val="000000" w:themeColor="text1"/>
          </w:rPr>
          <w:delText>)</w:delText>
        </w:r>
      </w:del>
      <w:bookmarkEnd w:id="367"/>
      <w:r w:rsidRPr="002854E7">
        <w:rPr>
          <w:rFonts w:asciiTheme="minorHAnsi" w:hAnsiTheme="minorHAnsi"/>
          <w:color w:val="000000" w:themeColor="text1"/>
        </w:rPr>
        <w:t>, a ponadto powinien umożliwiać weryfikację techniczną spełnienia przez dany produkt wymagań określonych w ww. opisie przedmiotu zamówienia. Wykonawca ponosi względem NCBR odpowiedzialność za przedstawienie nieprawdziwych informacji</w:t>
      </w:r>
      <w:r w:rsidR="00CA37FA" w:rsidRPr="002854E7">
        <w:rPr>
          <w:rFonts w:asciiTheme="minorHAnsi" w:hAnsiTheme="minorHAnsi"/>
          <w:color w:val="000000" w:themeColor="text1"/>
        </w:rPr>
        <w:t xml:space="preserve"> w związku z realizacją zobowiąza</w:t>
      </w:r>
      <w:r w:rsidR="00182645" w:rsidRPr="002854E7">
        <w:rPr>
          <w:rFonts w:asciiTheme="minorHAnsi" w:hAnsiTheme="minorHAnsi"/>
          <w:color w:val="000000" w:themeColor="text1"/>
        </w:rPr>
        <w:t>ń</w:t>
      </w:r>
      <w:r w:rsidR="00CA37FA" w:rsidRPr="002854E7">
        <w:rPr>
          <w:rFonts w:asciiTheme="minorHAnsi" w:hAnsiTheme="minorHAnsi"/>
          <w:color w:val="000000" w:themeColor="text1"/>
        </w:rPr>
        <w:t xml:space="preserve"> wynikających z</w:t>
      </w:r>
      <w:r w:rsidRPr="002854E7">
        <w:rPr>
          <w:rFonts w:asciiTheme="minorHAnsi" w:hAnsiTheme="minorHAnsi"/>
          <w:color w:val="000000" w:themeColor="text1"/>
        </w:rPr>
        <w:t xml:space="preserve"> niniejsz</w:t>
      </w:r>
      <w:r w:rsidR="00CA37FA" w:rsidRPr="002854E7">
        <w:rPr>
          <w:rFonts w:asciiTheme="minorHAnsi" w:hAnsiTheme="minorHAnsi"/>
          <w:color w:val="000000" w:themeColor="text1"/>
        </w:rPr>
        <w:t>ego</w:t>
      </w:r>
      <w:r w:rsidRPr="002854E7">
        <w:rPr>
          <w:rFonts w:asciiTheme="minorHAnsi" w:hAnsiTheme="minorHAnsi"/>
          <w:color w:val="000000" w:themeColor="text1"/>
        </w:rPr>
        <w:t xml:space="preserve"> paragraf</w:t>
      </w:r>
      <w:r w:rsidR="00CA37FA" w:rsidRPr="002854E7">
        <w:rPr>
          <w:rFonts w:asciiTheme="minorHAnsi" w:hAnsiTheme="minorHAnsi"/>
          <w:color w:val="000000" w:themeColor="text1"/>
        </w:rPr>
        <w:t>u</w:t>
      </w:r>
      <w:r w:rsidRPr="002854E7">
        <w:rPr>
          <w:rFonts w:asciiTheme="minorHAnsi" w:hAnsiTheme="minorHAnsi"/>
          <w:color w:val="000000" w:themeColor="text1"/>
        </w:rPr>
        <w:t xml:space="preserve">. </w:t>
      </w:r>
    </w:p>
    <w:p w14:paraId="18678FDF" w14:textId="1CCF36E3" w:rsidR="00FB7B6D" w:rsidRPr="002854E7" w:rsidRDefault="000E661A" w:rsidP="00B96C37">
      <w:pPr>
        <w:pStyle w:val="Akapitzlist"/>
        <w:numPr>
          <w:ilvl w:val="1"/>
          <w:numId w:val="14"/>
        </w:numPr>
        <w:spacing w:after="0" w:line="240" w:lineRule="auto"/>
        <w:ind w:left="425" w:hanging="425"/>
        <w:jc w:val="both"/>
        <w:rPr>
          <w:rFonts w:asciiTheme="minorHAnsi" w:hAnsiTheme="minorHAnsi"/>
          <w:color w:val="000000" w:themeColor="text1"/>
        </w:rPr>
      </w:pPr>
      <w:ins w:id="369" w:author="Autor">
        <w:r w:rsidRPr="002854E7">
          <w:rPr>
            <w:rFonts w:asciiTheme="minorHAnsi" w:hAnsiTheme="minorHAnsi"/>
            <w:color w:val="000000" w:themeColor="text1"/>
          </w:rPr>
          <w:t xml:space="preserve">(celowo pusty)  </w:t>
        </w:r>
      </w:ins>
      <w:del w:id="370" w:author="Autor">
        <w:r w:rsidR="00FB7B6D" w:rsidRPr="002854E7" w:rsidDel="000E661A">
          <w:rPr>
            <w:rFonts w:asciiTheme="minorHAnsi" w:hAnsiTheme="minorHAnsi"/>
            <w:color w:val="000000" w:themeColor="text1"/>
          </w:rPr>
          <w:delText xml:space="preserve">W przypadku z kolei gdy Wykonawca jest uprawniony do korzystania z danego przedmiotu Background IP w zakresie węższym niż ten określony </w:delText>
        </w:r>
        <w:r w:rsidR="002B4C87" w:rsidRPr="002854E7" w:rsidDel="000E661A">
          <w:rPr>
            <w:rFonts w:asciiTheme="minorHAnsi" w:hAnsiTheme="minorHAnsi"/>
            <w:color w:val="000000" w:themeColor="text1"/>
          </w:rPr>
          <w:delText xml:space="preserve">w </w:delText>
        </w:r>
        <w:r w:rsidR="002B4C87" w:rsidRPr="002854E7" w:rsidDel="000E661A">
          <w:rPr>
            <w:rFonts w:asciiTheme="minorHAnsi" w:hAnsiTheme="minorHAnsi"/>
            <w:color w:val="000000" w:themeColor="text1"/>
            <w:shd w:val="clear" w:color="auto" w:fill="E6E6E6"/>
          </w:rPr>
          <w:fldChar w:fldCharType="begin"/>
        </w:r>
        <w:r w:rsidR="002B4C87" w:rsidRPr="002854E7" w:rsidDel="000E661A">
          <w:rPr>
            <w:rFonts w:asciiTheme="minorHAnsi" w:hAnsiTheme="minorHAnsi"/>
            <w:color w:val="000000" w:themeColor="text1"/>
          </w:rPr>
          <w:delInstrText xml:space="preserve"> REF _Ref509403918 \n \h </w:delInstrText>
        </w:r>
        <w:r w:rsidR="006713B6" w:rsidRPr="002854E7" w:rsidDel="000E661A">
          <w:rPr>
            <w:rFonts w:asciiTheme="minorHAnsi" w:hAnsiTheme="minorHAnsi"/>
            <w:color w:val="000000" w:themeColor="text1"/>
          </w:rPr>
          <w:delInstrText xml:space="preserve"> \* MERGEFORMAT </w:delInstrText>
        </w:r>
        <w:r w:rsidR="002B4C87" w:rsidRPr="002854E7" w:rsidDel="000E661A">
          <w:rPr>
            <w:rFonts w:asciiTheme="minorHAnsi" w:hAnsiTheme="minorHAnsi"/>
            <w:color w:val="000000" w:themeColor="text1"/>
            <w:shd w:val="clear" w:color="auto" w:fill="E6E6E6"/>
          </w:rPr>
        </w:r>
        <w:r w:rsidR="002B4C87" w:rsidRPr="002854E7" w:rsidDel="000E661A">
          <w:rPr>
            <w:rFonts w:asciiTheme="minorHAnsi" w:hAnsiTheme="minorHAnsi"/>
            <w:color w:val="000000" w:themeColor="text1"/>
            <w:shd w:val="clear" w:color="auto" w:fill="E6E6E6"/>
          </w:rPr>
          <w:fldChar w:fldCharType="separate"/>
        </w:r>
        <w:r w:rsidR="00A05573" w:rsidRPr="002854E7" w:rsidDel="000E661A">
          <w:rPr>
            <w:rFonts w:asciiTheme="minorHAnsi" w:hAnsiTheme="minorHAnsi"/>
            <w:color w:val="000000" w:themeColor="text1"/>
          </w:rPr>
          <w:delText>ART. 30</w:delText>
        </w:r>
        <w:r w:rsidR="002B4C87" w:rsidRPr="002854E7" w:rsidDel="000E661A">
          <w:rPr>
            <w:rFonts w:asciiTheme="minorHAnsi" w:hAnsiTheme="minorHAnsi"/>
            <w:color w:val="000000" w:themeColor="text1"/>
            <w:shd w:val="clear" w:color="auto" w:fill="E6E6E6"/>
          </w:rPr>
          <w:fldChar w:fldCharType="end"/>
        </w:r>
        <w:r w:rsidR="002B4C87" w:rsidRPr="002854E7" w:rsidDel="000E661A">
          <w:rPr>
            <w:rFonts w:asciiTheme="minorHAnsi" w:hAnsiTheme="minorHAnsi"/>
            <w:color w:val="000000" w:themeColor="text1"/>
          </w:rPr>
          <w:delText xml:space="preserve"> </w:delText>
        </w:r>
        <w:r w:rsidR="00FB7B6D" w:rsidRPr="002854E7" w:rsidDel="000E661A">
          <w:rPr>
            <w:rFonts w:asciiTheme="minorHAnsi" w:hAnsiTheme="minorHAnsi"/>
            <w:color w:val="000000" w:themeColor="text1"/>
          </w:rPr>
          <w:delText xml:space="preserve">(np. Wykonawca posiada licencję uprawniającą do korzystania z danego przedmiotu Background IP wyłącznie na terytorium Polski), </w:delText>
        </w:r>
        <w:r w:rsidR="008E6687" w:rsidRPr="002854E7" w:rsidDel="000E661A">
          <w:rPr>
            <w:rFonts w:asciiTheme="minorHAnsi" w:hAnsiTheme="minorHAnsi"/>
            <w:color w:val="000000" w:themeColor="text1"/>
          </w:rPr>
          <w:delText xml:space="preserve">Wykonawca </w:delText>
        </w:r>
        <w:r w:rsidR="00FB7B6D" w:rsidRPr="002854E7" w:rsidDel="000E661A">
          <w:rPr>
            <w:rFonts w:asciiTheme="minorHAnsi" w:hAnsiTheme="minorHAnsi"/>
            <w:color w:val="000000" w:themeColor="text1"/>
          </w:rPr>
          <w:delText>udziela NCBR sublicencji na korzystanie z takiego przedmiotu Background IP w tożsamym zakresie do zakresu licencji, którą posiada (tj. NCBR będzie posiadał identyczne uprawnianie jak Wykonawca jako licencjobiorca, z tym zastrzeżeniem, że NCBR nie będzie obowiązany do wnoszenia jakichkolwiek opłat na rzecz Wykonawcy czy jakiejkolwiek osobie trzeciej z tego tytułu)</w:delText>
        </w:r>
      </w:del>
      <w:r w:rsidR="00FB7B6D" w:rsidRPr="002854E7">
        <w:rPr>
          <w:rFonts w:asciiTheme="minorHAnsi" w:hAnsiTheme="minorHAnsi"/>
          <w:color w:val="000000" w:themeColor="text1"/>
        </w:rPr>
        <w:t>.</w:t>
      </w:r>
    </w:p>
    <w:p w14:paraId="58070ED4" w14:textId="0D0E8D16" w:rsidR="009A386D" w:rsidRPr="002854E7" w:rsidRDefault="00FB7B6D"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przypadku gdy Wykonawca nie posiada całości praw wyłącznych do danego przedmiotu Background IP</w:t>
      </w:r>
      <w:r w:rsidR="00CB645A" w:rsidRPr="002854E7">
        <w:rPr>
          <w:rFonts w:asciiTheme="minorHAnsi" w:hAnsiTheme="minorHAnsi"/>
          <w:color w:val="000000" w:themeColor="text1"/>
        </w:rPr>
        <w:t xml:space="preserve"> w zakresie umożliwiającym udzielenie NCBR licencji w zakresie określonym w </w:t>
      </w:r>
      <w:r w:rsidR="00CB645A" w:rsidRPr="002854E7">
        <w:rPr>
          <w:rFonts w:asciiTheme="minorHAnsi" w:hAnsiTheme="minorHAnsi"/>
          <w:color w:val="000000" w:themeColor="text1"/>
          <w:shd w:val="clear" w:color="auto" w:fill="E6E6E6"/>
        </w:rPr>
        <w:fldChar w:fldCharType="begin"/>
      </w:r>
      <w:r w:rsidR="00CB645A" w:rsidRPr="002854E7">
        <w:rPr>
          <w:rFonts w:asciiTheme="minorHAnsi" w:hAnsiTheme="minorHAnsi"/>
          <w:color w:val="000000" w:themeColor="text1"/>
        </w:rPr>
        <w:instrText xml:space="preserve"> REF _Ref509403918 \r \h </w:instrText>
      </w:r>
      <w:r w:rsidR="006713B6" w:rsidRPr="002854E7">
        <w:rPr>
          <w:rFonts w:asciiTheme="minorHAnsi" w:hAnsiTheme="minorHAnsi"/>
          <w:color w:val="000000" w:themeColor="text1"/>
        </w:rPr>
        <w:instrText xml:space="preserve"> \* MERGEFORMAT </w:instrText>
      </w:r>
      <w:r w:rsidR="00CB645A" w:rsidRPr="002854E7">
        <w:rPr>
          <w:rFonts w:asciiTheme="minorHAnsi" w:hAnsiTheme="minorHAnsi"/>
          <w:color w:val="000000" w:themeColor="text1"/>
          <w:shd w:val="clear" w:color="auto" w:fill="E6E6E6"/>
        </w:rPr>
      </w:r>
      <w:r w:rsidR="00CB645A"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30</w:t>
      </w:r>
      <w:r w:rsidR="00CB645A" w:rsidRPr="002854E7">
        <w:rPr>
          <w:rFonts w:asciiTheme="minorHAnsi" w:hAnsiTheme="minorHAnsi"/>
          <w:color w:val="000000" w:themeColor="text1"/>
          <w:shd w:val="clear" w:color="auto" w:fill="E6E6E6"/>
        </w:rPr>
        <w:fldChar w:fldCharType="end"/>
      </w:r>
      <w:r w:rsidR="002B4C87" w:rsidRPr="002854E7">
        <w:rPr>
          <w:rFonts w:asciiTheme="minorHAnsi" w:hAnsiTheme="minorHAnsi"/>
          <w:color w:val="000000" w:themeColor="text1"/>
        </w:rPr>
        <w:t xml:space="preserve"> </w:t>
      </w:r>
      <w:r w:rsidR="00BD7D13" w:rsidRPr="002854E7">
        <w:rPr>
          <w:rFonts w:asciiTheme="minorHAnsi" w:hAnsiTheme="minorHAnsi"/>
          <w:color w:val="000000" w:themeColor="text1"/>
          <w:shd w:val="clear" w:color="auto" w:fill="E6E6E6"/>
        </w:rPr>
        <w:fldChar w:fldCharType="begin"/>
      </w:r>
      <w:r w:rsidR="00BD7D13" w:rsidRPr="002854E7">
        <w:rPr>
          <w:rFonts w:asciiTheme="minorHAnsi" w:hAnsiTheme="minorHAnsi"/>
          <w:color w:val="000000" w:themeColor="text1"/>
        </w:rPr>
        <w:instrText xml:space="preserve"> REF _Ref21335641 \r \h </w:instrText>
      </w:r>
      <w:r w:rsidR="00862665" w:rsidRPr="002854E7">
        <w:rPr>
          <w:rFonts w:asciiTheme="minorHAnsi" w:hAnsiTheme="minorHAnsi"/>
          <w:color w:val="000000" w:themeColor="text1"/>
        </w:rPr>
        <w:instrText xml:space="preserve"> \* MERGEFORMAT </w:instrText>
      </w:r>
      <w:r w:rsidR="00BD7D13" w:rsidRPr="002854E7">
        <w:rPr>
          <w:rFonts w:asciiTheme="minorHAnsi" w:hAnsiTheme="minorHAnsi"/>
          <w:color w:val="000000" w:themeColor="text1"/>
          <w:shd w:val="clear" w:color="auto" w:fill="E6E6E6"/>
        </w:rPr>
      </w:r>
      <w:r w:rsidR="00BD7D13" w:rsidRPr="002854E7">
        <w:rPr>
          <w:rFonts w:asciiTheme="minorHAnsi" w:hAnsiTheme="minorHAnsi"/>
          <w:color w:val="000000" w:themeColor="text1"/>
          <w:shd w:val="clear" w:color="auto" w:fill="E6E6E6"/>
        </w:rPr>
        <w:fldChar w:fldCharType="separate"/>
      </w:r>
      <w:ins w:id="371" w:author="Autor">
        <w:r w:rsidR="00EB3B9C">
          <w:rPr>
            <w:rFonts w:asciiTheme="minorHAnsi" w:hAnsiTheme="minorHAnsi"/>
            <w:color w:val="000000" w:themeColor="text1"/>
          </w:rPr>
          <w:t>§1</w:t>
        </w:r>
      </w:ins>
      <w:del w:id="372" w:author="Autor">
        <w:r w:rsidR="00A05573" w:rsidRPr="002854E7" w:rsidDel="00EB3B9C">
          <w:rPr>
            <w:rFonts w:asciiTheme="minorHAnsi" w:hAnsiTheme="minorHAnsi"/>
            <w:color w:val="000000" w:themeColor="text1"/>
          </w:rPr>
          <w:delText>§1</w:delText>
        </w:r>
      </w:del>
      <w:r w:rsidR="00BD7D13" w:rsidRPr="002854E7">
        <w:rPr>
          <w:rFonts w:asciiTheme="minorHAnsi" w:hAnsiTheme="minorHAnsi"/>
          <w:color w:val="000000" w:themeColor="text1"/>
          <w:shd w:val="clear" w:color="auto" w:fill="E6E6E6"/>
        </w:rPr>
        <w:fldChar w:fldCharType="end"/>
      </w:r>
      <w:ins w:id="373" w:author="Autor">
        <w:r w:rsidR="000E661A" w:rsidRPr="002854E7">
          <w:rPr>
            <w:rFonts w:asciiTheme="minorHAnsi" w:hAnsiTheme="minorHAnsi"/>
            <w:color w:val="000000" w:themeColor="text1"/>
            <w:shd w:val="clear" w:color="auto" w:fill="E6E6E6"/>
          </w:rPr>
          <w:t>16</w:t>
        </w:r>
      </w:ins>
      <w:r w:rsidRPr="002854E7">
        <w:rPr>
          <w:rFonts w:asciiTheme="minorHAnsi" w:hAnsiTheme="minorHAnsi"/>
          <w:color w:val="000000" w:themeColor="text1"/>
        </w:rPr>
        <w:t xml:space="preserve">, Wykonawca obowiązany jest – wraz z udzieleniem NCBR </w:t>
      </w:r>
      <w:r w:rsidR="003760CC" w:rsidRPr="002854E7">
        <w:rPr>
          <w:rFonts w:asciiTheme="minorHAnsi" w:hAnsiTheme="minorHAnsi"/>
          <w:color w:val="000000" w:themeColor="text1"/>
        </w:rPr>
        <w:t>licencji/</w:t>
      </w:r>
      <w:r w:rsidRPr="002854E7">
        <w:rPr>
          <w:rFonts w:asciiTheme="minorHAnsi" w:hAnsiTheme="minorHAnsi"/>
          <w:color w:val="000000" w:themeColor="text1"/>
        </w:rPr>
        <w:t>sublicencji – przekazać NCBR pełną treść wszystkich warunków licencyjnych, na jakich NCBR będzie uprawniony do korzystania z takiego przedmiotu Background IP.</w:t>
      </w:r>
    </w:p>
    <w:p w14:paraId="21D0AEAD" w14:textId="77777777" w:rsidR="00FB7B6D" w:rsidRPr="002854E7" w:rsidRDefault="00FB7B6D"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Background IP. </w:t>
      </w:r>
    </w:p>
    <w:p w14:paraId="5DC9E1F0" w14:textId="77777777" w:rsidR="00FB7B6D" w:rsidRPr="002854E7" w:rsidRDefault="00FB7B6D"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lastRenderedPageBreak/>
        <w:t xml:space="preserve">Wykonawca ponosi pełną i nieograniczoną odpowiedzialność za naruszenie praw osób trzecich, w tym praw autorskich, praw pokrewnych, praw własności przemysłowej, praw do know-how lub dóbr osobistych osób trzecich, spowodowane korzystaniem z Wyników Prac B+R lub przedmiotów Background IP. W przypadku zgłoszenia Roszczenia Osoby Trzeciej przeciwko NCBR lub osobie upoważnionej przez NCBR </w:t>
      </w:r>
      <w:r w:rsidR="00CB645A" w:rsidRPr="002854E7">
        <w:rPr>
          <w:rFonts w:asciiTheme="minorHAnsi" w:hAnsiTheme="minorHAnsi"/>
          <w:color w:val="000000" w:themeColor="text1"/>
        </w:rPr>
        <w:t>do korzystania</w:t>
      </w:r>
      <w:r w:rsidRPr="002854E7">
        <w:rPr>
          <w:rFonts w:asciiTheme="minorHAnsi" w:hAnsiTheme="minorHAnsi"/>
          <w:color w:val="000000" w:themeColor="text1"/>
        </w:rPr>
        <w:t xml:space="preserve"> </w:t>
      </w:r>
      <w:r w:rsidR="00CB645A" w:rsidRPr="002854E7">
        <w:rPr>
          <w:rFonts w:asciiTheme="minorHAnsi" w:hAnsiTheme="minorHAnsi"/>
          <w:color w:val="000000" w:themeColor="text1"/>
        </w:rPr>
        <w:t xml:space="preserve">z </w:t>
      </w:r>
      <w:r w:rsidRPr="002854E7">
        <w:rPr>
          <w:rFonts w:asciiTheme="minorHAnsi" w:hAnsiTheme="minorHAnsi"/>
          <w:color w:val="000000" w:themeColor="text1"/>
        </w:rPr>
        <w:t xml:space="preserve">Wyników Prac B+R lub przedmiotów Background IP, Wykonawca zobowiązuje się do podjęcia na własny koszt obrony NCBR oraz osoby upoważnionej do korzystania </w:t>
      </w:r>
      <w:r w:rsidR="00CB645A" w:rsidRPr="002854E7">
        <w:rPr>
          <w:rFonts w:asciiTheme="minorHAnsi" w:hAnsiTheme="minorHAnsi"/>
          <w:color w:val="000000" w:themeColor="text1"/>
        </w:rPr>
        <w:t xml:space="preserve">z </w:t>
      </w:r>
      <w:r w:rsidRPr="002854E7">
        <w:rPr>
          <w:rFonts w:asciiTheme="minorHAnsi" w:hAnsiTheme="minorHAnsi"/>
          <w:color w:val="000000" w:themeColor="text1"/>
        </w:rPr>
        <w:t>Wyników Prac B+R lub przedmiotów Background IP przez NCBR przed jakimikolwiek Roszczeniami Osoby Trzeciej podniesionymi przeciwko NCBR oraz osobie upoważnionej przez NCBR do korzystania Wyników Prac B+R lub przedmiotów Background IP, zwolnienia NCBR oraz osoby upoważnionej przez NCBR do korzystania Wyników Prac B+R lub przedmiotów Background IP z obowiązku świadczenia z tego tytułu oraz do zwrotu NCBR oraz osobie upoważnionej przez NCBR do korzystania Wyników Prac B+R i przedmiotów Background IP wszelkich kosztów, które ten poniesie w celu zaspokojenia lub obrony przed takimi roszczeniami. W razie wytoczenia przez osobę trzecią powództwa przeciwko NCBR lub osobie upoważnionej przez NCBR do korzystania</w:t>
      </w:r>
      <w:r w:rsidR="00170E7F" w:rsidRPr="002854E7">
        <w:rPr>
          <w:rFonts w:asciiTheme="minorHAnsi" w:hAnsiTheme="minorHAnsi"/>
          <w:color w:val="000000" w:themeColor="text1"/>
        </w:rPr>
        <w:t xml:space="preserve"> z </w:t>
      </w:r>
      <w:r w:rsidRPr="002854E7">
        <w:rPr>
          <w:rFonts w:asciiTheme="minorHAnsi" w:hAnsiTheme="minorHAnsi"/>
          <w:color w:val="000000" w:themeColor="text1"/>
        </w:rPr>
        <w:t xml:space="preserve">Wyników Prac B+R lub przedmiotów Background IP z tytułu naruszenia praw osoby trzeciej w wyniku korzystania z Wyników Prac B+R lub przedmiotów Background IP, Wykonawca wstąpi do postępowania w charakterze strony pozwanej, a w razie braku takiej możliwości wystąpi z interwencją uboczną po stronie pozwanej. Wykonawca pokryje wszelkie koszty związane z obroną </w:t>
      </w:r>
      <w:r w:rsidR="009857CA" w:rsidRPr="002854E7">
        <w:rPr>
          <w:rFonts w:asciiTheme="minorHAnsi" w:hAnsiTheme="minorHAnsi"/>
          <w:color w:val="000000" w:themeColor="text1"/>
        </w:rPr>
        <w:t xml:space="preserve">NCBR oraz osoby upoważnionej przez NCBR do korzystania Wyników Prac B+R lub przedmiotów Background IP </w:t>
      </w:r>
      <w:r w:rsidRPr="002854E7">
        <w:rPr>
          <w:rFonts w:asciiTheme="minorHAnsi" w:hAnsiTheme="minorHAnsi"/>
          <w:color w:val="000000" w:themeColor="text1"/>
        </w:rPr>
        <w:t xml:space="preserve">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w:t>
      </w:r>
      <w:r w:rsidR="009857CA" w:rsidRPr="002854E7">
        <w:rPr>
          <w:rFonts w:asciiTheme="minorHAnsi" w:hAnsiTheme="minorHAnsi"/>
          <w:color w:val="000000" w:themeColor="text1"/>
        </w:rPr>
        <w:t>NCBR oraz osoba upoważniona przez NCBR do korzystania Wyników Prac B+R lub przedmiotów Background IP</w:t>
      </w:r>
      <w:r w:rsidRPr="002854E7">
        <w:rPr>
          <w:rFonts w:asciiTheme="minorHAnsi" w:hAnsiTheme="minorHAnsi"/>
          <w:color w:val="000000" w:themeColor="text1"/>
        </w:rPr>
        <w:t xml:space="preserve"> poniesienie w celu zaspokojenia lub obrony przed Roszczeniem Osoby Trzeciej, w terminie 7 dni od dnia uprawomocnienia się orzeczenia lub zawarcia ugody.</w:t>
      </w:r>
    </w:p>
    <w:p w14:paraId="24ED8BC8" w14:textId="77777777" w:rsidR="00FB7B6D" w:rsidRPr="002854E7" w:rsidRDefault="00FB7B6D"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Ponadto, w przypadku zgłoszenia </w:t>
      </w:r>
      <w:r w:rsidR="002B4C87" w:rsidRPr="002854E7">
        <w:rPr>
          <w:rFonts w:asciiTheme="minorHAnsi" w:hAnsiTheme="minorHAnsi"/>
          <w:color w:val="000000" w:themeColor="text1"/>
        </w:rPr>
        <w:t xml:space="preserve">uzasadnionego w opinii NCBR </w:t>
      </w:r>
      <w:r w:rsidRPr="002854E7">
        <w:rPr>
          <w:rFonts w:asciiTheme="minorHAnsi" w:hAnsiTheme="minorHAnsi"/>
          <w:color w:val="000000" w:themeColor="text1"/>
        </w:rPr>
        <w:t>Roszczenia Osoby Trzeciej Wykonawca niezwłocznie, nie później niż w terminie 14 dni od dnia zgłoszenia Roszczenia Osoby Trzeciej:</w:t>
      </w:r>
    </w:p>
    <w:p w14:paraId="48183818" w14:textId="77777777" w:rsidR="00FB7B6D" w:rsidRPr="002854E7" w:rsidRDefault="00FB7B6D" w:rsidP="00B96C37">
      <w:pPr>
        <w:pStyle w:val="Akapitzlist"/>
        <w:numPr>
          <w:ilvl w:val="0"/>
          <w:numId w:val="46"/>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uzyska dla NCBR oraz osoby upoważnionej przez NCBR do korzystania Wyników Prac B+R lub przedmiotów Background IP prawo do kontynuowania używania danego Wyniku Prac B+R lub przedmiotu Background IP;</w:t>
      </w:r>
    </w:p>
    <w:p w14:paraId="642CD2A6" w14:textId="77777777" w:rsidR="00FB7B6D" w:rsidRPr="002854E7" w:rsidRDefault="00FB7B6D" w:rsidP="00B96C37">
      <w:pPr>
        <w:pStyle w:val="Akapitzlist"/>
        <w:numPr>
          <w:ilvl w:val="0"/>
          <w:numId w:val="46"/>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dokona wymiany danego Wyniku Prac B+R lub przedmiotu Background IP na inny przedmiot praw własności intelektualnej identyczny pod względem parametrów użytkowych i technicznych nienaruszający praw osób trzecich;</w:t>
      </w:r>
    </w:p>
    <w:p w14:paraId="269A13A8" w14:textId="77777777" w:rsidR="00FB7B6D" w:rsidRPr="002854E7" w:rsidRDefault="00FB7B6D" w:rsidP="00B96C37">
      <w:pPr>
        <w:pStyle w:val="Akapitzlist"/>
        <w:numPr>
          <w:ilvl w:val="0"/>
          <w:numId w:val="46"/>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zmodyfikuje dany Wynik Prac B+R lub przedmiot Background IP w taki sposób, aby </w:t>
      </w:r>
      <w:r w:rsidR="00E263E5" w:rsidRPr="002854E7">
        <w:rPr>
          <w:rFonts w:asciiTheme="minorHAnsi" w:hAnsiTheme="minorHAnsi"/>
          <w:color w:val="000000" w:themeColor="text1"/>
        </w:rPr>
        <w:t xml:space="preserve">Roszczenia </w:t>
      </w:r>
      <w:r w:rsidR="00711C27" w:rsidRPr="002854E7">
        <w:rPr>
          <w:rFonts w:asciiTheme="minorHAnsi" w:hAnsiTheme="minorHAnsi"/>
          <w:color w:val="000000" w:themeColor="text1"/>
        </w:rPr>
        <w:t>O</w:t>
      </w:r>
      <w:r w:rsidR="00E263E5" w:rsidRPr="002854E7">
        <w:rPr>
          <w:rFonts w:asciiTheme="minorHAnsi" w:hAnsiTheme="minorHAnsi"/>
          <w:color w:val="000000" w:themeColor="text1"/>
        </w:rPr>
        <w:t xml:space="preserve">soby Trzeciej </w:t>
      </w:r>
      <w:r w:rsidRPr="002854E7">
        <w:rPr>
          <w:rFonts w:asciiTheme="minorHAnsi" w:hAnsiTheme="minorHAnsi"/>
          <w:color w:val="000000" w:themeColor="text1"/>
        </w:rPr>
        <w:t>nie miały miejsca przy zachowaniu dotychczasowych parametrów użytkowych i technicznych.</w:t>
      </w:r>
    </w:p>
    <w:p w14:paraId="7FF0D657" w14:textId="77777777" w:rsidR="00FB7B6D" w:rsidRPr="002854E7" w:rsidRDefault="00FB7B6D" w:rsidP="003E0140">
      <w:pPr>
        <w:spacing w:after="0" w:line="240" w:lineRule="auto"/>
        <w:ind w:left="426"/>
        <w:contextualSpacing/>
        <w:jc w:val="both"/>
        <w:rPr>
          <w:rFonts w:asciiTheme="minorHAnsi" w:hAnsiTheme="minorHAnsi"/>
          <w:color w:val="000000" w:themeColor="text1"/>
        </w:rPr>
      </w:pPr>
      <w:r w:rsidRPr="002854E7">
        <w:rPr>
          <w:rFonts w:asciiTheme="minorHAnsi" w:hAnsiTheme="minorHAnsi"/>
          <w:color w:val="000000" w:themeColor="text1"/>
        </w:rPr>
        <w:t>NCBR ma prawo wyboru pomiędzy powyższymi rozwiązaniami, jeżeli co najmniej dwa z nich są możliwe do zastosowania.</w:t>
      </w:r>
    </w:p>
    <w:p w14:paraId="555BBE4A" w14:textId="77777777" w:rsidR="00DB089E" w:rsidRPr="002854E7" w:rsidRDefault="00DB089E" w:rsidP="003E0140">
      <w:pPr>
        <w:spacing w:after="0" w:line="240" w:lineRule="auto"/>
        <w:ind w:left="426"/>
        <w:contextualSpacing/>
        <w:jc w:val="both"/>
        <w:rPr>
          <w:rFonts w:asciiTheme="minorHAnsi" w:hAnsiTheme="minorHAnsi"/>
          <w:color w:val="000000" w:themeColor="text1"/>
        </w:rPr>
      </w:pPr>
    </w:p>
    <w:p w14:paraId="3BA0124C" w14:textId="77777777" w:rsidR="00080B0C" w:rsidRPr="002854E7" w:rsidRDefault="00080B0C" w:rsidP="003E0140">
      <w:pPr>
        <w:spacing w:after="0" w:line="240" w:lineRule="auto"/>
        <w:contextualSpacing/>
        <w:rPr>
          <w:color w:val="000000" w:themeColor="text1"/>
        </w:rPr>
      </w:pPr>
    </w:p>
    <w:p w14:paraId="06EAB94A" w14:textId="77777777" w:rsidR="00856D8C" w:rsidRPr="002854E7" w:rsidRDefault="00856D8C" w:rsidP="00B96C37">
      <w:pPr>
        <w:pStyle w:val="Nagwek2"/>
        <w:numPr>
          <w:ilvl w:val="0"/>
          <w:numId w:val="14"/>
        </w:numPr>
        <w:spacing w:before="0" w:line="240" w:lineRule="auto"/>
        <w:ind w:left="0" w:hanging="567"/>
        <w:contextualSpacing/>
        <w:rPr>
          <w:rFonts w:asciiTheme="minorHAnsi" w:hAnsiTheme="minorHAnsi"/>
          <w:sz w:val="22"/>
          <w:szCs w:val="22"/>
        </w:rPr>
      </w:pPr>
      <w:bookmarkStart w:id="374" w:name="_Toc494033079"/>
      <w:bookmarkStart w:id="375" w:name="_Ref494301479"/>
      <w:bookmarkStart w:id="376" w:name="_Ref494301490"/>
      <w:bookmarkStart w:id="377" w:name="_Ref494301816"/>
      <w:bookmarkStart w:id="378" w:name="_Ref494391671"/>
      <w:bookmarkStart w:id="379" w:name="_Ref494881406"/>
      <w:bookmarkStart w:id="380" w:name="_Ref494881721"/>
      <w:bookmarkStart w:id="381" w:name="_Ref499131689"/>
      <w:bookmarkStart w:id="382" w:name="_Ref499186616"/>
      <w:bookmarkStart w:id="383" w:name="_Ref499186647"/>
      <w:bookmarkStart w:id="384" w:name="_Ref499205204"/>
      <w:bookmarkStart w:id="385" w:name="_Ref499208631"/>
      <w:bookmarkStart w:id="386" w:name="_Ref499216563"/>
      <w:bookmarkStart w:id="387" w:name="_Ref504991830"/>
      <w:bookmarkStart w:id="388" w:name="_Ref504992816"/>
      <w:bookmarkStart w:id="389" w:name="_Toc504994964"/>
      <w:bookmarkStart w:id="390" w:name="_Ref505152664"/>
      <w:bookmarkStart w:id="391" w:name="_Ref505167046"/>
      <w:bookmarkStart w:id="392" w:name="_Ref505168223"/>
      <w:bookmarkStart w:id="393" w:name="_Ref505173081"/>
      <w:bookmarkStart w:id="394" w:name="_Ref505181644"/>
      <w:bookmarkStart w:id="395" w:name="_Ref505181746"/>
      <w:bookmarkStart w:id="396" w:name="_Ref505182054"/>
      <w:bookmarkStart w:id="397" w:name="_Ref505182221"/>
      <w:bookmarkStart w:id="398" w:name="_Ref505182867"/>
      <w:bookmarkStart w:id="399" w:name="_Ref505183398"/>
      <w:bookmarkStart w:id="400" w:name="_Ref505257302"/>
      <w:bookmarkStart w:id="401" w:name="_Ref505266988"/>
      <w:bookmarkStart w:id="402" w:name="_Ref505270142"/>
      <w:bookmarkStart w:id="403" w:name="_Ref505270527"/>
      <w:bookmarkStart w:id="404" w:name="_Ref505342576"/>
      <w:bookmarkStart w:id="405" w:name="_Ref505343225"/>
      <w:bookmarkStart w:id="406" w:name="_Ref505351808"/>
      <w:bookmarkStart w:id="407" w:name="_Toc511371211"/>
      <w:bookmarkStart w:id="408" w:name="_Ref42511799"/>
      <w:bookmarkStart w:id="409" w:name="_Ref54764017"/>
      <w:bookmarkStart w:id="410" w:name="_Toc54798322"/>
      <w:bookmarkStart w:id="411" w:name="_Toc52745918"/>
      <w:r w:rsidRPr="002854E7">
        <w:rPr>
          <w:rFonts w:asciiTheme="minorHAnsi" w:hAnsiTheme="minorHAnsi"/>
          <w:sz w:val="22"/>
          <w:szCs w:val="22"/>
        </w:rPr>
        <w:t>[</w:t>
      </w:r>
      <w:r w:rsidR="00FB7B6D" w:rsidRPr="002854E7">
        <w:rPr>
          <w:rFonts w:asciiTheme="minorHAnsi" w:hAnsiTheme="minorHAnsi"/>
          <w:sz w:val="22"/>
          <w:szCs w:val="22"/>
        </w:rPr>
        <w:t>PRZEDMIOTY BACKGROUND IP I</w:t>
      </w:r>
      <w:r w:rsidR="00335C05" w:rsidRPr="002854E7">
        <w:rPr>
          <w:rFonts w:asciiTheme="minorHAnsi" w:hAnsiTheme="minorHAnsi"/>
          <w:sz w:val="22"/>
          <w:szCs w:val="22"/>
        </w:rPr>
        <w:t xml:space="preserve"> </w:t>
      </w:r>
      <w:r w:rsidRPr="002854E7">
        <w:rPr>
          <w:rFonts w:asciiTheme="minorHAnsi" w:hAnsiTheme="minorHAnsi"/>
          <w:sz w:val="22"/>
          <w:szCs w:val="22"/>
        </w:rPr>
        <w:t>WYNIK</w:t>
      </w:r>
      <w:r w:rsidR="00FB7B6D" w:rsidRPr="002854E7">
        <w:rPr>
          <w:rFonts w:asciiTheme="minorHAnsi" w:hAnsiTheme="minorHAnsi"/>
          <w:sz w:val="22"/>
          <w:szCs w:val="22"/>
        </w:rPr>
        <w:t>I</w:t>
      </w:r>
      <w:r w:rsidRPr="002854E7">
        <w:rPr>
          <w:rFonts w:asciiTheme="minorHAnsi" w:hAnsiTheme="minorHAnsi"/>
          <w:sz w:val="22"/>
          <w:szCs w:val="22"/>
        </w:rPr>
        <w:t xml:space="preserve"> PRAC B+R]</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75D310E4" w14:textId="43EE5D87" w:rsidR="00665A55" w:rsidRPr="002854E7" w:rsidRDefault="00665A55" w:rsidP="00B96C37">
      <w:pPr>
        <w:pStyle w:val="Akapitzlist"/>
        <w:numPr>
          <w:ilvl w:val="1"/>
          <w:numId w:val="14"/>
        </w:numPr>
        <w:spacing w:after="0" w:line="240" w:lineRule="auto"/>
        <w:ind w:left="426" w:hanging="426"/>
        <w:jc w:val="both"/>
        <w:rPr>
          <w:rFonts w:asciiTheme="minorHAnsi" w:hAnsiTheme="minorHAnsi"/>
          <w:color w:val="000000" w:themeColor="text1"/>
        </w:rPr>
      </w:pPr>
      <w:bookmarkStart w:id="412" w:name="_Ref498685849"/>
      <w:bookmarkStart w:id="413" w:name="_Ref494301492"/>
      <w:bookmarkStart w:id="414" w:name="_Ref495939579"/>
      <w:bookmarkStart w:id="415" w:name="_Ref479917856"/>
      <w:r w:rsidRPr="002854E7">
        <w:rPr>
          <w:rFonts w:asciiTheme="minorHAnsi" w:hAnsiTheme="minorHAnsi"/>
          <w:color w:val="000000" w:themeColor="text1"/>
        </w:rPr>
        <w:t>Wykonawca jest zobowiązany do przekazania NCBR, w terminie</w:t>
      </w:r>
      <w:r w:rsidR="006771F1" w:rsidRPr="002854E7">
        <w:rPr>
          <w:rFonts w:asciiTheme="minorHAnsi" w:hAnsiTheme="minorHAnsi"/>
          <w:color w:val="000000" w:themeColor="text1"/>
        </w:rPr>
        <w:t xml:space="preserve"> </w:t>
      </w:r>
      <w:r w:rsidR="00E36B4C" w:rsidRPr="002854E7">
        <w:rPr>
          <w:rFonts w:asciiTheme="minorHAnsi" w:hAnsiTheme="minorHAnsi"/>
          <w:color w:val="000000" w:themeColor="text1"/>
        </w:rPr>
        <w:t xml:space="preserve">90 </w:t>
      </w:r>
      <w:r w:rsidR="006771F1" w:rsidRPr="002854E7">
        <w:rPr>
          <w:rFonts w:asciiTheme="minorHAnsi" w:hAnsiTheme="minorHAnsi"/>
          <w:color w:val="000000" w:themeColor="text1"/>
        </w:rPr>
        <w:t>dni</w:t>
      </w:r>
      <w:r w:rsidRPr="002854E7">
        <w:rPr>
          <w:rFonts w:asciiTheme="minorHAnsi" w:hAnsiTheme="minorHAnsi"/>
          <w:color w:val="000000" w:themeColor="text1"/>
        </w:rPr>
        <w:t xml:space="preserve"> od </w:t>
      </w:r>
      <w:r w:rsidR="001423FC" w:rsidRPr="002854E7">
        <w:rPr>
          <w:rFonts w:asciiTheme="minorHAnsi" w:hAnsiTheme="minorHAnsi"/>
          <w:color w:val="000000" w:themeColor="text1"/>
        </w:rPr>
        <w:t xml:space="preserve">rozpoczęcia </w:t>
      </w:r>
      <w:r w:rsidR="00773355" w:rsidRPr="002854E7">
        <w:rPr>
          <w:rFonts w:asciiTheme="minorHAnsi" w:hAnsiTheme="minorHAnsi"/>
          <w:color w:val="000000" w:themeColor="text1"/>
        </w:rPr>
        <w:t>Etapu I</w:t>
      </w:r>
      <w:r w:rsidRPr="002854E7">
        <w:rPr>
          <w:rFonts w:asciiTheme="minorHAnsi" w:hAnsiTheme="minorHAnsi"/>
          <w:color w:val="000000" w:themeColor="text1"/>
        </w:rPr>
        <w:t xml:space="preserve">, </w:t>
      </w:r>
      <w:r w:rsidR="00335C05" w:rsidRPr="002854E7">
        <w:rPr>
          <w:rFonts w:asciiTheme="minorHAnsi" w:hAnsiTheme="minorHAnsi"/>
          <w:color w:val="000000" w:themeColor="text1"/>
        </w:rPr>
        <w:t xml:space="preserve">pisemnego </w:t>
      </w:r>
      <w:r w:rsidRPr="002854E7">
        <w:rPr>
          <w:rFonts w:asciiTheme="minorHAnsi" w:hAnsiTheme="minorHAnsi"/>
          <w:color w:val="000000" w:themeColor="text1"/>
        </w:rPr>
        <w:t>(forma pisemna pod rygorem nieważności</w:t>
      </w:r>
      <w:r w:rsidR="00143CE2" w:rsidRPr="002854E7">
        <w:rPr>
          <w:rFonts w:asciiTheme="minorHAnsi" w:hAnsiTheme="minorHAnsi"/>
          <w:color w:val="000000" w:themeColor="text1"/>
        </w:rPr>
        <w:t xml:space="preserve">, o ile NCBR nie wyrazi </w:t>
      </w:r>
      <w:r w:rsidR="00B26293" w:rsidRPr="002854E7">
        <w:rPr>
          <w:rFonts w:asciiTheme="minorHAnsi" w:hAnsiTheme="minorHAnsi"/>
          <w:color w:val="000000" w:themeColor="text1"/>
        </w:rPr>
        <w:t xml:space="preserve">pisemnej </w:t>
      </w:r>
      <w:r w:rsidR="00143CE2" w:rsidRPr="002854E7">
        <w:rPr>
          <w:rFonts w:asciiTheme="minorHAnsi" w:hAnsiTheme="minorHAnsi"/>
          <w:color w:val="000000" w:themeColor="text1"/>
        </w:rPr>
        <w:t>zgod</w:t>
      </w:r>
      <w:r w:rsidR="00BD7D13" w:rsidRPr="002854E7">
        <w:rPr>
          <w:rFonts w:asciiTheme="minorHAnsi" w:hAnsiTheme="minorHAnsi"/>
          <w:color w:val="000000" w:themeColor="text1"/>
        </w:rPr>
        <w:t>y</w:t>
      </w:r>
      <w:r w:rsidR="00143CE2" w:rsidRPr="002854E7">
        <w:rPr>
          <w:rFonts w:asciiTheme="minorHAnsi" w:hAnsiTheme="minorHAnsi"/>
          <w:color w:val="000000" w:themeColor="text1"/>
        </w:rPr>
        <w:t xml:space="preserve"> na inną formę</w:t>
      </w:r>
      <w:r w:rsidRPr="002854E7">
        <w:rPr>
          <w:rFonts w:asciiTheme="minorHAnsi" w:hAnsiTheme="minorHAnsi"/>
          <w:color w:val="000000" w:themeColor="text1"/>
        </w:rPr>
        <w:t>) wykaz</w:t>
      </w:r>
      <w:r w:rsidR="00335C05" w:rsidRPr="002854E7">
        <w:rPr>
          <w:rFonts w:asciiTheme="minorHAnsi" w:hAnsiTheme="minorHAnsi"/>
          <w:color w:val="000000" w:themeColor="text1"/>
        </w:rPr>
        <w:t>u</w:t>
      </w:r>
      <w:r w:rsidRPr="002854E7">
        <w:rPr>
          <w:rFonts w:asciiTheme="minorHAnsi" w:hAnsiTheme="minorHAnsi"/>
          <w:color w:val="000000" w:themeColor="text1"/>
        </w:rPr>
        <w:t xml:space="preserve"> obejmując</w:t>
      </w:r>
      <w:r w:rsidR="00335C05" w:rsidRPr="002854E7">
        <w:rPr>
          <w:rFonts w:asciiTheme="minorHAnsi" w:hAnsiTheme="minorHAnsi"/>
          <w:color w:val="000000" w:themeColor="text1"/>
        </w:rPr>
        <w:t>ego</w:t>
      </w:r>
      <w:r w:rsidRPr="002854E7">
        <w:rPr>
          <w:rFonts w:asciiTheme="minorHAnsi" w:hAnsiTheme="minorHAnsi"/>
          <w:color w:val="000000" w:themeColor="text1"/>
        </w:rPr>
        <w:t xml:space="preserve"> przedmioty Background IP, które będzie wykorzystywał, wraz z Materiałami. Jeżeli Materiały będą podlegały ochronie prawnej, to odpowiednio stosuje się do nich w</w:t>
      </w:r>
      <w:r w:rsidR="00C16E8F" w:rsidRPr="002854E7">
        <w:rPr>
          <w:rFonts w:asciiTheme="minorHAnsi" w:hAnsiTheme="minorHAnsi"/>
          <w:color w:val="000000" w:themeColor="text1"/>
        </w:rPr>
        <w:t xml:space="preserve"> </w:t>
      </w:r>
      <w:r w:rsidRPr="002854E7">
        <w:rPr>
          <w:rFonts w:asciiTheme="minorHAnsi" w:hAnsiTheme="minorHAnsi"/>
          <w:color w:val="000000" w:themeColor="text1"/>
        </w:rPr>
        <w:t xml:space="preserve">szczególności postanowienia </w:t>
      </w:r>
      <w:r w:rsidR="0066139E" w:rsidRPr="002854E7">
        <w:rPr>
          <w:rFonts w:asciiTheme="minorHAnsi" w:hAnsiTheme="minorHAnsi"/>
          <w:color w:val="000000" w:themeColor="text1"/>
        </w:rPr>
        <w:t xml:space="preserve">dotyczące </w:t>
      </w:r>
      <w:r w:rsidR="00806759" w:rsidRPr="002854E7">
        <w:rPr>
          <w:rFonts w:asciiTheme="minorHAnsi" w:hAnsiTheme="minorHAnsi"/>
          <w:color w:val="000000" w:themeColor="text1"/>
        </w:rPr>
        <w:t xml:space="preserve">przedmiotów </w:t>
      </w:r>
      <w:r w:rsidR="0066139E" w:rsidRPr="002854E7">
        <w:rPr>
          <w:rFonts w:asciiTheme="minorHAnsi" w:hAnsiTheme="minorHAnsi"/>
          <w:color w:val="000000" w:themeColor="text1"/>
        </w:rPr>
        <w:lastRenderedPageBreak/>
        <w:t>Background IP</w:t>
      </w:r>
      <w:r w:rsidRPr="002854E7">
        <w:rPr>
          <w:rFonts w:asciiTheme="minorHAnsi" w:hAnsiTheme="minorHAnsi"/>
          <w:color w:val="000000" w:themeColor="text1"/>
        </w:rPr>
        <w:t>, tj. Wykonawca umieśc</w:t>
      </w:r>
      <w:r w:rsidR="00BB1870" w:rsidRPr="002854E7">
        <w:rPr>
          <w:rFonts w:asciiTheme="minorHAnsi" w:hAnsiTheme="minorHAnsi"/>
          <w:color w:val="000000" w:themeColor="text1"/>
        </w:rPr>
        <w:t>i je w wykazie, o</w:t>
      </w:r>
      <w:r w:rsidR="00C16E8F" w:rsidRPr="002854E7">
        <w:rPr>
          <w:rFonts w:asciiTheme="minorHAnsi" w:hAnsiTheme="minorHAnsi"/>
          <w:color w:val="000000" w:themeColor="text1"/>
        </w:rPr>
        <w:t xml:space="preserve"> </w:t>
      </w:r>
      <w:r w:rsidR="00BB1870" w:rsidRPr="002854E7">
        <w:rPr>
          <w:rFonts w:asciiTheme="minorHAnsi" w:hAnsiTheme="minorHAnsi"/>
          <w:color w:val="000000" w:themeColor="text1"/>
        </w:rPr>
        <w:t>którym mowa w</w:t>
      </w:r>
      <w:r w:rsidR="00C16E8F" w:rsidRPr="002854E7">
        <w:rPr>
          <w:rFonts w:asciiTheme="minorHAnsi" w:hAnsiTheme="minorHAnsi"/>
          <w:color w:val="000000" w:themeColor="text1"/>
        </w:rPr>
        <w:t xml:space="preserve"> </w:t>
      </w:r>
      <w:r w:rsidRPr="002854E7">
        <w:rPr>
          <w:rFonts w:asciiTheme="minorHAnsi" w:hAnsiTheme="minorHAnsi"/>
          <w:color w:val="000000" w:themeColor="text1"/>
        </w:rPr>
        <w:t xml:space="preserve">niniejszym paragrafie i </w:t>
      </w:r>
      <w:r w:rsidR="00A909E9" w:rsidRPr="002854E7">
        <w:rPr>
          <w:rFonts w:asciiTheme="minorHAnsi" w:hAnsiTheme="minorHAnsi"/>
          <w:color w:val="000000" w:themeColor="text1"/>
        </w:rPr>
        <w:t xml:space="preserve">Wykonawca </w:t>
      </w:r>
      <w:r w:rsidRPr="002854E7">
        <w:rPr>
          <w:rFonts w:asciiTheme="minorHAnsi" w:hAnsiTheme="minorHAnsi"/>
          <w:color w:val="000000" w:themeColor="text1"/>
        </w:rPr>
        <w:t xml:space="preserve">udzieli </w:t>
      </w:r>
      <w:r w:rsidR="00A909E9" w:rsidRPr="002854E7">
        <w:rPr>
          <w:rFonts w:asciiTheme="minorHAnsi" w:hAnsiTheme="minorHAnsi"/>
          <w:color w:val="000000" w:themeColor="text1"/>
        </w:rPr>
        <w:t xml:space="preserve">NCBR </w:t>
      </w:r>
      <w:r w:rsidRPr="002854E7">
        <w:rPr>
          <w:rFonts w:asciiTheme="minorHAnsi" w:hAnsiTheme="minorHAnsi"/>
          <w:color w:val="000000" w:themeColor="text1"/>
        </w:rPr>
        <w:t xml:space="preserve">licencji/sublicencji </w:t>
      </w:r>
      <w:r w:rsidR="000A7C85" w:rsidRPr="002854E7">
        <w:rPr>
          <w:rFonts w:asciiTheme="minorHAnsi" w:hAnsiTheme="minorHAnsi"/>
          <w:color w:val="000000" w:themeColor="text1"/>
        </w:rPr>
        <w:t xml:space="preserve">na korzystanie </w:t>
      </w:r>
      <w:r w:rsidR="00A909E9" w:rsidRPr="002854E7">
        <w:rPr>
          <w:rFonts w:asciiTheme="minorHAnsi" w:hAnsiTheme="minorHAnsi"/>
          <w:color w:val="000000" w:themeColor="text1"/>
        </w:rPr>
        <w:t xml:space="preserve">również </w:t>
      </w:r>
      <w:r w:rsidR="000A7C85" w:rsidRPr="002854E7">
        <w:rPr>
          <w:rFonts w:asciiTheme="minorHAnsi" w:hAnsiTheme="minorHAnsi"/>
          <w:color w:val="000000" w:themeColor="text1"/>
        </w:rPr>
        <w:t xml:space="preserve">z </w:t>
      </w:r>
      <w:r w:rsidR="00A909E9" w:rsidRPr="002854E7">
        <w:rPr>
          <w:rFonts w:asciiTheme="minorHAnsi" w:hAnsiTheme="minorHAnsi"/>
          <w:color w:val="000000" w:themeColor="text1"/>
        </w:rPr>
        <w:t>Materiałów</w:t>
      </w:r>
      <w:r w:rsidR="000A7C85" w:rsidRPr="002854E7">
        <w:rPr>
          <w:rFonts w:asciiTheme="minorHAnsi" w:hAnsiTheme="minorHAnsi"/>
          <w:color w:val="000000" w:themeColor="text1"/>
        </w:rPr>
        <w:t xml:space="preserve">. Jeżeli w </w:t>
      </w:r>
      <w:r w:rsidRPr="002854E7">
        <w:rPr>
          <w:rFonts w:asciiTheme="minorHAnsi" w:hAnsiTheme="minorHAnsi"/>
          <w:color w:val="000000" w:themeColor="text1"/>
        </w:rPr>
        <w:t>powyższym terminie Wykonawca nie przekaże takiego wykazu oznaczać to będzie, że nie zamierza wykorzystywać przedmiotów Background IP.</w:t>
      </w:r>
      <w:bookmarkEnd w:id="412"/>
    </w:p>
    <w:p w14:paraId="3D3BDFD5" w14:textId="0E5B9B1A" w:rsidR="00665A55" w:rsidRPr="002854E7" w:rsidRDefault="00665A55"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przypadku, gdy w toku wykonywania Umowy, Wykonawca będzie planował wykorzystać lub wykorzysta przedmiot Background IP, inny niż wskazany w wykazie, o którym mowa w</w:t>
      </w:r>
      <w:r w:rsidR="009A416A" w:rsidRPr="002854E7">
        <w:rPr>
          <w:rFonts w:asciiTheme="minorHAnsi" w:hAnsiTheme="minorHAnsi"/>
          <w:color w:val="000000" w:themeColor="text1"/>
        </w:rPr>
        <w:t>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_Ref498685849 \r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w terminie</w:t>
      </w:r>
      <w:r w:rsidR="006771F1" w:rsidRPr="002854E7">
        <w:rPr>
          <w:rFonts w:asciiTheme="minorHAnsi" w:hAnsiTheme="minorHAnsi"/>
          <w:color w:val="000000" w:themeColor="text1"/>
        </w:rPr>
        <w:t xml:space="preserve"> 7 dni</w:t>
      </w:r>
      <w:r w:rsidRPr="002854E7">
        <w:rPr>
          <w:rFonts w:asciiTheme="minorHAnsi" w:hAnsiTheme="minorHAnsi"/>
          <w:color w:val="000000" w:themeColor="text1"/>
        </w:rPr>
        <w:t xml:space="preserve"> od dnia wykorzystania danego przedmiotu Background IP, powiadomi on NCBR w formie pisemnej pod rygorem nieważności o powyższym, wskazując nowy przedmiot Background IP, który został przezeń wykorzystany oraz udostępni Materiały. Zdanie drugie </w:t>
      </w:r>
      <w:r w:rsidR="00B26293" w:rsidRPr="002854E7">
        <w:rPr>
          <w:rFonts w:asciiTheme="minorHAnsi" w:hAnsiTheme="minorHAnsi"/>
          <w:color w:val="000000" w:themeColor="text1"/>
        </w:rPr>
        <w:t>ART. 28</w:t>
      </w:r>
      <w:r w:rsidR="00E10593"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_Ref498685849 \r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stosuje się odpowiednio.</w:t>
      </w:r>
    </w:p>
    <w:p w14:paraId="3D06C286" w14:textId="1D6CC60D" w:rsidR="00665A55" w:rsidRPr="002854E7" w:rsidRDefault="00665A55" w:rsidP="00B96C37">
      <w:pPr>
        <w:pStyle w:val="Akapitzlist"/>
        <w:numPr>
          <w:ilvl w:val="1"/>
          <w:numId w:val="14"/>
        </w:numPr>
        <w:spacing w:after="0" w:line="240" w:lineRule="auto"/>
        <w:ind w:left="426" w:hanging="426"/>
        <w:jc w:val="both"/>
        <w:rPr>
          <w:rFonts w:asciiTheme="minorHAnsi" w:hAnsiTheme="minorHAnsi"/>
          <w:color w:val="000000" w:themeColor="text1"/>
        </w:rPr>
      </w:pPr>
      <w:bookmarkStart w:id="416" w:name="_Ref54764019"/>
      <w:bookmarkEnd w:id="413"/>
      <w:bookmarkEnd w:id="414"/>
      <w:r w:rsidRPr="002854E7">
        <w:rPr>
          <w:rFonts w:asciiTheme="minorHAnsi" w:hAnsiTheme="minorHAnsi"/>
          <w:color w:val="000000" w:themeColor="text1"/>
        </w:rPr>
        <w:t>Po stworzeniu (powstaniu) danego Wyniku Prac B+R, Wykonawca zobowiązany jest</w:t>
      </w:r>
      <w:r w:rsidR="002B4C87" w:rsidRPr="002854E7">
        <w:rPr>
          <w:rFonts w:asciiTheme="minorHAnsi" w:hAnsiTheme="minorHAnsi"/>
          <w:color w:val="000000" w:themeColor="text1"/>
        </w:rPr>
        <w:t xml:space="preserve"> utrwalić go w formie Dokumentacji B+R oraz</w:t>
      </w:r>
      <w:r w:rsidRPr="002854E7">
        <w:rPr>
          <w:rFonts w:asciiTheme="minorHAnsi" w:hAnsiTheme="minorHAnsi"/>
          <w:color w:val="000000" w:themeColor="text1"/>
        </w:rPr>
        <w:t xml:space="preserve"> powiadomić w formie pisemnej (pod rygorem nieważności) o tym NCBR oraz przekazać NCBR Materiały potrzebne do swobodnego korzystania z (w tym </w:t>
      </w:r>
      <w:r w:rsidR="00681E1B" w:rsidRPr="002854E7">
        <w:rPr>
          <w:rFonts w:asciiTheme="minorHAnsi" w:hAnsiTheme="minorHAnsi"/>
          <w:color w:val="000000" w:themeColor="text1"/>
        </w:rPr>
        <w:t xml:space="preserve">dopuszczanego Umową </w:t>
      </w:r>
      <w:r w:rsidRPr="002854E7">
        <w:rPr>
          <w:rFonts w:asciiTheme="minorHAnsi" w:hAnsiTheme="minorHAnsi"/>
          <w:color w:val="000000" w:themeColor="text1"/>
        </w:rPr>
        <w:t>modyfikowania) takiego Wyniku Prac B+R</w:t>
      </w:r>
      <w:r w:rsidR="00681E1B" w:rsidRPr="002854E7">
        <w:rPr>
          <w:rFonts w:asciiTheme="minorHAnsi" w:hAnsiTheme="minorHAnsi"/>
          <w:color w:val="000000" w:themeColor="text1"/>
        </w:rPr>
        <w:t xml:space="preserve"> na zasadach określonych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_Ref509403918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 terminie </w:t>
      </w:r>
      <w:r w:rsidR="009467F9" w:rsidRPr="002854E7">
        <w:rPr>
          <w:rFonts w:asciiTheme="minorHAnsi" w:hAnsiTheme="minorHAnsi"/>
          <w:color w:val="000000" w:themeColor="text1"/>
        </w:rPr>
        <w:t>60</w:t>
      </w:r>
      <w:r w:rsidR="00A167F8" w:rsidRPr="002854E7">
        <w:rPr>
          <w:rFonts w:asciiTheme="minorHAnsi" w:hAnsiTheme="minorHAnsi"/>
          <w:color w:val="000000" w:themeColor="text1"/>
        </w:rPr>
        <w:t xml:space="preserve"> </w:t>
      </w:r>
      <w:r w:rsidRPr="002854E7">
        <w:rPr>
          <w:rFonts w:asciiTheme="minorHAnsi" w:hAnsiTheme="minorHAnsi"/>
          <w:color w:val="000000" w:themeColor="text1"/>
        </w:rPr>
        <w:t>dni od dnia powstania</w:t>
      </w:r>
      <w:r w:rsidR="00BC0F4D" w:rsidRPr="002854E7">
        <w:rPr>
          <w:rFonts w:asciiTheme="minorHAnsi" w:hAnsiTheme="minorHAnsi"/>
          <w:color w:val="000000" w:themeColor="text1"/>
        </w:rPr>
        <w:t xml:space="preserve"> w/w Wyniku Prac B+R</w:t>
      </w:r>
      <w:r w:rsidRPr="002854E7">
        <w:rPr>
          <w:rFonts w:asciiTheme="minorHAnsi" w:hAnsiTheme="minorHAnsi"/>
          <w:color w:val="000000" w:themeColor="text1"/>
        </w:rPr>
        <w:t xml:space="preserve"> </w:t>
      </w:r>
      <w:r w:rsidR="00BC0F4D" w:rsidRPr="002854E7">
        <w:rPr>
          <w:rFonts w:asciiTheme="minorHAnsi" w:hAnsiTheme="minorHAnsi"/>
          <w:color w:val="000000" w:themeColor="text1"/>
        </w:rPr>
        <w:t xml:space="preserve">jednak </w:t>
      </w:r>
      <w:r w:rsidRPr="002854E7">
        <w:rPr>
          <w:rFonts w:asciiTheme="minorHAnsi" w:hAnsiTheme="minorHAnsi"/>
          <w:color w:val="000000" w:themeColor="text1"/>
        </w:rPr>
        <w:t>nie później niż w dniu zakończenia prowadzenia Prac B+R</w:t>
      </w:r>
      <w:r w:rsidR="002B4C87" w:rsidRPr="002854E7">
        <w:rPr>
          <w:rFonts w:asciiTheme="minorHAnsi" w:hAnsiTheme="minorHAnsi"/>
          <w:color w:val="000000" w:themeColor="text1"/>
        </w:rPr>
        <w:t xml:space="preserve"> w ramach dane</w:t>
      </w:r>
      <w:r w:rsidR="00773355" w:rsidRPr="002854E7">
        <w:rPr>
          <w:rFonts w:asciiTheme="minorHAnsi" w:hAnsiTheme="minorHAnsi"/>
          <w:color w:val="000000" w:themeColor="text1"/>
        </w:rPr>
        <w:t>go</w:t>
      </w:r>
      <w:r w:rsidR="002B4C87" w:rsidRPr="002854E7">
        <w:rPr>
          <w:rFonts w:asciiTheme="minorHAnsi" w:hAnsiTheme="minorHAnsi"/>
          <w:color w:val="000000" w:themeColor="text1"/>
        </w:rPr>
        <w:t xml:space="preserve"> </w:t>
      </w:r>
      <w:r w:rsidR="00773355" w:rsidRPr="002854E7">
        <w:rPr>
          <w:rFonts w:asciiTheme="minorHAnsi" w:hAnsiTheme="minorHAnsi"/>
          <w:color w:val="000000" w:themeColor="text1"/>
        </w:rPr>
        <w:t>Etapu</w:t>
      </w:r>
      <w:r w:rsidR="0077635E" w:rsidRPr="002854E7">
        <w:rPr>
          <w:rFonts w:asciiTheme="minorHAnsi" w:hAnsiTheme="minorHAnsi"/>
          <w:color w:val="000000" w:themeColor="text1"/>
        </w:rPr>
        <w:t xml:space="preserve">, i we wszystkich </w:t>
      </w:r>
      <w:r w:rsidR="00BC0F4D" w:rsidRPr="002854E7">
        <w:rPr>
          <w:rFonts w:asciiTheme="minorHAnsi" w:hAnsiTheme="minorHAnsi"/>
          <w:color w:val="000000" w:themeColor="text1"/>
        </w:rPr>
        <w:t xml:space="preserve">wypadkach - nie później jednak </w:t>
      </w:r>
      <w:r w:rsidR="0077635E" w:rsidRPr="002854E7">
        <w:rPr>
          <w:rFonts w:asciiTheme="minorHAnsi" w:hAnsiTheme="minorHAnsi"/>
          <w:color w:val="000000" w:themeColor="text1"/>
        </w:rPr>
        <w:t xml:space="preserve">niż w dniu doręczenia NCBR Wyników Prac </w:t>
      </w:r>
      <w:r w:rsidR="00D053E2" w:rsidRPr="002854E7">
        <w:rPr>
          <w:rFonts w:asciiTheme="minorHAnsi" w:hAnsiTheme="minorHAnsi"/>
          <w:color w:val="000000" w:themeColor="text1"/>
        </w:rPr>
        <w:t>Etapu I</w:t>
      </w:r>
      <w:r w:rsidR="00082785" w:rsidRPr="002854E7">
        <w:rPr>
          <w:rFonts w:asciiTheme="minorHAnsi" w:hAnsiTheme="minorHAnsi"/>
          <w:color w:val="000000" w:themeColor="text1"/>
        </w:rPr>
        <w:t>II</w:t>
      </w:r>
      <w:r w:rsidRPr="002854E7">
        <w:rPr>
          <w:rFonts w:asciiTheme="minorHAnsi" w:hAnsiTheme="minorHAnsi"/>
          <w:color w:val="000000" w:themeColor="text1"/>
        </w:rPr>
        <w:t>.</w:t>
      </w:r>
      <w:bookmarkStart w:id="417" w:name="_Ref509232989"/>
      <w:bookmarkStart w:id="418" w:name="_Ref505273825"/>
      <w:r w:rsidR="00082785" w:rsidRPr="002854E7">
        <w:rPr>
          <w:rFonts w:asciiTheme="minorHAnsi" w:hAnsiTheme="minorHAnsi"/>
          <w:color w:val="000000" w:themeColor="text1"/>
        </w:rPr>
        <w:t xml:space="preserve"> </w:t>
      </w:r>
      <w:r w:rsidRPr="002854E7">
        <w:rPr>
          <w:rFonts w:asciiTheme="minorHAnsi" w:hAnsiTheme="minorHAnsi"/>
          <w:color w:val="000000" w:themeColor="text1"/>
        </w:rPr>
        <w:t xml:space="preserve">Z zastrzeżeniem </w:t>
      </w:r>
      <w:r w:rsidR="00194FCA" w:rsidRPr="002854E7">
        <w:rPr>
          <w:rFonts w:asciiTheme="minorHAnsi" w:hAnsiTheme="minorHAnsi" w:cstheme="majorBidi"/>
          <w:color w:val="000000" w:themeColor="text1"/>
          <w:shd w:val="clear" w:color="auto" w:fill="E6E6E6"/>
        </w:rPr>
        <w:fldChar w:fldCharType="begin"/>
      </w:r>
      <w:r w:rsidR="00194FCA" w:rsidRPr="002854E7">
        <w:rPr>
          <w:rFonts w:asciiTheme="minorHAnsi" w:hAnsiTheme="minorHAnsi"/>
          <w:color w:val="000000" w:themeColor="text1"/>
        </w:rPr>
        <w:instrText xml:space="preserve"> REF _Ref509404122 \r \h </w:instrText>
      </w:r>
      <w:r w:rsidR="006713B6" w:rsidRPr="002854E7">
        <w:rPr>
          <w:rFonts w:asciiTheme="minorHAnsi" w:hAnsiTheme="minorHAnsi" w:cstheme="majorBidi"/>
          <w:color w:val="000000" w:themeColor="text1"/>
        </w:rPr>
        <w:instrText xml:space="preserve"> \* MERGEFORMAT </w:instrText>
      </w:r>
      <w:r w:rsidR="00194FCA" w:rsidRPr="002854E7">
        <w:rPr>
          <w:rFonts w:asciiTheme="minorHAnsi" w:hAnsiTheme="minorHAnsi" w:cstheme="majorBidi"/>
          <w:color w:val="000000" w:themeColor="text1"/>
          <w:shd w:val="clear" w:color="auto" w:fill="E6E6E6"/>
        </w:rPr>
      </w:r>
      <w:r w:rsidR="00194FCA" w:rsidRPr="002854E7">
        <w:rPr>
          <w:rFonts w:asciiTheme="minorHAnsi" w:hAnsiTheme="minorHAnsi" w:cstheme="majorBidi"/>
          <w:color w:val="000000" w:themeColor="text1"/>
          <w:shd w:val="clear" w:color="auto" w:fill="E6E6E6"/>
        </w:rPr>
        <w:fldChar w:fldCharType="separate"/>
      </w:r>
      <w:r w:rsidR="00EB3B9C">
        <w:rPr>
          <w:rFonts w:asciiTheme="minorHAnsi" w:hAnsiTheme="minorHAnsi"/>
          <w:color w:val="000000" w:themeColor="text1"/>
        </w:rPr>
        <w:t>ART. 29</w:t>
      </w:r>
      <w:r w:rsidR="00194FCA" w:rsidRPr="002854E7">
        <w:rPr>
          <w:rFonts w:asciiTheme="minorHAnsi" w:hAnsiTheme="minorHAnsi" w:cstheme="majorBidi"/>
          <w:color w:val="000000" w:themeColor="text1"/>
          <w:shd w:val="clear" w:color="auto" w:fill="E6E6E6"/>
        </w:rPr>
        <w:fldChar w:fldCharType="end"/>
      </w:r>
      <w:r w:rsidR="00D30466" w:rsidRPr="002854E7">
        <w:rPr>
          <w:rFonts w:asciiTheme="minorHAnsi" w:hAnsiTheme="minorHAnsi" w:cstheme="majorBidi"/>
          <w:color w:val="000000" w:themeColor="text1"/>
        </w:rPr>
        <w:t xml:space="preserve"> </w:t>
      </w:r>
      <w:r w:rsidRPr="002854E7">
        <w:rPr>
          <w:rFonts w:asciiTheme="minorHAnsi" w:hAnsiTheme="minorHAnsi" w:cstheme="majorBidi"/>
          <w:color w:val="000000" w:themeColor="text1"/>
          <w:shd w:val="clear" w:color="auto" w:fill="E6E6E6"/>
        </w:rPr>
        <w:fldChar w:fldCharType="begin"/>
      </w:r>
      <w:r w:rsidRPr="002854E7">
        <w:rPr>
          <w:rFonts w:asciiTheme="minorHAnsi" w:hAnsiTheme="minorHAnsi" w:cstheme="majorBidi"/>
          <w:color w:val="000000" w:themeColor="text1"/>
        </w:rPr>
        <w:instrText xml:space="preserve"> REF _Ref509306433 \r \h </w:instrText>
      </w:r>
      <w:r w:rsidR="006713B6" w:rsidRPr="002854E7">
        <w:rPr>
          <w:rFonts w:asciiTheme="minorHAnsi" w:hAnsiTheme="minorHAnsi" w:cstheme="majorBidi"/>
          <w:color w:val="000000" w:themeColor="text1"/>
        </w:rPr>
        <w:instrText xml:space="preserve"> \* MERGEFORMAT </w:instrText>
      </w:r>
      <w:r w:rsidRPr="002854E7">
        <w:rPr>
          <w:rFonts w:asciiTheme="minorHAnsi" w:hAnsiTheme="minorHAnsi" w:cstheme="majorBidi"/>
          <w:color w:val="000000" w:themeColor="text1"/>
          <w:shd w:val="clear" w:color="auto" w:fill="E6E6E6"/>
        </w:rPr>
      </w:r>
      <w:r w:rsidRPr="002854E7">
        <w:rPr>
          <w:rFonts w:asciiTheme="minorHAnsi" w:hAnsiTheme="minorHAnsi" w:cstheme="majorBidi"/>
          <w:color w:val="000000" w:themeColor="text1"/>
          <w:shd w:val="clear" w:color="auto" w:fill="E6E6E6"/>
        </w:rPr>
        <w:fldChar w:fldCharType="separate"/>
      </w:r>
      <w:r w:rsidR="00EB3B9C">
        <w:rPr>
          <w:rFonts w:asciiTheme="minorHAnsi" w:hAnsiTheme="minorHAnsi" w:cstheme="majorBidi"/>
          <w:color w:val="000000" w:themeColor="text1"/>
        </w:rPr>
        <w:t>§12</w:t>
      </w:r>
      <w:r w:rsidRPr="002854E7">
        <w:rPr>
          <w:rFonts w:asciiTheme="minorHAnsi" w:hAnsiTheme="minorHAnsi" w:cstheme="majorBidi"/>
          <w:color w:val="000000" w:themeColor="text1"/>
          <w:shd w:val="clear" w:color="auto" w:fill="E6E6E6"/>
        </w:rPr>
        <w:fldChar w:fldCharType="end"/>
      </w:r>
      <w:r w:rsidRPr="002854E7">
        <w:rPr>
          <w:rFonts w:asciiTheme="minorHAnsi" w:hAnsiTheme="minorHAnsi"/>
          <w:color w:val="000000" w:themeColor="text1"/>
        </w:rPr>
        <w:t xml:space="preserve"> Umowy, Strony postanawiają, że wszelkie </w:t>
      </w:r>
      <w:r w:rsidR="00BC1DBC" w:rsidRPr="002854E7">
        <w:rPr>
          <w:rFonts w:asciiTheme="minorHAnsi" w:hAnsiTheme="minorHAnsi"/>
          <w:color w:val="000000" w:themeColor="text1"/>
        </w:rPr>
        <w:t xml:space="preserve">Foreground IP </w:t>
      </w:r>
      <w:r w:rsidRPr="002854E7">
        <w:rPr>
          <w:rFonts w:asciiTheme="minorHAnsi" w:hAnsiTheme="minorHAnsi"/>
          <w:color w:val="000000" w:themeColor="text1"/>
        </w:rPr>
        <w:t>przysługiwać będą Wykonawcy.</w:t>
      </w:r>
      <w:bookmarkEnd w:id="417"/>
      <w:r w:rsidR="00237901" w:rsidRPr="002854E7">
        <w:rPr>
          <w:rFonts w:asciiTheme="minorHAnsi" w:hAnsiTheme="minorHAnsi"/>
          <w:color w:val="000000" w:themeColor="text1"/>
        </w:rPr>
        <w:t xml:space="preserve"> Jeśli zgodnie 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_Ref509403918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30</w:t>
      </w:r>
      <w:r w:rsidRPr="002854E7">
        <w:rPr>
          <w:rFonts w:asciiTheme="minorHAnsi" w:hAnsiTheme="minorHAnsi"/>
          <w:color w:val="000000" w:themeColor="text1"/>
          <w:shd w:val="clear" w:color="auto" w:fill="E6E6E6"/>
        </w:rPr>
        <w:fldChar w:fldCharType="end"/>
      </w:r>
      <w:r w:rsidR="00237901"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_Ref54763747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§10</w:t>
      </w:r>
      <w:r w:rsidRPr="002854E7">
        <w:rPr>
          <w:rFonts w:asciiTheme="minorHAnsi" w:hAnsiTheme="minorHAnsi"/>
          <w:color w:val="000000" w:themeColor="text1"/>
          <w:shd w:val="clear" w:color="auto" w:fill="E6E6E6"/>
        </w:rPr>
        <w:fldChar w:fldCharType="end"/>
      </w:r>
      <w:r w:rsidR="00237901" w:rsidRPr="002854E7">
        <w:rPr>
          <w:rFonts w:asciiTheme="minorHAnsi" w:hAnsiTheme="minorHAnsi"/>
          <w:color w:val="000000" w:themeColor="text1"/>
        </w:rPr>
        <w:t xml:space="preserve"> Wykonawca realizuje Umowę w Wariancie B, to zdanie pierwsze stosuje się odpowiednio w ten sposób, że Wykonawca jest zobowiązany do utrwalania Wyników Prac B+R w formie Dokumentacji B+R oraz powiadamiać NCBR o ich powstaniu, jednak przekazanie NCBR Materiałów potrzebnych do korzystania z Wyników Prac B+R następuje niezwłocznie, nie później jednak niż w terminie 10 dni, od terminu doręczenia </w:t>
      </w:r>
      <w:r w:rsidR="007F0004" w:rsidRPr="002854E7">
        <w:rPr>
          <w:rFonts w:asciiTheme="minorHAnsi" w:hAnsiTheme="minorHAnsi"/>
          <w:color w:val="000000" w:themeColor="text1"/>
        </w:rPr>
        <w:t xml:space="preserve">Wykonawcy </w:t>
      </w:r>
      <w:r w:rsidR="00237901" w:rsidRPr="002854E7">
        <w:rPr>
          <w:rFonts w:asciiTheme="minorHAnsi" w:hAnsiTheme="minorHAnsi"/>
          <w:color w:val="000000" w:themeColor="text1"/>
        </w:rPr>
        <w:t xml:space="preserve">pisma wskazanego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_Ref509403918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30</w:t>
      </w:r>
      <w:r w:rsidRPr="002854E7">
        <w:rPr>
          <w:rFonts w:asciiTheme="minorHAnsi" w:hAnsiTheme="minorHAnsi"/>
          <w:color w:val="000000" w:themeColor="text1"/>
          <w:shd w:val="clear" w:color="auto" w:fill="E6E6E6"/>
        </w:rPr>
        <w:fldChar w:fldCharType="end"/>
      </w:r>
      <w:r w:rsidR="00237901"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_Ref54763955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§11</w:t>
      </w:r>
      <w:r w:rsidRPr="002854E7">
        <w:rPr>
          <w:rFonts w:asciiTheme="minorHAnsi" w:hAnsiTheme="minorHAnsi"/>
          <w:color w:val="000000" w:themeColor="text1"/>
          <w:shd w:val="clear" w:color="auto" w:fill="E6E6E6"/>
        </w:rPr>
        <w:fldChar w:fldCharType="end"/>
      </w:r>
      <w:r w:rsidR="00237901" w:rsidRPr="002854E7">
        <w:rPr>
          <w:rFonts w:asciiTheme="minorHAnsi" w:hAnsiTheme="minorHAnsi"/>
          <w:color w:val="000000" w:themeColor="text1"/>
        </w:rPr>
        <w:t>.</w:t>
      </w:r>
      <w:bookmarkEnd w:id="416"/>
      <w:r w:rsidR="00237901" w:rsidRPr="002854E7">
        <w:rPr>
          <w:rFonts w:asciiTheme="minorHAnsi" w:hAnsiTheme="minorHAnsi"/>
          <w:color w:val="000000" w:themeColor="text1"/>
        </w:rPr>
        <w:t xml:space="preserve"> </w:t>
      </w:r>
    </w:p>
    <w:bookmarkEnd w:id="418"/>
    <w:p w14:paraId="476167D8" w14:textId="736DD70A" w:rsidR="00665A55" w:rsidRPr="002854E7" w:rsidRDefault="00665A55"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Niezależnie od postanowień niniejszego artykułu, </w:t>
      </w:r>
      <w:r w:rsidR="00DB6A1F" w:rsidRPr="002854E7">
        <w:rPr>
          <w:rFonts w:asciiTheme="minorHAnsi" w:hAnsiTheme="minorHAnsi"/>
          <w:color w:val="000000" w:themeColor="text1"/>
        </w:rPr>
        <w:t>Wykonawca</w:t>
      </w:r>
      <w:r w:rsidRPr="002854E7">
        <w:rPr>
          <w:rFonts w:asciiTheme="minorHAnsi" w:hAnsiTheme="minorHAnsi"/>
          <w:color w:val="000000" w:themeColor="text1"/>
        </w:rPr>
        <w:t xml:space="preserve"> zobowiązuje się zachować w poufności </w:t>
      </w:r>
      <w:r w:rsidR="00A909E9" w:rsidRPr="002854E7">
        <w:rPr>
          <w:rFonts w:asciiTheme="minorHAnsi" w:hAnsiTheme="minorHAnsi"/>
          <w:color w:val="000000" w:themeColor="text1"/>
        </w:rPr>
        <w:t xml:space="preserve">każdy </w:t>
      </w:r>
      <w:r w:rsidRPr="002854E7">
        <w:rPr>
          <w:rFonts w:asciiTheme="minorHAnsi" w:hAnsiTheme="minorHAnsi"/>
          <w:color w:val="000000" w:themeColor="text1"/>
        </w:rPr>
        <w:t>Wynik Prac B+R na zasadach określonych w</w:t>
      </w:r>
      <w:r w:rsidR="00817A5A" w:rsidRPr="002854E7">
        <w:rPr>
          <w:rFonts w:asciiTheme="minorHAnsi" w:hAnsiTheme="minorHAnsi"/>
          <w:color w:val="000000" w:themeColor="text1"/>
        </w:rPr>
        <w:t xml:space="preserve"> Umowie (</w:t>
      </w:r>
      <w:r w:rsidR="009F4017" w:rsidRPr="002854E7">
        <w:rPr>
          <w:rFonts w:asciiTheme="minorHAnsi" w:hAnsiTheme="minorHAnsi"/>
          <w:color w:val="000000" w:themeColor="text1"/>
          <w:shd w:val="clear" w:color="auto" w:fill="E6E6E6"/>
        </w:rPr>
        <w:fldChar w:fldCharType="begin"/>
      </w:r>
      <w:r w:rsidR="009F4017" w:rsidRPr="002854E7">
        <w:rPr>
          <w:rFonts w:asciiTheme="minorHAnsi" w:hAnsiTheme="minorHAnsi"/>
          <w:color w:val="000000" w:themeColor="text1"/>
        </w:rPr>
        <w:instrText xml:space="preserve"> REF _Ref494891351 \r \h </w:instrText>
      </w:r>
      <w:r w:rsidR="007F4617" w:rsidRPr="002854E7">
        <w:rPr>
          <w:rFonts w:asciiTheme="minorHAnsi" w:hAnsiTheme="minorHAnsi"/>
          <w:color w:val="000000" w:themeColor="text1"/>
        </w:rPr>
        <w:instrText xml:space="preserve"> \* MERGEFORMAT </w:instrText>
      </w:r>
      <w:r w:rsidR="009F4017" w:rsidRPr="002854E7">
        <w:rPr>
          <w:rFonts w:asciiTheme="minorHAnsi" w:hAnsiTheme="minorHAnsi"/>
          <w:color w:val="000000" w:themeColor="text1"/>
          <w:shd w:val="clear" w:color="auto" w:fill="E6E6E6"/>
        </w:rPr>
      </w:r>
      <w:r w:rsidR="009F4017"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IX. </w:t>
      </w:r>
      <w:r w:rsidR="009F4017" w:rsidRPr="002854E7">
        <w:rPr>
          <w:rFonts w:asciiTheme="minorHAnsi" w:hAnsiTheme="minorHAnsi"/>
          <w:color w:val="000000" w:themeColor="text1"/>
          <w:shd w:val="clear" w:color="auto" w:fill="E6E6E6"/>
        </w:rPr>
        <w:fldChar w:fldCharType="end"/>
      </w:r>
      <w:r w:rsidR="00817A5A" w:rsidRPr="002854E7">
        <w:rPr>
          <w:rFonts w:asciiTheme="minorHAnsi" w:hAnsiTheme="minorHAnsi"/>
          <w:color w:val="000000" w:themeColor="text1"/>
        </w:rPr>
        <w:t xml:space="preserve">, </w:t>
      </w:r>
      <w:r w:rsidRPr="002854E7">
        <w:rPr>
          <w:rFonts w:asciiTheme="minorHAnsi" w:hAnsiTheme="minorHAnsi"/>
          <w:color w:val="000000" w:themeColor="text1"/>
        </w:rPr>
        <w:t xml:space="preserve">które to postanowienia stosuje się odpowiednio) aż do dnia zgłoszenia danego </w:t>
      </w:r>
      <w:r w:rsidR="007120E2" w:rsidRPr="002854E7">
        <w:rPr>
          <w:rFonts w:asciiTheme="minorHAnsi" w:hAnsiTheme="minorHAnsi"/>
          <w:color w:val="000000" w:themeColor="text1"/>
        </w:rPr>
        <w:t>Wyniku Prac B+R w </w:t>
      </w:r>
      <w:r w:rsidRPr="002854E7">
        <w:rPr>
          <w:rFonts w:asciiTheme="minorHAnsi" w:hAnsiTheme="minorHAnsi"/>
          <w:color w:val="000000" w:themeColor="text1"/>
        </w:rPr>
        <w:t xml:space="preserve">celu uzyskania prawa wyłącznego na dany Wynik Prac B+R. </w:t>
      </w:r>
    </w:p>
    <w:p w14:paraId="7ED9A926" w14:textId="77777777" w:rsidR="00A25352" w:rsidRPr="002854E7" w:rsidRDefault="00A25352" w:rsidP="00B96C37">
      <w:pPr>
        <w:pStyle w:val="Akapitzlist"/>
        <w:numPr>
          <w:ilvl w:val="1"/>
          <w:numId w:val="14"/>
        </w:numPr>
        <w:spacing w:after="0" w:line="240" w:lineRule="auto"/>
        <w:ind w:left="426" w:hanging="426"/>
        <w:jc w:val="both"/>
        <w:rPr>
          <w:rFonts w:asciiTheme="minorHAnsi" w:hAnsiTheme="minorHAnsi"/>
          <w:color w:val="000000" w:themeColor="text1"/>
        </w:rPr>
      </w:pPr>
      <w:bookmarkStart w:id="419" w:name="_Ref509233971"/>
      <w:r w:rsidRPr="002854E7">
        <w:rPr>
          <w:rFonts w:asciiTheme="minorHAnsi" w:hAnsiTheme="minorHAnsi"/>
          <w:color w:val="000000" w:themeColor="text1"/>
        </w:rPr>
        <w:t xml:space="preserve">W terminie </w:t>
      </w:r>
      <w:r w:rsidR="00C31C2C" w:rsidRPr="002854E7">
        <w:rPr>
          <w:rFonts w:asciiTheme="minorHAnsi" w:hAnsiTheme="minorHAnsi"/>
          <w:color w:val="000000" w:themeColor="text1"/>
        </w:rPr>
        <w:t>30</w:t>
      </w:r>
      <w:r w:rsidRPr="002854E7">
        <w:rPr>
          <w:rFonts w:asciiTheme="minorHAnsi" w:hAnsiTheme="minorHAnsi"/>
          <w:color w:val="000000" w:themeColor="text1"/>
        </w:rPr>
        <w:t xml:space="preserve"> dni od dnia zakończenia Prac B+R, Wykonawca i NCBR zobowiązują się wspólnie, w dobrej wierze, z poszanowaniem interesu każdej ze Stron oraz przy uwzględnieniu, że zasadniczym celem </w:t>
      </w:r>
      <w:r w:rsidR="002242DA" w:rsidRPr="002854E7">
        <w:rPr>
          <w:rFonts w:asciiTheme="minorHAnsi" w:hAnsiTheme="minorHAnsi"/>
          <w:color w:val="000000" w:themeColor="text1"/>
        </w:rPr>
        <w:t>współpracy</w:t>
      </w:r>
      <w:r w:rsidRPr="002854E7">
        <w:rPr>
          <w:rFonts w:asciiTheme="minorHAnsi" w:hAnsiTheme="minorHAnsi"/>
          <w:color w:val="000000" w:themeColor="text1"/>
        </w:rPr>
        <w:t xml:space="preserve"> jest możliwie najszersza Komercjalizacja Wyników Prac B+R, ustalić, które Wyniki Prac B+R będą podlegały zgłoszeniu w ramach odpowiednich procedur prowadzących do udzielenia praw wyłącznych do Wyników Prac B+R,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w:t>
      </w:r>
      <w:bookmarkEnd w:id="419"/>
      <w:r w:rsidRPr="002854E7">
        <w:rPr>
          <w:rFonts w:asciiTheme="minorHAnsi" w:hAnsiTheme="minorHAnsi"/>
          <w:color w:val="000000" w:themeColor="text1"/>
        </w:rPr>
        <w:t xml:space="preserve"> Strony sporządzą protokół, który będzie zawierał w/w ustalenia. Protokół zostanie podpisany przez Strony (forma pisemna pod rygorem nieważności). Tylko ustalenia zawarte w powyższym protokole będą wiążące dla Wykonawcy.</w:t>
      </w:r>
    </w:p>
    <w:p w14:paraId="7F3B1548" w14:textId="77777777" w:rsidR="00A25352" w:rsidRPr="002854E7" w:rsidRDefault="00A25352" w:rsidP="00B96C37">
      <w:pPr>
        <w:pStyle w:val="Akapitzlist"/>
        <w:numPr>
          <w:ilvl w:val="1"/>
          <w:numId w:val="14"/>
        </w:numPr>
        <w:spacing w:after="0" w:line="240" w:lineRule="auto"/>
        <w:ind w:left="426" w:hanging="426"/>
        <w:jc w:val="both"/>
        <w:rPr>
          <w:rFonts w:asciiTheme="minorHAnsi" w:hAnsiTheme="minorHAnsi"/>
          <w:color w:val="000000" w:themeColor="text1"/>
        </w:rPr>
      </w:pPr>
      <w:bookmarkStart w:id="420" w:name="_Ref42182727"/>
      <w:r w:rsidRPr="002854E7">
        <w:rPr>
          <w:rFonts w:asciiTheme="minorHAnsi" w:hAnsiTheme="minorHAnsi"/>
          <w:color w:val="000000" w:themeColor="text1"/>
        </w:rPr>
        <w:t xml:space="preserve">W terminie </w:t>
      </w:r>
      <w:r w:rsidR="00175FBD" w:rsidRPr="002854E7">
        <w:rPr>
          <w:rFonts w:asciiTheme="minorHAnsi" w:hAnsiTheme="minorHAnsi"/>
          <w:color w:val="000000" w:themeColor="text1"/>
        </w:rPr>
        <w:t xml:space="preserve">90 dni </w:t>
      </w:r>
      <w:r w:rsidRPr="002854E7">
        <w:rPr>
          <w:rFonts w:asciiTheme="minorHAnsi" w:hAnsiTheme="minorHAnsi"/>
          <w:color w:val="000000" w:themeColor="text1"/>
        </w:rPr>
        <w:t>od dnia zakończenia Prac B+R</w:t>
      </w:r>
      <w:r w:rsidR="00E40FBD" w:rsidRPr="002854E7">
        <w:rPr>
          <w:rFonts w:asciiTheme="minorHAnsi" w:hAnsiTheme="minorHAnsi"/>
          <w:color w:val="000000" w:themeColor="text1"/>
        </w:rPr>
        <w:t>,</w:t>
      </w:r>
      <w:r w:rsidRPr="002854E7">
        <w:rPr>
          <w:rFonts w:asciiTheme="minorHAnsi" w:hAnsiTheme="minorHAnsi"/>
          <w:color w:val="000000" w:themeColor="text1"/>
        </w:rPr>
        <w:t xml:space="preserve"> zgodnie z ustaleniami dokonanymi pomiędzy NCBR a Wykonawcą zgodnie z §6</w:t>
      </w:r>
      <w:r w:rsidR="00175FBD" w:rsidRPr="002854E7">
        <w:rPr>
          <w:rFonts w:asciiTheme="minorHAnsi" w:hAnsiTheme="minorHAnsi"/>
          <w:color w:val="000000" w:themeColor="text1"/>
        </w:rPr>
        <w:t xml:space="preserve"> (jeśli dotyczy)</w:t>
      </w:r>
      <w:r w:rsidRPr="002854E7">
        <w:rPr>
          <w:rFonts w:asciiTheme="minorHAnsi" w:hAnsiTheme="minorHAnsi"/>
          <w:color w:val="000000" w:themeColor="text1"/>
        </w:rPr>
        <w:t>, Wykonawca zobowiązuje się do zgłoszenia Wyników Prac B+R w ramach odpowiednich procedur prowadzących do udzielenia praw wyłącznych do Wyników Prac B+R. W powyższym terminie Wykonawca zobowiązany jest również przesłać NCBR dokumentację potwierdzającą złożenie zgłoszenia Wyników Prac B+R do odpowiednich organów w ramach odpowiednich procedur prowadzących do udzielenia praw wyłącznych.</w:t>
      </w:r>
      <w:bookmarkEnd w:id="420"/>
    </w:p>
    <w:p w14:paraId="18AC5C60" w14:textId="77777777" w:rsidR="00A25352" w:rsidRPr="002854E7" w:rsidRDefault="00A25352"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celu uniknięcia wątpliwości oraz w związku z faktem, że to Wykonawcy będzie przysługiwać całość Foreground IP zgodnie z §4, Strony ustalają, że to Wykonawca będzie podmiotem zobowiązanym do wykonywania wszelkich czynności faktycznych i prawnych związanych ze zgłoszeniem Wyniku Prac B+R w celu uzyskania prawa wyłącznego, </w:t>
      </w:r>
      <w:r w:rsidRPr="002854E7">
        <w:rPr>
          <w:rFonts w:asciiTheme="minorHAnsi" w:hAnsiTheme="minorHAnsi"/>
          <w:color w:val="000000" w:themeColor="text1"/>
        </w:rPr>
        <w:lastRenderedPageBreak/>
        <w:t>a</w:t>
      </w:r>
      <w:r w:rsidR="0071134F" w:rsidRPr="002854E7">
        <w:rPr>
          <w:rFonts w:asciiTheme="minorHAnsi" w:hAnsiTheme="minorHAnsi"/>
          <w:color w:val="000000" w:themeColor="text1"/>
        </w:rPr>
        <w:t> </w:t>
      </w:r>
      <w:r w:rsidRPr="002854E7">
        <w:rPr>
          <w:rFonts w:asciiTheme="minorHAnsi" w:hAnsiTheme="minorHAnsi"/>
          <w:color w:val="000000" w:themeColor="text1"/>
        </w:rPr>
        <w:t>w</w:t>
      </w:r>
      <w:r w:rsidR="0071134F" w:rsidRPr="002854E7">
        <w:rPr>
          <w:rFonts w:asciiTheme="minorHAnsi" w:hAnsiTheme="minorHAnsi"/>
          <w:color w:val="000000" w:themeColor="text1"/>
        </w:rPr>
        <w:t> </w:t>
      </w:r>
      <w:r w:rsidRPr="002854E7">
        <w:rPr>
          <w:rFonts w:asciiTheme="minorHAnsi" w:hAnsiTheme="minorHAnsi"/>
          <w:color w:val="000000" w:themeColor="text1"/>
        </w:rPr>
        <w:t>szczególności to Wykonawca ponosić będzie koszty postępowania zgłoszeniowego w całości. W przypadku uzyskania praw wyłącznych do Wyniku Prac B+R, Wykonawca zobowiązuje się uiszczać opłaty niezbędne do utrzymywania w mocy prawa wyłącznego (w szczególności opłaty za przedłużenie okresu obowiązywania prawa wyłącznego).</w:t>
      </w:r>
    </w:p>
    <w:p w14:paraId="27609409" w14:textId="0B795486" w:rsidR="00B02486" w:rsidRPr="002854E7" w:rsidRDefault="00B02486"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Jeżeli Wykonawca nie dokona zgłoszenia danego Wyniku Prac B+R w celu uzyskania praw wyłącznych w terminie wskazanym w</w:t>
      </w:r>
      <w:r w:rsidR="002019F6" w:rsidRPr="002854E7">
        <w:rPr>
          <w:rFonts w:asciiTheme="minorHAnsi" w:hAnsiTheme="minorHAnsi"/>
          <w:color w:val="000000" w:themeColor="text1"/>
        </w:rPr>
        <w:t xml:space="preserve"> §</w:t>
      </w:r>
      <w:r w:rsidR="00E72569" w:rsidRPr="002854E7">
        <w:rPr>
          <w:rFonts w:asciiTheme="minorHAnsi" w:hAnsiTheme="minorHAnsi"/>
          <w:color w:val="000000" w:themeColor="text1"/>
        </w:rPr>
        <w:t>6</w:t>
      </w:r>
      <w:r w:rsidRPr="002854E7">
        <w:rPr>
          <w:rFonts w:asciiTheme="minorHAnsi" w:hAnsiTheme="minorHAnsi"/>
          <w:color w:val="000000" w:themeColor="text1"/>
        </w:rPr>
        <w:t xml:space="preserve">, stosuje się </w:t>
      </w:r>
      <w:r w:rsidR="002019F6" w:rsidRPr="002854E7">
        <w:rPr>
          <w:rFonts w:asciiTheme="minorHAnsi" w:hAnsiTheme="minorHAnsi"/>
          <w:color w:val="000000" w:themeColor="text1"/>
        </w:rPr>
        <w:t>ART. 29</w:t>
      </w:r>
      <w:r w:rsidR="00FC28E0" w:rsidRPr="002854E7">
        <w:rPr>
          <w:rFonts w:asciiTheme="minorHAnsi" w:hAnsiTheme="minorHAnsi"/>
          <w:color w:val="000000" w:themeColor="text1"/>
        </w:rPr>
        <w:t xml:space="preserve"> </w:t>
      </w:r>
      <w:r w:rsidR="002019F6" w:rsidRPr="002854E7">
        <w:rPr>
          <w:rFonts w:asciiTheme="minorHAnsi" w:hAnsiTheme="minorHAnsi"/>
          <w:color w:val="000000" w:themeColor="text1"/>
        </w:rPr>
        <w:t>§12</w:t>
      </w:r>
      <w:r w:rsidRPr="002854E7">
        <w:rPr>
          <w:rFonts w:asciiTheme="minorHAnsi" w:hAnsiTheme="minorHAnsi"/>
          <w:color w:val="000000" w:themeColor="text1"/>
        </w:rPr>
        <w:t xml:space="preserve"> w zakresie uprawniającym NCBR do żądania od Wykonawcy przeniesienia całości Foreground IP na NCBR. </w:t>
      </w:r>
    </w:p>
    <w:p w14:paraId="0BC2FAFB" w14:textId="77777777" w:rsidR="00C460C1" w:rsidRPr="002854E7" w:rsidRDefault="00665A55" w:rsidP="00B96C37">
      <w:pPr>
        <w:pStyle w:val="Akapitzlist"/>
        <w:numPr>
          <w:ilvl w:val="1"/>
          <w:numId w:val="14"/>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Postanowienia niniejszego artykułu znajdują zastosowanie do wszelkich zgłoszeń, rejestracji czy wniosków o udzielenie ochrony prawnej Wyników Prac B+R d</w:t>
      </w:r>
      <w:r w:rsidR="007120E2" w:rsidRPr="002854E7">
        <w:rPr>
          <w:rFonts w:asciiTheme="minorHAnsi" w:hAnsiTheme="minorHAnsi"/>
          <w:color w:val="000000" w:themeColor="text1"/>
        </w:rPr>
        <w:t>okonywanych w </w:t>
      </w:r>
      <w:r w:rsidRPr="002854E7">
        <w:rPr>
          <w:rFonts w:asciiTheme="minorHAnsi" w:hAnsiTheme="minorHAnsi"/>
          <w:color w:val="000000" w:themeColor="text1"/>
        </w:rPr>
        <w:t>jakimkolwiek trybie, w tym w trybach międzynarodowych,</w:t>
      </w:r>
      <w:r w:rsidR="007120E2" w:rsidRPr="002854E7">
        <w:rPr>
          <w:rFonts w:asciiTheme="minorHAnsi" w:hAnsiTheme="minorHAnsi"/>
          <w:color w:val="000000" w:themeColor="text1"/>
        </w:rPr>
        <w:t xml:space="preserve"> zagranicznych lub krajowych (w </w:t>
      </w:r>
      <w:r w:rsidRPr="002854E7">
        <w:rPr>
          <w:rFonts w:asciiTheme="minorHAnsi" w:hAnsiTheme="minorHAnsi"/>
          <w:color w:val="000000" w:themeColor="text1"/>
        </w:rPr>
        <w:t xml:space="preserve">tym w szczególności w trybie udzielania patentów europejskich, wspólnotowych wzorów przemysłowych, w trybie międzynarodowej procedury PCT oraz w innych podobnych trybach międzynarodowych lub regionalnych prowadzących do przyznania ochrony na Wyniki Prac B+R). </w:t>
      </w:r>
    </w:p>
    <w:p w14:paraId="6D042DA7" w14:textId="7013B480" w:rsidR="00C460C1" w:rsidRPr="002854E7" w:rsidRDefault="00C460C1" w:rsidP="00B96C37">
      <w:pPr>
        <w:pStyle w:val="Akapitzlist"/>
        <w:numPr>
          <w:ilvl w:val="1"/>
          <w:numId w:val="14"/>
        </w:numPr>
        <w:spacing w:after="0" w:line="240" w:lineRule="auto"/>
        <w:ind w:left="426" w:hanging="426"/>
        <w:jc w:val="both"/>
        <w:rPr>
          <w:rFonts w:asciiTheme="minorHAnsi" w:hAnsiTheme="minorHAnsi"/>
          <w:color w:val="000000" w:themeColor="text1"/>
        </w:rPr>
      </w:pPr>
      <w:bookmarkStart w:id="421" w:name="_Hlk57781641"/>
      <w:r w:rsidRPr="002854E7">
        <w:rPr>
          <w:rFonts w:asciiTheme="minorHAnsi" w:hAnsiTheme="minorHAnsi"/>
          <w:color w:val="000000" w:themeColor="text1"/>
        </w:rPr>
        <w:t>[</w:t>
      </w:r>
      <w:r w:rsidRPr="002854E7">
        <w:rPr>
          <w:rFonts w:asciiTheme="minorHAnsi" w:hAnsiTheme="minorHAnsi"/>
          <w:b/>
          <w:bCs/>
          <w:color w:val="000000" w:themeColor="text1"/>
        </w:rPr>
        <w:t>Domniemanie dot. Wyników Prac B+R</w:t>
      </w:r>
      <w:r w:rsidRPr="002854E7">
        <w:rPr>
          <w:rFonts w:asciiTheme="minorHAnsi" w:hAnsiTheme="minorHAnsi"/>
          <w:color w:val="000000" w:themeColor="text1"/>
        </w:rPr>
        <w:t xml:space="preserve">] Strony przyjmują, że Wyniki Prac Etapu (w tym Dokumentacja B+R) zawierają wyłącznie Wyniki Prac B+R. Strony przyjmują, że domniemanie zawarte w zdaniu poprzedzającym nie ma zastosowania, o ile </w:t>
      </w:r>
      <w:del w:id="422" w:author="Autor">
        <w:r w:rsidRPr="002854E7" w:rsidDel="003E728C">
          <w:rPr>
            <w:rFonts w:asciiTheme="minorHAnsi" w:hAnsiTheme="minorHAnsi"/>
            <w:color w:val="000000" w:themeColor="text1"/>
          </w:rPr>
          <w:delText xml:space="preserve">Partner </w:delText>
        </w:r>
      </w:del>
      <w:ins w:id="423" w:author="Autor">
        <w:r w:rsidR="003E728C" w:rsidRPr="002854E7">
          <w:rPr>
            <w:rFonts w:asciiTheme="minorHAnsi" w:hAnsiTheme="minorHAnsi"/>
            <w:color w:val="000000" w:themeColor="text1"/>
          </w:rPr>
          <w:t xml:space="preserve">Wykonawca </w:t>
        </w:r>
      </w:ins>
      <w:r w:rsidRPr="002854E7">
        <w:rPr>
          <w:rFonts w:asciiTheme="minorHAnsi" w:hAnsiTheme="minorHAnsi"/>
          <w:color w:val="000000" w:themeColor="text1"/>
        </w:rPr>
        <w:t xml:space="preserve">łącznie: </w:t>
      </w:r>
    </w:p>
    <w:p w14:paraId="52CB961B" w14:textId="77777777" w:rsidR="00C460C1" w:rsidRPr="002854E7" w:rsidRDefault="00C460C1" w:rsidP="00B96C37">
      <w:pPr>
        <w:pStyle w:val="Akapitzlist"/>
        <w:numPr>
          <w:ilvl w:val="2"/>
          <w:numId w:val="14"/>
        </w:numPr>
        <w:spacing w:after="0" w:line="240" w:lineRule="auto"/>
        <w:ind w:left="851" w:hanging="317"/>
        <w:jc w:val="both"/>
        <w:rPr>
          <w:rFonts w:asciiTheme="minorHAnsi" w:hAnsiTheme="minorHAnsi"/>
          <w:color w:val="000000" w:themeColor="text1"/>
        </w:rPr>
      </w:pPr>
      <w:r w:rsidRPr="002854E7">
        <w:rPr>
          <w:rFonts w:asciiTheme="minorHAnsi" w:hAnsiTheme="minorHAnsi"/>
          <w:color w:val="000000" w:themeColor="text1"/>
        </w:rPr>
        <w:t xml:space="preserve">wskaże wyraźnie w Dokumentacji B+R (oznaczając zakres oraz przyczynę wyłączenia), w jakim zakresie Wynik Prac Etapu (w tym Dokumentacja B+R) nie stanowi Wyników Prac B+R oraz </w:t>
      </w:r>
    </w:p>
    <w:p w14:paraId="757EF155" w14:textId="7436A489" w:rsidR="00C460C1" w:rsidRPr="002854E7" w:rsidRDefault="00C460C1" w:rsidP="00B96C37">
      <w:pPr>
        <w:pStyle w:val="Akapitzlist"/>
        <w:numPr>
          <w:ilvl w:val="2"/>
          <w:numId w:val="14"/>
        </w:numPr>
        <w:spacing w:after="0" w:line="240" w:lineRule="auto"/>
        <w:ind w:left="851" w:hanging="317"/>
        <w:jc w:val="both"/>
        <w:rPr>
          <w:rFonts w:asciiTheme="minorHAnsi" w:hAnsiTheme="minorHAnsi"/>
          <w:color w:val="000000" w:themeColor="text1"/>
        </w:rPr>
      </w:pPr>
      <w:r w:rsidRPr="002854E7">
        <w:rPr>
          <w:rFonts w:asciiTheme="minorHAnsi" w:hAnsiTheme="minorHAnsi"/>
          <w:color w:val="000000" w:themeColor="text1"/>
        </w:rPr>
        <w:t xml:space="preserve">na pisemne wezwanie NCBR, w terminie 30 dni od jego otrzymania, wykaże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z tym że w przypadku dokumentów pisemnych </w:t>
      </w:r>
      <w:ins w:id="424" w:author="Autor">
        <w:r w:rsidR="003E728C" w:rsidRPr="002854E7">
          <w:rPr>
            <w:rFonts w:asciiTheme="minorHAnsi" w:hAnsiTheme="minorHAnsi"/>
            <w:color w:val="000000" w:themeColor="text1"/>
          </w:rPr>
          <w:t xml:space="preserve">Wykonawca </w:t>
        </w:r>
      </w:ins>
      <w:del w:id="425" w:author="Autor">
        <w:r w:rsidRPr="002854E7" w:rsidDel="003E728C">
          <w:rPr>
            <w:rFonts w:asciiTheme="minorHAnsi" w:hAnsiTheme="minorHAnsi"/>
            <w:color w:val="000000" w:themeColor="text1"/>
          </w:rPr>
          <w:delText xml:space="preserve">Partner </w:delText>
        </w:r>
      </w:del>
      <w:r w:rsidRPr="002854E7">
        <w:rPr>
          <w:rFonts w:asciiTheme="minorHAnsi" w:hAnsiTheme="minorHAnsi"/>
          <w:color w:val="000000" w:themeColor="text1"/>
        </w:rPr>
        <w:t xml:space="preserve">przedstawi je w oryginale lub w formie poświadczonej kopii, a w przypadku dowodów elektronicznych, </w:t>
      </w:r>
      <w:ins w:id="426" w:author="Autor">
        <w:r w:rsidR="003E728C" w:rsidRPr="002854E7">
          <w:rPr>
            <w:rFonts w:asciiTheme="minorHAnsi" w:hAnsiTheme="minorHAnsi"/>
            <w:color w:val="000000" w:themeColor="text1"/>
          </w:rPr>
          <w:t xml:space="preserve">Wykonawca </w:t>
        </w:r>
      </w:ins>
      <w:del w:id="427" w:author="Autor">
        <w:r w:rsidRPr="002854E7" w:rsidDel="003E728C">
          <w:rPr>
            <w:rFonts w:asciiTheme="minorHAnsi" w:hAnsiTheme="minorHAnsi"/>
            <w:color w:val="000000" w:themeColor="text1"/>
          </w:rPr>
          <w:delText xml:space="preserve">Partner </w:delText>
        </w:r>
      </w:del>
      <w:r w:rsidRPr="002854E7">
        <w:rPr>
          <w:rFonts w:asciiTheme="minorHAnsi" w:hAnsiTheme="minorHAnsi"/>
          <w:color w:val="000000" w:themeColor="text1"/>
        </w:rPr>
        <w:t xml:space="preserve">przedłoży dodatkowo oświadczenie o ich zgodności z dowodem pierwotnym, złożone w języku polskim lub angielskim. </w:t>
      </w:r>
    </w:p>
    <w:p w14:paraId="4F363E38" w14:textId="3BEA46B5" w:rsidR="00C460C1" w:rsidRPr="002854E7" w:rsidRDefault="00C460C1" w:rsidP="0035631C">
      <w:p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t>
      </w:r>
      <w:ins w:id="428" w:author="Autor">
        <w:r w:rsidR="003E728C" w:rsidRPr="002854E7">
          <w:rPr>
            <w:rFonts w:asciiTheme="minorHAnsi" w:hAnsiTheme="minorHAnsi"/>
            <w:color w:val="000000" w:themeColor="text1"/>
          </w:rPr>
          <w:t>Wykonawc</w:t>
        </w:r>
        <w:r w:rsidR="00923EDF" w:rsidRPr="002854E7">
          <w:rPr>
            <w:rFonts w:asciiTheme="minorHAnsi" w:hAnsiTheme="minorHAnsi"/>
            <w:color w:val="000000" w:themeColor="text1"/>
          </w:rPr>
          <w:t>ę</w:t>
        </w:r>
        <w:r w:rsidR="003E728C" w:rsidRPr="002854E7">
          <w:rPr>
            <w:rFonts w:asciiTheme="minorHAnsi" w:hAnsiTheme="minorHAnsi"/>
            <w:color w:val="000000" w:themeColor="text1"/>
          </w:rPr>
          <w:t xml:space="preserve"> </w:t>
        </w:r>
      </w:ins>
      <w:del w:id="429" w:author="Autor">
        <w:r w:rsidRPr="002854E7" w:rsidDel="003E728C">
          <w:rPr>
            <w:rFonts w:asciiTheme="minorHAnsi" w:hAnsiTheme="minorHAnsi"/>
            <w:color w:val="000000" w:themeColor="text1"/>
          </w:rPr>
          <w:delText xml:space="preserve">Partnera </w:delText>
        </w:r>
      </w:del>
      <w:r w:rsidRPr="002854E7">
        <w:rPr>
          <w:rFonts w:asciiTheme="minorHAnsi" w:hAnsiTheme="minorHAnsi"/>
          <w:color w:val="000000" w:themeColor="text1"/>
        </w:rPr>
        <w:t xml:space="preserve">datą pewną w rozumieniu art. 81 Ustawy k.c. lub przez wskazanie numerów praw wyłącznych lub praw ochronnych wraz z nazwą właściwego organu, który prawa te przyznał. </w:t>
      </w:r>
      <w:ins w:id="430" w:author="Autor">
        <w:r w:rsidR="003E728C" w:rsidRPr="002854E7">
          <w:rPr>
            <w:rFonts w:asciiTheme="minorHAnsi" w:hAnsiTheme="minorHAnsi"/>
            <w:color w:val="000000" w:themeColor="text1"/>
          </w:rPr>
          <w:t xml:space="preserve">Wykonawca </w:t>
        </w:r>
      </w:ins>
      <w:del w:id="431" w:author="Autor">
        <w:r w:rsidRPr="002854E7" w:rsidDel="003E728C">
          <w:rPr>
            <w:rFonts w:asciiTheme="minorHAnsi" w:hAnsiTheme="minorHAnsi"/>
            <w:color w:val="000000" w:themeColor="text1"/>
          </w:rPr>
          <w:delText xml:space="preserve">Partner </w:delText>
        </w:r>
      </w:del>
      <w:r w:rsidRPr="002854E7">
        <w:rPr>
          <w:rFonts w:asciiTheme="minorHAnsi" w:hAnsiTheme="minorHAnsi"/>
          <w:color w:val="000000" w:themeColor="text1"/>
        </w:rPr>
        <w:t xml:space="preserve">odpowiada względem NCBR, w granicach należytej staranności, za wprowadzenie NCBR w błąd co do związku elementu Wyniku Prac Etapu (w tym Dokumentacji B+R) z wykonywaniem przez </w:t>
      </w:r>
      <w:ins w:id="432" w:author="Autor">
        <w:r w:rsidR="003E728C" w:rsidRPr="002854E7">
          <w:rPr>
            <w:rFonts w:asciiTheme="minorHAnsi" w:hAnsiTheme="minorHAnsi"/>
            <w:color w:val="000000" w:themeColor="text1"/>
          </w:rPr>
          <w:t xml:space="preserve">Wykonawca </w:t>
        </w:r>
      </w:ins>
      <w:del w:id="433" w:author="Autor">
        <w:r w:rsidRPr="002854E7" w:rsidDel="003E728C">
          <w:rPr>
            <w:rFonts w:asciiTheme="minorHAnsi" w:hAnsiTheme="minorHAnsi"/>
            <w:color w:val="000000" w:themeColor="text1"/>
          </w:rPr>
          <w:delText xml:space="preserve">Partnera </w:delText>
        </w:r>
      </w:del>
      <w:r w:rsidRPr="002854E7">
        <w:rPr>
          <w:rFonts w:asciiTheme="minorHAnsi" w:hAnsiTheme="minorHAnsi"/>
          <w:color w:val="000000" w:themeColor="text1"/>
        </w:rPr>
        <w:t>Umowy B+R.</w:t>
      </w:r>
      <w:r w:rsidR="002C227D" w:rsidRPr="002854E7">
        <w:rPr>
          <w:rFonts w:asciiTheme="minorHAnsi" w:hAnsiTheme="minorHAnsi"/>
          <w:color w:val="000000" w:themeColor="text1"/>
        </w:rPr>
        <w:t xml:space="preserve"> Przekazanie informacji o Background IP w wykazie wskazanym w </w:t>
      </w:r>
      <w:r w:rsidR="002C227D" w:rsidRPr="002854E7">
        <w:rPr>
          <w:rFonts w:asciiTheme="minorHAnsi" w:hAnsiTheme="minorHAnsi" w:cstheme="minorHAnsi"/>
          <w:color w:val="000000" w:themeColor="text1"/>
        </w:rPr>
        <w:t>§</w:t>
      </w:r>
      <w:r w:rsidR="002C227D" w:rsidRPr="002854E7">
        <w:rPr>
          <w:rFonts w:asciiTheme="minorHAnsi" w:hAnsiTheme="minorHAnsi"/>
          <w:color w:val="000000" w:themeColor="text1"/>
        </w:rPr>
        <w:t>1 znosi względem ich przedmiotów domniemanie określone tym paragrafem.</w:t>
      </w:r>
    </w:p>
    <w:bookmarkEnd w:id="421"/>
    <w:p w14:paraId="2CE6F5BC" w14:textId="77777777" w:rsidR="00680C9E" w:rsidRPr="002854E7" w:rsidRDefault="00680C9E" w:rsidP="003E0140">
      <w:pPr>
        <w:pStyle w:val="Akapitzlist"/>
        <w:spacing w:after="0" w:line="240" w:lineRule="auto"/>
        <w:ind w:left="426"/>
        <w:jc w:val="both"/>
        <w:rPr>
          <w:rFonts w:asciiTheme="minorHAnsi" w:hAnsiTheme="minorHAnsi"/>
          <w:color w:val="000000" w:themeColor="text1"/>
        </w:rPr>
      </w:pPr>
    </w:p>
    <w:p w14:paraId="336E0736" w14:textId="77777777" w:rsidR="004E0092" w:rsidRPr="002854E7" w:rsidRDefault="004E0092" w:rsidP="00B96C37">
      <w:pPr>
        <w:pStyle w:val="Nagwek2"/>
        <w:numPr>
          <w:ilvl w:val="0"/>
          <w:numId w:val="14"/>
        </w:numPr>
        <w:spacing w:before="0" w:line="240" w:lineRule="auto"/>
        <w:ind w:left="0" w:hanging="567"/>
        <w:contextualSpacing/>
        <w:rPr>
          <w:rFonts w:asciiTheme="minorHAnsi" w:hAnsiTheme="minorHAnsi"/>
        </w:rPr>
      </w:pPr>
      <w:bookmarkStart w:id="434" w:name="_Ref509404122"/>
      <w:bookmarkStart w:id="435" w:name="_Toc511371212"/>
      <w:bookmarkStart w:id="436" w:name="_Toc54798323"/>
      <w:bookmarkStart w:id="437" w:name="_Toc52745919"/>
      <w:r w:rsidRPr="002854E7">
        <w:rPr>
          <w:rFonts w:asciiTheme="minorHAnsi" w:hAnsiTheme="minorHAnsi"/>
        </w:rPr>
        <w:t>[KOMERCJALIZACJA WYNIKÓW PRAC B+R</w:t>
      </w:r>
      <w:r w:rsidR="00B92FA3" w:rsidRPr="002854E7">
        <w:rPr>
          <w:rFonts w:asciiTheme="minorHAnsi" w:hAnsiTheme="minorHAnsi"/>
        </w:rPr>
        <w:t xml:space="preserve"> I PROMOCJA </w:t>
      </w:r>
      <w:r w:rsidR="001A02FF" w:rsidRPr="002854E7">
        <w:rPr>
          <w:rFonts w:asciiTheme="minorHAnsi" w:hAnsiTheme="minorHAnsi"/>
        </w:rPr>
        <w:t>ROZWIĄZANIA</w:t>
      </w:r>
      <w:r w:rsidRPr="002854E7">
        <w:rPr>
          <w:rFonts w:asciiTheme="minorHAnsi" w:hAnsiTheme="minorHAnsi"/>
        </w:rPr>
        <w:t>]</w:t>
      </w:r>
      <w:bookmarkEnd w:id="434"/>
      <w:bookmarkEnd w:id="435"/>
      <w:bookmarkEnd w:id="436"/>
      <w:bookmarkEnd w:id="437"/>
    </w:p>
    <w:p w14:paraId="7EC7F67A" w14:textId="363A5018" w:rsidR="002B7A06"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bookmarkStart w:id="438" w:name="_Ref497925258"/>
      <w:bookmarkStart w:id="439" w:name="_Ref495145864"/>
      <w:r w:rsidRPr="002854E7">
        <w:rPr>
          <w:rFonts w:asciiTheme="minorHAnsi" w:hAnsiTheme="minorHAnsi"/>
          <w:color w:val="000000" w:themeColor="text1"/>
        </w:rPr>
        <w:t>Pod warunkiem</w:t>
      </w:r>
      <w:r w:rsidR="000A0C66" w:rsidRPr="002854E7">
        <w:rPr>
          <w:rFonts w:asciiTheme="minorHAnsi" w:hAnsiTheme="minorHAnsi"/>
          <w:color w:val="000000" w:themeColor="text1"/>
        </w:rPr>
        <w:t xml:space="preserve"> </w:t>
      </w:r>
      <w:bookmarkStart w:id="440" w:name="_Hlk57340727"/>
      <w:r w:rsidR="000A0C66" w:rsidRPr="002854E7">
        <w:rPr>
          <w:rFonts w:asciiTheme="minorHAnsi" w:hAnsiTheme="minorHAnsi"/>
          <w:color w:val="000000" w:themeColor="text1"/>
        </w:rPr>
        <w:t>i od</w:t>
      </w:r>
      <w:r w:rsidRPr="002854E7">
        <w:rPr>
          <w:rFonts w:asciiTheme="minorHAnsi" w:hAnsiTheme="minorHAnsi"/>
          <w:color w:val="000000" w:themeColor="text1"/>
        </w:rPr>
        <w:t xml:space="preserve"> </w:t>
      </w:r>
      <w:bookmarkEnd w:id="440"/>
      <w:r w:rsidRPr="002854E7">
        <w:rPr>
          <w:rFonts w:asciiTheme="minorHAnsi" w:hAnsiTheme="minorHAnsi"/>
          <w:color w:val="000000" w:themeColor="text1"/>
        </w:rPr>
        <w:t xml:space="preserve">uzyskania Wyniku Pozytywnego po </w:t>
      </w:r>
      <w:r w:rsidR="00D053E2" w:rsidRPr="002854E7">
        <w:rPr>
          <w:rFonts w:asciiTheme="minorHAnsi" w:hAnsiTheme="minorHAnsi"/>
          <w:color w:val="000000" w:themeColor="text1"/>
        </w:rPr>
        <w:t>Etapie I</w:t>
      </w:r>
      <w:r w:rsidR="00CB21FD" w:rsidRPr="002854E7">
        <w:rPr>
          <w:rFonts w:asciiTheme="minorHAnsi" w:hAnsiTheme="minorHAnsi"/>
          <w:color w:val="000000" w:themeColor="text1"/>
        </w:rPr>
        <w:t>I</w:t>
      </w:r>
      <w:r w:rsidR="00E402ED" w:rsidRPr="002854E7">
        <w:rPr>
          <w:rFonts w:asciiTheme="minorHAnsi" w:hAnsiTheme="minorHAnsi"/>
          <w:color w:val="000000" w:themeColor="text1"/>
        </w:rPr>
        <w:t xml:space="preserve"> </w:t>
      </w:r>
      <w:ins w:id="441" w:author="Autor">
        <w:r w:rsidR="00287AB7" w:rsidRPr="002854E7">
          <w:rPr>
            <w:rFonts w:asciiTheme="minorHAnsi" w:hAnsiTheme="minorHAnsi"/>
            <w:color w:val="000000" w:themeColor="text1"/>
          </w:rPr>
          <w:t xml:space="preserve">albo </w:t>
        </w:r>
        <w:r w:rsidR="008E06F2" w:rsidRPr="002854E7">
          <w:rPr>
            <w:rFonts w:asciiTheme="minorHAnsi" w:hAnsiTheme="minorHAnsi"/>
            <w:color w:val="000000" w:themeColor="text1"/>
          </w:rPr>
          <w:t>dokonania przez</w:t>
        </w:r>
        <w:r w:rsidR="00287AB7" w:rsidRPr="002854E7">
          <w:rPr>
            <w:rFonts w:asciiTheme="minorHAnsi" w:hAnsiTheme="minorHAnsi"/>
            <w:color w:val="000000" w:themeColor="text1"/>
          </w:rPr>
          <w:t xml:space="preserve"> NCBR Odbioru Etapu II z Uwagami</w:t>
        </w:r>
        <w:r w:rsidR="00C72E2A" w:rsidRPr="002854E7">
          <w:rPr>
            <w:rFonts w:asciiTheme="minorHAnsi" w:hAnsiTheme="minorHAnsi"/>
            <w:color w:val="000000" w:themeColor="text1"/>
          </w:rPr>
          <w:t xml:space="preserve">, </w:t>
        </w:r>
      </w:ins>
      <w:r w:rsidRPr="002854E7">
        <w:rPr>
          <w:rFonts w:asciiTheme="minorHAnsi" w:hAnsiTheme="minorHAnsi"/>
          <w:color w:val="000000" w:themeColor="text1"/>
        </w:rPr>
        <w:t xml:space="preserve">Wykonawca zobowiązuje się </w:t>
      </w:r>
      <w:r w:rsidR="001D53EC" w:rsidRPr="002854E7">
        <w:rPr>
          <w:rFonts w:asciiTheme="minorHAnsi" w:hAnsiTheme="minorHAnsi"/>
          <w:color w:val="000000" w:themeColor="text1"/>
        </w:rPr>
        <w:t xml:space="preserve">do Komercjalizacji Wyników Prac B+R oraz do utrzymywania </w:t>
      </w:r>
      <w:r w:rsidRPr="002854E7">
        <w:rPr>
          <w:rFonts w:asciiTheme="minorHAnsi" w:hAnsiTheme="minorHAnsi"/>
          <w:color w:val="000000" w:themeColor="text1"/>
        </w:rPr>
        <w:t xml:space="preserve">od dnia zakończenia </w:t>
      </w:r>
      <w:r w:rsidR="00D053E2" w:rsidRPr="002854E7">
        <w:rPr>
          <w:rFonts w:asciiTheme="minorHAnsi" w:hAnsiTheme="minorHAnsi"/>
          <w:color w:val="000000" w:themeColor="text1"/>
        </w:rPr>
        <w:t>Etapu I</w:t>
      </w:r>
      <w:r w:rsidRPr="002854E7">
        <w:rPr>
          <w:rFonts w:asciiTheme="minorHAnsi" w:hAnsiTheme="minorHAnsi"/>
          <w:color w:val="000000" w:themeColor="text1"/>
        </w:rPr>
        <w:t xml:space="preserve"> otwartego zaproszenia (w </w:t>
      </w:r>
      <w:r w:rsidR="00B53703" w:rsidRPr="002854E7">
        <w:rPr>
          <w:rFonts w:asciiTheme="minorHAnsi" w:hAnsiTheme="minorHAnsi"/>
          <w:color w:val="000000" w:themeColor="text1"/>
        </w:rPr>
        <w:t xml:space="preserve">języku polskim </w:t>
      </w:r>
      <w:r w:rsidR="00927DD9" w:rsidRPr="002854E7">
        <w:rPr>
          <w:rFonts w:asciiTheme="minorHAnsi" w:hAnsiTheme="minorHAnsi"/>
          <w:color w:val="000000" w:themeColor="text1"/>
        </w:rPr>
        <w:t xml:space="preserve">i </w:t>
      </w:r>
      <w:r w:rsidRPr="002854E7">
        <w:rPr>
          <w:rFonts w:asciiTheme="minorHAnsi" w:hAnsiTheme="minorHAnsi"/>
          <w:color w:val="000000" w:themeColor="text1"/>
        </w:rPr>
        <w:t>angielskim, opublikowanego na publicznie dostępnej internetowej stronie internetowej Wykonawcy</w:t>
      </w:r>
      <w:r w:rsidR="00C87615" w:rsidRPr="002854E7">
        <w:rPr>
          <w:rFonts w:asciiTheme="minorHAnsi" w:hAnsiTheme="minorHAnsi"/>
          <w:color w:val="000000" w:themeColor="text1"/>
        </w:rPr>
        <w:t xml:space="preserve">, </w:t>
      </w:r>
      <w:r w:rsidR="00424F5C" w:rsidRPr="002854E7">
        <w:rPr>
          <w:rFonts w:asciiTheme="minorHAnsi" w:hAnsiTheme="minorHAnsi"/>
          <w:color w:val="000000" w:themeColor="text1"/>
        </w:rPr>
        <w:t>w</w:t>
      </w:r>
      <w:r w:rsidR="00176B28" w:rsidRPr="002854E7">
        <w:rPr>
          <w:rFonts w:asciiTheme="minorHAnsi" w:hAnsiTheme="minorHAnsi"/>
          <w:color w:val="000000" w:themeColor="text1"/>
        </w:rPr>
        <w:t xml:space="preserve"> </w:t>
      </w:r>
      <w:r w:rsidR="00C87615" w:rsidRPr="002854E7">
        <w:rPr>
          <w:rFonts w:asciiTheme="minorHAnsi" w:hAnsiTheme="minorHAnsi"/>
          <w:color w:val="000000" w:themeColor="text1"/>
        </w:rPr>
        <w:t>widocznym miejscu,</w:t>
      </w:r>
      <w:r w:rsidRPr="002854E7">
        <w:rPr>
          <w:rFonts w:asciiTheme="minorHAnsi" w:hAnsiTheme="minorHAnsi"/>
          <w:color w:val="000000" w:themeColor="text1"/>
        </w:rPr>
        <w:t xml:space="preserve"> oraz na wskazanej przez NCBR stronie internetowej, udostępnionej w</w:t>
      </w:r>
      <w:r w:rsidR="00176B28" w:rsidRPr="002854E7">
        <w:rPr>
          <w:rFonts w:asciiTheme="minorHAnsi" w:hAnsiTheme="minorHAnsi"/>
          <w:color w:val="000000" w:themeColor="text1"/>
        </w:rPr>
        <w:t xml:space="preserve"> </w:t>
      </w:r>
      <w:r w:rsidRPr="002854E7">
        <w:rPr>
          <w:rFonts w:asciiTheme="minorHAnsi" w:hAnsiTheme="minorHAnsi"/>
          <w:color w:val="000000" w:themeColor="text1"/>
        </w:rPr>
        <w:t>tym celu Wykonawcy nieodpłatnie przez NCBR) do składania przez wszystkie podmioty zainteresowane ofert na udzielenie</w:t>
      </w:r>
      <w:r w:rsidR="00424F5C" w:rsidRPr="002854E7">
        <w:rPr>
          <w:rFonts w:asciiTheme="minorHAnsi" w:hAnsiTheme="minorHAnsi"/>
          <w:color w:val="000000" w:themeColor="text1"/>
        </w:rPr>
        <w:t xml:space="preserve"> przez Wykonawcę niewyłącznej i</w:t>
      </w:r>
      <w:r w:rsidR="0003123A" w:rsidRPr="002854E7">
        <w:rPr>
          <w:rFonts w:asciiTheme="minorHAnsi" w:hAnsiTheme="minorHAnsi"/>
          <w:color w:val="000000" w:themeColor="text1"/>
        </w:rPr>
        <w:t xml:space="preserve"> </w:t>
      </w:r>
      <w:r w:rsidRPr="002854E7">
        <w:rPr>
          <w:rFonts w:asciiTheme="minorHAnsi" w:hAnsiTheme="minorHAnsi"/>
          <w:color w:val="000000" w:themeColor="text1"/>
        </w:rPr>
        <w:t xml:space="preserve">odpłatnej licencji na korzystanie z Wyników Prac B+R i </w:t>
      </w:r>
      <w:ins w:id="442" w:author="Autor">
        <w:r w:rsidR="00C51122" w:rsidRPr="002854E7">
          <w:rPr>
            <w:rFonts w:asciiTheme="minorHAnsi" w:hAnsiTheme="minorHAnsi"/>
            <w:color w:val="000000" w:themeColor="text1"/>
          </w:rPr>
          <w:t xml:space="preserve">(łącznie z nimi i w niezbędnym dla korzystania z Wyników Prac B+R zakresie) </w:t>
        </w:r>
      </w:ins>
      <w:r w:rsidRPr="002854E7">
        <w:rPr>
          <w:rFonts w:asciiTheme="minorHAnsi" w:hAnsiTheme="minorHAnsi"/>
          <w:color w:val="000000" w:themeColor="text1"/>
        </w:rPr>
        <w:t>przedmiotów Background IP</w:t>
      </w:r>
      <w:ins w:id="443" w:author="Autor">
        <w:r w:rsidR="00F337B1" w:rsidRPr="002854E7">
          <w:rPr>
            <w:rFonts w:asciiTheme="minorHAnsi" w:hAnsiTheme="minorHAnsi"/>
            <w:color w:val="000000" w:themeColor="text1"/>
          </w:rPr>
          <w:t xml:space="preserve"> i </w:t>
        </w:r>
        <w:r w:rsidR="00F337B1" w:rsidRPr="002854E7">
          <w:rPr>
            <w:rFonts w:asciiTheme="minorHAnsi" w:hAnsiTheme="minorHAnsi"/>
            <w:color w:val="000000" w:themeColor="text1"/>
          </w:rPr>
          <w:lastRenderedPageBreak/>
          <w:t>Materiałów</w:t>
        </w:r>
      </w:ins>
      <w:r w:rsidR="00DA1E4C" w:rsidRPr="002854E7">
        <w:rPr>
          <w:rFonts w:asciiTheme="minorHAnsi" w:hAnsiTheme="minorHAnsi"/>
          <w:color w:val="000000" w:themeColor="text1"/>
        </w:rPr>
        <w:t>, przez okres nie krótszy niż 10 lat</w:t>
      </w:r>
      <w:ins w:id="444" w:author="Autor">
        <w:r w:rsidR="000F66E5">
          <w:rPr>
            <w:rFonts w:asciiTheme="minorHAnsi" w:hAnsiTheme="minorHAnsi"/>
            <w:color w:val="000000" w:themeColor="text1"/>
          </w:rPr>
          <w:t xml:space="preserve"> </w:t>
        </w:r>
        <w:r w:rsidR="006F344A">
          <w:rPr>
            <w:rFonts w:asciiTheme="minorHAnsi" w:hAnsiTheme="minorHAnsi"/>
            <w:color w:val="000000" w:themeColor="text1"/>
          </w:rPr>
          <w:t>lecz nie dłużej niż do momentu zbycia przez Wykonawcę praw Wyników Prac B+R zgodnie z Umową</w:t>
        </w:r>
      </w:ins>
      <w:r w:rsidR="001A02FF" w:rsidRPr="002854E7">
        <w:rPr>
          <w:rFonts w:asciiTheme="minorHAnsi" w:hAnsiTheme="minorHAnsi"/>
          <w:color w:val="000000" w:themeColor="text1"/>
        </w:rPr>
        <w:t>, z zastrzeżeniem zdania kolejnego</w:t>
      </w:r>
      <w:r w:rsidRPr="002854E7">
        <w:rPr>
          <w:rFonts w:asciiTheme="minorHAnsi" w:hAnsiTheme="minorHAnsi"/>
          <w:color w:val="000000" w:themeColor="text1"/>
        </w:rPr>
        <w:t>.</w:t>
      </w:r>
      <w:r w:rsidR="001A02FF" w:rsidRPr="002854E7">
        <w:rPr>
          <w:rFonts w:asciiTheme="minorHAnsi" w:hAnsiTheme="minorHAnsi"/>
          <w:color w:val="000000" w:themeColor="text1"/>
        </w:rPr>
        <w:t xml:space="preserve"> </w:t>
      </w:r>
      <w:r w:rsidR="002B7A06" w:rsidRPr="002854E7">
        <w:rPr>
          <w:rFonts w:asciiTheme="minorHAnsi" w:hAnsiTheme="minorHAnsi"/>
          <w:color w:val="000000" w:themeColor="text1"/>
        </w:rPr>
        <w:t xml:space="preserve">Dodatkowo pod warunkiem uzyskania przez Wykonawcę Wyniku Pozytywnego Końcowego, przez okres 3 lat od dnia otrzymania </w:t>
      </w:r>
      <w:r w:rsidR="00110AEA" w:rsidRPr="002854E7">
        <w:rPr>
          <w:rFonts w:asciiTheme="minorHAnsi" w:hAnsiTheme="minorHAnsi"/>
          <w:color w:val="000000" w:themeColor="text1"/>
        </w:rPr>
        <w:t>takiego</w:t>
      </w:r>
      <w:r w:rsidR="002B7A06" w:rsidRPr="002854E7">
        <w:rPr>
          <w:rFonts w:asciiTheme="minorHAnsi" w:hAnsiTheme="minorHAnsi"/>
          <w:color w:val="000000" w:themeColor="text1"/>
        </w:rPr>
        <w:t xml:space="preserve"> wyniku przez Wykonawcę, zaproszenie wskazane w zdaniu poprzedzającym zawiera dodatkowo ofertę Wykonawcy na wybudowanie budynku odpowiadającego technicznie Demonstratorowi w zakresie parametrów określonych na potrzeby weryfikacji Wymagań Obligatoryjnych, Wymagań Konkursowych, Wymagań Jakościowych i Wymagań Opcjonalnych, zgodnie z poniższymi uwarunkowaniami:</w:t>
      </w:r>
    </w:p>
    <w:p w14:paraId="5847B4FC" w14:textId="77777777" w:rsidR="002B7A06" w:rsidRPr="002854E7" w:rsidRDefault="002B7A06" w:rsidP="00B96C37">
      <w:pPr>
        <w:pStyle w:val="Akapitzlist"/>
        <w:numPr>
          <w:ilvl w:val="1"/>
          <w:numId w:val="48"/>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cena bazowa instalacji wskazanej w tym zdaniu nie przekracza łącznej wartości Wynagrodzenia przysługującego Wykonawcy za wykonanie Demonstratora (zarówno w ramach Wynagrodzenia Podstawowego i Wynagrodzenia Uzupełniającego), wyliczone w oparciu o sporządzony przez Wykonawcę Harmonogram Rzeczowo-Finansowy („Cena Bazowa”),</w:t>
      </w:r>
    </w:p>
    <w:p w14:paraId="51F6FB64" w14:textId="77777777" w:rsidR="002B7A06" w:rsidRPr="002854E7" w:rsidRDefault="002B7A06" w:rsidP="00B96C37">
      <w:pPr>
        <w:pStyle w:val="Akapitzlist"/>
        <w:numPr>
          <w:ilvl w:val="1"/>
          <w:numId w:val="48"/>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Wykonawca jest uprawniony do zwiększenia Ceny Bazowej o następujące wartości:</w:t>
      </w:r>
    </w:p>
    <w:p w14:paraId="0B170EFC" w14:textId="1C717BE7" w:rsidR="002B7A06" w:rsidRPr="002854E7" w:rsidRDefault="002B7A06" w:rsidP="00B96C37">
      <w:pPr>
        <w:pStyle w:val="Akapitzlist"/>
        <w:numPr>
          <w:ilvl w:val="2"/>
          <w:numId w:val="48"/>
        </w:numPr>
        <w:spacing w:after="0" w:line="240" w:lineRule="auto"/>
        <w:ind w:left="1134" w:hanging="383"/>
        <w:jc w:val="both"/>
        <w:rPr>
          <w:rFonts w:asciiTheme="minorHAnsi" w:hAnsiTheme="minorHAnsi"/>
          <w:color w:val="000000" w:themeColor="text1"/>
        </w:rPr>
      </w:pPr>
      <w:r w:rsidRPr="002854E7">
        <w:rPr>
          <w:rFonts w:asciiTheme="minorHAnsi" w:hAnsiTheme="minorHAnsi"/>
          <w:color w:val="000000" w:themeColor="text1"/>
        </w:rPr>
        <w:t>wartość odpowiadającą wzrostowi cen materiałów budowlanych, kosztów dotyczących sprzętu i kosztów robocizny, ustaloną w oparciu o uznawane niezależne wydawnictwa zapewniające dane na potrzeby kosztorysowania, które są tworzone przez niezależne kapitałowo i osobowo od Wykonawcy podmioty (na potrzeby tej litery jako „uznawane bazy” rozumie się wydawnictwa takie jak Sekoncenbud, Eurocenbud, Orgbud, Wacetob, itp.; przez „niezależność kapitałow</w:t>
      </w:r>
      <w:r w:rsidR="005F5339" w:rsidRPr="002854E7">
        <w:rPr>
          <w:rFonts w:asciiTheme="minorHAnsi" w:hAnsiTheme="minorHAnsi"/>
          <w:color w:val="000000" w:themeColor="text1"/>
        </w:rPr>
        <w:t>ą</w:t>
      </w:r>
      <w:r w:rsidRPr="002854E7">
        <w:rPr>
          <w:rFonts w:asciiTheme="minorHAnsi" w:hAnsiTheme="minorHAnsi"/>
          <w:color w:val="000000" w:themeColor="text1"/>
        </w:rPr>
        <w:t>” rozumie się, że żaden podmiot z grupy kapitałowej Wykonawcy w rozumieniu stosowanych przez niego zasad rachunkowości, ani członek organu zarządzającego Wykonawcy nie posiada w podmiocie zapewniającym wskazane dane więcej niż 5% udziału kapitałowego; „niezależność osobowa” oznacza, że w tworzenie wskazanych baz danych ani w organach podmiotu tworzącego takie bazy danych nie są zaangażowani członkowie Zespołu Projektowego Wykonawcy lub członkowie organu zarządzającego lub nadzorczego Wykonawcy);</w:t>
      </w:r>
    </w:p>
    <w:p w14:paraId="0EA6A35B" w14:textId="77777777" w:rsidR="002B7A06" w:rsidRPr="002854E7" w:rsidRDefault="002B7A06" w:rsidP="00B96C37">
      <w:pPr>
        <w:pStyle w:val="Akapitzlist"/>
        <w:numPr>
          <w:ilvl w:val="2"/>
          <w:numId w:val="48"/>
        </w:numPr>
        <w:spacing w:after="0" w:line="240" w:lineRule="auto"/>
        <w:ind w:left="1134" w:hanging="383"/>
        <w:jc w:val="both"/>
        <w:rPr>
          <w:rFonts w:asciiTheme="minorHAnsi" w:hAnsiTheme="minorHAnsi"/>
          <w:color w:val="000000" w:themeColor="text1"/>
        </w:rPr>
      </w:pPr>
      <w:r w:rsidRPr="002854E7">
        <w:rPr>
          <w:rFonts w:asciiTheme="minorHAnsi" w:hAnsiTheme="minorHAnsi"/>
          <w:color w:val="000000" w:themeColor="text1"/>
        </w:rPr>
        <w:t>opłatę lokalizacyjną nie przekraczającą 10% Ceny Bazowej, w celu pokrycia kosztów logistycznych Wykonawcy,</w:t>
      </w:r>
    </w:p>
    <w:p w14:paraId="29D58A50" w14:textId="77777777" w:rsidR="002B7A06" w:rsidRPr="002854E7" w:rsidRDefault="002B7A06" w:rsidP="00B96C37">
      <w:pPr>
        <w:pStyle w:val="Akapitzlist"/>
        <w:numPr>
          <w:ilvl w:val="2"/>
          <w:numId w:val="48"/>
        </w:numPr>
        <w:spacing w:after="0" w:line="240" w:lineRule="auto"/>
        <w:ind w:left="1134" w:hanging="383"/>
        <w:jc w:val="both"/>
        <w:rPr>
          <w:rFonts w:asciiTheme="minorHAnsi" w:hAnsiTheme="minorHAnsi"/>
          <w:color w:val="000000" w:themeColor="text1"/>
        </w:rPr>
      </w:pPr>
      <w:r w:rsidRPr="002854E7">
        <w:rPr>
          <w:rFonts w:asciiTheme="minorHAnsi" w:hAnsiTheme="minorHAnsi"/>
          <w:color w:val="000000" w:themeColor="text1"/>
        </w:rPr>
        <w:t>wartość odpowiadającą kosztom dostosowania terenu do stworzenia instalacji, ustaloną w oparciu o ceny jednostkowe zawarte w bazach wskazanych w lit. a),</w:t>
      </w:r>
    </w:p>
    <w:p w14:paraId="0027F802" w14:textId="5A3B1C1D" w:rsidR="002B7A06" w:rsidRPr="002854E7" w:rsidRDefault="002B7A06" w:rsidP="00B96C37">
      <w:pPr>
        <w:pStyle w:val="Akapitzlist"/>
        <w:numPr>
          <w:ilvl w:val="2"/>
          <w:numId w:val="48"/>
        </w:numPr>
        <w:spacing w:after="0" w:line="240" w:lineRule="auto"/>
        <w:ind w:left="1134" w:hanging="383"/>
        <w:jc w:val="both"/>
        <w:rPr>
          <w:rFonts w:asciiTheme="minorHAnsi" w:hAnsiTheme="minorHAnsi"/>
          <w:color w:val="000000" w:themeColor="text1"/>
        </w:rPr>
      </w:pPr>
      <w:r w:rsidRPr="002854E7">
        <w:rPr>
          <w:rFonts w:asciiTheme="minorHAnsi" w:hAnsiTheme="minorHAnsi"/>
          <w:color w:val="000000" w:themeColor="text1"/>
        </w:rPr>
        <w:t>marżę technologiczną Wykonawcy</w:t>
      </w:r>
      <w:ins w:id="445" w:author="Autor">
        <w:r w:rsidR="0075192C">
          <w:rPr>
            <w:rFonts w:asciiTheme="minorHAnsi" w:hAnsiTheme="minorHAnsi"/>
            <w:color w:val="000000" w:themeColor="text1"/>
          </w:rPr>
          <w:t>, jako dodatkowy narzut na Cenę Bazową nakładany wedle uznania Wykonawcy,</w:t>
        </w:r>
      </w:ins>
      <w:r w:rsidRPr="002854E7">
        <w:rPr>
          <w:rFonts w:asciiTheme="minorHAnsi" w:hAnsiTheme="minorHAnsi"/>
          <w:color w:val="000000" w:themeColor="text1"/>
        </w:rPr>
        <w:t xml:space="preserve"> nie przekraczającą wartości </w:t>
      </w:r>
      <w:del w:id="446" w:author="Autor">
        <w:r w:rsidRPr="002854E7" w:rsidDel="0075192C">
          <w:rPr>
            <w:rFonts w:asciiTheme="minorHAnsi" w:hAnsiTheme="minorHAnsi"/>
            <w:color w:val="000000" w:themeColor="text1"/>
          </w:rPr>
          <w:delText>20</w:delText>
        </w:r>
      </w:del>
      <w:ins w:id="447" w:author="Autor">
        <w:r w:rsidR="0075192C">
          <w:rPr>
            <w:rFonts w:asciiTheme="minorHAnsi" w:hAnsiTheme="minorHAnsi"/>
            <w:color w:val="000000" w:themeColor="text1"/>
          </w:rPr>
          <w:t>3</w:t>
        </w:r>
        <w:r w:rsidR="0075192C" w:rsidRPr="002854E7">
          <w:rPr>
            <w:rFonts w:asciiTheme="minorHAnsi" w:hAnsiTheme="minorHAnsi"/>
            <w:color w:val="000000" w:themeColor="text1"/>
          </w:rPr>
          <w:t>0</w:t>
        </w:r>
      </w:ins>
      <w:r w:rsidRPr="002854E7">
        <w:rPr>
          <w:rFonts w:asciiTheme="minorHAnsi" w:hAnsiTheme="minorHAnsi"/>
          <w:color w:val="000000" w:themeColor="text1"/>
        </w:rPr>
        <w:t>% Ceny Bazowej,</w:t>
      </w:r>
    </w:p>
    <w:p w14:paraId="14751EDE" w14:textId="77777777" w:rsidR="00F35E5F" w:rsidRPr="002854E7" w:rsidRDefault="002B7A06" w:rsidP="00B96C37">
      <w:pPr>
        <w:pStyle w:val="Akapitzlist"/>
        <w:numPr>
          <w:ilvl w:val="2"/>
          <w:numId w:val="48"/>
        </w:numPr>
        <w:spacing w:after="0" w:line="240" w:lineRule="auto"/>
        <w:ind w:left="1134" w:hanging="383"/>
        <w:jc w:val="both"/>
        <w:rPr>
          <w:rFonts w:asciiTheme="minorHAnsi" w:hAnsiTheme="minorHAnsi"/>
          <w:color w:val="000000" w:themeColor="text1"/>
        </w:rPr>
      </w:pPr>
      <w:r w:rsidRPr="002854E7">
        <w:rPr>
          <w:rFonts w:asciiTheme="minorHAnsi" w:hAnsiTheme="minorHAnsi"/>
          <w:color w:val="000000" w:themeColor="text1"/>
        </w:rPr>
        <w:t>wartość przysługującego NCBR od Wykonawcy zgodnie z Umową udziału w Przychodzie z Komercjalizacji Wyników Prac B+R i Przychodzie z Komercjalizacji Technologii Zależnych</w:t>
      </w:r>
      <w:r w:rsidR="00F35E5F" w:rsidRPr="002854E7">
        <w:rPr>
          <w:rFonts w:asciiTheme="minorHAnsi" w:hAnsiTheme="minorHAnsi"/>
          <w:color w:val="000000" w:themeColor="text1"/>
        </w:rPr>
        <w:t>,</w:t>
      </w:r>
    </w:p>
    <w:p w14:paraId="18620925" w14:textId="1A84BE0D" w:rsidR="002B7A06" w:rsidRPr="002854E7" w:rsidRDefault="00F35E5F" w:rsidP="00B96C37">
      <w:pPr>
        <w:pStyle w:val="Akapitzlist"/>
        <w:numPr>
          <w:ilvl w:val="2"/>
          <w:numId w:val="48"/>
        </w:numPr>
        <w:spacing w:after="0" w:line="240" w:lineRule="auto"/>
        <w:ind w:left="1134" w:hanging="383"/>
        <w:jc w:val="both"/>
        <w:rPr>
          <w:rFonts w:asciiTheme="minorHAnsi" w:hAnsiTheme="minorHAnsi"/>
          <w:color w:val="000000" w:themeColor="text1"/>
        </w:rPr>
      </w:pPr>
      <w:bookmarkStart w:id="448" w:name="_Hlk58563620"/>
      <w:r w:rsidRPr="002854E7">
        <w:rPr>
          <w:rFonts w:asciiTheme="minorHAnsi" w:hAnsiTheme="minorHAnsi"/>
          <w:color w:val="000000" w:themeColor="text1"/>
        </w:rPr>
        <w:t>inne dodatkowe koszty, uzasadnione obiektywnymi i niezależnymi od Wykonawcy okolicznościami, które zostały uprzednio zaakceptowane przez NCBR</w:t>
      </w:r>
      <w:bookmarkEnd w:id="448"/>
      <w:r w:rsidR="002B7A06" w:rsidRPr="002854E7">
        <w:rPr>
          <w:rFonts w:asciiTheme="minorHAnsi" w:hAnsiTheme="minorHAnsi"/>
          <w:color w:val="000000" w:themeColor="text1"/>
        </w:rPr>
        <w:t xml:space="preserve">.     </w:t>
      </w:r>
    </w:p>
    <w:p w14:paraId="7FB64615" w14:textId="74096E0A" w:rsidR="000041CE"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Wykonawca</w:t>
      </w:r>
      <w:r w:rsidR="00FC28E0" w:rsidRPr="002854E7">
        <w:rPr>
          <w:rFonts w:asciiTheme="minorHAnsi" w:hAnsiTheme="minorHAnsi"/>
          <w:color w:val="000000" w:themeColor="text1"/>
        </w:rPr>
        <w:t xml:space="preserve">, </w:t>
      </w:r>
      <w:ins w:id="449" w:author="Autor">
        <w:r w:rsidR="0096691D" w:rsidRPr="002854E7">
          <w:rPr>
            <w:rFonts w:asciiTheme="minorHAnsi" w:hAnsiTheme="minorHAnsi"/>
            <w:color w:val="000000" w:themeColor="text1"/>
          </w:rPr>
          <w:t>pod warunkiem i od uzyskania Wyniku Pozytywnego po Etapie I</w:t>
        </w:r>
        <w:r w:rsidR="00C72E2A" w:rsidRPr="002854E7">
          <w:rPr>
            <w:rFonts w:asciiTheme="minorHAnsi" w:hAnsiTheme="minorHAnsi"/>
            <w:color w:val="000000" w:themeColor="text1"/>
          </w:rPr>
          <w:t xml:space="preserve">I </w:t>
        </w:r>
        <w:r w:rsidR="008E06F2" w:rsidRPr="002854E7">
          <w:rPr>
            <w:rFonts w:asciiTheme="minorHAnsi" w:hAnsiTheme="minorHAnsi"/>
            <w:color w:val="000000" w:themeColor="text1"/>
          </w:rPr>
          <w:t>albo dokonania przez NCBR Odbioru Etapu II z Uwagami</w:t>
        </w:r>
        <w:r w:rsidR="0096691D" w:rsidRPr="002854E7">
          <w:rPr>
            <w:rFonts w:asciiTheme="minorHAnsi" w:hAnsiTheme="minorHAnsi"/>
            <w:color w:val="000000" w:themeColor="text1"/>
          </w:rPr>
          <w:t>,</w:t>
        </w:r>
      </w:ins>
      <w:del w:id="450" w:author="Autor">
        <w:r w:rsidR="00FC28E0" w:rsidRPr="002854E7" w:rsidDel="0096691D">
          <w:rPr>
            <w:rFonts w:asciiTheme="minorHAnsi" w:hAnsiTheme="minorHAnsi"/>
            <w:color w:val="000000" w:themeColor="text1"/>
          </w:rPr>
          <w:delText xml:space="preserve">niezależnie od Etapu na którym zakończył Prace B+R w ramach Umowy, </w:delText>
        </w:r>
        <w:r w:rsidRPr="002854E7" w:rsidDel="0096691D">
          <w:rPr>
            <w:rFonts w:asciiTheme="minorHAnsi" w:hAnsiTheme="minorHAnsi"/>
            <w:color w:val="000000" w:themeColor="text1"/>
          </w:rPr>
          <w:delText xml:space="preserve">każdorazowo </w:delText>
        </w:r>
      </w:del>
      <w:ins w:id="451" w:author="Autor">
        <w:r w:rsidR="00AE3BCB" w:rsidRPr="002854E7">
          <w:rPr>
            <w:rFonts w:asciiTheme="minorHAnsi" w:hAnsiTheme="minorHAnsi"/>
            <w:color w:val="000000" w:themeColor="text1"/>
          </w:rPr>
          <w:t xml:space="preserve"> </w:t>
        </w:r>
      </w:ins>
      <w:r w:rsidRPr="002854E7">
        <w:rPr>
          <w:rFonts w:asciiTheme="minorHAnsi" w:hAnsiTheme="minorHAnsi"/>
          <w:color w:val="000000" w:themeColor="text1"/>
        </w:rPr>
        <w:t xml:space="preserve">zobowiązuje się, że będzie </w:t>
      </w:r>
      <w:ins w:id="452" w:author="Autor">
        <w:r w:rsidR="00AE3BCB" w:rsidRPr="002854E7">
          <w:rPr>
            <w:rFonts w:asciiTheme="minorHAnsi" w:hAnsiTheme="minorHAnsi"/>
            <w:color w:val="000000" w:themeColor="text1"/>
          </w:rPr>
          <w:t xml:space="preserve">każdorazowo </w:t>
        </w:r>
      </w:ins>
      <w:r w:rsidRPr="002854E7">
        <w:rPr>
          <w:rFonts w:asciiTheme="minorHAnsi" w:hAnsiTheme="minorHAnsi"/>
          <w:color w:val="000000" w:themeColor="text1"/>
        </w:rPr>
        <w:t xml:space="preserve">dokonywał Komercjalizacji Wyników Prac B+R na zasadach rynkowych, </w:t>
      </w:r>
      <w:r w:rsidR="00960A44" w:rsidRPr="002854E7">
        <w:rPr>
          <w:rFonts w:asciiTheme="minorHAnsi" w:hAnsiTheme="minorHAnsi"/>
          <w:color w:val="000000" w:themeColor="text1"/>
        </w:rPr>
        <w:t xml:space="preserve">w szczególności </w:t>
      </w:r>
      <w:r w:rsidRPr="002854E7">
        <w:rPr>
          <w:rFonts w:asciiTheme="minorHAnsi" w:hAnsiTheme="minorHAnsi"/>
          <w:color w:val="000000" w:themeColor="text1"/>
        </w:rPr>
        <w:t xml:space="preserve">poprzez udzielenie podmiotom zainteresowanym odpłatnej, niewyłącznej licencji </w:t>
      </w:r>
      <w:r w:rsidRPr="002854E7">
        <w:rPr>
          <w:rFonts w:asciiTheme="minorHAnsi" w:eastAsia="Times New Roman" w:hAnsiTheme="minorHAnsi"/>
          <w:color w:val="000000" w:themeColor="text1"/>
          <w:lang w:eastAsia="ar-SA"/>
        </w:rPr>
        <w:t>(w tym w rozumieniu Ustawy o Prawie Autorskim oraz Ustawy PWP)</w:t>
      </w:r>
      <w:r w:rsidRPr="002854E7">
        <w:rPr>
          <w:rFonts w:asciiTheme="minorHAnsi" w:hAnsiTheme="minorHAnsi"/>
          <w:color w:val="000000" w:themeColor="text1"/>
        </w:rPr>
        <w:t xml:space="preserve"> do korzystania z Wyników Prac B+R i przedmiotów Background IP w zakresie określonym przez ofertę podmiotu zainteresowanego</w:t>
      </w:r>
      <w:r w:rsidR="00B53703" w:rsidRPr="002854E7">
        <w:rPr>
          <w:rFonts w:asciiTheme="minorHAnsi" w:hAnsiTheme="minorHAnsi"/>
          <w:color w:val="000000" w:themeColor="text1"/>
        </w:rPr>
        <w:t>, na warunkach FRAND (tj. </w:t>
      </w:r>
      <w:r w:rsidRPr="002854E7">
        <w:rPr>
          <w:rFonts w:asciiTheme="minorHAnsi" w:hAnsiTheme="minorHAnsi"/>
          <w:color w:val="000000" w:themeColor="text1"/>
        </w:rPr>
        <w:t xml:space="preserve">Komercjalizacja Wyników Prac B+R będzie </w:t>
      </w:r>
      <w:r w:rsidR="00510725" w:rsidRPr="002854E7">
        <w:rPr>
          <w:rFonts w:asciiTheme="minorHAnsi" w:hAnsiTheme="minorHAnsi"/>
          <w:color w:val="000000" w:themeColor="text1"/>
        </w:rPr>
        <w:t xml:space="preserve">odbywała </w:t>
      </w:r>
      <w:r w:rsidRPr="002854E7">
        <w:rPr>
          <w:rFonts w:asciiTheme="minorHAnsi" w:hAnsiTheme="minorHAnsi"/>
          <w:color w:val="000000" w:themeColor="text1"/>
        </w:rPr>
        <w:t>się uczciw</w:t>
      </w:r>
      <w:r w:rsidR="00510725" w:rsidRPr="002854E7">
        <w:rPr>
          <w:rFonts w:asciiTheme="minorHAnsi" w:hAnsiTheme="minorHAnsi"/>
          <w:color w:val="000000" w:themeColor="text1"/>
        </w:rPr>
        <w:t>i</w:t>
      </w:r>
      <w:r w:rsidRPr="002854E7">
        <w:rPr>
          <w:rFonts w:asciiTheme="minorHAnsi" w:hAnsiTheme="minorHAnsi"/>
          <w:color w:val="000000" w:themeColor="text1"/>
        </w:rPr>
        <w:t>e, należycie i w sposób niedyskryminujący jakichkolwiek podmiotów)</w:t>
      </w:r>
      <w:r w:rsidR="0083005C" w:rsidRPr="002854E7">
        <w:rPr>
          <w:rFonts w:asciiTheme="minorHAnsi" w:hAnsiTheme="minorHAnsi"/>
          <w:color w:val="000000" w:themeColor="text1"/>
        </w:rPr>
        <w:t xml:space="preserve"> i za rynkowym wynagrodzeniem/opłatą </w:t>
      </w:r>
      <w:r w:rsidR="005552E3" w:rsidRPr="002854E7">
        <w:rPr>
          <w:rFonts w:asciiTheme="minorHAnsi" w:hAnsiTheme="minorHAnsi"/>
          <w:color w:val="000000" w:themeColor="text1"/>
        </w:rPr>
        <w:t>licencyjną</w:t>
      </w:r>
      <w:r w:rsidRPr="002854E7">
        <w:rPr>
          <w:rFonts w:asciiTheme="minorHAnsi" w:hAnsiTheme="minorHAnsi"/>
          <w:color w:val="000000" w:themeColor="text1"/>
        </w:rPr>
        <w:t xml:space="preserve">. Wykonawca zobowiązuje się, że nie </w:t>
      </w:r>
      <w:r w:rsidRPr="002854E7">
        <w:rPr>
          <w:rFonts w:asciiTheme="minorHAnsi" w:hAnsiTheme="minorHAnsi"/>
          <w:color w:val="000000" w:themeColor="text1"/>
        </w:rPr>
        <w:lastRenderedPageBreak/>
        <w:t xml:space="preserve">odmówi, bez uprzedniej zgody NCBR wyrażonej w formie pisemnej (pod rygorem nieważności), udzielenia licencji podmiotowi zainteresowanemu, jeśli </w:t>
      </w:r>
      <w:r w:rsidR="005552E3" w:rsidRPr="002854E7">
        <w:rPr>
          <w:rFonts w:asciiTheme="minorHAnsi" w:hAnsiTheme="minorHAnsi"/>
          <w:color w:val="000000" w:themeColor="text1"/>
        </w:rPr>
        <w:t>warunki,</w:t>
      </w:r>
      <w:r w:rsidRPr="002854E7">
        <w:rPr>
          <w:rFonts w:asciiTheme="minorHAnsi" w:hAnsiTheme="minorHAnsi"/>
          <w:color w:val="000000" w:themeColor="text1"/>
        </w:rPr>
        <w:t xml:space="preserve"> na których podmiot zainteresowany chce korzystać z licencji odpowiadają warunkom rynkowym. </w:t>
      </w:r>
      <w:ins w:id="453" w:author="Autor">
        <w:r w:rsidR="000041CE" w:rsidRPr="002854E7">
          <w:rPr>
            <w:rFonts w:asciiTheme="minorHAnsi" w:hAnsiTheme="minorHAnsi"/>
            <w:color w:val="000000" w:themeColor="text1"/>
          </w:rPr>
          <w:t xml:space="preserve">W przypadku Komercjalizacji Wyników Prac B+R w drodze udzielenia </w:t>
        </w:r>
        <w:del w:id="454" w:author="Autor">
          <w:r w:rsidR="000041CE" w:rsidRPr="002854E7" w:rsidDel="000C7187">
            <w:rPr>
              <w:rFonts w:asciiTheme="minorHAnsi" w:hAnsiTheme="minorHAnsi"/>
              <w:color w:val="000000" w:themeColor="text1"/>
            </w:rPr>
            <w:delText xml:space="preserve">udzielenie </w:delText>
          </w:r>
        </w:del>
        <w:r w:rsidR="000041CE" w:rsidRPr="002854E7">
          <w:rPr>
            <w:rFonts w:asciiTheme="minorHAnsi" w:hAnsiTheme="minorHAnsi"/>
            <w:color w:val="000000" w:themeColor="text1"/>
          </w:rPr>
          <w:t xml:space="preserve">licencji na korzystanie z Wyników Prac B+R </w:t>
        </w:r>
        <w:r w:rsidR="003E27BF">
          <w:rPr>
            <w:rFonts w:asciiTheme="minorHAnsi" w:hAnsiTheme="minorHAnsi"/>
            <w:color w:val="000000" w:themeColor="text1"/>
          </w:rPr>
          <w:t xml:space="preserve">lub Background IP </w:t>
        </w:r>
        <w:r w:rsidR="000041CE" w:rsidRPr="002854E7">
          <w:rPr>
            <w:rFonts w:asciiTheme="minorHAnsi" w:hAnsiTheme="minorHAnsi"/>
            <w:color w:val="000000" w:themeColor="text1"/>
          </w:rPr>
          <w:t xml:space="preserve">w działalności prowadzonej przez osobę trzecią,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w:t>
        </w:r>
        <w:r w:rsidR="003E27BF">
          <w:rPr>
            <w:rFonts w:asciiTheme="minorHAnsi" w:hAnsiTheme="minorHAnsi"/>
            <w:color w:val="000000" w:themeColor="text1"/>
          </w:rPr>
          <w:t xml:space="preserve">lub Background IP </w:t>
        </w:r>
        <w:r w:rsidR="000041CE" w:rsidRPr="002854E7">
          <w:rPr>
            <w:rFonts w:asciiTheme="minorHAnsi" w:hAnsiTheme="minorHAnsi"/>
            <w:color w:val="000000" w:themeColor="text1"/>
          </w:rPr>
          <w:t>zgodnie z ich przeznaczeniem przez podmiot trzeci.</w:t>
        </w:r>
      </w:ins>
    </w:p>
    <w:p w14:paraId="62E0683E" w14:textId="4B552344" w:rsidR="004E0092" w:rsidRPr="002854E7" w:rsidRDefault="00C51122" w:rsidP="000041CE">
      <w:pPr>
        <w:pStyle w:val="Akapitzlist"/>
        <w:spacing w:after="0" w:line="240" w:lineRule="auto"/>
        <w:ind w:left="426"/>
        <w:jc w:val="both"/>
        <w:rPr>
          <w:rFonts w:asciiTheme="minorHAnsi" w:hAnsiTheme="minorHAnsi"/>
          <w:color w:val="000000" w:themeColor="text1"/>
        </w:rPr>
      </w:pPr>
      <w:ins w:id="455" w:author="Autor">
        <w:r w:rsidRPr="002854E7">
          <w:rPr>
            <w:rFonts w:asciiTheme="minorHAnsi" w:hAnsiTheme="minorHAnsi"/>
            <w:color w:val="000000" w:themeColor="text1"/>
          </w:rPr>
          <w:t xml:space="preserve">W przypadku, w którym dany podmiot trzeci uzyskał prawo do korzystania z Wyników Prac B+R od NCBR na zasadach wynikających z </w:t>
        </w:r>
        <w:r w:rsidRPr="002854E7">
          <w:rPr>
            <w:rFonts w:asciiTheme="minorHAnsi" w:hAnsiTheme="minorHAnsi"/>
            <w:color w:val="000000" w:themeColor="text1"/>
          </w:rPr>
          <w:fldChar w:fldCharType="begin"/>
        </w:r>
        <w:r w:rsidRPr="002854E7">
          <w:rPr>
            <w:rFonts w:asciiTheme="minorHAnsi" w:hAnsiTheme="minorHAnsi"/>
            <w:color w:val="000000" w:themeColor="text1"/>
          </w:rPr>
          <w:instrText xml:space="preserve"> REF _Ref509403918 \r \h </w:instrText>
        </w:r>
      </w:ins>
      <w:r w:rsidR="002854E7">
        <w:rPr>
          <w:rFonts w:asciiTheme="minorHAnsi" w:hAnsiTheme="minorHAnsi"/>
          <w:color w:val="000000" w:themeColor="text1"/>
        </w:rPr>
        <w:instrText xml:space="preserve"> \* MERGEFORMAT </w:instrText>
      </w:r>
      <w:r w:rsidRPr="002854E7">
        <w:rPr>
          <w:rFonts w:asciiTheme="minorHAnsi" w:hAnsiTheme="minorHAnsi"/>
          <w:color w:val="000000" w:themeColor="text1"/>
        </w:rPr>
      </w:r>
      <w:ins w:id="456" w:author="Autor">
        <w:r w:rsidRPr="002854E7">
          <w:rPr>
            <w:rFonts w:asciiTheme="minorHAnsi" w:hAnsiTheme="minorHAnsi"/>
            <w:color w:val="000000" w:themeColor="text1"/>
          </w:rPr>
          <w:fldChar w:fldCharType="separate"/>
        </w:r>
        <w:r w:rsidR="00EB3B9C">
          <w:rPr>
            <w:rFonts w:asciiTheme="minorHAnsi" w:hAnsiTheme="minorHAnsi"/>
            <w:color w:val="000000" w:themeColor="text1"/>
          </w:rPr>
          <w:t>ART. 30</w:t>
        </w:r>
        <w:r w:rsidRPr="002854E7">
          <w:rPr>
            <w:rFonts w:asciiTheme="minorHAnsi" w:hAnsiTheme="minorHAnsi"/>
            <w:color w:val="000000" w:themeColor="text1"/>
          </w:rPr>
          <w:fldChar w:fldCharType="end"/>
        </w:r>
        <w:r w:rsidRPr="002854E7">
          <w:rPr>
            <w:rFonts w:asciiTheme="minorHAnsi" w:hAnsiTheme="minorHAnsi"/>
            <w:color w:val="000000" w:themeColor="text1"/>
          </w:rPr>
          <w:t xml:space="preserve">, Wykonawca jest zobowiązany niezwłocznie udzielić takiemu podmiotowi na jego żądanie licencji na korzystanie z przedmiotów Background IP, w zakresie niezbędnym do korzystania z Wyników Prac B+R zgodnie z ich przeznaczeniem – przy czym do wskazanego zobowiązania zdania poprzedzające tego paragrafu stosuje się wprost, w szczególności licencja na Background IP będzie udzielana na warunkach FRAND (tj. będzie odbywała się uczciwie, należycie i w sposób niedyskryminujący jakichkolwiek podmiotów) i za rynkowym wynagrodzeniem/opłatą licencyjną. Do udzielania licencji </w:t>
        </w:r>
        <w:r w:rsidR="003E728C" w:rsidRPr="002854E7">
          <w:rPr>
            <w:rFonts w:asciiTheme="minorHAnsi" w:hAnsiTheme="minorHAnsi"/>
            <w:color w:val="000000" w:themeColor="text1"/>
          </w:rPr>
          <w:t xml:space="preserve">podmiotom trzecim </w:t>
        </w:r>
        <w:r w:rsidRPr="002854E7">
          <w:rPr>
            <w:rFonts w:asciiTheme="minorHAnsi" w:hAnsiTheme="minorHAnsi"/>
            <w:color w:val="000000" w:themeColor="text1"/>
          </w:rPr>
          <w:t xml:space="preserve">na Background IP zgodnie z niniejszym paragrafem postanowienia </w:t>
        </w:r>
        <w:r w:rsidRPr="002854E7">
          <w:rPr>
            <w:rFonts w:asciiTheme="minorHAnsi" w:hAnsiTheme="minorHAnsi"/>
            <w:color w:val="000000" w:themeColor="text1"/>
          </w:rPr>
          <w:fldChar w:fldCharType="begin"/>
        </w:r>
        <w:r w:rsidRPr="002854E7">
          <w:rPr>
            <w:rFonts w:asciiTheme="minorHAnsi" w:hAnsiTheme="minorHAnsi"/>
            <w:color w:val="000000" w:themeColor="text1"/>
          </w:rPr>
          <w:instrText xml:space="preserve"> REF _Ref509242483 \r \h  \* MERGEFORMAT </w:instrText>
        </w:r>
      </w:ins>
      <w:r w:rsidRPr="002854E7">
        <w:rPr>
          <w:rFonts w:asciiTheme="minorHAnsi" w:hAnsiTheme="minorHAnsi"/>
          <w:color w:val="000000" w:themeColor="text1"/>
        </w:rPr>
      </w:r>
      <w:ins w:id="457" w:author="Autor">
        <w:r w:rsidRPr="002854E7">
          <w:rPr>
            <w:rFonts w:asciiTheme="minorHAnsi" w:hAnsiTheme="minorHAnsi"/>
            <w:color w:val="000000" w:themeColor="text1"/>
          </w:rPr>
          <w:fldChar w:fldCharType="separate"/>
        </w:r>
        <w:r w:rsidR="00EB3B9C">
          <w:rPr>
            <w:rFonts w:asciiTheme="minorHAnsi" w:hAnsiTheme="minorHAnsi"/>
            <w:color w:val="000000" w:themeColor="text1"/>
          </w:rPr>
          <w:t>§4</w:t>
        </w:r>
        <w:r w:rsidRPr="002854E7">
          <w:rPr>
            <w:rFonts w:asciiTheme="minorHAnsi" w:hAnsiTheme="minorHAnsi"/>
            <w:color w:val="000000" w:themeColor="text1"/>
          </w:rPr>
          <w:fldChar w:fldCharType="end"/>
        </w:r>
        <w:r w:rsidRPr="002854E7">
          <w:rPr>
            <w:rFonts w:asciiTheme="minorHAnsi" w:hAnsiTheme="minorHAnsi"/>
            <w:color w:val="000000" w:themeColor="text1"/>
          </w:rPr>
          <w:t xml:space="preserve"> stosuje się odpowiednio.</w:t>
        </w:r>
        <w:r w:rsidR="003E728C" w:rsidRPr="002854E7">
          <w:rPr>
            <w:rFonts w:asciiTheme="minorHAnsi" w:hAnsiTheme="minorHAnsi"/>
            <w:color w:val="000000" w:themeColor="text1"/>
          </w:rPr>
          <w:t xml:space="preserve"> W zakresie w którym Wykonawca nie dysponuje całością praw własności intelektualnej do Background IP jest zobowiązany w miejsce udzielenia licencji przedstawić podmiotom trzecim (wskazanym w zdaniach poprzedzających) na swój koszt i w ramach Wynagrodzenia Podstawowego, o którym mowa w </w:t>
        </w:r>
        <w:r w:rsidR="003E728C" w:rsidRPr="002854E7">
          <w:rPr>
            <w:rFonts w:asciiTheme="minorHAnsi" w:hAnsiTheme="minorHAnsi"/>
            <w:color w:val="000000" w:themeColor="text1"/>
          </w:rPr>
          <w:fldChar w:fldCharType="begin"/>
        </w:r>
        <w:r w:rsidR="003E728C" w:rsidRPr="002854E7">
          <w:rPr>
            <w:rFonts w:asciiTheme="minorHAnsi" w:hAnsiTheme="minorHAnsi"/>
            <w:color w:val="000000" w:themeColor="text1"/>
          </w:rPr>
          <w:instrText xml:space="preserve"> REF _Ref479976521 \r \h </w:instrText>
        </w:r>
      </w:ins>
      <w:r w:rsidR="002854E7">
        <w:rPr>
          <w:rFonts w:asciiTheme="minorHAnsi" w:hAnsiTheme="minorHAnsi"/>
          <w:color w:val="000000" w:themeColor="text1"/>
        </w:rPr>
        <w:instrText xml:space="preserve"> \* MERGEFORMAT </w:instrText>
      </w:r>
      <w:r w:rsidR="003E728C" w:rsidRPr="002854E7">
        <w:rPr>
          <w:rFonts w:asciiTheme="minorHAnsi" w:hAnsiTheme="minorHAnsi"/>
          <w:color w:val="000000" w:themeColor="text1"/>
        </w:rPr>
      </w:r>
      <w:r w:rsidR="003E728C" w:rsidRPr="002854E7">
        <w:rPr>
          <w:rFonts w:asciiTheme="minorHAnsi" w:hAnsiTheme="minorHAnsi"/>
          <w:color w:val="000000" w:themeColor="text1"/>
        </w:rPr>
        <w:fldChar w:fldCharType="separate"/>
      </w:r>
      <w:ins w:id="458" w:author="Autor">
        <w:r w:rsidR="00EB3B9C">
          <w:rPr>
            <w:rFonts w:asciiTheme="minorHAnsi" w:hAnsiTheme="minorHAnsi"/>
            <w:color w:val="000000" w:themeColor="text1"/>
          </w:rPr>
          <w:t>ART. 23</w:t>
        </w:r>
        <w:r w:rsidR="003E728C" w:rsidRPr="002854E7">
          <w:rPr>
            <w:rFonts w:asciiTheme="minorHAnsi" w:hAnsiTheme="minorHAnsi"/>
            <w:color w:val="000000" w:themeColor="text1"/>
          </w:rPr>
          <w:fldChar w:fldCharType="end"/>
        </w:r>
        <w:r w:rsidR="003E728C" w:rsidRPr="002854E7">
          <w:rPr>
            <w:rFonts w:asciiTheme="minorHAnsi" w:hAnsi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ins>
    </w:p>
    <w:p w14:paraId="560C077C" w14:textId="77777777" w:rsidR="00970A7B"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Zbycie Foreground IP, w częś</w:t>
      </w:r>
      <w:r w:rsidR="00476476" w:rsidRPr="002854E7">
        <w:rPr>
          <w:rFonts w:asciiTheme="minorHAnsi" w:hAnsiTheme="minorHAnsi"/>
          <w:color w:val="000000" w:themeColor="text1"/>
        </w:rPr>
        <w:t>ci</w:t>
      </w:r>
      <w:r w:rsidRPr="002854E7">
        <w:rPr>
          <w:rFonts w:asciiTheme="minorHAnsi" w:hAnsiTheme="minorHAnsi"/>
          <w:color w:val="000000" w:themeColor="text1"/>
        </w:rPr>
        <w:t xml:space="preserve"> lub w całości, </w:t>
      </w:r>
      <w:r w:rsidR="00970A7B" w:rsidRPr="002854E7">
        <w:rPr>
          <w:rFonts w:asciiTheme="minorHAnsi" w:hAnsiTheme="minorHAnsi"/>
          <w:color w:val="000000" w:themeColor="text1"/>
        </w:rPr>
        <w:t xml:space="preserve">bez uprzedniej zgody NCBR wyrażonej w formie pisemnej pod rygorem nieważności, </w:t>
      </w:r>
      <w:r w:rsidRPr="002854E7">
        <w:rPr>
          <w:rFonts w:asciiTheme="minorHAnsi" w:hAnsiTheme="minorHAnsi"/>
          <w:color w:val="000000" w:themeColor="text1"/>
        </w:rPr>
        <w:t>nie będzie uznane w żadnym przypadku za Komercjalizację Wyników Prac B+R dokonaną zgodnie z Umową.</w:t>
      </w:r>
      <w:bookmarkEnd w:id="438"/>
      <w:r w:rsidRPr="002854E7">
        <w:rPr>
          <w:rFonts w:asciiTheme="minorHAnsi" w:hAnsiTheme="minorHAnsi"/>
          <w:color w:val="000000" w:themeColor="text1"/>
        </w:rPr>
        <w:t xml:space="preserve"> </w:t>
      </w:r>
      <w:bookmarkEnd w:id="439"/>
      <w:r w:rsidR="00970A7B" w:rsidRPr="002854E7">
        <w:rPr>
          <w:rFonts w:asciiTheme="minorHAnsi" w:hAnsiTheme="minorHAnsi"/>
          <w:color w:val="000000" w:themeColor="text1"/>
        </w:rPr>
        <w:t>NCBR nie odmówi zgody na zbycie części lub całości Foreground IP, jeśli</w:t>
      </w:r>
      <w:r w:rsidR="00043574" w:rsidRPr="002854E7">
        <w:rPr>
          <w:rFonts w:asciiTheme="minorHAnsi" w:hAnsiTheme="minorHAnsi"/>
          <w:color w:val="000000" w:themeColor="text1"/>
        </w:rPr>
        <w:t xml:space="preserve"> zostaną łącznie spełnione następujące warunki</w:t>
      </w:r>
      <w:r w:rsidR="00970A7B" w:rsidRPr="002854E7">
        <w:rPr>
          <w:rFonts w:asciiTheme="minorHAnsi" w:hAnsiTheme="minorHAnsi"/>
          <w:color w:val="000000" w:themeColor="text1"/>
        </w:rPr>
        <w:t>:</w:t>
      </w:r>
    </w:p>
    <w:p w14:paraId="26880EA5" w14:textId="77777777" w:rsidR="004E0092" w:rsidRPr="002854E7" w:rsidRDefault="00970A7B" w:rsidP="00B96C37">
      <w:pPr>
        <w:pStyle w:val="Akapitzlist"/>
        <w:numPr>
          <w:ilvl w:val="1"/>
          <w:numId w:val="4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Wykonawca zapewni NCBR, że nabywca Foreground IP zagwarantuje NCBR i podmiotom </w:t>
      </w:r>
      <w:r w:rsidR="00043574" w:rsidRPr="002854E7">
        <w:rPr>
          <w:rFonts w:asciiTheme="minorHAnsi" w:hAnsiTheme="minorHAnsi"/>
          <w:color w:val="000000" w:themeColor="text1"/>
        </w:rPr>
        <w:t xml:space="preserve">upoważnionym </w:t>
      </w:r>
      <w:r w:rsidRPr="002854E7">
        <w:rPr>
          <w:rFonts w:asciiTheme="minorHAnsi" w:hAnsiTheme="minorHAnsi"/>
          <w:color w:val="000000" w:themeColor="text1"/>
        </w:rPr>
        <w:t xml:space="preserve">przez NCBR zgodnie z Umową, korzystanie z Foreground IP </w:t>
      </w:r>
      <w:r w:rsidR="00043574" w:rsidRPr="002854E7">
        <w:rPr>
          <w:rFonts w:asciiTheme="minorHAnsi" w:hAnsiTheme="minorHAnsi"/>
          <w:color w:val="000000" w:themeColor="text1"/>
        </w:rPr>
        <w:t xml:space="preserve">w zakresie zgodnym </w:t>
      </w:r>
      <w:r w:rsidRPr="002854E7">
        <w:rPr>
          <w:rFonts w:asciiTheme="minorHAnsi" w:hAnsiTheme="minorHAnsi"/>
          <w:color w:val="000000" w:themeColor="text1"/>
        </w:rPr>
        <w:t xml:space="preserve">z </w:t>
      </w:r>
      <w:r w:rsidR="0059000B" w:rsidRPr="002854E7">
        <w:rPr>
          <w:rFonts w:asciiTheme="minorHAnsi" w:hAnsiTheme="minorHAnsi"/>
          <w:color w:val="000000" w:themeColor="text1"/>
        </w:rPr>
        <w:t>Umową</w:t>
      </w:r>
      <w:r w:rsidRPr="002854E7">
        <w:rPr>
          <w:rFonts w:asciiTheme="minorHAnsi" w:hAnsiTheme="minorHAnsi"/>
          <w:color w:val="000000" w:themeColor="text1"/>
        </w:rPr>
        <w:t>,</w:t>
      </w:r>
    </w:p>
    <w:p w14:paraId="4CA68750" w14:textId="77777777" w:rsidR="00970A7B" w:rsidRPr="002854E7" w:rsidRDefault="00970A7B" w:rsidP="00B96C37">
      <w:pPr>
        <w:pStyle w:val="Akapitzlist"/>
        <w:numPr>
          <w:ilvl w:val="1"/>
          <w:numId w:val="48"/>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cena </w:t>
      </w:r>
      <w:r w:rsidR="00E77860" w:rsidRPr="002854E7">
        <w:rPr>
          <w:rFonts w:asciiTheme="minorHAnsi" w:hAnsiTheme="minorHAnsi"/>
          <w:color w:val="000000" w:themeColor="text1"/>
        </w:rPr>
        <w:t xml:space="preserve">za zbycie </w:t>
      </w:r>
      <w:r w:rsidRPr="002854E7">
        <w:rPr>
          <w:rFonts w:asciiTheme="minorHAnsi" w:hAnsiTheme="minorHAnsi"/>
          <w:color w:val="000000" w:themeColor="text1"/>
        </w:rPr>
        <w:t>Foreground IP:</w:t>
      </w:r>
    </w:p>
    <w:p w14:paraId="2BA1EAD2" w14:textId="6226C481" w:rsidR="00970A7B" w:rsidRPr="002854E7" w:rsidRDefault="00970A7B" w:rsidP="00B96C37">
      <w:pPr>
        <w:pStyle w:val="Akapitzlist"/>
        <w:numPr>
          <w:ilvl w:val="2"/>
          <w:numId w:val="48"/>
        </w:numPr>
        <w:spacing w:after="0" w:line="240" w:lineRule="auto"/>
        <w:ind w:left="1134" w:hanging="425"/>
        <w:jc w:val="both"/>
        <w:rPr>
          <w:rFonts w:asciiTheme="minorHAnsi" w:hAnsiTheme="minorHAnsi"/>
          <w:color w:val="000000" w:themeColor="text1"/>
        </w:rPr>
      </w:pPr>
      <w:r w:rsidRPr="002854E7">
        <w:rPr>
          <w:rFonts w:asciiTheme="minorHAnsi" w:hAnsiTheme="minorHAnsi"/>
          <w:color w:val="000000" w:themeColor="text1"/>
        </w:rPr>
        <w:t>jest nie mniejsza niż kwota</w:t>
      </w:r>
      <w:r w:rsidR="00754738" w:rsidRPr="002854E7">
        <w:rPr>
          <w:rFonts w:asciiTheme="minorHAnsi" w:hAnsiTheme="minorHAnsi"/>
          <w:color w:val="000000" w:themeColor="text1"/>
        </w:rPr>
        <w:t xml:space="preserve"> </w:t>
      </w:r>
      <w:r w:rsidR="00B67AA9" w:rsidRPr="002854E7">
        <w:rPr>
          <w:rFonts w:asciiTheme="minorHAnsi" w:hAnsiTheme="minorHAnsi"/>
          <w:color w:val="000000" w:themeColor="text1"/>
        </w:rPr>
        <w:t xml:space="preserve">pozwalająca NCBR uzyskać udział w Przychodzie z Komercjalizacji Wyników Prac B+R zgodnie </w:t>
      </w:r>
      <w:r w:rsidR="00B67AA9" w:rsidRPr="002854E7">
        <w:rPr>
          <w:rFonts w:asciiTheme="minorHAnsi" w:hAnsiTheme="minorHAnsi"/>
          <w:color w:val="000000" w:themeColor="text1"/>
          <w:shd w:val="clear" w:color="auto" w:fill="E6E6E6"/>
        </w:rPr>
        <w:fldChar w:fldCharType="begin"/>
      </w:r>
      <w:r w:rsidR="00B67AA9" w:rsidRPr="002854E7">
        <w:rPr>
          <w:rFonts w:asciiTheme="minorHAnsi" w:hAnsiTheme="minorHAnsi"/>
          <w:color w:val="000000" w:themeColor="text1"/>
        </w:rPr>
        <w:instrText xml:space="preserve"> REF _Ref509404122 \n \h </w:instrText>
      </w:r>
      <w:r w:rsidR="005C7FCC" w:rsidRPr="002854E7">
        <w:rPr>
          <w:rFonts w:asciiTheme="minorHAnsi" w:hAnsiTheme="minorHAnsi"/>
          <w:color w:val="000000" w:themeColor="text1"/>
        </w:rPr>
        <w:instrText xml:space="preserve"> \* MERGEFORMAT </w:instrText>
      </w:r>
      <w:r w:rsidR="00B67AA9" w:rsidRPr="002854E7">
        <w:rPr>
          <w:rFonts w:asciiTheme="minorHAnsi" w:hAnsiTheme="minorHAnsi"/>
          <w:color w:val="000000" w:themeColor="text1"/>
          <w:shd w:val="clear" w:color="auto" w:fill="E6E6E6"/>
        </w:rPr>
      </w:r>
      <w:r w:rsidR="00B67AA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29</w:t>
      </w:r>
      <w:r w:rsidR="00B67AA9" w:rsidRPr="002854E7">
        <w:rPr>
          <w:rFonts w:asciiTheme="minorHAnsi" w:hAnsiTheme="minorHAnsi"/>
          <w:color w:val="000000" w:themeColor="text1"/>
          <w:shd w:val="clear" w:color="auto" w:fill="E6E6E6"/>
        </w:rPr>
        <w:fldChar w:fldCharType="end"/>
      </w:r>
      <w:r w:rsidR="00B67AA9" w:rsidRPr="002854E7">
        <w:rPr>
          <w:rFonts w:asciiTheme="minorHAnsi" w:hAnsiTheme="minorHAnsi"/>
          <w:color w:val="000000" w:themeColor="text1"/>
        </w:rPr>
        <w:t xml:space="preserve"> </w:t>
      </w:r>
      <w:r w:rsidR="00B67AA9" w:rsidRPr="002854E7">
        <w:rPr>
          <w:rFonts w:asciiTheme="minorHAnsi" w:hAnsiTheme="minorHAnsi"/>
          <w:color w:val="000000" w:themeColor="text1"/>
          <w:shd w:val="clear" w:color="auto" w:fill="E6E6E6"/>
        </w:rPr>
        <w:fldChar w:fldCharType="begin"/>
      </w:r>
      <w:r w:rsidR="00B67AA9" w:rsidRPr="002854E7">
        <w:rPr>
          <w:rFonts w:asciiTheme="minorHAnsi" w:hAnsiTheme="minorHAnsi"/>
          <w:color w:val="000000" w:themeColor="text1"/>
        </w:rPr>
        <w:instrText xml:space="preserve"> REF _Ref42452713 \n \h </w:instrText>
      </w:r>
      <w:r w:rsidR="005C7FCC" w:rsidRPr="002854E7">
        <w:rPr>
          <w:rFonts w:asciiTheme="minorHAnsi" w:hAnsiTheme="minorHAnsi"/>
          <w:color w:val="000000" w:themeColor="text1"/>
        </w:rPr>
        <w:instrText xml:space="preserve"> \* MERGEFORMAT </w:instrText>
      </w:r>
      <w:r w:rsidR="00B67AA9" w:rsidRPr="002854E7">
        <w:rPr>
          <w:rFonts w:asciiTheme="minorHAnsi" w:hAnsiTheme="minorHAnsi"/>
          <w:color w:val="000000" w:themeColor="text1"/>
          <w:shd w:val="clear" w:color="auto" w:fill="E6E6E6"/>
        </w:rPr>
      </w:r>
      <w:r w:rsidR="00B67AA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§6</w:t>
      </w:r>
      <w:r w:rsidR="00B67AA9" w:rsidRPr="002854E7">
        <w:rPr>
          <w:rFonts w:asciiTheme="minorHAnsi" w:hAnsiTheme="minorHAnsi"/>
          <w:color w:val="000000" w:themeColor="text1"/>
          <w:shd w:val="clear" w:color="auto" w:fill="E6E6E6"/>
        </w:rPr>
        <w:fldChar w:fldCharType="end"/>
      </w:r>
      <w:r w:rsidR="00B67AA9" w:rsidRPr="002854E7">
        <w:rPr>
          <w:rFonts w:asciiTheme="minorHAnsi" w:hAnsiTheme="minorHAnsi"/>
          <w:color w:val="000000" w:themeColor="text1"/>
        </w:rPr>
        <w:t xml:space="preserve"> lit. b.</w:t>
      </w:r>
      <w:r w:rsidR="00963FE5" w:rsidRPr="002854E7">
        <w:rPr>
          <w:rFonts w:asciiTheme="minorHAnsi" w:hAnsiTheme="minorHAnsi" w:cstheme="minorHAnsi"/>
          <w:color w:val="000000" w:themeColor="text1"/>
        </w:rPr>
        <w:t>,</w:t>
      </w:r>
      <w:r w:rsidR="00963FE5" w:rsidRPr="002854E7">
        <w:rPr>
          <w:rFonts w:asciiTheme="minorHAnsi" w:hAnsiTheme="minorHAnsi"/>
          <w:color w:val="000000" w:themeColor="text1"/>
        </w:rPr>
        <w:t xml:space="preserve"> </w:t>
      </w:r>
      <w:r w:rsidRPr="002854E7">
        <w:rPr>
          <w:rFonts w:asciiTheme="minorHAnsi" w:hAnsiTheme="minorHAnsi"/>
          <w:color w:val="000000" w:themeColor="text1"/>
        </w:rPr>
        <w:t>oraz</w:t>
      </w:r>
    </w:p>
    <w:p w14:paraId="7DBA3D32" w14:textId="5DA7041E" w:rsidR="00970A7B" w:rsidRPr="002854E7" w:rsidRDefault="00871B3A" w:rsidP="00B96C37">
      <w:pPr>
        <w:pStyle w:val="Akapitzlist"/>
        <w:numPr>
          <w:ilvl w:val="2"/>
          <w:numId w:val="48"/>
        </w:numPr>
        <w:spacing w:after="0" w:line="240" w:lineRule="auto"/>
        <w:ind w:left="1134" w:hanging="425"/>
        <w:jc w:val="both"/>
        <w:rPr>
          <w:rFonts w:asciiTheme="minorHAnsi" w:hAnsiTheme="minorHAnsi"/>
          <w:color w:val="000000" w:themeColor="text1"/>
        </w:rPr>
      </w:pPr>
      <w:r w:rsidRPr="002854E7">
        <w:rPr>
          <w:rFonts w:asciiTheme="minorHAnsi" w:hAnsiTheme="minorHAnsi"/>
          <w:color w:val="000000" w:themeColor="text1"/>
        </w:rPr>
        <w:t xml:space="preserve">jest równa </w:t>
      </w:r>
      <w:r w:rsidR="00970A7B" w:rsidRPr="002854E7">
        <w:rPr>
          <w:rFonts w:asciiTheme="minorHAnsi" w:hAnsiTheme="minorHAnsi"/>
          <w:color w:val="000000" w:themeColor="text1"/>
        </w:rPr>
        <w:t>w</w:t>
      </w:r>
      <w:r w:rsidRPr="002854E7">
        <w:rPr>
          <w:rFonts w:asciiTheme="minorHAnsi" w:hAnsiTheme="minorHAnsi"/>
          <w:color w:val="000000" w:themeColor="text1"/>
        </w:rPr>
        <w:t>artości</w:t>
      </w:r>
      <w:r w:rsidR="00970A7B" w:rsidRPr="002854E7">
        <w:rPr>
          <w:rFonts w:asciiTheme="minorHAnsi" w:hAnsiTheme="minorHAnsi"/>
          <w:color w:val="000000" w:themeColor="text1"/>
        </w:rPr>
        <w:t xml:space="preserve"> </w:t>
      </w:r>
      <w:r w:rsidRPr="002854E7">
        <w:rPr>
          <w:rFonts w:asciiTheme="minorHAnsi" w:hAnsiTheme="minorHAnsi"/>
          <w:color w:val="000000" w:themeColor="text1"/>
        </w:rPr>
        <w:t>rynkowej Foreground IP</w:t>
      </w:r>
      <w:r w:rsidR="00970A7B" w:rsidRPr="002854E7">
        <w:rPr>
          <w:rFonts w:asciiTheme="minorHAnsi" w:hAnsiTheme="minorHAnsi"/>
          <w:color w:val="000000" w:themeColor="text1"/>
        </w:rPr>
        <w:t xml:space="preserve">. W przypadku podjęcia wątpliwości przez NCBR czy cena </w:t>
      </w:r>
      <w:r w:rsidR="00162370" w:rsidRPr="002854E7">
        <w:rPr>
          <w:rFonts w:asciiTheme="minorHAnsi" w:hAnsiTheme="minorHAnsi"/>
          <w:color w:val="000000" w:themeColor="text1"/>
        </w:rPr>
        <w:t xml:space="preserve">zbycia </w:t>
      </w:r>
      <w:r w:rsidR="00970A7B" w:rsidRPr="002854E7">
        <w:rPr>
          <w:rFonts w:asciiTheme="minorHAnsi" w:hAnsiTheme="minorHAnsi"/>
          <w:color w:val="000000" w:themeColor="text1"/>
        </w:rPr>
        <w:t>Foreground IP odpowiada warunkom rynkowym, na żądanie NCBR Wykonawca</w:t>
      </w:r>
      <w:r w:rsidR="00925268" w:rsidRPr="002854E7">
        <w:rPr>
          <w:rFonts w:asciiTheme="minorHAnsi" w:hAnsiTheme="minorHAnsi"/>
          <w:color w:val="000000" w:themeColor="text1"/>
        </w:rPr>
        <w:t>, na swój koszt,</w:t>
      </w:r>
      <w:r w:rsidR="00970A7B" w:rsidRPr="002854E7">
        <w:rPr>
          <w:rFonts w:asciiTheme="minorHAnsi" w:hAnsiTheme="minorHAnsi"/>
          <w:color w:val="000000" w:themeColor="text1"/>
        </w:rPr>
        <w:t xml:space="preserve"> zleci </w:t>
      </w:r>
      <w:r w:rsidR="00380CDF" w:rsidRPr="002854E7">
        <w:rPr>
          <w:rFonts w:asciiTheme="minorHAnsi" w:hAnsiTheme="minorHAnsi"/>
          <w:color w:val="000000" w:themeColor="text1"/>
        </w:rPr>
        <w:t>wycenę Foreground IP przez niezależnego rzeczoznawcę posiadającego wiedzę, doświadczenie i stosowne uprawnienia z zakresu wyceny praw własności intelektualnej, uprzednio zaakceptowanego przez NCBR.</w:t>
      </w:r>
      <w:r w:rsidR="00970A7B" w:rsidRPr="002854E7">
        <w:rPr>
          <w:rFonts w:asciiTheme="minorHAnsi" w:hAnsiTheme="minorHAnsi"/>
          <w:color w:val="000000" w:themeColor="text1"/>
        </w:rPr>
        <w:t xml:space="preserve"> W przypadku, jeśli wycena dokonana przez </w:t>
      </w:r>
      <w:r w:rsidRPr="002854E7">
        <w:rPr>
          <w:rFonts w:asciiTheme="minorHAnsi" w:hAnsiTheme="minorHAnsi"/>
          <w:color w:val="000000" w:themeColor="text1"/>
        </w:rPr>
        <w:t xml:space="preserve">rzeczoznawcę </w:t>
      </w:r>
      <w:r w:rsidR="00970A7B" w:rsidRPr="002854E7">
        <w:rPr>
          <w:rFonts w:asciiTheme="minorHAnsi" w:hAnsiTheme="minorHAnsi"/>
          <w:color w:val="000000" w:themeColor="text1"/>
        </w:rPr>
        <w:t>wskazuje, że wartość rynkowa Foreground IP jest wyższa o</w:t>
      </w:r>
      <w:r w:rsidR="00D053E2" w:rsidRPr="002854E7">
        <w:rPr>
          <w:rFonts w:asciiTheme="minorHAnsi" w:hAnsiTheme="minorHAnsi"/>
          <w:color w:val="000000" w:themeColor="text1"/>
        </w:rPr>
        <w:t> </w:t>
      </w:r>
      <w:r w:rsidR="00970A7B" w:rsidRPr="002854E7">
        <w:rPr>
          <w:rFonts w:asciiTheme="minorHAnsi" w:hAnsiTheme="minorHAnsi"/>
          <w:color w:val="000000" w:themeColor="text1"/>
        </w:rPr>
        <w:t xml:space="preserve">więcej niż </w:t>
      </w:r>
      <w:del w:id="459" w:author="Autor">
        <w:r w:rsidR="00970A7B" w:rsidRPr="002854E7" w:rsidDel="000C7187">
          <w:rPr>
            <w:rFonts w:asciiTheme="minorHAnsi" w:hAnsiTheme="minorHAnsi"/>
            <w:color w:val="000000" w:themeColor="text1"/>
          </w:rPr>
          <w:lastRenderedPageBreak/>
          <w:delText>10</w:delText>
        </w:r>
      </w:del>
      <w:ins w:id="460" w:author="Autor">
        <w:r w:rsidR="000C7187">
          <w:rPr>
            <w:rFonts w:asciiTheme="minorHAnsi" w:hAnsiTheme="minorHAnsi"/>
            <w:color w:val="000000" w:themeColor="text1"/>
          </w:rPr>
          <w:t>3</w:t>
        </w:r>
        <w:r w:rsidR="000C7187" w:rsidRPr="002854E7">
          <w:rPr>
            <w:rFonts w:asciiTheme="minorHAnsi" w:hAnsiTheme="minorHAnsi"/>
            <w:color w:val="000000" w:themeColor="text1"/>
          </w:rPr>
          <w:t>0</w:t>
        </w:r>
      </w:ins>
      <w:r w:rsidR="00970A7B" w:rsidRPr="002854E7">
        <w:rPr>
          <w:rFonts w:asciiTheme="minorHAnsi" w:hAnsiTheme="minorHAnsi"/>
          <w:color w:val="000000" w:themeColor="text1"/>
        </w:rPr>
        <w:t xml:space="preserve">% </w:t>
      </w:r>
      <w:r w:rsidR="00380CDF" w:rsidRPr="002854E7">
        <w:rPr>
          <w:rFonts w:asciiTheme="minorHAnsi" w:hAnsiTheme="minorHAnsi"/>
          <w:color w:val="000000" w:themeColor="text1"/>
        </w:rPr>
        <w:t xml:space="preserve">od ceny, za którą Wykonawca planuje zbyć Foreground IP, Strony </w:t>
      </w:r>
      <w:r w:rsidR="005552E3" w:rsidRPr="002854E7">
        <w:rPr>
          <w:rFonts w:asciiTheme="minorHAnsi" w:hAnsiTheme="minorHAnsi"/>
          <w:color w:val="000000" w:themeColor="text1"/>
        </w:rPr>
        <w:t>przyjmują,</w:t>
      </w:r>
      <w:r w:rsidR="00380CDF" w:rsidRPr="002854E7">
        <w:rPr>
          <w:rFonts w:asciiTheme="minorHAnsi" w:hAnsiTheme="minorHAnsi"/>
          <w:color w:val="000000" w:themeColor="text1"/>
        </w:rPr>
        <w:t xml:space="preserve"> że cena Foreground IP nie odpowiada warunkom rynkowym.</w:t>
      </w:r>
    </w:p>
    <w:p w14:paraId="6CCAAF3B" w14:textId="1879E717"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bookmarkStart w:id="461" w:name="_Ref498350371"/>
      <w:bookmarkStart w:id="462" w:name="_Ref509242483"/>
      <w:bookmarkStart w:id="463" w:name="_Ref497931247"/>
      <w:r w:rsidRPr="002854E7">
        <w:rPr>
          <w:rFonts w:asciiTheme="minorHAnsi" w:hAnsiTheme="minorHAnsi"/>
          <w:color w:val="000000" w:themeColor="text1"/>
        </w:rPr>
        <w:t xml:space="preserve">Z uwagi na decyzję Stron co do szerokiej dostępności Wyników Prac B+R oraz skutecznego dotarcia do podmiotów zainteresowanych ich wykorzystaniem/wdrożeniem, </w:t>
      </w:r>
      <w:r w:rsidR="00380CDF" w:rsidRPr="002854E7">
        <w:rPr>
          <w:rFonts w:asciiTheme="minorHAnsi" w:hAnsiTheme="minorHAnsi"/>
          <w:color w:val="000000" w:themeColor="text1"/>
        </w:rPr>
        <w:t xml:space="preserve">z zastrzeżeniem innych postanowień niniejszego artykułu, </w:t>
      </w:r>
      <w:r w:rsidRPr="002854E7">
        <w:rPr>
          <w:rFonts w:asciiTheme="minorHAnsi" w:hAnsiTheme="minorHAnsi"/>
          <w:color w:val="000000" w:themeColor="text1"/>
        </w:rPr>
        <w:t>Strony postanawiają, że Wykonawca będzie dokonywał Komercjalizacji Wyników Prac B+R</w:t>
      </w:r>
      <w:bookmarkStart w:id="464" w:name="_Hlk62656386"/>
      <w:ins w:id="465" w:author="Autor">
        <w:r w:rsidR="006055C9">
          <w:rPr>
            <w:rFonts w:asciiTheme="minorHAnsi" w:hAnsiTheme="minorHAnsi"/>
            <w:color w:val="000000" w:themeColor="text1"/>
          </w:rPr>
          <w:t>, Komercjalizacji Technologii Zależnych oraz będzie udzielał licencji na niezbędne do korzystania z Wyników Prac B+R Background IP</w:t>
        </w:r>
      </w:ins>
      <w:bookmarkEnd w:id="464"/>
      <w:r w:rsidRPr="002854E7">
        <w:rPr>
          <w:rFonts w:asciiTheme="minorHAnsi" w:hAnsiTheme="minorHAnsi"/>
          <w:color w:val="000000" w:themeColor="text1"/>
        </w:rPr>
        <w:t xml:space="preserve"> za wynagrodzeniem</w:t>
      </w:r>
      <w:bookmarkEnd w:id="461"/>
      <w:r w:rsidRPr="002854E7">
        <w:rPr>
          <w:rFonts w:asciiTheme="minorHAnsi" w:hAnsiTheme="minorHAnsi"/>
          <w:color w:val="000000" w:themeColor="text1"/>
        </w:rPr>
        <w:t xml:space="preserve"> (opłatą licencyjną) rynkowym. </w:t>
      </w:r>
      <w:ins w:id="466" w:author="Autor">
        <w:r w:rsidR="006055C9" w:rsidRPr="0A17FBF3">
          <w:rPr>
            <w:rFonts w:asciiTheme="minorHAnsi" w:hAnsiTheme="minorHAnsi"/>
            <w:color w:val="000000" w:themeColor="text1"/>
          </w:rPr>
          <w:t xml:space="preserve">W przypadku </w:t>
        </w:r>
        <w:r w:rsidR="006055C9">
          <w:rPr>
            <w:rFonts w:asciiTheme="minorHAnsi" w:hAnsiTheme="minorHAnsi"/>
            <w:color w:val="000000" w:themeColor="text1"/>
          </w:rPr>
          <w:t>prowadzenia działań wskazanych w zdaniu poprzedzającym</w:t>
        </w:r>
        <w:r w:rsidR="006055C9" w:rsidRPr="0A17FBF3">
          <w:rPr>
            <w:rFonts w:asciiTheme="minorHAnsi" w:hAnsiTheme="minorHAnsi"/>
            <w:color w:val="000000" w:themeColor="text1"/>
          </w:rPr>
          <w:t>, Wykonawca ustalając wartość wynagrodzenia (opłat licencyjnych) może uwzględnić w szczególności uwarunkowania rynku związanego z zastosowaniem Wyników Prac B+R i potencjał Wyników Prac B+R w ramach tego rynku, nakłady poczynione przez Wykonawcę i NCBR na powstanie Wyników Prac B+R, zakres terytorialny i czasowy oraz liczbę zastosowań Wyników Prac B+R w ramach udzielanej licencji</w:t>
        </w:r>
        <w:r w:rsidR="006055C9">
          <w:rPr>
            <w:rFonts w:asciiTheme="minorHAnsi" w:hAnsiTheme="minorHAnsi"/>
            <w:color w:val="000000" w:themeColor="text1"/>
          </w:rPr>
          <w:t>. W przypadku zaakceptowania przez NCBR w toku Postępowania Planu Komercjalizacji wynagrodzenie (opłaty licencyjne) określone w granicach zawartych w Planie Komercjalizacji są uznawane przez czas realizacji Planu Komercjalizacji za wynagrodzenie rynkowe</w:t>
        </w:r>
        <w:bookmarkStart w:id="467" w:name="_Hlk62656679"/>
        <w:r w:rsidR="006055C9">
          <w:rPr>
            <w:rFonts w:asciiTheme="minorHAnsi" w:hAnsiTheme="minorHAnsi"/>
            <w:color w:val="000000" w:themeColor="text1"/>
          </w:rPr>
          <w:t>, a dalszych postanowień tego paragrafu do takiego wynagrodzenia przez wskazany czas nie stosuje się</w:t>
        </w:r>
        <w:bookmarkEnd w:id="467"/>
        <w:r w:rsidR="006055C9" w:rsidRPr="0A17FBF3">
          <w:rPr>
            <w:rFonts w:asciiTheme="minorHAnsi" w:hAnsiTheme="minorHAnsi"/>
            <w:color w:val="000000" w:themeColor="text1"/>
          </w:rPr>
          <w:t>.</w:t>
        </w:r>
        <w:r w:rsidR="00CB6E08" w:rsidRPr="002854E7">
          <w:rPr>
            <w:rFonts w:asciiTheme="minorHAnsi" w:hAnsiTheme="minorHAnsi"/>
            <w:color w:val="000000" w:themeColor="text1"/>
          </w:rPr>
          <w:t xml:space="preserve"> </w:t>
        </w:r>
      </w:ins>
      <w:r w:rsidR="00380CDF" w:rsidRPr="002854E7">
        <w:rPr>
          <w:rFonts w:asciiTheme="minorHAnsi" w:hAnsiTheme="minorHAnsi"/>
          <w:color w:val="000000" w:themeColor="text1"/>
        </w:rPr>
        <w:t xml:space="preserve">W przypadku powzięcia przez NCBR wątpliwości co do tego, czy wynagrodzenie odpowiada warunkom rynkowym, Wykonawca na żądanie NCBR </w:t>
      </w:r>
      <w:ins w:id="468" w:author="Autor">
        <w:r w:rsidR="006055C9">
          <w:rPr>
            <w:rFonts w:asciiTheme="minorHAnsi" w:hAnsiTheme="minorHAnsi"/>
            <w:color w:val="000000" w:themeColor="text1"/>
          </w:rPr>
          <w:t>niezwłocznie, lecz w terminie nie dłuższym niż 30 dni,</w:t>
        </w:r>
        <w:r w:rsidR="006055C9" w:rsidRPr="0A17FBF3">
          <w:rPr>
            <w:rFonts w:asciiTheme="minorHAnsi" w:hAnsiTheme="minorHAnsi"/>
            <w:color w:val="000000" w:themeColor="text1"/>
          </w:rPr>
          <w:t xml:space="preserve"> </w:t>
        </w:r>
      </w:ins>
      <w:r w:rsidR="00380CDF" w:rsidRPr="002854E7">
        <w:rPr>
          <w:rFonts w:asciiTheme="minorHAnsi" w:hAnsiTheme="minorHAnsi"/>
          <w:color w:val="000000" w:themeColor="text1"/>
        </w:rPr>
        <w:t>zleci</w:t>
      </w:r>
      <w:r w:rsidR="00630BD6" w:rsidRPr="002854E7">
        <w:rPr>
          <w:rFonts w:asciiTheme="minorHAnsi" w:hAnsiTheme="minorHAnsi"/>
          <w:color w:val="000000" w:themeColor="text1"/>
        </w:rPr>
        <w:t xml:space="preserve"> – na swój koszt –</w:t>
      </w:r>
      <w:r w:rsidR="00380CDF" w:rsidRPr="002854E7">
        <w:rPr>
          <w:rFonts w:asciiTheme="minorHAnsi" w:hAnsiTheme="minorHAnsi"/>
          <w:color w:val="000000" w:themeColor="text1"/>
        </w:rPr>
        <w:t xml:space="preserve"> niezależnemu rzeczoznawcy posiadającemu wiedzę, doświadczenie i stosowne uprawnienia z zakresu wyceny praw własności intelektualnej i uprzednio zaakceptowanemu przez NCBR, przeprowadzenie </w:t>
      </w:r>
      <w:r w:rsidR="00E018B5" w:rsidRPr="002854E7">
        <w:rPr>
          <w:rFonts w:asciiTheme="minorHAnsi" w:hAnsiTheme="minorHAnsi"/>
          <w:color w:val="000000" w:themeColor="text1"/>
        </w:rPr>
        <w:t xml:space="preserve">weryfikacji wysokości przyjętego/zaproponowanego przez Wykonawcę </w:t>
      </w:r>
      <w:r w:rsidR="00380CDF" w:rsidRPr="002854E7">
        <w:rPr>
          <w:rFonts w:asciiTheme="minorHAnsi" w:hAnsiTheme="minorHAnsi"/>
          <w:color w:val="000000" w:themeColor="text1"/>
        </w:rPr>
        <w:t xml:space="preserve">wynagrodzenia </w:t>
      </w:r>
      <w:r w:rsidR="00E018B5" w:rsidRPr="002854E7">
        <w:rPr>
          <w:rFonts w:asciiTheme="minorHAnsi" w:hAnsiTheme="minorHAnsi"/>
          <w:color w:val="000000" w:themeColor="text1"/>
        </w:rPr>
        <w:t>z tytułu Komercjalizacji Wyników Prac B+R</w:t>
      </w:r>
      <w:bookmarkStart w:id="469" w:name="_Hlk62656424"/>
      <w:ins w:id="470" w:author="Autor">
        <w:r w:rsidR="006055C9">
          <w:rPr>
            <w:rFonts w:asciiTheme="minorHAnsi" w:hAnsiTheme="minorHAnsi"/>
            <w:color w:val="000000" w:themeColor="text1"/>
          </w:rPr>
          <w:t>, Technologii Zależnych lub</w:t>
        </w:r>
        <w:r w:rsidR="006055C9" w:rsidRPr="003B7FB6">
          <w:rPr>
            <w:rFonts w:asciiTheme="minorHAnsi" w:hAnsiTheme="minorHAnsi"/>
            <w:color w:val="000000" w:themeColor="text1"/>
          </w:rPr>
          <w:t xml:space="preserve"> </w:t>
        </w:r>
        <w:r w:rsidR="006055C9">
          <w:rPr>
            <w:rFonts w:asciiTheme="minorHAnsi" w:hAnsiTheme="minorHAnsi"/>
            <w:color w:val="000000" w:themeColor="text1"/>
          </w:rPr>
          <w:t>na niezbędne do korzystania z Wyników Prac B+R Background IP</w:t>
        </w:r>
        <w:r w:rsidR="006055C9" w:rsidRPr="0A17FBF3">
          <w:rPr>
            <w:rFonts w:asciiTheme="minorHAnsi" w:hAnsiTheme="minorHAnsi"/>
            <w:color w:val="000000" w:themeColor="text1"/>
          </w:rPr>
          <w:t>.</w:t>
        </w:r>
        <w:r w:rsidR="006055C9">
          <w:rPr>
            <w:rFonts w:asciiTheme="minorHAnsi" w:hAnsiTheme="minorHAnsi"/>
            <w:color w:val="000000" w:themeColor="text1"/>
          </w:rPr>
          <w:t xml:space="preserve"> Rzeczoznawca przy dokonaniu wyceny, weźmie w szczególności pod uwagę czynnki wskazane w ART. 30 </w:t>
        </w:r>
        <w:r w:rsidR="006055C9">
          <w:rPr>
            <w:rFonts w:asciiTheme="minorHAnsi" w:hAnsiTheme="minorHAnsi" w:cstheme="minorHAnsi"/>
            <w:color w:val="000000" w:themeColor="text1"/>
          </w:rPr>
          <w:t>§</w:t>
        </w:r>
        <w:r w:rsidR="006055C9">
          <w:rPr>
            <w:rFonts w:asciiTheme="minorHAnsi" w:hAnsiTheme="minorHAnsi"/>
            <w:color w:val="000000" w:themeColor="text1"/>
          </w:rPr>
          <w:t>2 akapit pierwszy pkt 2</w:t>
        </w:r>
      </w:ins>
      <w:bookmarkEnd w:id="469"/>
      <w:r w:rsidR="00380CDF" w:rsidRPr="002854E7">
        <w:rPr>
          <w:rFonts w:asciiTheme="minorHAnsi" w:hAnsiTheme="minorHAnsi"/>
          <w:color w:val="000000" w:themeColor="text1"/>
        </w:rPr>
        <w:t xml:space="preserve">. W takim wypadku </w:t>
      </w:r>
      <w:r w:rsidRPr="002854E7">
        <w:rPr>
          <w:rFonts w:asciiTheme="minorHAnsi" w:hAnsiTheme="minorHAnsi"/>
          <w:color w:val="000000" w:themeColor="text1"/>
        </w:rPr>
        <w:t xml:space="preserve">Strony przyjmują, że jeżeli </w:t>
      </w:r>
      <w:r w:rsidR="006058D8" w:rsidRPr="002854E7">
        <w:rPr>
          <w:rFonts w:asciiTheme="minorHAnsi" w:hAnsiTheme="minorHAnsi"/>
          <w:color w:val="000000" w:themeColor="text1"/>
        </w:rPr>
        <w:t xml:space="preserve">różnica pomiędzy wartością </w:t>
      </w:r>
      <w:r w:rsidR="00E018B5" w:rsidRPr="002854E7">
        <w:rPr>
          <w:rFonts w:asciiTheme="minorHAnsi" w:hAnsiTheme="minorHAnsi"/>
          <w:color w:val="000000" w:themeColor="text1"/>
        </w:rPr>
        <w:t>rynkową takiej Komercjalizacji Wyników Prac B+R</w:t>
      </w:r>
      <w:ins w:id="471" w:author="Autor">
        <w:r w:rsidR="006055C9">
          <w:rPr>
            <w:rFonts w:asciiTheme="minorHAnsi" w:hAnsiTheme="minorHAnsi"/>
            <w:color w:val="000000" w:themeColor="text1"/>
          </w:rPr>
          <w:t xml:space="preserve">, Komercjalizacji Technologii Zależnych </w:t>
        </w:r>
      </w:ins>
      <w:del w:id="472" w:author="Autor">
        <w:r w:rsidR="00E018B5" w:rsidRPr="002854E7" w:rsidDel="006055C9">
          <w:rPr>
            <w:rFonts w:asciiTheme="minorHAnsi" w:hAnsiTheme="minorHAnsi"/>
            <w:color w:val="000000" w:themeColor="text1"/>
          </w:rPr>
          <w:delText xml:space="preserve"> </w:delText>
        </w:r>
      </w:del>
      <w:r w:rsidR="00E018B5" w:rsidRPr="002854E7">
        <w:rPr>
          <w:rFonts w:asciiTheme="minorHAnsi" w:hAnsiTheme="minorHAnsi"/>
          <w:color w:val="000000" w:themeColor="text1"/>
        </w:rPr>
        <w:t xml:space="preserve">(np. licencji) </w:t>
      </w:r>
      <w:ins w:id="473" w:author="Autor">
        <w:r w:rsidR="006055C9">
          <w:rPr>
            <w:rFonts w:asciiTheme="minorHAnsi" w:hAnsiTheme="minorHAnsi"/>
            <w:color w:val="000000" w:themeColor="text1"/>
          </w:rPr>
          <w:t xml:space="preserve">lub wartością licencji na Background IP </w:t>
        </w:r>
      </w:ins>
      <w:r w:rsidR="006058D8" w:rsidRPr="002854E7">
        <w:rPr>
          <w:rFonts w:asciiTheme="minorHAnsi" w:hAnsiTheme="minorHAnsi"/>
          <w:color w:val="000000" w:themeColor="text1"/>
        </w:rPr>
        <w:t>ustaloną</w:t>
      </w:r>
      <w:r w:rsidRPr="002854E7">
        <w:rPr>
          <w:rFonts w:asciiTheme="minorHAnsi" w:hAnsiTheme="minorHAnsi"/>
          <w:color w:val="000000" w:themeColor="text1"/>
        </w:rPr>
        <w:t xml:space="preserve"> przez rzeczoznawcę,</w:t>
      </w:r>
      <w:r w:rsidR="006058D8" w:rsidRPr="002854E7">
        <w:rPr>
          <w:rFonts w:asciiTheme="minorHAnsi" w:hAnsiTheme="minorHAnsi"/>
          <w:color w:val="000000" w:themeColor="text1"/>
        </w:rPr>
        <w:t xml:space="preserve"> a wartością wynagrodzenia przyjętego przez Wykonawcę jest nie większa niż </w:t>
      </w:r>
      <w:ins w:id="474" w:author="Autor">
        <w:r w:rsidR="006055C9">
          <w:rPr>
            <w:rFonts w:asciiTheme="minorHAnsi" w:hAnsiTheme="minorHAnsi"/>
            <w:color w:val="000000" w:themeColor="text1"/>
          </w:rPr>
          <w:t>3</w:t>
        </w:r>
      </w:ins>
      <w:del w:id="475" w:author="Autor">
        <w:r w:rsidR="006058D8" w:rsidRPr="002854E7" w:rsidDel="006055C9">
          <w:rPr>
            <w:rFonts w:asciiTheme="minorHAnsi" w:hAnsiTheme="minorHAnsi"/>
            <w:color w:val="000000" w:themeColor="text1"/>
          </w:rPr>
          <w:delText>2</w:delText>
        </w:r>
      </w:del>
      <w:r w:rsidR="006058D8" w:rsidRPr="002854E7">
        <w:rPr>
          <w:rFonts w:asciiTheme="minorHAnsi" w:hAnsiTheme="minorHAnsi"/>
          <w:color w:val="000000" w:themeColor="text1"/>
        </w:rPr>
        <w:t xml:space="preserve">0%, </w:t>
      </w:r>
      <w:r w:rsidRPr="002854E7">
        <w:rPr>
          <w:rFonts w:asciiTheme="minorHAnsi" w:hAnsiTheme="minorHAnsi"/>
          <w:color w:val="000000" w:themeColor="text1"/>
        </w:rPr>
        <w:t>to przyjmuje si</w:t>
      </w:r>
      <w:r w:rsidR="00B53703" w:rsidRPr="002854E7">
        <w:rPr>
          <w:rFonts w:asciiTheme="minorHAnsi" w:hAnsiTheme="minorHAnsi"/>
          <w:color w:val="000000" w:themeColor="text1"/>
        </w:rPr>
        <w:t xml:space="preserve">ę, że wynagrodzenie </w:t>
      </w:r>
      <w:r w:rsidR="006058D8" w:rsidRPr="002854E7">
        <w:rPr>
          <w:rFonts w:asciiTheme="minorHAnsi" w:hAnsiTheme="minorHAnsi"/>
          <w:color w:val="000000" w:themeColor="text1"/>
        </w:rPr>
        <w:t>przyjęte przez Wykonawcę</w:t>
      </w:r>
      <w:r w:rsidRPr="002854E7">
        <w:rPr>
          <w:rFonts w:asciiTheme="minorHAnsi" w:hAnsiTheme="minorHAnsi"/>
          <w:color w:val="000000" w:themeColor="text1"/>
        </w:rPr>
        <w:t xml:space="preserve"> jest wynagrodzeniem rynkowym.</w:t>
      </w:r>
      <w:bookmarkEnd w:id="462"/>
      <w:ins w:id="476" w:author="Autor">
        <w:r w:rsidR="008D26C8" w:rsidRPr="008D26C8">
          <w:rPr>
            <w:rFonts w:asciiTheme="minorHAnsi" w:hAnsiTheme="minorHAnsi"/>
            <w:color w:val="000000" w:themeColor="text1"/>
          </w:rPr>
          <w:t xml:space="preserve"> </w:t>
        </w:r>
        <w:r w:rsidR="008D26C8">
          <w:rPr>
            <w:rFonts w:asciiTheme="minorHAnsi" w:hAnsiTheme="minorHAnsi"/>
            <w:color w:val="000000" w:themeColor="text1"/>
          </w:rPr>
          <w:t xml:space="preserve">W przypadku, jeśli ustalona </w:t>
        </w:r>
        <w:r w:rsidR="008D26C8" w:rsidRPr="0A17FBF3">
          <w:rPr>
            <w:rFonts w:asciiTheme="minorHAnsi" w:hAnsiTheme="minorHAnsi"/>
            <w:color w:val="000000" w:themeColor="text1"/>
          </w:rPr>
          <w:t>przez rzeczoznawcę</w:t>
        </w:r>
        <w:r w:rsidR="008D26C8">
          <w:rPr>
            <w:rFonts w:asciiTheme="minorHAnsi" w:hAnsiTheme="minorHAnsi"/>
            <w:color w:val="000000" w:themeColor="text1"/>
          </w:rPr>
          <w:t xml:space="preserve"> różnica pomiędzy wartością rynkową</w:t>
        </w:r>
        <w:r w:rsidR="008D26C8" w:rsidRPr="0A17FBF3">
          <w:rPr>
            <w:rFonts w:asciiTheme="minorHAnsi" w:hAnsiTheme="minorHAnsi"/>
            <w:color w:val="000000" w:themeColor="text1"/>
          </w:rPr>
          <w:t xml:space="preserve">, a wartością wynagrodzenia przyjętego przez Wykonawcę jest większa niż </w:t>
        </w:r>
        <w:r w:rsidR="008D26C8">
          <w:rPr>
            <w:rFonts w:asciiTheme="minorHAnsi" w:hAnsiTheme="minorHAnsi"/>
            <w:color w:val="000000" w:themeColor="text1"/>
          </w:rPr>
          <w:t>3</w:t>
        </w:r>
        <w:r w:rsidR="008D26C8" w:rsidRPr="0A17FBF3">
          <w:rPr>
            <w:rFonts w:asciiTheme="minorHAnsi" w:hAnsiTheme="minorHAnsi"/>
            <w:color w:val="000000" w:themeColor="text1"/>
          </w:rPr>
          <w:t xml:space="preserve">0%, </w:t>
        </w:r>
        <w:r w:rsidR="008D26C8">
          <w:rPr>
            <w:rFonts w:asciiTheme="minorHAnsi" w:hAnsiTheme="minorHAnsi"/>
            <w:color w:val="000000" w:themeColor="text1"/>
          </w:rPr>
          <w:t xml:space="preserve">Wykonawca jest zobowiązany w terminie 60 dni doprowadzić do zgodności takiego wynagrodzenia z warunkami rynkowymi. Jeśli Wykonawca nie zrealizuje zobowiązania wskazanego w zdaniu poprzedzającym, ART. 29 </w:t>
        </w:r>
        <w:r w:rsidR="008D26C8">
          <w:rPr>
            <w:rFonts w:asciiTheme="minorHAnsi" w:hAnsiTheme="minorHAnsi" w:cstheme="minorHAnsi"/>
            <w:color w:val="000000" w:themeColor="text1"/>
          </w:rPr>
          <w:t>§</w:t>
        </w:r>
        <w:r w:rsidR="008D26C8">
          <w:rPr>
            <w:rFonts w:asciiTheme="minorHAnsi" w:hAnsiTheme="minorHAnsi"/>
            <w:color w:val="000000" w:themeColor="text1"/>
          </w:rPr>
          <w:t>11 pkt 2 Umowy stosuje się.</w:t>
        </w:r>
      </w:ins>
    </w:p>
    <w:p w14:paraId="36B1653E" w14:textId="1F7F6E4F" w:rsidR="00D94F5D" w:rsidRPr="002854E7" w:rsidRDefault="008D26C8" w:rsidP="00B96C37">
      <w:pPr>
        <w:pStyle w:val="Akapitzlist"/>
        <w:numPr>
          <w:ilvl w:val="0"/>
          <w:numId w:val="48"/>
        </w:numPr>
        <w:spacing w:after="0" w:line="240" w:lineRule="auto"/>
        <w:ind w:left="426"/>
        <w:jc w:val="both"/>
        <w:rPr>
          <w:rFonts w:asciiTheme="minorHAnsi" w:hAnsiTheme="minorHAnsi"/>
          <w:color w:val="000000" w:themeColor="text1"/>
        </w:rPr>
      </w:pPr>
      <w:bookmarkStart w:id="477" w:name="_Ref511548294"/>
      <w:ins w:id="478" w:author="Autor">
        <w:r>
          <w:rPr>
            <w:rFonts w:asciiTheme="minorHAnsi" w:hAnsiTheme="minorHAnsi"/>
            <w:color w:val="000000" w:themeColor="text1"/>
          </w:rPr>
          <w:t xml:space="preserve">(celowo pusty) </w:t>
        </w:r>
      </w:ins>
      <w:del w:id="479" w:author="Autor">
        <w:r w:rsidR="004E0092" w:rsidRPr="002854E7" w:rsidDel="008D26C8">
          <w:rPr>
            <w:rFonts w:asciiTheme="minorHAnsi" w:hAnsiTheme="minorHAnsi"/>
            <w:color w:val="000000" w:themeColor="text1"/>
          </w:rPr>
          <w:delText>W przypadku gdy Wykonawca udzielając licencji nie ustalił</w:delText>
        </w:r>
        <w:r w:rsidR="00B53703" w:rsidRPr="002854E7" w:rsidDel="008D26C8">
          <w:rPr>
            <w:rFonts w:asciiTheme="minorHAnsi" w:hAnsiTheme="minorHAnsi"/>
            <w:color w:val="000000" w:themeColor="text1"/>
          </w:rPr>
          <w:delText xml:space="preserve"> opłaty licencyjnej w oparciu o </w:delText>
        </w:r>
        <w:r w:rsidR="00C8018A" w:rsidRPr="002854E7" w:rsidDel="008D26C8">
          <w:rPr>
            <w:rFonts w:asciiTheme="minorHAnsi" w:hAnsiTheme="minorHAnsi"/>
            <w:color w:val="000000" w:themeColor="text1"/>
          </w:rPr>
          <w:delText>wycenę niezależnego rzeczoznawcy</w:delText>
        </w:r>
        <w:r w:rsidR="004E0092" w:rsidRPr="002854E7" w:rsidDel="008D26C8">
          <w:rPr>
            <w:rFonts w:asciiTheme="minorHAnsi" w:hAnsiTheme="minorHAnsi"/>
            <w:color w:val="000000" w:themeColor="text1"/>
          </w:rPr>
          <w:delText>, NCBR po powzięciu wątpliwości, że opłata licencyjna nie odpowiada warunkom rynkowym</w:delText>
        </w:r>
        <w:r w:rsidR="0012251F" w:rsidRPr="002854E7" w:rsidDel="008D26C8">
          <w:rPr>
            <w:rFonts w:asciiTheme="minorHAnsi" w:hAnsiTheme="minorHAnsi"/>
            <w:color w:val="000000" w:themeColor="text1"/>
          </w:rPr>
          <w:delText>, w szczególności w przypadku uzyskania od podmiotów potencjalnie zainteresowanych uzyskaniem licencji informacji o nieadekwatności opłaty licencyjnej do przedmiotu licencji</w:delText>
        </w:r>
        <w:r w:rsidR="004E0092" w:rsidRPr="002854E7" w:rsidDel="008D26C8">
          <w:rPr>
            <w:rFonts w:asciiTheme="minorHAnsi" w:hAnsiTheme="minorHAnsi"/>
            <w:color w:val="000000" w:themeColor="text1"/>
          </w:rPr>
          <w:delText>,</w:delText>
        </w:r>
        <w:r w:rsidR="0012251F" w:rsidRPr="002854E7" w:rsidDel="008D26C8">
          <w:rPr>
            <w:rFonts w:asciiTheme="minorHAnsi" w:hAnsiTheme="minorHAnsi"/>
            <w:color w:val="000000" w:themeColor="text1"/>
          </w:rPr>
          <w:delText xml:space="preserve"> NCBR</w:delText>
        </w:r>
        <w:r w:rsidR="004E0092" w:rsidRPr="002854E7" w:rsidDel="008D26C8">
          <w:rPr>
            <w:rFonts w:asciiTheme="minorHAnsi" w:hAnsiTheme="minorHAnsi"/>
            <w:color w:val="000000" w:themeColor="text1"/>
          </w:rPr>
          <w:delText xml:space="preserve"> jest uprawniony do zlecenia weryfikacji wysokości takiej opłaty licencyjnej przez niezależnego rzeczoznawcę, na koszt Wykonawcy. Jeżeli w wyniku wykonania takiej wyceny okaże się, że wynagrodzenie za jakie Wykonawca udzielił licencji nie jest rynkowe, Wykonawca obowiązany jest do wprowadzenia odpowiednich zmian w umowie licencyjnej w celu dostosowania wysokości wynagrodzenia za udzielenie licencji do wysokości wynagrodzenia uznanego przez w/w niezależnego rzeczoznawcę za rynkowe. Wykonawca udzielając licencj</w:delText>
        </w:r>
        <w:r w:rsidR="00C8018A" w:rsidRPr="002854E7" w:rsidDel="008D26C8">
          <w:rPr>
            <w:rFonts w:asciiTheme="minorHAnsi" w:hAnsiTheme="minorHAnsi"/>
            <w:color w:val="000000" w:themeColor="text1"/>
          </w:rPr>
          <w:delText>i zobowiązany jest do zawarci</w:delText>
        </w:r>
        <w:r w:rsidR="00B53703" w:rsidRPr="002854E7" w:rsidDel="008D26C8">
          <w:rPr>
            <w:rFonts w:asciiTheme="minorHAnsi" w:hAnsiTheme="minorHAnsi"/>
            <w:color w:val="000000" w:themeColor="text1"/>
          </w:rPr>
          <w:delText>a w</w:delText>
        </w:r>
        <w:r w:rsidR="0022120E" w:rsidRPr="002854E7" w:rsidDel="008D26C8">
          <w:rPr>
            <w:rFonts w:asciiTheme="minorHAnsi" w:hAnsiTheme="minorHAnsi"/>
            <w:color w:val="000000" w:themeColor="text1"/>
          </w:rPr>
          <w:delText xml:space="preserve"> </w:delText>
        </w:r>
        <w:r w:rsidR="004E0092" w:rsidRPr="002854E7" w:rsidDel="008D26C8">
          <w:rPr>
            <w:rFonts w:asciiTheme="minorHAnsi" w:hAnsiTheme="minorHAnsi"/>
            <w:color w:val="000000" w:themeColor="text1"/>
          </w:rPr>
          <w:delText>umowie licencyjnej takich postanowień, które umożliwią mu dokonanie zmiany wynagrodzenia, jeśli wynagrodzenie pierwotnie określone w umowie okaże się nierynkowe</w:delText>
        </w:r>
        <w:r w:rsidR="006058D8" w:rsidRPr="002854E7" w:rsidDel="008D26C8">
          <w:rPr>
            <w:rFonts w:asciiTheme="minorHAnsi" w:hAnsiTheme="minorHAnsi"/>
            <w:color w:val="000000" w:themeColor="text1"/>
          </w:rPr>
          <w:delText>.</w:delText>
        </w:r>
        <w:bookmarkEnd w:id="477"/>
        <w:r w:rsidR="00E10593" w:rsidRPr="002854E7" w:rsidDel="008D26C8">
          <w:rPr>
            <w:rFonts w:asciiTheme="minorHAnsi" w:hAnsiTheme="minorHAnsi"/>
            <w:color w:val="000000" w:themeColor="text1"/>
          </w:rPr>
          <w:delText xml:space="preserve"> Do uznania wynagrodzenia za rynkowe </w:delText>
        </w:r>
        <w:r w:rsidR="00E10593" w:rsidRPr="002854E7" w:rsidDel="008D26C8">
          <w:rPr>
            <w:rFonts w:asciiTheme="minorHAnsi" w:hAnsiTheme="minorHAnsi"/>
            <w:color w:val="000000" w:themeColor="text1"/>
            <w:shd w:val="clear" w:color="auto" w:fill="E6E6E6"/>
          </w:rPr>
          <w:fldChar w:fldCharType="begin"/>
        </w:r>
        <w:r w:rsidR="00E10593" w:rsidRPr="002854E7" w:rsidDel="008D26C8">
          <w:rPr>
            <w:rFonts w:asciiTheme="minorHAnsi" w:hAnsiTheme="minorHAnsi"/>
            <w:color w:val="000000" w:themeColor="text1"/>
          </w:rPr>
          <w:delInstrText xml:space="preserve"> REF _Ref509404122 \r \h </w:delInstrText>
        </w:r>
        <w:r w:rsidR="00862665" w:rsidRPr="002854E7" w:rsidDel="008D26C8">
          <w:rPr>
            <w:rFonts w:asciiTheme="minorHAnsi" w:hAnsiTheme="minorHAnsi"/>
            <w:color w:val="000000" w:themeColor="text1"/>
          </w:rPr>
          <w:delInstrText xml:space="preserve"> \* MERGEFORMAT </w:delInstrText>
        </w:r>
        <w:r w:rsidR="00E10593" w:rsidRPr="002854E7" w:rsidDel="008D26C8">
          <w:rPr>
            <w:rFonts w:asciiTheme="minorHAnsi" w:hAnsiTheme="minorHAnsi"/>
            <w:color w:val="000000" w:themeColor="text1"/>
            <w:shd w:val="clear" w:color="auto" w:fill="E6E6E6"/>
          </w:rPr>
        </w:r>
        <w:r w:rsidR="00E10593" w:rsidRPr="002854E7" w:rsidDel="008D26C8">
          <w:rPr>
            <w:rFonts w:asciiTheme="minorHAnsi" w:hAnsiTheme="minorHAnsi"/>
            <w:color w:val="000000" w:themeColor="text1"/>
            <w:shd w:val="clear" w:color="auto" w:fill="E6E6E6"/>
          </w:rPr>
          <w:fldChar w:fldCharType="separate"/>
        </w:r>
        <w:r w:rsidR="00A05573" w:rsidRPr="002854E7" w:rsidDel="008D26C8">
          <w:rPr>
            <w:rFonts w:asciiTheme="minorHAnsi" w:hAnsiTheme="minorHAnsi"/>
            <w:color w:val="000000" w:themeColor="text1"/>
          </w:rPr>
          <w:delText>ART. 29</w:delText>
        </w:r>
        <w:r w:rsidR="00E10593" w:rsidRPr="002854E7" w:rsidDel="008D26C8">
          <w:rPr>
            <w:rFonts w:asciiTheme="minorHAnsi" w:hAnsiTheme="minorHAnsi"/>
            <w:color w:val="000000" w:themeColor="text1"/>
            <w:shd w:val="clear" w:color="auto" w:fill="E6E6E6"/>
          </w:rPr>
          <w:fldChar w:fldCharType="end"/>
        </w:r>
        <w:r w:rsidR="00E10593" w:rsidRPr="002854E7" w:rsidDel="008D26C8">
          <w:rPr>
            <w:rFonts w:asciiTheme="minorHAnsi" w:hAnsiTheme="minorHAnsi"/>
            <w:color w:val="000000" w:themeColor="text1"/>
            <w:shd w:val="clear" w:color="auto" w:fill="E6E6E6"/>
          </w:rPr>
          <w:fldChar w:fldCharType="begin"/>
        </w:r>
        <w:r w:rsidR="00E10593" w:rsidRPr="002854E7" w:rsidDel="008D26C8">
          <w:rPr>
            <w:rFonts w:asciiTheme="minorHAnsi" w:hAnsiTheme="minorHAnsi"/>
            <w:color w:val="000000" w:themeColor="text1"/>
          </w:rPr>
          <w:delInstrText xml:space="preserve"> REF _Ref509242483 \r \h </w:delInstrText>
        </w:r>
        <w:r w:rsidR="00862665" w:rsidRPr="002854E7" w:rsidDel="008D26C8">
          <w:rPr>
            <w:rFonts w:asciiTheme="minorHAnsi" w:hAnsiTheme="minorHAnsi"/>
            <w:color w:val="000000" w:themeColor="text1"/>
          </w:rPr>
          <w:delInstrText xml:space="preserve"> \* MERGEFORMAT </w:delInstrText>
        </w:r>
        <w:r w:rsidR="00E10593" w:rsidRPr="002854E7" w:rsidDel="008D26C8">
          <w:rPr>
            <w:rFonts w:asciiTheme="minorHAnsi" w:hAnsiTheme="minorHAnsi"/>
            <w:color w:val="000000" w:themeColor="text1"/>
            <w:shd w:val="clear" w:color="auto" w:fill="E6E6E6"/>
          </w:rPr>
        </w:r>
        <w:r w:rsidR="00E10593" w:rsidRPr="002854E7" w:rsidDel="008D26C8">
          <w:rPr>
            <w:rFonts w:asciiTheme="minorHAnsi" w:hAnsiTheme="minorHAnsi"/>
            <w:color w:val="000000" w:themeColor="text1"/>
            <w:shd w:val="clear" w:color="auto" w:fill="E6E6E6"/>
          </w:rPr>
          <w:fldChar w:fldCharType="separate"/>
        </w:r>
        <w:r w:rsidR="00A05573" w:rsidRPr="002854E7" w:rsidDel="008D26C8">
          <w:rPr>
            <w:rFonts w:asciiTheme="minorHAnsi" w:hAnsiTheme="minorHAnsi"/>
            <w:color w:val="000000" w:themeColor="text1"/>
          </w:rPr>
          <w:delText>§4</w:delText>
        </w:r>
        <w:r w:rsidR="00E10593" w:rsidRPr="002854E7" w:rsidDel="008D26C8">
          <w:rPr>
            <w:rFonts w:asciiTheme="minorHAnsi" w:hAnsiTheme="minorHAnsi"/>
            <w:color w:val="000000" w:themeColor="text1"/>
            <w:shd w:val="clear" w:color="auto" w:fill="E6E6E6"/>
          </w:rPr>
          <w:fldChar w:fldCharType="end"/>
        </w:r>
        <w:r w:rsidR="00E10593" w:rsidRPr="002854E7" w:rsidDel="008D26C8">
          <w:rPr>
            <w:rFonts w:asciiTheme="minorHAnsi" w:hAnsiTheme="minorHAnsi"/>
            <w:color w:val="000000" w:themeColor="text1"/>
          </w:rPr>
          <w:delText xml:space="preserve"> zdanie ostatnie stosuje się odpowiednio.</w:delText>
        </w:r>
      </w:del>
      <w:bookmarkStart w:id="480" w:name="_Ref511899654"/>
      <w:bookmarkEnd w:id="463"/>
    </w:p>
    <w:p w14:paraId="4E85CA46" w14:textId="0EC2F919" w:rsidR="00D94F5D" w:rsidRPr="002854E7" w:rsidRDefault="00D4357D" w:rsidP="00B96C37">
      <w:pPr>
        <w:pStyle w:val="Akapitzlist"/>
        <w:numPr>
          <w:ilvl w:val="0"/>
          <w:numId w:val="48"/>
        </w:numPr>
        <w:spacing w:after="0" w:line="240" w:lineRule="auto"/>
        <w:ind w:left="426"/>
        <w:jc w:val="both"/>
        <w:rPr>
          <w:rFonts w:asciiTheme="minorHAnsi" w:hAnsiTheme="minorHAnsi"/>
          <w:color w:val="000000" w:themeColor="text1"/>
        </w:rPr>
      </w:pPr>
      <w:bookmarkStart w:id="481" w:name="_Ref42452713"/>
      <w:r w:rsidRPr="002854E7">
        <w:rPr>
          <w:rFonts w:asciiTheme="minorHAnsi" w:hAnsiTheme="minorHAnsi"/>
          <w:color w:val="000000" w:themeColor="text1"/>
        </w:rPr>
        <w:lastRenderedPageBreak/>
        <w:t>Wykonawca</w:t>
      </w:r>
      <w:r w:rsidR="00FC28E0" w:rsidRPr="002854E7">
        <w:rPr>
          <w:rFonts w:asciiTheme="minorHAnsi" w:hAnsiTheme="minorHAnsi"/>
          <w:color w:val="000000" w:themeColor="text1"/>
        </w:rPr>
        <w:t xml:space="preserve">, </w:t>
      </w:r>
      <w:ins w:id="482" w:author="Autor">
        <w:r w:rsidR="0096691D" w:rsidRPr="002854E7">
          <w:rPr>
            <w:rFonts w:asciiTheme="minorHAnsi" w:hAnsiTheme="minorHAnsi"/>
            <w:color w:val="000000" w:themeColor="text1"/>
          </w:rPr>
          <w:t>pod warunkiem i od uzyskania Wyniku Pozytywnego po Etapie I</w:t>
        </w:r>
        <w:r w:rsidR="00C72E2A" w:rsidRPr="002854E7">
          <w:rPr>
            <w:rFonts w:asciiTheme="minorHAnsi" w:hAnsiTheme="minorHAnsi"/>
            <w:color w:val="000000" w:themeColor="text1"/>
          </w:rPr>
          <w:t xml:space="preserve">I </w:t>
        </w:r>
        <w:r w:rsidR="008E06F2" w:rsidRPr="002854E7">
          <w:rPr>
            <w:rFonts w:asciiTheme="minorHAnsi" w:hAnsiTheme="minorHAnsi"/>
            <w:color w:val="000000" w:themeColor="text1"/>
          </w:rPr>
          <w:t>albo dokonania przez NCBR Odbioru Etapu II z Uwagami</w:t>
        </w:r>
      </w:ins>
      <w:del w:id="483" w:author="Autor">
        <w:r w:rsidR="00FC28E0" w:rsidRPr="002854E7" w:rsidDel="0096691D">
          <w:rPr>
            <w:rFonts w:asciiTheme="minorHAnsi" w:hAnsiTheme="minorHAnsi"/>
            <w:color w:val="000000" w:themeColor="text1"/>
          </w:rPr>
          <w:delText xml:space="preserve">niezależnie od </w:delText>
        </w:r>
        <w:r w:rsidR="005552E3" w:rsidRPr="002854E7" w:rsidDel="0096691D">
          <w:rPr>
            <w:rFonts w:asciiTheme="minorHAnsi" w:hAnsiTheme="minorHAnsi"/>
            <w:color w:val="000000" w:themeColor="text1"/>
          </w:rPr>
          <w:delText>Etapu,</w:delText>
        </w:r>
        <w:r w:rsidR="00FC28E0" w:rsidRPr="002854E7" w:rsidDel="0096691D">
          <w:rPr>
            <w:rFonts w:asciiTheme="minorHAnsi" w:hAnsiTheme="minorHAnsi"/>
            <w:color w:val="000000" w:themeColor="text1"/>
          </w:rPr>
          <w:delText xml:space="preserve"> na którym zakończył Prace B+R w ramach </w:delText>
        </w:r>
        <w:r w:rsidR="005552E3" w:rsidRPr="002854E7" w:rsidDel="0096691D">
          <w:rPr>
            <w:rFonts w:asciiTheme="minorHAnsi" w:hAnsiTheme="minorHAnsi"/>
            <w:color w:val="000000" w:themeColor="text1"/>
          </w:rPr>
          <w:delText>Umowy</w:delText>
        </w:r>
      </w:del>
      <w:r w:rsidR="005552E3" w:rsidRPr="002854E7">
        <w:rPr>
          <w:rFonts w:asciiTheme="minorHAnsi" w:hAnsiTheme="minorHAnsi"/>
          <w:color w:val="000000" w:themeColor="text1"/>
        </w:rPr>
        <w:t>, jest</w:t>
      </w:r>
      <w:r w:rsidRPr="002854E7">
        <w:rPr>
          <w:rFonts w:asciiTheme="minorHAnsi" w:hAnsiTheme="minorHAnsi"/>
          <w:color w:val="000000" w:themeColor="text1"/>
        </w:rPr>
        <w:t xml:space="preserve"> zobowiązany do zapłaty na rzecz NCBR:</w:t>
      </w:r>
      <w:bookmarkEnd w:id="481"/>
    </w:p>
    <w:p w14:paraId="7DADB598" w14:textId="77777777" w:rsidR="00D34EA6" w:rsidRPr="002854E7" w:rsidRDefault="00A91EFD" w:rsidP="00B96C37">
      <w:pPr>
        <w:pStyle w:val="Akapitzlist"/>
        <w:numPr>
          <w:ilvl w:val="0"/>
          <w:numId w:val="49"/>
        </w:numPr>
        <w:spacing w:after="0" w:line="240" w:lineRule="auto"/>
        <w:jc w:val="both"/>
        <w:rPr>
          <w:rFonts w:asciiTheme="minorHAnsi" w:hAnsiTheme="minorHAnsi"/>
          <w:color w:val="000000" w:themeColor="text1"/>
        </w:rPr>
      </w:pPr>
      <w:bookmarkStart w:id="484" w:name="_Hlk38988765"/>
      <w:bookmarkStart w:id="485" w:name="_Ref511899658"/>
      <w:bookmarkEnd w:id="480"/>
      <w:r w:rsidRPr="002854E7">
        <w:rPr>
          <w:rFonts w:asciiTheme="minorHAnsi" w:hAnsiTheme="minorHAnsi"/>
          <w:color w:val="000000" w:themeColor="text1"/>
        </w:rPr>
        <w:t>0</w:t>
      </w:r>
      <w:r w:rsidR="00C86BC8" w:rsidRPr="002854E7">
        <w:rPr>
          <w:rFonts w:asciiTheme="minorHAnsi" w:hAnsiTheme="minorHAnsi"/>
          <w:color w:val="000000" w:themeColor="text1"/>
        </w:rPr>
        <w:t>,</w:t>
      </w:r>
      <w:r w:rsidRPr="002854E7">
        <w:rPr>
          <w:rFonts w:asciiTheme="minorHAnsi" w:hAnsiTheme="minorHAnsi"/>
          <w:color w:val="000000" w:themeColor="text1"/>
        </w:rPr>
        <w:t xml:space="preserve">5% </w:t>
      </w:r>
      <w:r w:rsidR="004E0092" w:rsidRPr="002854E7">
        <w:rPr>
          <w:rFonts w:asciiTheme="minorHAnsi" w:hAnsiTheme="minorHAnsi"/>
          <w:color w:val="000000" w:themeColor="text1"/>
        </w:rPr>
        <w:t>Przychodu z Komercjalizacji Wyników Prac B+R</w:t>
      </w:r>
      <w:r w:rsidR="00D34EA6" w:rsidRPr="002854E7">
        <w:rPr>
          <w:rFonts w:asciiTheme="minorHAnsi" w:hAnsiTheme="minorHAnsi"/>
          <w:color w:val="000000" w:themeColor="text1"/>
        </w:rPr>
        <w:t xml:space="preserve"> powiększonego o</w:t>
      </w:r>
      <w:bookmarkEnd w:id="484"/>
      <w:r w:rsidR="00D34EA6" w:rsidRPr="002854E7">
        <w:rPr>
          <w:rFonts w:asciiTheme="minorHAnsi" w:hAnsiTheme="minorHAnsi"/>
          <w:color w:val="000000" w:themeColor="text1"/>
        </w:rPr>
        <w:t>:</w:t>
      </w:r>
    </w:p>
    <w:p w14:paraId="0C1C8414" w14:textId="77777777" w:rsidR="00D34EA6" w:rsidRPr="002854E7" w:rsidRDefault="00D34EA6" w:rsidP="00B96C37">
      <w:pPr>
        <w:pStyle w:val="Akapitzlist"/>
        <w:numPr>
          <w:ilvl w:val="1"/>
          <w:numId w:val="49"/>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dodatkowy udział procentowy wskazan</w:t>
      </w:r>
      <w:r w:rsidR="00C86BC8" w:rsidRPr="002854E7">
        <w:rPr>
          <w:rFonts w:asciiTheme="minorHAnsi" w:hAnsiTheme="minorHAnsi"/>
          <w:color w:val="000000" w:themeColor="text1"/>
        </w:rPr>
        <w:t>y</w:t>
      </w:r>
      <w:r w:rsidRPr="002854E7">
        <w:rPr>
          <w:rFonts w:asciiTheme="minorHAnsi" w:hAnsiTheme="minorHAnsi"/>
          <w:color w:val="000000" w:themeColor="text1"/>
        </w:rPr>
        <w:t xml:space="preserve"> przez Wykonawcę </w:t>
      </w:r>
      <w:r w:rsidR="0062120B" w:rsidRPr="002854E7">
        <w:rPr>
          <w:rFonts w:asciiTheme="minorHAnsi" w:hAnsiTheme="minorHAnsi"/>
          <w:color w:val="000000" w:themeColor="text1"/>
        </w:rPr>
        <w:t>we Wniosku</w:t>
      </w:r>
      <w:r w:rsidRPr="002854E7">
        <w:rPr>
          <w:rFonts w:asciiTheme="minorHAnsi" w:hAnsiTheme="minorHAnsi"/>
          <w:color w:val="000000" w:themeColor="text1"/>
        </w:rPr>
        <w:t>, albo</w:t>
      </w:r>
    </w:p>
    <w:p w14:paraId="3D03B07C" w14:textId="3EA0B5D3" w:rsidR="00D34EA6" w:rsidRPr="002854E7" w:rsidRDefault="00D34EA6" w:rsidP="00B96C37">
      <w:pPr>
        <w:pStyle w:val="Akapitzlist"/>
        <w:numPr>
          <w:ilvl w:val="1"/>
          <w:numId w:val="49"/>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 xml:space="preserve">w </w:t>
      </w:r>
      <w:r w:rsidR="005552E3" w:rsidRPr="002854E7">
        <w:rPr>
          <w:rFonts w:asciiTheme="minorHAnsi" w:hAnsiTheme="minorHAnsi"/>
          <w:color w:val="000000" w:themeColor="text1"/>
        </w:rPr>
        <w:t>przypadku,</w:t>
      </w:r>
      <w:r w:rsidRPr="002854E7">
        <w:rPr>
          <w:rFonts w:asciiTheme="minorHAnsi" w:hAnsiTheme="minorHAnsi"/>
          <w:color w:val="000000" w:themeColor="text1"/>
        </w:rPr>
        <w:t xml:space="preserve"> gdyby w ramach</w:t>
      </w:r>
      <w:r w:rsidR="00120782" w:rsidRPr="002854E7">
        <w:rPr>
          <w:rFonts w:asciiTheme="minorHAnsi" w:hAnsiTheme="minorHAnsi"/>
          <w:color w:val="000000" w:themeColor="text1"/>
        </w:rPr>
        <w:t xml:space="preserve"> </w:t>
      </w:r>
      <w:r w:rsidR="00552772" w:rsidRPr="002854E7">
        <w:rPr>
          <w:rFonts w:asciiTheme="minorHAnsi" w:hAnsiTheme="minorHAnsi"/>
          <w:color w:val="000000" w:themeColor="text1"/>
        </w:rPr>
        <w:t>zaktualizowanej Oferty złożonej</w:t>
      </w:r>
      <w:r w:rsidR="00120782" w:rsidRPr="002854E7">
        <w:rPr>
          <w:rFonts w:asciiTheme="minorHAnsi" w:hAnsiTheme="minorHAnsi"/>
          <w:color w:val="000000" w:themeColor="text1"/>
        </w:rPr>
        <w:t xml:space="preserve"> do</w:t>
      </w:r>
      <w:r w:rsidRPr="002854E7">
        <w:rPr>
          <w:rFonts w:asciiTheme="minorHAnsi" w:hAnsiTheme="minorHAnsi"/>
          <w:color w:val="000000" w:themeColor="text1"/>
        </w:rPr>
        <w:t xml:space="preserve"> Wyniku Prac Etapu I</w:t>
      </w:r>
      <w:r w:rsidR="00530563" w:rsidRPr="002854E7">
        <w:rPr>
          <w:rFonts w:asciiTheme="minorHAnsi" w:hAnsiTheme="minorHAnsi"/>
          <w:color w:val="000000" w:themeColor="text1"/>
        </w:rPr>
        <w:t xml:space="preserve"> lub</w:t>
      </w:r>
      <w:r w:rsidRPr="002854E7">
        <w:rPr>
          <w:rFonts w:asciiTheme="minorHAnsi" w:hAnsiTheme="minorHAnsi"/>
          <w:color w:val="000000" w:themeColor="text1"/>
        </w:rPr>
        <w:t xml:space="preserve"> Wyniku Prac Etapu II Wykonawca wskazał wyższy dodatkowy udział procentowy</w:t>
      </w:r>
      <w:r w:rsidR="00C86BC8" w:rsidRPr="002854E7">
        <w:rPr>
          <w:rFonts w:asciiTheme="minorHAnsi" w:hAnsiTheme="minorHAnsi"/>
          <w:color w:val="000000" w:themeColor="text1"/>
        </w:rPr>
        <w:t xml:space="preserve"> ponad 0,5%</w:t>
      </w:r>
      <w:r w:rsidRPr="002854E7">
        <w:rPr>
          <w:rFonts w:asciiTheme="minorHAnsi" w:hAnsiTheme="minorHAnsi"/>
          <w:color w:val="000000" w:themeColor="text1"/>
        </w:rPr>
        <w:t xml:space="preserve"> – o najwyższą wartość podaną przez Wykonawcę</w:t>
      </w:r>
      <w:r w:rsidR="00F374A8" w:rsidRPr="002854E7">
        <w:rPr>
          <w:rFonts w:asciiTheme="minorHAnsi" w:hAnsiTheme="minorHAnsi"/>
          <w:color w:val="000000" w:themeColor="text1"/>
        </w:rPr>
        <w:t xml:space="preserve"> </w:t>
      </w:r>
      <w:r w:rsidRPr="002854E7">
        <w:rPr>
          <w:rFonts w:asciiTheme="minorHAnsi" w:hAnsiTheme="minorHAnsi"/>
          <w:color w:val="000000" w:themeColor="text1"/>
        </w:rPr>
        <w:t>w ramach Wyniku Prac Etapu I</w:t>
      </w:r>
      <w:r w:rsidR="00530563" w:rsidRPr="002854E7">
        <w:rPr>
          <w:rFonts w:asciiTheme="minorHAnsi" w:hAnsiTheme="minorHAnsi"/>
          <w:color w:val="000000" w:themeColor="text1"/>
        </w:rPr>
        <w:t xml:space="preserve"> lub</w:t>
      </w:r>
      <w:r w:rsidRPr="002854E7">
        <w:rPr>
          <w:rFonts w:asciiTheme="minorHAnsi" w:hAnsiTheme="minorHAnsi"/>
          <w:color w:val="000000" w:themeColor="text1"/>
        </w:rPr>
        <w:t xml:space="preserve"> Wyniku Prac Etapu II</w:t>
      </w:r>
      <w:r w:rsidR="0062120B" w:rsidRPr="002854E7">
        <w:rPr>
          <w:rFonts w:asciiTheme="minorHAnsi" w:hAnsiTheme="minorHAnsi"/>
          <w:color w:val="000000" w:themeColor="text1"/>
        </w:rPr>
        <w:t>,</w:t>
      </w:r>
      <w:r w:rsidR="004E0092" w:rsidRPr="002854E7">
        <w:rPr>
          <w:rFonts w:asciiTheme="minorHAnsi" w:hAnsiTheme="minorHAnsi"/>
          <w:color w:val="000000" w:themeColor="text1"/>
        </w:rPr>
        <w:t xml:space="preserve"> </w:t>
      </w:r>
    </w:p>
    <w:p w14:paraId="519647E2" w14:textId="324010BA" w:rsidR="004E0092" w:rsidRPr="002854E7" w:rsidRDefault="004E0092" w:rsidP="448933C2">
      <w:pPr>
        <w:spacing w:after="0" w:line="240" w:lineRule="auto"/>
        <w:ind w:left="1506"/>
        <w:contextualSpacing/>
        <w:jc w:val="both"/>
        <w:rPr>
          <w:rFonts w:asciiTheme="minorHAnsi" w:hAnsiTheme="minorHAnsi"/>
          <w:color w:val="000000" w:themeColor="text1"/>
        </w:rPr>
      </w:pPr>
      <w:r w:rsidRPr="002854E7">
        <w:rPr>
          <w:rFonts w:asciiTheme="minorHAnsi" w:hAnsiTheme="minorHAnsi"/>
          <w:color w:val="000000" w:themeColor="text1"/>
        </w:rPr>
        <w:t xml:space="preserve">w terminie </w:t>
      </w:r>
      <w:r w:rsidR="00A167F8" w:rsidRPr="002854E7">
        <w:rPr>
          <w:rFonts w:asciiTheme="minorHAnsi" w:hAnsiTheme="minorHAnsi"/>
          <w:color w:val="000000" w:themeColor="text1"/>
        </w:rPr>
        <w:t xml:space="preserve">30 </w:t>
      </w:r>
      <w:r w:rsidRPr="002854E7">
        <w:rPr>
          <w:rFonts w:asciiTheme="minorHAnsi" w:hAnsiTheme="minorHAnsi"/>
          <w:color w:val="000000" w:themeColor="text1"/>
        </w:rPr>
        <w:t>dni od dnia uzyskania danego Przychodu z Komercjalizacji Wyników Prac B+R;</w:t>
      </w:r>
      <w:bookmarkEnd w:id="485"/>
    </w:p>
    <w:p w14:paraId="0D5083D8" w14:textId="77777777" w:rsidR="00D34EA6" w:rsidRPr="002854E7" w:rsidRDefault="00A91EFD" w:rsidP="00B96C37">
      <w:pPr>
        <w:pStyle w:val="Akapitzlist"/>
        <w:numPr>
          <w:ilvl w:val="0"/>
          <w:numId w:val="49"/>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0</w:t>
      </w:r>
      <w:r w:rsidR="00C86BC8" w:rsidRPr="002854E7">
        <w:rPr>
          <w:rFonts w:asciiTheme="minorHAnsi" w:hAnsiTheme="minorHAnsi"/>
          <w:color w:val="000000" w:themeColor="text1"/>
        </w:rPr>
        <w:t>,</w:t>
      </w:r>
      <w:r w:rsidRPr="002854E7">
        <w:rPr>
          <w:rFonts w:asciiTheme="minorHAnsi" w:hAnsiTheme="minorHAnsi"/>
          <w:color w:val="000000" w:themeColor="text1"/>
        </w:rPr>
        <w:t>5</w:t>
      </w:r>
      <w:r w:rsidR="004E0092" w:rsidRPr="002854E7">
        <w:rPr>
          <w:rFonts w:asciiTheme="minorHAnsi" w:hAnsiTheme="minorHAnsi"/>
          <w:color w:val="000000" w:themeColor="text1"/>
        </w:rPr>
        <w:t xml:space="preserve">% Przychodu z </w:t>
      </w:r>
      <w:bookmarkStart w:id="486" w:name="_Hlk511974617"/>
      <w:r w:rsidR="004E0092" w:rsidRPr="002854E7">
        <w:rPr>
          <w:rFonts w:asciiTheme="minorHAnsi" w:hAnsiTheme="minorHAnsi"/>
          <w:color w:val="000000" w:themeColor="text1"/>
        </w:rPr>
        <w:t>Komercjalizacji Technologii Zależnych</w:t>
      </w:r>
      <w:bookmarkStart w:id="487" w:name="_Hlk511974585"/>
      <w:bookmarkEnd w:id="486"/>
      <w:r w:rsidR="00D34EA6" w:rsidRPr="002854E7">
        <w:rPr>
          <w:rFonts w:asciiTheme="minorHAnsi" w:hAnsiTheme="minorHAnsi"/>
          <w:color w:val="000000" w:themeColor="text1"/>
        </w:rPr>
        <w:t xml:space="preserve"> powiększonego o </w:t>
      </w:r>
    </w:p>
    <w:p w14:paraId="64DEA7AB" w14:textId="77777777" w:rsidR="00D34EA6" w:rsidRPr="002854E7" w:rsidRDefault="00D34EA6" w:rsidP="00B96C37">
      <w:pPr>
        <w:pStyle w:val="Akapitzlist"/>
        <w:numPr>
          <w:ilvl w:val="1"/>
          <w:numId w:val="49"/>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dodatkowy udział procentowy wskazan</w:t>
      </w:r>
      <w:r w:rsidR="00C86BC8" w:rsidRPr="002854E7">
        <w:rPr>
          <w:rFonts w:asciiTheme="minorHAnsi" w:hAnsiTheme="minorHAnsi"/>
          <w:color w:val="000000" w:themeColor="text1"/>
        </w:rPr>
        <w:t>y</w:t>
      </w:r>
      <w:r w:rsidRPr="002854E7">
        <w:rPr>
          <w:rFonts w:asciiTheme="minorHAnsi" w:hAnsiTheme="minorHAnsi"/>
          <w:color w:val="000000" w:themeColor="text1"/>
        </w:rPr>
        <w:t xml:space="preserve"> przez Wykonawcę we Wniosku, albo</w:t>
      </w:r>
    </w:p>
    <w:p w14:paraId="4CD33FC9" w14:textId="12E620AF" w:rsidR="00D34EA6" w:rsidRPr="002854E7" w:rsidRDefault="00D34EA6" w:rsidP="00B96C37">
      <w:pPr>
        <w:pStyle w:val="Akapitzlist"/>
        <w:numPr>
          <w:ilvl w:val="1"/>
          <w:numId w:val="49"/>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 xml:space="preserve">w </w:t>
      </w:r>
      <w:r w:rsidR="005552E3" w:rsidRPr="002854E7">
        <w:rPr>
          <w:rFonts w:asciiTheme="minorHAnsi" w:hAnsiTheme="minorHAnsi"/>
          <w:color w:val="000000" w:themeColor="text1"/>
        </w:rPr>
        <w:t>przypadku,</w:t>
      </w:r>
      <w:r w:rsidRPr="002854E7">
        <w:rPr>
          <w:rFonts w:asciiTheme="minorHAnsi" w:hAnsiTheme="minorHAnsi"/>
          <w:color w:val="000000" w:themeColor="text1"/>
        </w:rPr>
        <w:t xml:space="preserve"> gdyby </w:t>
      </w:r>
      <w:r w:rsidR="00120782" w:rsidRPr="002854E7">
        <w:rPr>
          <w:rFonts w:asciiTheme="minorHAnsi" w:hAnsiTheme="minorHAnsi"/>
          <w:color w:val="000000" w:themeColor="text1"/>
        </w:rPr>
        <w:t xml:space="preserve">w ramach </w:t>
      </w:r>
      <w:r w:rsidR="00552772" w:rsidRPr="002854E7">
        <w:rPr>
          <w:rFonts w:asciiTheme="minorHAnsi" w:hAnsiTheme="minorHAnsi"/>
          <w:color w:val="000000" w:themeColor="text1"/>
        </w:rPr>
        <w:t xml:space="preserve">zaktualizowanej Oferty złożonej </w:t>
      </w:r>
      <w:r w:rsidR="00120782" w:rsidRPr="002854E7">
        <w:rPr>
          <w:rFonts w:asciiTheme="minorHAnsi" w:hAnsiTheme="minorHAnsi"/>
          <w:color w:val="000000" w:themeColor="text1"/>
        </w:rPr>
        <w:t xml:space="preserve">do </w:t>
      </w:r>
      <w:r w:rsidRPr="002854E7">
        <w:rPr>
          <w:rFonts w:asciiTheme="minorHAnsi" w:hAnsiTheme="minorHAnsi"/>
          <w:color w:val="000000" w:themeColor="text1"/>
        </w:rPr>
        <w:t>Wyniku Prac Etapu I</w:t>
      </w:r>
      <w:r w:rsidR="00530563" w:rsidRPr="002854E7">
        <w:rPr>
          <w:rFonts w:asciiTheme="minorHAnsi" w:hAnsiTheme="minorHAnsi"/>
          <w:color w:val="000000" w:themeColor="text1"/>
        </w:rPr>
        <w:t xml:space="preserve"> lub</w:t>
      </w:r>
      <w:r w:rsidRPr="002854E7">
        <w:rPr>
          <w:rFonts w:asciiTheme="minorHAnsi" w:hAnsiTheme="minorHAnsi"/>
          <w:color w:val="000000" w:themeColor="text1"/>
        </w:rPr>
        <w:t xml:space="preserve"> Wyniku Prac Etapu II </w:t>
      </w:r>
      <w:r w:rsidR="00530563" w:rsidRPr="002854E7">
        <w:rPr>
          <w:rFonts w:asciiTheme="minorHAnsi" w:hAnsiTheme="minorHAnsi"/>
          <w:color w:val="000000" w:themeColor="text1"/>
        </w:rPr>
        <w:t xml:space="preserve"> </w:t>
      </w:r>
      <w:r w:rsidRPr="002854E7">
        <w:rPr>
          <w:rFonts w:asciiTheme="minorHAnsi" w:hAnsiTheme="minorHAnsi"/>
          <w:color w:val="000000" w:themeColor="text1"/>
        </w:rPr>
        <w:t xml:space="preserve">Wykonawca wskazał wyższy dodatkowy udział procentowy </w:t>
      </w:r>
      <w:r w:rsidR="00C86BC8" w:rsidRPr="002854E7">
        <w:rPr>
          <w:rFonts w:asciiTheme="minorHAnsi" w:hAnsiTheme="minorHAnsi"/>
          <w:color w:val="000000" w:themeColor="text1"/>
        </w:rPr>
        <w:t>ponad 0,</w:t>
      </w:r>
      <w:r w:rsidR="000A319C" w:rsidRPr="002854E7">
        <w:rPr>
          <w:rFonts w:asciiTheme="minorHAnsi" w:hAnsiTheme="minorHAnsi"/>
          <w:color w:val="000000" w:themeColor="text1"/>
        </w:rPr>
        <w:t>5</w:t>
      </w:r>
      <w:r w:rsidR="00C86BC8" w:rsidRPr="002854E7">
        <w:rPr>
          <w:rFonts w:asciiTheme="minorHAnsi" w:hAnsiTheme="minorHAnsi"/>
          <w:color w:val="000000" w:themeColor="text1"/>
        </w:rPr>
        <w:t xml:space="preserve">% </w:t>
      </w:r>
      <w:r w:rsidRPr="002854E7">
        <w:rPr>
          <w:rFonts w:asciiTheme="minorHAnsi" w:hAnsiTheme="minorHAnsi"/>
          <w:color w:val="000000" w:themeColor="text1"/>
        </w:rPr>
        <w:t>– o najwyższą wartość podaną przez Wykonawcę w ramach Wyniku Prac Etapu I</w:t>
      </w:r>
      <w:r w:rsidR="00530563" w:rsidRPr="002854E7">
        <w:rPr>
          <w:rFonts w:asciiTheme="minorHAnsi" w:hAnsiTheme="minorHAnsi"/>
          <w:color w:val="000000" w:themeColor="text1"/>
        </w:rPr>
        <w:t xml:space="preserve"> lub </w:t>
      </w:r>
      <w:r w:rsidRPr="002854E7">
        <w:rPr>
          <w:rFonts w:asciiTheme="minorHAnsi" w:hAnsiTheme="minorHAnsi"/>
          <w:color w:val="000000" w:themeColor="text1"/>
        </w:rPr>
        <w:t xml:space="preserve">Wyniku Prac Etapu II, </w:t>
      </w:r>
    </w:p>
    <w:bookmarkEnd w:id="487"/>
    <w:p w14:paraId="5F42D4BD" w14:textId="3A3060DB" w:rsidR="00634BE3" w:rsidRPr="002854E7" w:rsidRDefault="004E0092" w:rsidP="003E0140">
      <w:pPr>
        <w:pStyle w:val="Akapitzlist"/>
        <w:spacing w:after="0" w:line="240" w:lineRule="auto"/>
        <w:ind w:left="1560"/>
        <w:jc w:val="both"/>
        <w:rPr>
          <w:rFonts w:asciiTheme="minorHAnsi" w:hAnsiTheme="minorHAnsi"/>
          <w:color w:val="000000" w:themeColor="text1"/>
        </w:rPr>
      </w:pPr>
      <w:r w:rsidRPr="002854E7">
        <w:rPr>
          <w:rFonts w:asciiTheme="minorHAnsi" w:hAnsiTheme="minorHAnsi"/>
          <w:color w:val="000000" w:themeColor="text1"/>
        </w:rPr>
        <w:t xml:space="preserve">w terminie </w:t>
      </w:r>
      <w:r w:rsidR="00A167F8" w:rsidRPr="002854E7">
        <w:rPr>
          <w:rFonts w:asciiTheme="minorHAnsi" w:hAnsiTheme="minorHAnsi"/>
          <w:color w:val="000000" w:themeColor="text1"/>
        </w:rPr>
        <w:t xml:space="preserve">30 </w:t>
      </w:r>
      <w:r w:rsidRPr="002854E7">
        <w:rPr>
          <w:rFonts w:asciiTheme="minorHAnsi" w:hAnsiTheme="minorHAnsi"/>
          <w:color w:val="000000" w:themeColor="text1"/>
        </w:rPr>
        <w:t>dni od dnia uzyskania danego Przychodu z Komercjalizacji Technologii Zależnych</w:t>
      </w:r>
      <w:r w:rsidR="00830A62" w:rsidRPr="002854E7">
        <w:rPr>
          <w:rFonts w:asciiTheme="minorHAnsi" w:hAnsiTheme="minorHAnsi"/>
          <w:color w:val="000000" w:themeColor="text1"/>
        </w:rPr>
        <w:t>.</w:t>
      </w:r>
    </w:p>
    <w:p w14:paraId="544208CC" w14:textId="4FB7882E" w:rsidR="00830A62" w:rsidRPr="002854E7" w:rsidRDefault="00BD5693" w:rsidP="448933C2">
      <w:pPr>
        <w:pStyle w:val="Akapitzlist"/>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W celu usunięcia wątpliwości Strony wskazują, że jeśli Komercjalizacja Wyników Prac B+R albo Komercjalizacja Technologii Zależnych następuje w ramach działalności Wykonawcy polegającej na produkcji towarów lub świadczeniu usług i jest możliwe wydzielenie pod względem konstrukcyjnym i rachunkowym elementów zawierających Wyniki Prac B+R lub Technologie Zależne (np. prefabrykatów, modułów, materiałów budowlanych), odpowiednio Przychód z Komercjalizacji Wyników Prac B+R lub Przychód z Komercjalizacji Technologii Zależnych jest liczony odrębnie dla każdego przychodu uzyskanego przez Wykonawcę z takich elementów, z pominięciem elementów nie zawierających Wyników Prac B+R lub Technologii Zależnych. Jednak jeśli jest niemożliwe jest wyróżnienie takich elementów - Przychód z Komercjalizacji Wyników Prac B+R lub Przychód z Komercjalizacji Technologii Zależnych jest liczony od wartości wynagrodzenia uzyskanego przez Uczestnika Przedsięwzięcia w ramach umowy w której zastosował Wyniki Prac B+R lub Technologię Zależną.</w:t>
      </w:r>
      <w:ins w:id="488" w:author="Autor">
        <w:r w:rsidR="009D1E3B" w:rsidRPr="002854E7">
          <w:rPr>
            <w:rFonts w:asciiTheme="minorHAnsi" w:hAnsiTheme="minorHAnsi"/>
            <w:color w:val="000000" w:themeColor="text1"/>
          </w:rPr>
          <w:t xml:space="preserve"> W celu usunięcia wątpliwości Strony wskazują, że wynagrodzenie za komercjalizację Background IP niezależnie od Wyników Prac B+R lub Technologii Zależnych lub w zakresie z nimi niepowiązanym, nie wchodzi odpowiednio w zakres Przychodu z Komercjalizacji Wyników Prac B+R lub Przychodu z Komercjalizacji Technologii Zależnych, o ile jest możliwe w ramach danej komercjalizacji techniczne, funkcjonalne i finansowe wydzielenie Background IP.</w:t>
        </w:r>
      </w:ins>
    </w:p>
    <w:p w14:paraId="21E844E2" w14:textId="3BAF6EFF" w:rsidR="00C7211D" w:rsidRPr="002854E7" w:rsidRDefault="004F4DFB" w:rsidP="003E0140">
      <w:pPr>
        <w:pStyle w:val="Akapitzlist"/>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Zobowiązanie objęte niniejszym paragrafem wygasa z upływem</w:t>
      </w:r>
      <w:r w:rsidR="00C7211D" w:rsidRPr="002854E7">
        <w:rPr>
          <w:rFonts w:asciiTheme="minorHAnsi" w:hAnsiTheme="minorHAnsi"/>
          <w:color w:val="000000" w:themeColor="text1"/>
        </w:rPr>
        <w:t>:</w:t>
      </w:r>
    </w:p>
    <w:p w14:paraId="66A74CFE" w14:textId="27860797" w:rsidR="00C7211D" w:rsidRPr="002854E7" w:rsidRDefault="00300C1E" w:rsidP="00B96C37">
      <w:pPr>
        <w:pStyle w:val="Akapitzlist"/>
        <w:numPr>
          <w:ilvl w:val="0"/>
          <w:numId w:val="63"/>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1</w:t>
      </w:r>
      <w:r w:rsidR="004F4DFB" w:rsidRPr="002854E7">
        <w:rPr>
          <w:rFonts w:asciiTheme="minorHAnsi" w:hAnsiTheme="minorHAnsi"/>
          <w:color w:val="000000" w:themeColor="text1"/>
        </w:rPr>
        <w:t xml:space="preserve">0 lat </w:t>
      </w:r>
      <w:r w:rsidR="00C7211D" w:rsidRPr="002854E7">
        <w:rPr>
          <w:rFonts w:asciiTheme="minorHAnsi" w:hAnsiTheme="minorHAnsi"/>
          <w:color w:val="000000" w:themeColor="text1"/>
        </w:rPr>
        <w:t xml:space="preserve">od dnia zakończenia Etapu </w:t>
      </w:r>
      <w:r w:rsidR="008B439B" w:rsidRPr="002854E7">
        <w:rPr>
          <w:rFonts w:asciiTheme="minorHAnsi" w:hAnsiTheme="minorHAnsi"/>
          <w:color w:val="000000" w:themeColor="text1"/>
        </w:rPr>
        <w:t>I</w:t>
      </w:r>
      <w:del w:id="489" w:author="Autor">
        <w:r w:rsidR="00C7211D" w:rsidRPr="002854E7" w:rsidDel="00B8453F">
          <w:rPr>
            <w:rFonts w:asciiTheme="minorHAnsi" w:hAnsiTheme="minorHAnsi"/>
            <w:color w:val="000000" w:themeColor="text1"/>
          </w:rPr>
          <w:delText xml:space="preserve"> </w:delText>
        </w:r>
      </w:del>
      <w:ins w:id="490" w:author="Autor">
        <w:r w:rsidR="00B8453F">
          <w:rPr>
            <w:rFonts w:asciiTheme="minorHAnsi" w:hAnsiTheme="minorHAnsi"/>
            <w:color w:val="000000" w:themeColor="text1"/>
          </w:rPr>
          <w:t xml:space="preserve">, przy czym jeśli Wykonawca realizuje Wariant B wskazany w </w:t>
        </w:r>
        <w:r w:rsidR="00B8453F">
          <w:rPr>
            <w:rFonts w:asciiTheme="minorHAnsi" w:hAnsiTheme="minorHAnsi"/>
            <w:color w:val="000000" w:themeColor="text1"/>
          </w:rPr>
          <w:fldChar w:fldCharType="begin"/>
        </w:r>
        <w:r w:rsidR="00B8453F">
          <w:rPr>
            <w:rFonts w:asciiTheme="minorHAnsi" w:hAnsiTheme="minorHAnsi"/>
            <w:color w:val="000000" w:themeColor="text1"/>
          </w:rPr>
          <w:instrText xml:space="preserve"> REF _Ref509403918 \r \h </w:instrText>
        </w:r>
      </w:ins>
      <w:r w:rsidR="00B8453F">
        <w:rPr>
          <w:rFonts w:asciiTheme="minorHAnsi" w:hAnsiTheme="minorHAnsi"/>
          <w:color w:val="000000" w:themeColor="text1"/>
        </w:rPr>
      </w:r>
      <w:ins w:id="491" w:author="Autor">
        <w:r w:rsidR="00B8453F">
          <w:rPr>
            <w:rFonts w:asciiTheme="minorHAnsi" w:hAnsiTheme="minorHAnsi"/>
            <w:color w:val="000000" w:themeColor="text1"/>
          </w:rPr>
          <w:fldChar w:fldCharType="separate"/>
        </w:r>
        <w:r w:rsidR="00EB3B9C">
          <w:rPr>
            <w:rFonts w:asciiTheme="minorHAnsi" w:hAnsiTheme="minorHAnsi"/>
            <w:color w:val="000000" w:themeColor="text1"/>
          </w:rPr>
          <w:t>ART. 30</w:t>
        </w:r>
        <w:r w:rsidR="00B8453F">
          <w:rPr>
            <w:rFonts w:asciiTheme="minorHAnsi" w:hAnsiTheme="minorHAnsi"/>
            <w:color w:val="000000" w:themeColor="text1"/>
          </w:rPr>
          <w:fldChar w:fldCharType="end"/>
        </w:r>
        <w:r w:rsidR="00B8453F">
          <w:rPr>
            <w:rFonts w:asciiTheme="minorHAnsi" w:hAnsiTheme="minorHAnsi"/>
            <w:color w:val="000000" w:themeColor="text1"/>
          </w:rPr>
          <w:t xml:space="preserve"> </w:t>
        </w:r>
        <w:r w:rsidR="00B8453F">
          <w:rPr>
            <w:rFonts w:asciiTheme="minorHAnsi" w:hAnsiTheme="minorHAnsi"/>
            <w:color w:val="000000" w:themeColor="text1"/>
          </w:rPr>
          <w:fldChar w:fldCharType="begin"/>
        </w:r>
        <w:r w:rsidR="00B8453F">
          <w:rPr>
            <w:rFonts w:asciiTheme="minorHAnsi" w:hAnsiTheme="minorHAnsi"/>
            <w:color w:val="000000" w:themeColor="text1"/>
          </w:rPr>
          <w:instrText xml:space="preserve"> REF _Ref54763747 \n \h </w:instrText>
        </w:r>
      </w:ins>
      <w:r w:rsidR="00B8453F">
        <w:rPr>
          <w:rFonts w:asciiTheme="minorHAnsi" w:hAnsiTheme="minorHAnsi"/>
          <w:color w:val="000000" w:themeColor="text1"/>
        </w:rPr>
      </w:r>
      <w:ins w:id="492" w:author="Autor">
        <w:r w:rsidR="00B8453F">
          <w:rPr>
            <w:rFonts w:asciiTheme="minorHAnsi" w:hAnsiTheme="minorHAnsi"/>
            <w:color w:val="000000" w:themeColor="text1"/>
          </w:rPr>
          <w:fldChar w:fldCharType="separate"/>
        </w:r>
        <w:r w:rsidR="00EB3B9C">
          <w:rPr>
            <w:rFonts w:asciiTheme="minorHAnsi" w:hAnsiTheme="minorHAnsi"/>
            <w:color w:val="000000" w:themeColor="text1"/>
          </w:rPr>
          <w:t>§10</w:t>
        </w:r>
        <w:r w:rsidR="00B8453F">
          <w:rPr>
            <w:rFonts w:asciiTheme="minorHAnsi" w:hAnsiTheme="minorHAnsi"/>
            <w:color w:val="000000" w:themeColor="text1"/>
          </w:rPr>
          <w:fldChar w:fldCharType="end"/>
        </w:r>
        <w:r w:rsidR="00B8453F">
          <w:rPr>
            <w:rFonts w:asciiTheme="minorHAnsi" w:hAnsiTheme="minorHAnsi"/>
            <w:color w:val="000000" w:themeColor="text1"/>
          </w:rPr>
          <w:t xml:space="preserve"> to okres ulega zwiększeniu do 15 lat </w:t>
        </w:r>
        <w:r w:rsidR="00B8453F" w:rsidRPr="008C1C3A">
          <w:rPr>
            <w:rFonts w:asciiTheme="minorHAnsi" w:hAnsiTheme="minorHAnsi"/>
            <w:color w:val="000000" w:themeColor="text1"/>
          </w:rPr>
          <w:t>od dnia zakończenia Etapu I</w:t>
        </w:r>
        <w:r w:rsidR="00B8453F">
          <w:rPr>
            <w:rFonts w:asciiTheme="minorHAnsi" w:hAnsiTheme="minorHAnsi"/>
            <w:color w:val="000000" w:themeColor="text1"/>
          </w:rPr>
          <w:t xml:space="preserve">, </w:t>
        </w:r>
      </w:ins>
      <w:r w:rsidR="004F4DFB" w:rsidRPr="002854E7">
        <w:rPr>
          <w:rFonts w:asciiTheme="minorHAnsi" w:hAnsiTheme="minorHAnsi"/>
          <w:color w:val="000000" w:themeColor="text1"/>
        </w:rPr>
        <w:t xml:space="preserve">albo </w:t>
      </w:r>
    </w:p>
    <w:p w14:paraId="3B41A3A3" w14:textId="328D1516" w:rsidR="00C7211D" w:rsidRPr="002854E7" w:rsidRDefault="00C7211D" w:rsidP="00B96C37">
      <w:pPr>
        <w:pStyle w:val="Akapitzlist"/>
        <w:numPr>
          <w:ilvl w:val="0"/>
          <w:numId w:val="63"/>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dnia</w:t>
      </w:r>
      <w:r w:rsidR="004F4DFB" w:rsidRPr="002854E7">
        <w:rPr>
          <w:rFonts w:asciiTheme="minorHAnsi" w:hAnsiTheme="minorHAnsi"/>
          <w:color w:val="000000" w:themeColor="text1"/>
        </w:rPr>
        <w:t xml:space="preserve"> gdy </w:t>
      </w:r>
      <w:ins w:id="493" w:author="Autor">
        <w:r w:rsidR="00B8453F">
          <w:rPr>
            <w:rFonts w:asciiTheme="minorHAnsi" w:hAnsiTheme="minorHAnsi"/>
            <w:color w:val="000000" w:themeColor="text1"/>
          </w:rPr>
          <w:t xml:space="preserve">łączne przekazane NCBR wynagrodzenie tytułem udziału w </w:t>
        </w:r>
        <w:r w:rsidR="00B8453F" w:rsidRPr="008C1C3A">
          <w:rPr>
            <w:rFonts w:asciiTheme="minorHAnsi" w:hAnsiTheme="minorHAnsi"/>
            <w:color w:val="000000" w:themeColor="text1"/>
          </w:rPr>
          <w:t>Przychod</w:t>
        </w:r>
        <w:r w:rsidR="00B8453F">
          <w:rPr>
            <w:rFonts w:asciiTheme="minorHAnsi" w:hAnsiTheme="minorHAnsi"/>
            <w:color w:val="000000" w:themeColor="text1"/>
          </w:rPr>
          <w:t>ach</w:t>
        </w:r>
        <w:r w:rsidR="00B8453F" w:rsidRPr="008C1C3A">
          <w:rPr>
            <w:rFonts w:asciiTheme="minorHAnsi" w:hAnsiTheme="minorHAnsi"/>
            <w:color w:val="000000" w:themeColor="text1"/>
          </w:rPr>
          <w:t xml:space="preserve"> z Komercjalizacji Wyników Prac B+R i Przychod</w:t>
        </w:r>
        <w:r w:rsidR="00B8453F">
          <w:rPr>
            <w:rFonts w:asciiTheme="minorHAnsi" w:hAnsiTheme="minorHAnsi"/>
            <w:color w:val="000000" w:themeColor="text1"/>
          </w:rPr>
          <w:t>ach</w:t>
        </w:r>
        <w:r w:rsidR="00B8453F" w:rsidRPr="008C1C3A">
          <w:rPr>
            <w:rFonts w:asciiTheme="minorHAnsi" w:hAnsiTheme="minorHAnsi"/>
            <w:color w:val="000000" w:themeColor="text1"/>
          </w:rPr>
          <w:t xml:space="preserve"> z Komercjalizacji Technologii Zależnych </w:t>
        </w:r>
        <w:r w:rsidR="00B8453F">
          <w:rPr>
            <w:rFonts w:asciiTheme="minorHAnsi" w:hAnsiTheme="minorHAnsi"/>
            <w:color w:val="000000" w:themeColor="text1"/>
          </w:rPr>
          <w:t xml:space="preserve">osiągnie równowartość </w:t>
        </w:r>
        <w:r w:rsidR="00B8453F" w:rsidRPr="008C1C3A">
          <w:rPr>
            <w:rFonts w:asciiTheme="minorHAnsi" w:hAnsiTheme="minorHAnsi"/>
            <w:color w:val="000000" w:themeColor="text1"/>
          </w:rPr>
          <w:t>1</w:t>
        </w:r>
        <w:r w:rsidR="00642956">
          <w:rPr>
            <w:rFonts w:asciiTheme="minorHAnsi" w:hAnsiTheme="minorHAnsi"/>
            <w:color w:val="000000" w:themeColor="text1"/>
          </w:rPr>
          <w:t>0</w:t>
        </w:r>
        <w:r w:rsidR="00B8453F" w:rsidRPr="008C1C3A">
          <w:rPr>
            <w:rFonts w:asciiTheme="minorHAnsi" w:hAnsiTheme="minorHAnsi"/>
            <w:color w:val="000000" w:themeColor="text1"/>
          </w:rPr>
          <w:t xml:space="preserve">5% wartości </w:t>
        </w:r>
        <w:r w:rsidR="00B8453F">
          <w:rPr>
            <w:rFonts w:asciiTheme="minorHAnsi" w:hAnsiTheme="minorHAnsi"/>
            <w:color w:val="000000" w:themeColor="text1"/>
          </w:rPr>
          <w:t xml:space="preserve">łącznego </w:t>
        </w:r>
        <w:r w:rsidR="00B8453F" w:rsidRPr="008C1C3A">
          <w:rPr>
            <w:rFonts w:asciiTheme="minorHAnsi" w:hAnsiTheme="minorHAnsi"/>
            <w:color w:val="000000" w:themeColor="text1"/>
          </w:rPr>
          <w:t>wynagrodzenia Wykonawcy uzyskanego w ramach Umowy</w:t>
        </w:r>
        <w:r w:rsidR="00B8453F">
          <w:rPr>
            <w:rFonts w:asciiTheme="minorHAnsi" w:hAnsiTheme="minorHAnsi"/>
            <w:color w:val="000000" w:themeColor="text1"/>
          </w:rPr>
          <w:t xml:space="preserve"> („Kapitał Zwrotu Docelowego”), powiększonego o odsetki ustawowe wskazane w art. 359 </w:t>
        </w:r>
        <w:r w:rsidR="00B8453F" w:rsidRPr="008C1C3A">
          <w:rPr>
            <w:rFonts w:asciiTheme="minorHAnsi" w:hAnsiTheme="minorHAnsi" w:cstheme="minorHAnsi"/>
            <w:color w:val="000000" w:themeColor="text1"/>
          </w:rPr>
          <w:t>§</w:t>
        </w:r>
        <w:r w:rsidR="00B8453F" w:rsidRPr="008C1C3A">
          <w:rPr>
            <w:rFonts w:asciiTheme="minorHAnsi" w:hAnsiTheme="minorHAnsi"/>
            <w:color w:val="000000" w:themeColor="text1"/>
          </w:rPr>
          <w:t>2 Ustawy k.c.</w:t>
        </w:r>
        <w:r w:rsidR="008460E7">
          <w:rPr>
            <w:rFonts w:asciiTheme="minorHAnsi" w:hAnsiTheme="minorHAnsi"/>
            <w:color w:val="000000" w:themeColor="text1"/>
          </w:rPr>
          <w:t xml:space="preserve">, liczone </w:t>
        </w:r>
        <w:r w:rsidR="003607F5">
          <w:rPr>
            <w:rFonts w:asciiTheme="minorHAnsi" w:hAnsiTheme="minorHAnsi"/>
            <w:color w:val="000000" w:themeColor="text1"/>
          </w:rPr>
          <w:t xml:space="preserve">odrębnie </w:t>
        </w:r>
        <w:r w:rsidR="008460E7">
          <w:rPr>
            <w:rFonts w:asciiTheme="minorHAnsi" w:hAnsiTheme="minorHAnsi"/>
            <w:color w:val="000000" w:themeColor="text1"/>
          </w:rPr>
          <w:t>dla danej części Kapitału Zwrotu Docelowego przekazywanej NCBR</w:t>
        </w:r>
        <w:r w:rsidR="008460E7" w:rsidRPr="008C1C3A">
          <w:rPr>
            <w:rFonts w:asciiTheme="minorHAnsi" w:hAnsiTheme="minorHAnsi"/>
            <w:color w:val="000000" w:themeColor="text1"/>
          </w:rPr>
          <w:t xml:space="preserve"> </w:t>
        </w:r>
        <w:r w:rsidR="00B8453F" w:rsidRPr="008C1C3A">
          <w:rPr>
            <w:rFonts w:asciiTheme="minorHAnsi" w:hAnsiTheme="minorHAnsi"/>
            <w:color w:val="000000" w:themeColor="text1"/>
          </w:rPr>
          <w:t xml:space="preserve">od dnia otrzymania przez Wykonawcę Wyniku Negatywnego, Wyniku Pozytywnego (bez Dopuszczenia do Kolejnego Etapu) albo Wyniku Końcowego Pozytywnego w ramach </w:t>
        </w:r>
        <w:r w:rsidR="00B8453F" w:rsidRPr="008C1C3A">
          <w:rPr>
            <w:rFonts w:asciiTheme="minorHAnsi" w:hAnsiTheme="minorHAnsi"/>
            <w:color w:val="000000" w:themeColor="text1"/>
          </w:rPr>
          <w:lastRenderedPageBreak/>
          <w:t xml:space="preserve">Oceny Końcowej Etapu </w:t>
        </w:r>
        <w:r w:rsidR="002D7766">
          <w:rPr>
            <w:rFonts w:asciiTheme="minorHAnsi" w:hAnsiTheme="minorHAnsi"/>
            <w:color w:val="000000" w:themeColor="text1"/>
          </w:rPr>
          <w:t>I</w:t>
        </w:r>
        <w:r w:rsidR="00B8453F" w:rsidRPr="008C1C3A">
          <w:rPr>
            <w:rFonts w:asciiTheme="minorHAnsi" w:hAnsiTheme="minorHAnsi"/>
            <w:color w:val="000000" w:themeColor="text1"/>
          </w:rPr>
          <w:t>II do dnia</w:t>
        </w:r>
        <w:r w:rsidR="00B8453F">
          <w:rPr>
            <w:rFonts w:asciiTheme="minorHAnsi" w:hAnsiTheme="minorHAnsi"/>
            <w:color w:val="000000" w:themeColor="text1"/>
          </w:rPr>
          <w:t xml:space="preserve"> zapłaty</w:t>
        </w:r>
        <w:r w:rsidR="00E725C3">
          <w:rPr>
            <w:rFonts w:asciiTheme="minorHAnsi" w:hAnsiTheme="minorHAnsi"/>
            <w:color w:val="000000" w:themeColor="text1"/>
          </w:rPr>
          <w:t xml:space="preserve"> danej części</w:t>
        </w:r>
        <w:r w:rsidR="00E23289">
          <w:rPr>
            <w:rFonts w:asciiTheme="minorHAnsi" w:hAnsiTheme="minorHAnsi"/>
            <w:color w:val="000000" w:themeColor="text1"/>
          </w:rPr>
          <w:t>, przy czym o ile Wykonawca nie zaznaczy inaczej</w:t>
        </w:r>
        <w:r w:rsidR="003F27A9">
          <w:rPr>
            <w:rFonts w:asciiTheme="minorHAnsi" w:hAnsiTheme="minorHAnsi"/>
            <w:color w:val="000000" w:themeColor="text1"/>
          </w:rPr>
          <w:t xml:space="preserve"> przy spełnianiu świadczenia na rzecz NCBR</w:t>
        </w:r>
        <w:r w:rsidR="00E23289">
          <w:rPr>
            <w:rFonts w:asciiTheme="minorHAnsi" w:hAnsiTheme="minorHAnsi"/>
            <w:color w:val="000000" w:themeColor="text1"/>
          </w:rPr>
          <w:t>, przekazywane NCBR środki NCBR może zaliczyć w pierwszej kolejności na poczet odsetek</w:t>
        </w:r>
        <w:r w:rsidR="00AC54DA">
          <w:rPr>
            <w:rFonts w:asciiTheme="minorHAnsi" w:hAnsiTheme="minorHAnsi"/>
            <w:color w:val="000000" w:themeColor="text1"/>
          </w:rPr>
          <w:t>, zamiast na spłatę Kapitału Zwrotu Docelowego</w:t>
        </w:r>
        <w:r w:rsidR="00E23289">
          <w:rPr>
            <w:rFonts w:asciiTheme="minorHAnsi" w:hAnsiTheme="minorHAnsi"/>
            <w:color w:val="000000" w:themeColor="text1"/>
          </w:rPr>
          <w:t>,</w:t>
        </w:r>
      </w:ins>
      <w:del w:id="494" w:author="Autor">
        <w:r w:rsidR="004F4DFB" w:rsidRPr="002854E7" w:rsidDel="00B8453F">
          <w:rPr>
            <w:rFonts w:asciiTheme="minorHAnsi" w:hAnsiTheme="minorHAnsi"/>
            <w:color w:val="000000" w:themeColor="text1"/>
          </w:rPr>
          <w:delText xml:space="preserve">suma Przychodów z Komercjalizacji Wyników Prac B+R i Przychodów z Komercjalizacji Technologii Zależnych </w:delText>
        </w:r>
        <w:r w:rsidRPr="002854E7" w:rsidDel="00B8453F">
          <w:rPr>
            <w:rFonts w:asciiTheme="minorHAnsi" w:hAnsiTheme="minorHAnsi"/>
            <w:color w:val="000000" w:themeColor="text1"/>
          </w:rPr>
          <w:delText>otrzymanych przez</w:delText>
        </w:r>
        <w:r w:rsidR="004F4DFB" w:rsidRPr="002854E7" w:rsidDel="00B8453F">
          <w:rPr>
            <w:rFonts w:asciiTheme="minorHAnsi" w:hAnsiTheme="minorHAnsi"/>
            <w:color w:val="000000" w:themeColor="text1"/>
          </w:rPr>
          <w:delText xml:space="preserve"> NCBR </w:delText>
        </w:r>
        <w:r w:rsidRPr="002854E7" w:rsidDel="00B8453F">
          <w:rPr>
            <w:rFonts w:asciiTheme="minorHAnsi" w:hAnsiTheme="minorHAnsi"/>
            <w:color w:val="000000" w:themeColor="text1"/>
          </w:rPr>
          <w:delText>od</w:delText>
        </w:r>
        <w:r w:rsidR="004F4DFB" w:rsidRPr="002854E7" w:rsidDel="00B8453F">
          <w:rPr>
            <w:rFonts w:asciiTheme="minorHAnsi" w:hAnsiTheme="minorHAnsi"/>
            <w:color w:val="000000" w:themeColor="text1"/>
          </w:rPr>
          <w:delText xml:space="preserve"> Wykonawc</w:delText>
        </w:r>
        <w:r w:rsidRPr="002854E7" w:rsidDel="00B8453F">
          <w:rPr>
            <w:rFonts w:asciiTheme="minorHAnsi" w:hAnsiTheme="minorHAnsi"/>
            <w:color w:val="000000" w:themeColor="text1"/>
          </w:rPr>
          <w:delText>y</w:delText>
        </w:r>
        <w:r w:rsidR="004F4DFB" w:rsidRPr="002854E7" w:rsidDel="00B8453F">
          <w:rPr>
            <w:rFonts w:asciiTheme="minorHAnsi" w:hAnsiTheme="minorHAnsi"/>
            <w:color w:val="000000" w:themeColor="text1"/>
          </w:rPr>
          <w:delText xml:space="preserve"> </w:delText>
        </w:r>
        <w:r w:rsidRPr="002854E7" w:rsidDel="00B8453F">
          <w:rPr>
            <w:rFonts w:asciiTheme="minorHAnsi" w:hAnsiTheme="minorHAnsi"/>
            <w:color w:val="000000" w:themeColor="text1"/>
          </w:rPr>
          <w:delText xml:space="preserve">osiągnie wartość </w:delText>
        </w:r>
        <w:r w:rsidR="004F4DFB" w:rsidRPr="002854E7" w:rsidDel="00B8453F">
          <w:rPr>
            <w:rFonts w:asciiTheme="minorHAnsi" w:hAnsiTheme="minorHAnsi"/>
            <w:color w:val="000000" w:themeColor="text1"/>
          </w:rPr>
          <w:delText xml:space="preserve">co najmniej 125% wartości wynagrodzenia Wykonawcy uzyskanego w ramach Umowy powiększonego o odsetki ustawowe </w:delText>
        </w:r>
        <w:r w:rsidR="002D07FE" w:rsidRPr="002854E7" w:rsidDel="00B8453F">
          <w:rPr>
            <w:rFonts w:asciiTheme="minorHAnsi" w:hAnsiTheme="minorHAnsi"/>
            <w:color w:val="000000" w:themeColor="text1"/>
          </w:rPr>
          <w:delText xml:space="preserve">wskazane w art. 359 </w:delText>
        </w:r>
        <w:r w:rsidR="002D07FE" w:rsidRPr="002854E7" w:rsidDel="00B8453F">
          <w:rPr>
            <w:rFonts w:asciiTheme="minorHAnsi" w:hAnsiTheme="minorHAnsi" w:cstheme="minorHAnsi"/>
            <w:color w:val="000000" w:themeColor="text1"/>
          </w:rPr>
          <w:delText>§</w:delText>
        </w:r>
        <w:r w:rsidR="002D07FE" w:rsidRPr="002854E7" w:rsidDel="00B8453F">
          <w:rPr>
            <w:rFonts w:asciiTheme="minorHAnsi" w:hAnsiTheme="minorHAnsi"/>
            <w:color w:val="000000" w:themeColor="text1"/>
          </w:rPr>
          <w:delText xml:space="preserve">2 Ustawy k.c. </w:delText>
        </w:r>
        <w:r w:rsidR="004F4DFB" w:rsidRPr="002854E7" w:rsidDel="00B8453F">
          <w:rPr>
            <w:rFonts w:asciiTheme="minorHAnsi" w:hAnsiTheme="minorHAnsi"/>
            <w:color w:val="000000" w:themeColor="text1"/>
          </w:rPr>
          <w:delText>liczone od dnia otrzymania przez Wykonawcę Wyniku Negatywnego</w:delText>
        </w:r>
        <w:bookmarkStart w:id="495" w:name="_Hlk54796132"/>
        <w:r w:rsidR="00CA60B0" w:rsidRPr="002854E7" w:rsidDel="00B8453F">
          <w:rPr>
            <w:rFonts w:asciiTheme="minorHAnsi" w:hAnsiTheme="minorHAnsi"/>
            <w:color w:val="000000" w:themeColor="text1"/>
          </w:rPr>
          <w:delText>, Wyniku Pozytywnego (bez Dopuszczenia do Kolejnego Etapu)</w:delText>
        </w:r>
        <w:r w:rsidR="004F4DFB" w:rsidRPr="002854E7" w:rsidDel="00B8453F">
          <w:rPr>
            <w:rFonts w:asciiTheme="minorHAnsi" w:hAnsiTheme="minorHAnsi"/>
            <w:color w:val="000000" w:themeColor="text1"/>
          </w:rPr>
          <w:delText xml:space="preserve"> </w:delText>
        </w:r>
        <w:bookmarkEnd w:id="495"/>
        <w:r w:rsidR="00CA60B0" w:rsidRPr="002854E7" w:rsidDel="00B8453F">
          <w:rPr>
            <w:rFonts w:asciiTheme="minorHAnsi" w:hAnsiTheme="minorHAnsi"/>
            <w:color w:val="000000" w:themeColor="text1"/>
          </w:rPr>
          <w:delText xml:space="preserve">albo </w:delText>
        </w:r>
        <w:r w:rsidR="00533A96" w:rsidRPr="002854E7" w:rsidDel="00B8453F">
          <w:rPr>
            <w:rFonts w:asciiTheme="minorHAnsi" w:hAnsiTheme="minorHAnsi"/>
            <w:color w:val="000000" w:themeColor="text1"/>
          </w:rPr>
          <w:delText>Wyniku Końcowego Pozytywnego</w:delText>
        </w:r>
        <w:r w:rsidR="0006274A" w:rsidRPr="002854E7" w:rsidDel="00B8453F">
          <w:rPr>
            <w:rFonts w:asciiTheme="minorHAnsi" w:hAnsiTheme="minorHAnsi"/>
            <w:color w:val="000000" w:themeColor="text1"/>
          </w:rPr>
          <w:delText xml:space="preserve"> w ramach </w:delText>
        </w:r>
        <w:r w:rsidR="00533A96" w:rsidRPr="002854E7" w:rsidDel="00B8453F">
          <w:rPr>
            <w:rFonts w:asciiTheme="minorHAnsi" w:hAnsiTheme="minorHAnsi"/>
            <w:color w:val="000000" w:themeColor="text1"/>
          </w:rPr>
          <w:delText xml:space="preserve">Oceny Końcowej </w:delText>
        </w:r>
        <w:r w:rsidR="0006274A" w:rsidRPr="002854E7" w:rsidDel="00B8453F">
          <w:rPr>
            <w:rFonts w:asciiTheme="minorHAnsi" w:hAnsiTheme="minorHAnsi"/>
            <w:color w:val="000000" w:themeColor="text1"/>
          </w:rPr>
          <w:delText>Etapu III do dnia w którym suma Przychodów z Komercjalizacji Wyników Prac B+R i Przychodów z Komercjalizacji Technologii Zależnych przekazanych NCBR przez Wykonawcę osiągnie 125% wartości wynagrodzenia Wykonawcy uzyskanego w ramach Umowy</w:delText>
        </w:r>
      </w:del>
      <w:r w:rsidRPr="002854E7">
        <w:rPr>
          <w:rFonts w:asciiTheme="minorHAnsi" w:hAnsiTheme="minorHAnsi"/>
          <w:color w:val="000000" w:themeColor="text1"/>
        </w:rPr>
        <w:t>,</w:t>
      </w:r>
    </w:p>
    <w:p w14:paraId="602F6540" w14:textId="77777777" w:rsidR="00C7211D" w:rsidRPr="002854E7" w:rsidRDefault="00C7211D" w:rsidP="003E0140">
      <w:pPr>
        <w:pStyle w:val="Akapitzlist"/>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w zależności, które z tych zdarzeń nastąpi wcześniej.</w:t>
      </w:r>
    </w:p>
    <w:p w14:paraId="154C3B91" w14:textId="6F5F3EFE" w:rsidR="00634BE3" w:rsidRPr="002854E7" w:rsidRDefault="00634BE3" w:rsidP="003E0140">
      <w:pPr>
        <w:spacing w:after="0" w:line="240" w:lineRule="auto"/>
        <w:ind w:left="426"/>
        <w:contextualSpacing/>
        <w:jc w:val="both"/>
        <w:rPr>
          <w:rFonts w:asciiTheme="minorHAnsi" w:hAnsiTheme="minorHAnsi"/>
          <w:color w:val="000000" w:themeColor="text1"/>
        </w:rPr>
      </w:pPr>
      <w:bookmarkStart w:id="496" w:name="_Hlk513635721"/>
      <w:r w:rsidRPr="002854E7">
        <w:rPr>
          <w:rFonts w:asciiTheme="minorHAnsi" w:hAnsiTheme="minorHAnsi"/>
          <w:color w:val="000000" w:themeColor="text1"/>
        </w:rPr>
        <w:t>Udział</w:t>
      </w:r>
      <w:r w:rsidR="004A554B" w:rsidRPr="002854E7">
        <w:rPr>
          <w:rFonts w:asciiTheme="minorHAnsi" w:hAnsiTheme="minorHAnsi"/>
          <w:color w:val="000000" w:themeColor="text1"/>
        </w:rPr>
        <w:t xml:space="preserve"> (procent)</w:t>
      </w:r>
      <w:r w:rsidRPr="002854E7">
        <w:rPr>
          <w:rFonts w:asciiTheme="minorHAnsi" w:hAnsiTheme="minorHAnsi"/>
          <w:color w:val="000000" w:themeColor="text1"/>
        </w:rPr>
        <w:t xml:space="preserve"> w </w:t>
      </w:r>
      <w:r w:rsidR="0089325E" w:rsidRPr="002854E7">
        <w:rPr>
          <w:rFonts w:asciiTheme="minorHAnsi" w:hAnsiTheme="minorHAnsi"/>
          <w:color w:val="000000" w:themeColor="text1"/>
        </w:rPr>
        <w:t>P</w:t>
      </w:r>
      <w:r w:rsidRPr="002854E7">
        <w:rPr>
          <w:rFonts w:asciiTheme="minorHAnsi" w:hAnsiTheme="minorHAnsi"/>
          <w:color w:val="000000" w:themeColor="text1"/>
        </w:rPr>
        <w:t xml:space="preserve">rzychodach z Komercjalizacji Wyników Prac B+R i </w:t>
      </w:r>
      <w:r w:rsidR="0089325E" w:rsidRPr="002854E7">
        <w:rPr>
          <w:rFonts w:asciiTheme="minorHAnsi" w:hAnsiTheme="minorHAnsi"/>
          <w:color w:val="000000" w:themeColor="text1"/>
        </w:rPr>
        <w:t>P</w:t>
      </w:r>
      <w:r w:rsidRPr="002854E7">
        <w:rPr>
          <w:rFonts w:asciiTheme="minorHAnsi" w:hAnsiTheme="minorHAnsi"/>
          <w:color w:val="000000" w:themeColor="text1"/>
        </w:rPr>
        <w:t>rzychodach z Komercjalizacji Technologii Zależnych, przekazywanych NCBR, któr</w:t>
      </w:r>
      <w:r w:rsidR="008E4B17" w:rsidRPr="002854E7">
        <w:rPr>
          <w:rFonts w:asciiTheme="minorHAnsi" w:hAnsiTheme="minorHAnsi"/>
          <w:color w:val="000000" w:themeColor="text1"/>
        </w:rPr>
        <w:t>y</w:t>
      </w:r>
      <w:r w:rsidRPr="002854E7">
        <w:rPr>
          <w:rFonts w:asciiTheme="minorHAnsi" w:hAnsiTheme="minorHAnsi"/>
          <w:color w:val="000000" w:themeColor="text1"/>
        </w:rPr>
        <w:t xml:space="preserve"> został określon</w:t>
      </w:r>
      <w:r w:rsidR="008E4B17" w:rsidRPr="002854E7">
        <w:rPr>
          <w:rFonts w:asciiTheme="minorHAnsi" w:hAnsiTheme="minorHAnsi"/>
          <w:color w:val="000000" w:themeColor="text1"/>
        </w:rPr>
        <w:t>y</w:t>
      </w:r>
      <w:r w:rsidRPr="002854E7">
        <w:rPr>
          <w:rFonts w:asciiTheme="minorHAnsi" w:hAnsiTheme="minorHAnsi"/>
          <w:color w:val="000000" w:themeColor="text1"/>
        </w:rPr>
        <w:t xml:space="preserve"> we Wniosku</w:t>
      </w:r>
      <w:r w:rsidR="0089325E" w:rsidRPr="002854E7">
        <w:rPr>
          <w:rFonts w:asciiTheme="minorHAnsi" w:hAnsiTheme="minorHAnsi"/>
          <w:color w:val="000000" w:themeColor="text1"/>
        </w:rPr>
        <w:t xml:space="preserve">, </w:t>
      </w:r>
      <w:r w:rsidRPr="002854E7">
        <w:rPr>
          <w:rFonts w:asciiTheme="minorHAnsi" w:hAnsiTheme="minorHAnsi"/>
          <w:color w:val="000000" w:themeColor="text1"/>
        </w:rPr>
        <w:t>nie mo</w:t>
      </w:r>
      <w:r w:rsidR="008E4B17" w:rsidRPr="002854E7">
        <w:rPr>
          <w:rFonts w:asciiTheme="minorHAnsi" w:hAnsiTheme="minorHAnsi"/>
          <w:color w:val="000000" w:themeColor="text1"/>
        </w:rPr>
        <w:t>że</w:t>
      </w:r>
      <w:r w:rsidRPr="002854E7">
        <w:rPr>
          <w:rFonts w:asciiTheme="minorHAnsi" w:hAnsiTheme="minorHAnsi"/>
          <w:color w:val="000000" w:themeColor="text1"/>
        </w:rPr>
        <w:t xml:space="preserve"> być </w:t>
      </w:r>
      <w:r w:rsidR="00120782" w:rsidRPr="002854E7">
        <w:rPr>
          <w:rFonts w:asciiTheme="minorHAnsi" w:hAnsiTheme="minorHAnsi"/>
          <w:color w:val="000000" w:themeColor="text1"/>
        </w:rPr>
        <w:t>obniżony względem wartości podanej we Wniosku</w:t>
      </w:r>
      <w:r w:rsidRPr="002854E7">
        <w:rPr>
          <w:rFonts w:asciiTheme="minorHAnsi" w:hAnsiTheme="minorHAnsi"/>
          <w:color w:val="000000" w:themeColor="text1"/>
        </w:rPr>
        <w:t>.</w:t>
      </w:r>
      <w:bookmarkEnd w:id="496"/>
      <w:r w:rsidRPr="002854E7">
        <w:rPr>
          <w:rFonts w:asciiTheme="minorHAnsi" w:hAnsiTheme="minorHAnsi"/>
          <w:color w:val="000000" w:themeColor="text1"/>
        </w:rPr>
        <w:t xml:space="preserve"> </w:t>
      </w:r>
    </w:p>
    <w:p w14:paraId="2895F20F" w14:textId="77777777"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bookmarkStart w:id="497" w:name="_Ref512574702"/>
      <w:r w:rsidRPr="002854E7">
        <w:rPr>
          <w:rFonts w:asciiTheme="minorHAnsi" w:hAnsiTheme="minorHAnsi"/>
          <w:color w:val="000000" w:themeColor="text1"/>
        </w:rPr>
        <w:t>Wykonawca zobowiązuje się do sporządzania i dostarczania NCBR okresowych raportów. Każdorazowy raport będzie zawierał:</w:t>
      </w:r>
      <w:bookmarkEnd w:id="497"/>
    </w:p>
    <w:p w14:paraId="1B73EEC3" w14:textId="77777777" w:rsidR="004E0092" w:rsidRPr="002854E7" w:rsidRDefault="004E0092" w:rsidP="00B96C37">
      <w:pPr>
        <w:pStyle w:val="Akapitzlist"/>
        <w:numPr>
          <w:ilvl w:val="0"/>
          <w:numId w:val="50"/>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 xml:space="preserve">dokładne informacje </w:t>
      </w:r>
      <w:r w:rsidR="003576D7" w:rsidRPr="002854E7">
        <w:rPr>
          <w:rFonts w:asciiTheme="minorHAnsi" w:hAnsiTheme="minorHAnsi"/>
          <w:color w:val="000000" w:themeColor="text1"/>
        </w:rPr>
        <w:t>dotyczące wysokości</w:t>
      </w:r>
      <w:r w:rsidRPr="002854E7">
        <w:rPr>
          <w:rFonts w:asciiTheme="minorHAnsi" w:hAnsiTheme="minorHAnsi"/>
          <w:color w:val="000000" w:themeColor="text1"/>
        </w:rPr>
        <w:t xml:space="preserve"> Przychodu z Komercjalizac</w:t>
      </w:r>
      <w:r w:rsidR="003576D7" w:rsidRPr="002854E7">
        <w:rPr>
          <w:rFonts w:asciiTheme="minorHAnsi" w:hAnsiTheme="minorHAnsi"/>
          <w:color w:val="000000" w:themeColor="text1"/>
        </w:rPr>
        <w:t>ji Wyników Prac B+R i Przychodu</w:t>
      </w:r>
      <w:r w:rsidRPr="002854E7">
        <w:rPr>
          <w:rFonts w:asciiTheme="minorHAnsi" w:hAnsiTheme="minorHAnsi"/>
          <w:color w:val="000000" w:themeColor="text1"/>
        </w:rPr>
        <w:t xml:space="preserve"> z Komercjalizacji Technologii Zależnych;</w:t>
      </w:r>
    </w:p>
    <w:p w14:paraId="499B62FD" w14:textId="77777777" w:rsidR="004E0092" w:rsidRPr="002854E7" w:rsidRDefault="004E0092" w:rsidP="00B96C37">
      <w:pPr>
        <w:pStyle w:val="Akapitzlist"/>
        <w:numPr>
          <w:ilvl w:val="0"/>
          <w:numId w:val="50"/>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szczegółowy opis działań podjętych celem Komercjalizacji</w:t>
      </w:r>
      <w:r w:rsidR="00B53703" w:rsidRPr="002854E7">
        <w:rPr>
          <w:rFonts w:asciiTheme="minorHAnsi" w:hAnsiTheme="minorHAnsi"/>
          <w:color w:val="000000" w:themeColor="text1"/>
        </w:rPr>
        <w:t xml:space="preserve"> Wyników Prac B+R i </w:t>
      </w:r>
      <w:r w:rsidRPr="002854E7">
        <w:rPr>
          <w:rFonts w:asciiTheme="minorHAnsi" w:hAnsiTheme="minorHAnsi"/>
          <w:color w:val="000000" w:themeColor="text1"/>
        </w:rPr>
        <w:t>Komercjalizacji Technologii Zależnych;</w:t>
      </w:r>
    </w:p>
    <w:p w14:paraId="69316DEE" w14:textId="77777777" w:rsidR="004E0092" w:rsidRPr="002854E7" w:rsidRDefault="004E0092" w:rsidP="00B96C37">
      <w:pPr>
        <w:pStyle w:val="Akapitzlist"/>
        <w:numPr>
          <w:ilvl w:val="0"/>
          <w:numId w:val="50"/>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kserokopie poświadczone za zgodność z oryginałem wszelkich umów zawartych w związku z Komercjalizacją Wyników Prac B+R i Komercjalizacją Technologii Zależnych, a</w:t>
      </w:r>
      <w:r w:rsidR="009300EA" w:rsidRPr="002854E7">
        <w:rPr>
          <w:rFonts w:asciiTheme="minorHAnsi" w:hAnsiTheme="minorHAnsi"/>
          <w:color w:val="000000" w:themeColor="text1"/>
        </w:rPr>
        <w:t xml:space="preserve"> </w:t>
      </w:r>
      <w:r w:rsidRPr="002854E7">
        <w:rPr>
          <w:rFonts w:asciiTheme="minorHAnsi" w:hAnsiTheme="minorHAnsi"/>
          <w:color w:val="000000" w:themeColor="text1"/>
        </w:rPr>
        <w:t>w szczególności umów licencyjnych</w:t>
      </w:r>
      <w:r w:rsidRPr="002854E7">
        <w:rPr>
          <w:rFonts w:asciiTheme="minorHAnsi" w:hAnsiTheme="minorHAnsi" w:cs="Calibri"/>
          <w:color w:val="000000" w:themeColor="text1"/>
        </w:rPr>
        <w:t xml:space="preserve"> lub innych umów upoważniających do korzystania z</w:t>
      </w:r>
      <w:r w:rsidR="009300EA" w:rsidRPr="002854E7">
        <w:rPr>
          <w:rFonts w:asciiTheme="minorHAnsi" w:hAnsiTheme="minorHAnsi" w:cs="Calibri"/>
          <w:color w:val="000000" w:themeColor="text1"/>
        </w:rPr>
        <w:t xml:space="preserve"> </w:t>
      </w:r>
      <w:r w:rsidRPr="002854E7">
        <w:rPr>
          <w:rFonts w:asciiTheme="minorHAnsi" w:hAnsiTheme="minorHAnsi" w:cs="Calibri"/>
          <w:color w:val="000000" w:themeColor="text1"/>
        </w:rPr>
        <w:t>Wyników Prac B+R i Technologii Zależnych;</w:t>
      </w:r>
    </w:p>
    <w:p w14:paraId="2853447D" w14:textId="21809718" w:rsidR="004E0092" w:rsidRPr="002854E7" w:rsidRDefault="004E0092" w:rsidP="003E0140">
      <w:pPr>
        <w:pStyle w:val="Akapitzlist"/>
        <w:spacing w:after="0" w:line="240" w:lineRule="auto"/>
        <w:ind w:left="425"/>
        <w:jc w:val="both"/>
        <w:rPr>
          <w:rFonts w:asciiTheme="minorHAnsi" w:hAnsiTheme="minorHAnsi"/>
          <w:color w:val="000000" w:themeColor="text1"/>
        </w:rPr>
      </w:pPr>
      <w:r w:rsidRPr="002854E7">
        <w:rPr>
          <w:rFonts w:asciiTheme="minorHAnsi" w:hAnsiTheme="minorHAnsi"/>
          <w:color w:val="000000" w:themeColor="text1"/>
        </w:rPr>
        <w:t xml:space="preserve">i będzie obejmował okres </w:t>
      </w:r>
      <w:r w:rsidR="007E24E4" w:rsidRPr="002854E7">
        <w:rPr>
          <w:rFonts w:asciiTheme="minorHAnsi" w:hAnsiTheme="minorHAnsi" w:cs="Calibri"/>
          <w:color w:val="000000" w:themeColor="text1"/>
        </w:rPr>
        <w:t xml:space="preserve">6 </w:t>
      </w:r>
      <w:r w:rsidRPr="002854E7">
        <w:rPr>
          <w:rFonts w:asciiTheme="minorHAnsi" w:hAnsiTheme="minorHAnsi" w:cs="Calibri"/>
          <w:color w:val="000000" w:themeColor="text1"/>
        </w:rPr>
        <w:t>kolejnych miesięcy, począwszy od dnia zakończenia Prac B+R</w:t>
      </w:r>
      <w:r w:rsidR="00195EB3" w:rsidRPr="002854E7">
        <w:rPr>
          <w:rFonts w:asciiTheme="minorHAnsi" w:hAnsiTheme="minorHAnsi" w:cs="Calibri"/>
          <w:color w:val="000000" w:themeColor="text1"/>
        </w:rPr>
        <w:t xml:space="preserve"> w ramach Umowy</w:t>
      </w:r>
      <w:r w:rsidRPr="002854E7">
        <w:rPr>
          <w:rFonts w:asciiTheme="minorHAnsi" w:hAnsiTheme="minorHAnsi" w:cs="Calibri"/>
          <w:color w:val="000000" w:themeColor="text1"/>
        </w:rPr>
        <w:t xml:space="preserve">. Wykonawca będzie każdorazowo dostarczał NCBR raport w terminie </w:t>
      </w:r>
      <w:r w:rsidR="00A167F8" w:rsidRPr="002854E7">
        <w:rPr>
          <w:rFonts w:asciiTheme="minorHAnsi" w:hAnsiTheme="minorHAnsi" w:cs="Calibri"/>
          <w:color w:val="000000" w:themeColor="text1"/>
        </w:rPr>
        <w:t xml:space="preserve">14 </w:t>
      </w:r>
      <w:r w:rsidRPr="002854E7">
        <w:rPr>
          <w:rFonts w:asciiTheme="minorHAnsi" w:hAnsiTheme="minorHAnsi" w:cs="Calibri"/>
          <w:color w:val="000000" w:themeColor="text1"/>
        </w:rPr>
        <w:t xml:space="preserve">dni od dnia upływu danego </w:t>
      </w:r>
      <w:r w:rsidR="009C178D" w:rsidRPr="002854E7">
        <w:rPr>
          <w:rFonts w:asciiTheme="minorHAnsi" w:hAnsiTheme="minorHAnsi" w:cs="Calibri"/>
          <w:color w:val="000000" w:themeColor="text1"/>
        </w:rPr>
        <w:t>sześcio</w:t>
      </w:r>
      <w:r w:rsidR="00A167F8" w:rsidRPr="002854E7">
        <w:rPr>
          <w:rFonts w:asciiTheme="minorHAnsi" w:hAnsiTheme="minorHAnsi" w:cs="Calibri"/>
          <w:color w:val="000000" w:themeColor="text1"/>
        </w:rPr>
        <w:t>miesięcznego</w:t>
      </w:r>
      <w:r w:rsidR="009467F9" w:rsidRPr="002854E7">
        <w:rPr>
          <w:rFonts w:asciiTheme="minorHAnsi" w:hAnsiTheme="minorHAnsi" w:cs="Calibri"/>
          <w:color w:val="000000" w:themeColor="text1"/>
        </w:rPr>
        <w:t xml:space="preserve"> </w:t>
      </w:r>
      <w:r w:rsidRPr="002854E7">
        <w:rPr>
          <w:rFonts w:asciiTheme="minorHAnsi" w:hAnsiTheme="minorHAnsi" w:cs="Calibri"/>
          <w:color w:val="000000" w:themeColor="text1"/>
        </w:rPr>
        <w:t>okresu, o którym mowa w zadaniu poprzedzającym.</w:t>
      </w:r>
    </w:p>
    <w:p w14:paraId="1D774102" w14:textId="77777777"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Wykonawca zobowiązuje się udostępnić, na każde żądanie NCBR, w terminie </w:t>
      </w:r>
      <w:r w:rsidR="00A167F8" w:rsidRPr="002854E7">
        <w:rPr>
          <w:rFonts w:asciiTheme="minorHAnsi" w:hAnsiTheme="minorHAnsi" w:cs="Calibri"/>
          <w:color w:val="000000" w:themeColor="text1"/>
        </w:rPr>
        <w:t xml:space="preserve">7 </w:t>
      </w:r>
      <w:r w:rsidRPr="002854E7">
        <w:rPr>
          <w:rFonts w:asciiTheme="minorHAnsi" w:hAnsiTheme="minorHAnsi" w:cs="Calibri"/>
          <w:color w:val="000000" w:themeColor="text1"/>
        </w:rPr>
        <w:t xml:space="preserve">dni </w:t>
      </w:r>
      <w:r w:rsidRPr="002854E7">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oraz zobowiązuje się poddać audytowi zewnętrznemu (audyt może być również prowadzony samodzielnie przez NCBR) w zakresie korzystania z Wyników Prac B+R i Technologii Zależnych celem ustalenia wysokości osiągniętego </w:t>
      </w:r>
      <w:r w:rsidR="00B53703" w:rsidRPr="002854E7">
        <w:rPr>
          <w:rFonts w:asciiTheme="minorHAnsi" w:hAnsiTheme="minorHAnsi"/>
          <w:color w:val="000000" w:themeColor="text1"/>
        </w:rPr>
        <w:t>Przychodu z </w:t>
      </w:r>
      <w:r w:rsidRPr="002854E7">
        <w:rPr>
          <w:rFonts w:asciiTheme="minorHAnsi" w:hAnsiTheme="minorHAnsi"/>
          <w:color w:val="000000" w:themeColor="text1"/>
        </w:rPr>
        <w:t xml:space="preserve">Komercjalizacji Wyników Prac B+R i Przychodu z Komercjalizacji Technologii Zależnych. </w:t>
      </w:r>
    </w:p>
    <w:p w14:paraId="0305BC27" w14:textId="77777777"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bookmarkStart w:id="498" w:name="_Ref511043229"/>
      <w:r w:rsidRPr="002854E7">
        <w:rPr>
          <w:rFonts w:asciiTheme="minorHAnsi" w:hAnsiTheme="minorHAnsi"/>
          <w:color w:val="000000" w:themeColor="text1"/>
        </w:rPr>
        <w:t xml:space="preserve">Audyt będzie przebiegał następująco: NCBR na co najmniej </w:t>
      </w:r>
      <w:r w:rsidR="00A167F8" w:rsidRPr="002854E7">
        <w:rPr>
          <w:rFonts w:asciiTheme="minorHAnsi" w:hAnsiTheme="minorHAnsi" w:cs="Calibri"/>
          <w:color w:val="000000" w:themeColor="text1"/>
        </w:rPr>
        <w:t xml:space="preserve">14 </w:t>
      </w:r>
      <w:r w:rsidRPr="002854E7">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w:t>
      </w:r>
      <w:r w:rsidR="00B53703" w:rsidRPr="002854E7">
        <w:rPr>
          <w:rFonts w:asciiTheme="minorHAnsi" w:hAnsiTheme="minorHAnsi"/>
          <w:color w:val="000000" w:themeColor="text1"/>
        </w:rPr>
        <w:t>, a które pozostają w związku z</w:t>
      </w:r>
      <w:r w:rsidR="00250838" w:rsidRPr="002854E7">
        <w:rPr>
          <w:rFonts w:asciiTheme="minorHAnsi" w:hAnsiTheme="minorHAnsi"/>
          <w:color w:val="000000" w:themeColor="text1"/>
        </w:rPr>
        <w:t> </w:t>
      </w:r>
      <w:r w:rsidRPr="002854E7">
        <w:rPr>
          <w:rFonts w:asciiTheme="minorHAnsi" w:hAnsiTheme="minorHAnsi"/>
          <w:color w:val="000000" w:themeColor="text1"/>
        </w:rPr>
        <w:t>Umową, w szczególności pozwalają zweryfikować, czy Przychód z Komercjalizacji Wyników Prac B+R i Przychód z Komercjalizacji Technologii Zależnych został prawidłowo obliczony.</w:t>
      </w:r>
      <w:bookmarkEnd w:id="498"/>
    </w:p>
    <w:p w14:paraId="0E0FD027" w14:textId="6A6BAA70"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każdym przypadku Komercjalizacja Wyników Prac B+R lub Komercjalizacja Technologii Zależnych nie może ograniczać możliwości korzystania z Wyników Prac B+R przez NCBR</w:t>
      </w:r>
      <w:r w:rsidR="00B53703" w:rsidRPr="002854E7">
        <w:rPr>
          <w:rFonts w:asciiTheme="minorHAnsi" w:hAnsiTheme="minorHAnsi"/>
          <w:color w:val="000000" w:themeColor="text1"/>
        </w:rPr>
        <w:t xml:space="preserve"> w </w:t>
      </w:r>
      <w:r w:rsidRPr="002854E7">
        <w:rPr>
          <w:rFonts w:asciiTheme="minorHAnsi" w:hAnsiTheme="minorHAnsi"/>
          <w:color w:val="000000" w:themeColor="text1"/>
        </w:rPr>
        <w:t>jakimkolwiek zakresie określonym w</w:t>
      </w:r>
      <w:r w:rsidR="00194FCA" w:rsidRPr="002854E7">
        <w:rPr>
          <w:rFonts w:asciiTheme="minorHAnsi" w:hAnsiTheme="minorHAnsi" w:cstheme="majorBidi"/>
          <w:color w:val="000000" w:themeColor="text1"/>
        </w:rPr>
        <w:t xml:space="preserve"> </w:t>
      </w:r>
      <w:r w:rsidR="00194FCA" w:rsidRPr="002854E7">
        <w:rPr>
          <w:rFonts w:asciiTheme="minorHAnsi" w:hAnsiTheme="minorHAnsi" w:cstheme="majorBidi"/>
          <w:color w:val="000000" w:themeColor="text1"/>
          <w:shd w:val="clear" w:color="auto" w:fill="E6E6E6"/>
        </w:rPr>
        <w:fldChar w:fldCharType="begin"/>
      </w:r>
      <w:r w:rsidR="00194FCA" w:rsidRPr="002854E7">
        <w:rPr>
          <w:rFonts w:asciiTheme="minorHAnsi" w:hAnsiTheme="minorHAnsi" w:cstheme="majorBidi"/>
          <w:color w:val="000000" w:themeColor="text1"/>
        </w:rPr>
        <w:instrText xml:space="preserve"> REF _Ref509403918 \r \h </w:instrText>
      </w:r>
      <w:r w:rsidR="006713B6" w:rsidRPr="002854E7">
        <w:rPr>
          <w:rFonts w:asciiTheme="minorHAnsi" w:hAnsiTheme="minorHAnsi" w:cstheme="majorBidi"/>
          <w:color w:val="000000" w:themeColor="text1"/>
        </w:rPr>
        <w:instrText xml:space="preserve"> \* MERGEFORMAT </w:instrText>
      </w:r>
      <w:r w:rsidR="00194FCA" w:rsidRPr="002854E7">
        <w:rPr>
          <w:rFonts w:asciiTheme="minorHAnsi" w:hAnsiTheme="minorHAnsi" w:cstheme="majorBidi"/>
          <w:color w:val="000000" w:themeColor="text1"/>
          <w:shd w:val="clear" w:color="auto" w:fill="E6E6E6"/>
        </w:rPr>
      </w:r>
      <w:r w:rsidR="00194FCA" w:rsidRPr="002854E7">
        <w:rPr>
          <w:rFonts w:asciiTheme="minorHAnsi" w:hAnsiTheme="minorHAnsi" w:cstheme="majorBidi"/>
          <w:color w:val="000000" w:themeColor="text1"/>
          <w:shd w:val="clear" w:color="auto" w:fill="E6E6E6"/>
        </w:rPr>
        <w:fldChar w:fldCharType="separate"/>
      </w:r>
      <w:r w:rsidR="00EB3B9C">
        <w:rPr>
          <w:rFonts w:asciiTheme="minorHAnsi" w:hAnsiTheme="minorHAnsi" w:cstheme="majorBidi"/>
          <w:color w:val="000000" w:themeColor="text1"/>
        </w:rPr>
        <w:t>ART. 30</w:t>
      </w:r>
      <w:r w:rsidR="00194FCA" w:rsidRPr="002854E7">
        <w:rPr>
          <w:rFonts w:asciiTheme="minorHAnsi" w:hAnsiTheme="minorHAnsi" w:cstheme="majorBidi"/>
          <w:color w:val="000000" w:themeColor="text1"/>
          <w:shd w:val="clear" w:color="auto" w:fill="E6E6E6"/>
        </w:rPr>
        <w:fldChar w:fldCharType="end"/>
      </w:r>
      <w:r w:rsidRPr="002854E7">
        <w:rPr>
          <w:rFonts w:asciiTheme="minorHAnsi" w:hAnsiTheme="minorHAnsi"/>
          <w:color w:val="000000" w:themeColor="text1"/>
        </w:rPr>
        <w:t xml:space="preserve">. </w:t>
      </w:r>
    </w:p>
    <w:p w14:paraId="0FB1338D" w14:textId="77777777"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bookmarkStart w:id="499" w:name="_Ref509329203"/>
      <w:bookmarkStart w:id="500" w:name="_Ref509306226"/>
      <w:bookmarkStart w:id="501" w:name="_Ref498947565"/>
      <w:bookmarkStart w:id="502" w:name="_Ref495942131"/>
      <w:r w:rsidRPr="002854E7">
        <w:rPr>
          <w:rFonts w:asciiTheme="minorHAnsi" w:hAnsiTheme="minorHAnsi"/>
          <w:color w:val="000000" w:themeColor="text1"/>
        </w:rPr>
        <w:lastRenderedPageBreak/>
        <w:t>W przypadku podejmowania przez Wykonawcę działań skutkujących niewykonaniem lub nienależytym wykonaniem przez Wykonawcę zobowiązania do Komercjalizacji Wyników Prac B+R zgodnie z niniejszym artykułem, NCBR będzie równolegle uprawniony do:</w:t>
      </w:r>
      <w:bookmarkEnd w:id="499"/>
    </w:p>
    <w:p w14:paraId="1C13685D" w14:textId="77777777" w:rsidR="004E0092" w:rsidRPr="002854E7" w:rsidRDefault="004E0092" w:rsidP="00B96C37">
      <w:pPr>
        <w:pStyle w:val="Akapitzlist"/>
        <w:numPr>
          <w:ilvl w:val="0"/>
          <w:numId w:val="51"/>
        </w:numPr>
        <w:spacing w:after="0" w:line="240" w:lineRule="auto"/>
        <w:jc w:val="both"/>
        <w:rPr>
          <w:rFonts w:asciiTheme="minorHAnsi" w:hAnsiTheme="minorHAnsi"/>
          <w:color w:val="000000" w:themeColor="text1"/>
        </w:rPr>
      </w:pPr>
      <w:bookmarkStart w:id="503" w:name="_Ref513048079"/>
      <w:r w:rsidRPr="002854E7">
        <w:rPr>
          <w:rFonts w:asciiTheme="minorHAnsi" w:hAnsiTheme="minorHAnsi"/>
          <w:color w:val="000000" w:themeColor="text1"/>
        </w:rPr>
        <w:t>wezwania Wykonawcy do Komercjalizacji Wyni</w:t>
      </w:r>
      <w:r w:rsidR="00B53703" w:rsidRPr="002854E7">
        <w:rPr>
          <w:rFonts w:asciiTheme="minorHAnsi" w:hAnsiTheme="minorHAnsi"/>
          <w:color w:val="000000" w:themeColor="text1"/>
        </w:rPr>
        <w:t>ków Prac B+R zgodnie z Umową, w </w:t>
      </w:r>
      <w:r w:rsidRPr="002854E7">
        <w:rPr>
          <w:rFonts w:asciiTheme="minorHAnsi" w:hAnsiTheme="minorHAnsi"/>
          <w:color w:val="000000" w:themeColor="text1"/>
        </w:rPr>
        <w:t>terminie określonym w wezwaniu</w:t>
      </w:r>
      <w:bookmarkEnd w:id="500"/>
      <w:r w:rsidRPr="002854E7">
        <w:rPr>
          <w:rFonts w:asciiTheme="minorHAnsi" w:hAnsiTheme="minorHAnsi"/>
          <w:color w:val="000000" w:themeColor="text1"/>
        </w:rPr>
        <w:t>;</w:t>
      </w:r>
      <w:bookmarkEnd w:id="503"/>
      <w:r w:rsidR="00F852B6" w:rsidRPr="002854E7">
        <w:rPr>
          <w:rFonts w:asciiTheme="minorHAnsi" w:hAnsiTheme="minorHAnsi"/>
          <w:color w:val="000000" w:themeColor="text1"/>
        </w:rPr>
        <w:t xml:space="preserve"> </w:t>
      </w:r>
    </w:p>
    <w:p w14:paraId="2F977DD8" w14:textId="4884828D" w:rsidR="004E0092" w:rsidRPr="002854E7" w:rsidRDefault="004E0092" w:rsidP="00B96C37">
      <w:pPr>
        <w:pStyle w:val="Akapitzlist"/>
        <w:numPr>
          <w:ilvl w:val="0"/>
          <w:numId w:val="51"/>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udzielania sublicencji na korzystanie z Wyników Prac B+R</w:t>
      </w:r>
      <w:del w:id="504" w:author="Autor">
        <w:r w:rsidRPr="002854E7" w:rsidDel="00C51122">
          <w:rPr>
            <w:rFonts w:asciiTheme="minorHAnsi" w:hAnsiTheme="minorHAnsi"/>
            <w:color w:val="000000" w:themeColor="text1"/>
          </w:rPr>
          <w:delText xml:space="preserve"> oraz prze</w:delText>
        </w:r>
        <w:r w:rsidR="00811DC0" w:rsidRPr="002854E7" w:rsidDel="00C51122">
          <w:rPr>
            <w:rFonts w:asciiTheme="minorHAnsi" w:hAnsiTheme="minorHAnsi"/>
            <w:color w:val="000000" w:themeColor="text1"/>
          </w:rPr>
          <w:delText>dmiotów Background IP</w:delText>
        </w:r>
      </w:del>
      <w:r w:rsidR="00811DC0" w:rsidRPr="002854E7">
        <w:rPr>
          <w:rFonts w:asciiTheme="minorHAnsi" w:hAnsiTheme="minorHAnsi"/>
          <w:color w:val="000000" w:themeColor="text1"/>
        </w:rPr>
        <w:t>, a</w:t>
      </w:r>
      <w:r w:rsidR="00194FCA" w:rsidRPr="002854E7">
        <w:rPr>
          <w:rFonts w:asciiTheme="minorHAnsi" w:hAnsiTheme="minorHAnsi" w:cstheme="majorBidi"/>
          <w:color w:val="000000" w:themeColor="text1"/>
        </w:rPr>
        <w:t xml:space="preserve"> </w:t>
      </w:r>
      <w:r w:rsidR="00194FCA" w:rsidRPr="002854E7">
        <w:rPr>
          <w:rFonts w:asciiTheme="minorHAnsi" w:hAnsiTheme="minorHAnsi" w:cstheme="majorBidi"/>
          <w:color w:val="000000" w:themeColor="text1"/>
          <w:shd w:val="clear" w:color="auto" w:fill="E6E6E6"/>
        </w:rPr>
        <w:fldChar w:fldCharType="begin"/>
      </w:r>
      <w:r w:rsidR="00194FCA" w:rsidRPr="002854E7">
        <w:rPr>
          <w:rFonts w:asciiTheme="minorHAnsi" w:hAnsiTheme="minorHAnsi" w:cstheme="majorBidi"/>
          <w:color w:val="000000" w:themeColor="text1"/>
        </w:rPr>
        <w:instrText xml:space="preserve"> REF _Ref509403918 \r \h  \* MERGEFORMAT </w:instrText>
      </w:r>
      <w:r w:rsidR="00194FCA" w:rsidRPr="002854E7">
        <w:rPr>
          <w:rFonts w:asciiTheme="minorHAnsi" w:hAnsiTheme="minorHAnsi" w:cstheme="majorBidi"/>
          <w:color w:val="000000" w:themeColor="text1"/>
          <w:shd w:val="clear" w:color="auto" w:fill="E6E6E6"/>
        </w:rPr>
      </w:r>
      <w:r w:rsidR="00194FCA" w:rsidRPr="002854E7">
        <w:rPr>
          <w:rFonts w:asciiTheme="minorHAnsi" w:hAnsiTheme="minorHAnsi" w:cstheme="majorBidi"/>
          <w:color w:val="000000" w:themeColor="text1"/>
          <w:shd w:val="clear" w:color="auto" w:fill="E6E6E6"/>
        </w:rPr>
        <w:fldChar w:fldCharType="separate"/>
      </w:r>
      <w:r w:rsidR="00EB3B9C">
        <w:rPr>
          <w:rFonts w:asciiTheme="minorHAnsi" w:hAnsiTheme="minorHAnsi" w:cstheme="majorBidi"/>
          <w:color w:val="000000" w:themeColor="text1"/>
        </w:rPr>
        <w:t>ART. 30</w:t>
      </w:r>
      <w:r w:rsidR="00194FCA" w:rsidRPr="002854E7">
        <w:rPr>
          <w:rFonts w:asciiTheme="minorHAnsi" w:hAnsiTheme="minorHAnsi" w:cstheme="majorBidi"/>
          <w:color w:val="000000" w:themeColor="text1"/>
          <w:shd w:val="clear" w:color="auto" w:fill="E6E6E6"/>
        </w:rPr>
        <w:fldChar w:fldCharType="end"/>
      </w:r>
      <w:r w:rsidR="006940F6" w:rsidRPr="002854E7">
        <w:rPr>
          <w:rFonts w:asciiTheme="minorHAnsi" w:hAnsiTheme="minorHAnsi" w:cstheme="majorBidi"/>
          <w:color w:val="000000" w:themeColor="text1"/>
        </w:rPr>
        <w:t xml:space="preserve"> </w:t>
      </w:r>
      <w:r w:rsidRPr="002854E7">
        <w:rPr>
          <w:rFonts w:asciiTheme="minorHAnsi" w:hAnsiTheme="minorHAnsi" w:cstheme="majorBidi"/>
          <w:color w:val="000000" w:themeColor="text1"/>
          <w:shd w:val="clear" w:color="auto" w:fill="E6E6E6"/>
        </w:rPr>
        <w:fldChar w:fldCharType="begin"/>
      </w:r>
      <w:r w:rsidRPr="002854E7">
        <w:rPr>
          <w:rFonts w:asciiTheme="minorHAnsi" w:hAnsiTheme="minorHAnsi" w:cstheme="majorBidi"/>
          <w:color w:val="000000" w:themeColor="text1"/>
        </w:rPr>
        <w:instrText xml:space="preserve"> REF _Ref509326036 \r \h </w:instrText>
      </w:r>
      <w:r w:rsidR="00B53703" w:rsidRPr="002854E7">
        <w:rPr>
          <w:rFonts w:asciiTheme="minorHAnsi" w:hAnsiTheme="minorHAnsi" w:cstheme="majorBidi"/>
          <w:color w:val="000000" w:themeColor="text1"/>
        </w:rPr>
        <w:instrText xml:space="preserve"> \* MERGEFORMAT </w:instrText>
      </w:r>
      <w:r w:rsidRPr="002854E7">
        <w:rPr>
          <w:rFonts w:asciiTheme="minorHAnsi" w:hAnsiTheme="minorHAnsi" w:cstheme="majorBidi"/>
          <w:color w:val="000000" w:themeColor="text1"/>
          <w:shd w:val="clear" w:color="auto" w:fill="E6E6E6"/>
        </w:rPr>
      </w:r>
      <w:r w:rsidRPr="002854E7">
        <w:rPr>
          <w:rFonts w:asciiTheme="minorHAnsi" w:hAnsiTheme="minorHAnsi" w:cstheme="majorBidi"/>
          <w:color w:val="000000" w:themeColor="text1"/>
          <w:shd w:val="clear" w:color="auto" w:fill="E6E6E6"/>
        </w:rPr>
        <w:fldChar w:fldCharType="separate"/>
      </w:r>
      <w:r w:rsidR="00EB3B9C">
        <w:rPr>
          <w:rFonts w:asciiTheme="minorHAnsi" w:hAnsiTheme="minorHAnsi" w:cstheme="majorBidi"/>
          <w:color w:val="000000" w:themeColor="text1"/>
        </w:rPr>
        <w:t>§3</w:t>
      </w:r>
      <w:r w:rsidRPr="002854E7">
        <w:rPr>
          <w:rFonts w:asciiTheme="minorHAnsi" w:hAnsiTheme="minorHAnsi" w:cstheme="majorBidi"/>
          <w:color w:val="000000" w:themeColor="text1"/>
          <w:shd w:val="clear" w:color="auto" w:fill="E6E6E6"/>
        </w:rPr>
        <w:fldChar w:fldCharType="end"/>
      </w:r>
      <w:r w:rsidR="00811DC0" w:rsidRPr="002854E7">
        <w:rPr>
          <w:rFonts w:asciiTheme="minorHAnsi" w:hAnsiTheme="minorHAnsi" w:cstheme="majorBidi"/>
          <w:color w:val="000000" w:themeColor="text1"/>
        </w:rPr>
        <w:t xml:space="preserve"> nie stosuje się</w:t>
      </w:r>
      <w:r w:rsidRPr="002854E7">
        <w:rPr>
          <w:rFonts w:asciiTheme="minorHAnsi" w:hAnsiTheme="minorHAnsi"/>
          <w:color w:val="000000" w:themeColor="text1"/>
        </w:rPr>
        <w:t>.</w:t>
      </w:r>
    </w:p>
    <w:p w14:paraId="61C39AF0" w14:textId="5A7BD86F"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bookmarkStart w:id="505" w:name="_Hlk513042100"/>
      <w:bookmarkStart w:id="506" w:name="_Ref509306433"/>
      <w:r w:rsidRPr="002854E7">
        <w:rPr>
          <w:rFonts w:asciiTheme="minorHAnsi" w:hAnsiTheme="minorHAnsi"/>
          <w:color w:val="000000" w:themeColor="text1"/>
        </w:rPr>
        <w:t xml:space="preserve">W przypadku niewykonania lub nienależytego wykonania zobowiązania Wykonawcy do Komercjalizacji Wyników Prac B+R w terminie wskazanym w </w:t>
      </w:r>
      <w:r w:rsidR="00E84B10" w:rsidRPr="002854E7">
        <w:rPr>
          <w:rFonts w:asciiTheme="minorHAnsi" w:hAnsiTheme="minorHAnsi"/>
          <w:color w:val="000000" w:themeColor="text1"/>
        </w:rPr>
        <w:t xml:space="preserve">wezwaniu, o którym mowa w </w:t>
      </w:r>
      <w:r w:rsidR="00FC322D" w:rsidRPr="002854E7">
        <w:rPr>
          <w:rFonts w:asciiTheme="minorHAnsi" w:hAnsiTheme="minorHAnsi"/>
          <w:color w:val="000000" w:themeColor="text1"/>
          <w:shd w:val="clear" w:color="auto" w:fill="E6E6E6"/>
        </w:rPr>
        <w:fldChar w:fldCharType="begin"/>
      </w:r>
      <w:r w:rsidR="00FC322D" w:rsidRPr="002854E7">
        <w:rPr>
          <w:rFonts w:asciiTheme="minorHAnsi" w:hAnsiTheme="minorHAnsi"/>
          <w:color w:val="000000" w:themeColor="text1"/>
        </w:rPr>
        <w:instrText xml:space="preserve"> REF _Ref509404122 \r \h </w:instrText>
      </w:r>
      <w:r w:rsidR="006262C6" w:rsidRPr="002854E7">
        <w:rPr>
          <w:rFonts w:asciiTheme="minorHAnsi" w:hAnsiTheme="minorHAnsi"/>
          <w:color w:val="000000" w:themeColor="text1"/>
        </w:rPr>
        <w:instrText xml:space="preserve"> \* MERGEFORMAT </w:instrText>
      </w:r>
      <w:r w:rsidR="00FC322D" w:rsidRPr="002854E7">
        <w:rPr>
          <w:rFonts w:asciiTheme="minorHAnsi" w:hAnsiTheme="minorHAnsi"/>
          <w:color w:val="000000" w:themeColor="text1"/>
          <w:shd w:val="clear" w:color="auto" w:fill="E6E6E6"/>
        </w:rPr>
      </w:r>
      <w:r w:rsidR="00FC322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29</w:t>
      </w:r>
      <w:r w:rsidR="00FC322D" w:rsidRPr="002854E7">
        <w:rPr>
          <w:rFonts w:asciiTheme="minorHAnsi" w:hAnsiTheme="minorHAnsi"/>
          <w:color w:val="000000" w:themeColor="text1"/>
          <w:shd w:val="clear" w:color="auto" w:fill="E6E6E6"/>
        </w:rPr>
        <w:fldChar w:fldCharType="end"/>
      </w:r>
      <w:r w:rsidR="00FC322D"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_Ref509306226 \r \h </w:instrText>
      </w:r>
      <w:r w:rsidR="00B5370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§11</w:t>
      </w:r>
      <w:r w:rsidRPr="002854E7">
        <w:rPr>
          <w:rFonts w:asciiTheme="minorHAnsi" w:hAnsiTheme="minorHAnsi"/>
          <w:color w:val="000000" w:themeColor="text1"/>
          <w:shd w:val="clear" w:color="auto" w:fill="E6E6E6"/>
        </w:rPr>
        <w:fldChar w:fldCharType="end"/>
      </w:r>
      <w:r w:rsidR="00FC322D" w:rsidRPr="002854E7">
        <w:rPr>
          <w:rFonts w:asciiTheme="minorHAnsi" w:hAnsiTheme="minorHAnsi"/>
          <w:color w:val="000000" w:themeColor="text1"/>
        </w:rPr>
        <w:t xml:space="preserve"> pkt </w:t>
      </w:r>
      <w:r w:rsidR="00FC322D" w:rsidRPr="002854E7">
        <w:rPr>
          <w:rFonts w:asciiTheme="minorHAnsi" w:hAnsiTheme="minorHAnsi"/>
          <w:color w:val="000000" w:themeColor="text1"/>
          <w:shd w:val="clear" w:color="auto" w:fill="E6E6E6"/>
        </w:rPr>
        <w:fldChar w:fldCharType="begin"/>
      </w:r>
      <w:r w:rsidR="00FC322D" w:rsidRPr="002854E7">
        <w:rPr>
          <w:rFonts w:asciiTheme="minorHAnsi" w:hAnsiTheme="minorHAnsi"/>
          <w:color w:val="000000" w:themeColor="text1"/>
        </w:rPr>
        <w:instrText xml:space="preserve"> REF _Ref513048079 \n \h </w:instrText>
      </w:r>
      <w:r w:rsidR="006262C6" w:rsidRPr="002854E7">
        <w:rPr>
          <w:rFonts w:asciiTheme="minorHAnsi" w:hAnsiTheme="minorHAnsi"/>
          <w:color w:val="000000" w:themeColor="text1"/>
        </w:rPr>
        <w:instrText xml:space="preserve"> \* MERGEFORMAT </w:instrText>
      </w:r>
      <w:r w:rsidR="00FC322D" w:rsidRPr="002854E7">
        <w:rPr>
          <w:rFonts w:asciiTheme="minorHAnsi" w:hAnsiTheme="minorHAnsi"/>
          <w:color w:val="000000" w:themeColor="text1"/>
          <w:shd w:val="clear" w:color="auto" w:fill="E6E6E6"/>
        </w:rPr>
      </w:r>
      <w:r w:rsidR="00FC322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00FC322D" w:rsidRPr="002854E7">
        <w:rPr>
          <w:rFonts w:asciiTheme="minorHAnsi" w:hAnsiTheme="minorHAnsi"/>
          <w:color w:val="000000" w:themeColor="text1"/>
          <w:shd w:val="clear" w:color="auto" w:fill="E6E6E6"/>
        </w:rPr>
        <w:fldChar w:fldCharType="end"/>
      </w:r>
      <w:r w:rsidR="00FC322D" w:rsidRPr="002854E7">
        <w:rPr>
          <w:rFonts w:asciiTheme="minorHAnsi" w:hAnsiTheme="minorHAnsi"/>
          <w:color w:val="000000" w:themeColor="text1"/>
        </w:rPr>
        <w:t xml:space="preserve"> albo w przypadku gdy w terminie </w:t>
      </w:r>
      <w:r w:rsidR="2E04A3EB" w:rsidRPr="002854E7">
        <w:rPr>
          <w:rFonts w:asciiTheme="minorHAnsi" w:hAnsiTheme="minorHAnsi"/>
          <w:color w:val="000000" w:themeColor="text1"/>
        </w:rPr>
        <w:t>5</w:t>
      </w:r>
      <w:r w:rsidR="0086701D" w:rsidRPr="002854E7">
        <w:rPr>
          <w:rFonts w:asciiTheme="minorHAnsi" w:hAnsiTheme="minorHAnsi"/>
          <w:color w:val="000000" w:themeColor="text1"/>
        </w:rPr>
        <w:t xml:space="preserve"> </w:t>
      </w:r>
      <w:r w:rsidR="00FC322D" w:rsidRPr="002854E7">
        <w:rPr>
          <w:rFonts w:asciiTheme="minorHAnsi" w:hAnsiTheme="minorHAnsi"/>
          <w:color w:val="000000" w:themeColor="text1"/>
        </w:rPr>
        <w:t xml:space="preserve">lat od </w:t>
      </w:r>
      <w:r w:rsidR="005334E6" w:rsidRPr="002854E7">
        <w:rPr>
          <w:rFonts w:asciiTheme="minorHAnsi" w:hAnsiTheme="minorHAnsi"/>
          <w:color w:val="000000" w:themeColor="text1"/>
        </w:rPr>
        <w:t xml:space="preserve">uzyskania przez Wykonawcę </w:t>
      </w:r>
      <w:r w:rsidR="00FC322D" w:rsidRPr="002854E7">
        <w:rPr>
          <w:rFonts w:asciiTheme="minorHAnsi" w:hAnsiTheme="minorHAnsi"/>
          <w:color w:val="000000" w:themeColor="text1"/>
        </w:rPr>
        <w:t>Wyniku Negatywnego</w:t>
      </w:r>
      <w:r w:rsidR="00CA60B0" w:rsidRPr="002854E7">
        <w:rPr>
          <w:rFonts w:asciiTheme="minorHAnsi" w:hAnsiTheme="minorHAnsi"/>
          <w:color w:val="000000" w:themeColor="text1"/>
        </w:rPr>
        <w:t xml:space="preserve">, Wyniku Pozytywnego (bez Dopuszczenia do Kolejnego Etapu) </w:t>
      </w:r>
      <w:r w:rsidR="00FC322D" w:rsidRPr="002854E7">
        <w:rPr>
          <w:rFonts w:asciiTheme="minorHAnsi" w:hAnsiTheme="minorHAnsi"/>
          <w:color w:val="000000" w:themeColor="text1"/>
        </w:rPr>
        <w:t>albo Wyniku Pozytywnego Końcowego nie doszło do Komercjalizacji Wyników Prac B+R</w:t>
      </w:r>
      <w:r w:rsidRPr="002854E7">
        <w:rPr>
          <w:rFonts w:asciiTheme="minorHAnsi" w:hAnsiTheme="minorHAnsi"/>
          <w:color w:val="000000" w:themeColor="text1"/>
        </w:rPr>
        <w:t xml:space="preserve">, </w:t>
      </w:r>
      <w:bookmarkEnd w:id="505"/>
      <w:r w:rsidRPr="002854E7">
        <w:rPr>
          <w:rFonts w:asciiTheme="minorHAnsi" w:hAnsiTheme="minorHAnsi"/>
          <w:color w:val="000000" w:themeColor="text1"/>
        </w:rPr>
        <w:t xml:space="preserve">Wykonawca </w:t>
      </w:r>
      <w:r w:rsidR="00E27074" w:rsidRPr="002854E7">
        <w:rPr>
          <w:rFonts w:asciiTheme="minorHAnsi" w:hAnsiTheme="minorHAnsi"/>
          <w:color w:val="000000" w:themeColor="text1"/>
        </w:rPr>
        <w:t xml:space="preserve">w terminie </w:t>
      </w:r>
      <w:r w:rsidR="0050194B" w:rsidRPr="002854E7">
        <w:rPr>
          <w:rFonts w:asciiTheme="minorHAnsi" w:hAnsiTheme="minorHAnsi"/>
          <w:color w:val="000000" w:themeColor="text1"/>
        </w:rPr>
        <w:t>maksymalnie 60 dni od wystąpienia którejkolwiek z przesłanek wskazanych w zdaniu pierwszym §12</w:t>
      </w:r>
      <w:r w:rsidR="00E96857" w:rsidRPr="002854E7">
        <w:rPr>
          <w:rFonts w:asciiTheme="minorHAnsi" w:hAnsiTheme="minorHAnsi"/>
          <w:color w:val="000000" w:themeColor="text1"/>
        </w:rPr>
        <w:t xml:space="preserve"> </w:t>
      </w:r>
      <w:r w:rsidR="0050194B" w:rsidRPr="002854E7">
        <w:rPr>
          <w:rFonts w:asciiTheme="minorHAnsi" w:hAnsiTheme="minorHAnsi"/>
          <w:color w:val="000000" w:themeColor="text1"/>
        </w:rPr>
        <w:t xml:space="preserve">i bez zbędnej zwłoki </w:t>
      </w:r>
      <w:r w:rsidRPr="002854E7">
        <w:rPr>
          <w:rFonts w:asciiTheme="minorHAnsi" w:hAnsiTheme="minorHAnsi"/>
          <w:color w:val="000000" w:themeColor="text1"/>
        </w:rPr>
        <w:t>będzie zobowiązany</w:t>
      </w:r>
      <w:r w:rsidR="00FC322D" w:rsidRPr="002854E7">
        <w:rPr>
          <w:rFonts w:asciiTheme="minorHAnsi" w:hAnsiTheme="minorHAnsi"/>
          <w:color w:val="000000" w:themeColor="text1"/>
        </w:rPr>
        <w:t xml:space="preserve"> </w:t>
      </w:r>
      <w:r w:rsidRPr="002854E7">
        <w:rPr>
          <w:rFonts w:asciiTheme="minorHAnsi" w:hAnsiTheme="minorHAnsi"/>
          <w:color w:val="000000" w:themeColor="text1"/>
        </w:rPr>
        <w:t>do zawarcia umowy (w formie pisemnej pod rygorem n</w:t>
      </w:r>
      <w:r w:rsidR="00811DC0" w:rsidRPr="002854E7">
        <w:rPr>
          <w:rFonts w:asciiTheme="minorHAnsi" w:hAnsiTheme="minorHAnsi"/>
          <w:color w:val="000000" w:themeColor="text1"/>
        </w:rPr>
        <w:t>ieważności) przenoszącej całość</w:t>
      </w:r>
      <w:r w:rsidRPr="002854E7">
        <w:rPr>
          <w:rFonts w:asciiTheme="minorHAnsi" w:hAnsiTheme="minorHAnsi"/>
          <w:color w:val="000000" w:themeColor="text1"/>
        </w:rPr>
        <w:t xml:space="preserve"> Foreground IP na rzecz NCBR, bezwarunkowo, bez ograniczeń czasowych, terytorialnych i żadnych innych, bez wynagrodzenia odrębnego względem płatności otrzymanych na podstawie Umowy, w najszerszym dopuszczalnym przez prawo zakresie, w szczególności w zakresie nie węższym niż ten odpowiednio określony w</w:t>
      </w:r>
      <w:r w:rsidR="00194FCA" w:rsidRPr="002854E7">
        <w:rPr>
          <w:rFonts w:asciiTheme="minorHAnsi" w:eastAsia="Times New Roman" w:hAnsiTheme="minorHAnsi"/>
          <w:color w:val="000000" w:themeColor="text1"/>
          <w:lang w:eastAsia="ar-SA"/>
        </w:rPr>
        <w:t> </w:t>
      </w:r>
      <w:r w:rsidR="00194FCA" w:rsidRPr="002854E7">
        <w:rPr>
          <w:rFonts w:asciiTheme="minorHAnsi" w:hAnsiTheme="minorHAnsi" w:cstheme="majorBidi"/>
          <w:color w:val="000000" w:themeColor="text1"/>
          <w:shd w:val="clear" w:color="auto" w:fill="E6E6E6"/>
        </w:rPr>
        <w:fldChar w:fldCharType="begin"/>
      </w:r>
      <w:r w:rsidR="00194FCA" w:rsidRPr="002854E7">
        <w:rPr>
          <w:rFonts w:asciiTheme="minorHAnsi" w:hAnsiTheme="minorHAnsi" w:cstheme="majorBidi"/>
          <w:color w:val="000000" w:themeColor="text1"/>
        </w:rPr>
        <w:instrText xml:space="preserve"> REF _Ref509403918 \r \h </w:instrText>
      </w:r>
      <w:r w:rsidR="006713B6" w:rsidRPr="002854E7">
        <w:rPr>
          <w:rFonts w:asciiTheme="minorHAnsi" w:hAnsiTheme="minorHAnsi" w:cstheme="majorBidi"/>
          <w:color w:val="000000" w:themeColor="text1"/>
        </w:rPr>
        <w:instrText xml:space="preserve"> \* MERGEFORMAT </w:instrText>
      </w:r>
      <w:r w:rsidR="00194FCA" w:rsidRPr="002854E7">
        <w:rPr>
          <w:rFonts w:asciiTheme="minorHAnsi" w:hAnsiTheme="minorHAnsi" w:cstheme="majorBidi"/>
          <w:color w:val="000000" w:themeColor="text1"/>
          <w:shd w:val="clear" w:color="auto" w:fill="E6E6E6"/>
        </w:rPr>
      </w:r>
      <w:r w:rsidR="00194FCA" w:rsidRPr="002854E7">
        <w:rPr>
          <w:rFonts w:asciiTheme="minorHAnsi" w:hAnsiTheme="minorHAnsi" w:cstheme="majorBidi"/>
          <w:color w:val="000000" w:themeColor="text1"/>
          <w:shd w:val="clear" w:color="auto" w:fill="E6E6E6"/>
        </w:rPr>
        <w:fldChar w:fldCharType="separate"/>
      </w:r>
      <w:r w:rsidR="00EB3B9C">
        <w:rPr>
          <w:rFonts w:asciiTheme="minorHAnsi" w:hAnsiTheme="minorHAnsi" w:cstheme="majorBidi"/>
          <w:color w:val="000000" w:themeColor="text1"/>
        </w:rPr>
        <w:t>ART. 30</w:t>
      </w:r>
      <w:r w:rsidR="00194FCA" w:rsidRPr="002854E7">
        <w:rPr>
          <w:rFonts w:asciiTheme="minorHAnsi" w:hAnsiTheme="minorHAnsi" w:cstheme="majorBidi"/>
          <w:color w:val="000000" w:themeColor="text1"/>
          <w:shd w:val="clear" w:color="auto" w:fill="E6E6E6"/>
        </w:rPr>
        <w:fldChar w:fldCharType="end"/>
      </w:r>
      <w:r w:rsidR="00BD7D13" w:rsidRPr="002854E7">
        <w:rPr>
          <w:rFonts w:asciiTheme="minorHAnsi" w:hAnsiTheme="minorHAnsi" w:cstheme="majorBidi"/>
          <w:color w:val="000000" w:themeColor="text1"/>
        </w:rPr>
        <w:t xml:space="preserve"> </w:t>
      </w:r>
      <w:r w:rsidR="00BD7D13" w:rsidRPr="002854E7">
        <w:rPr>
          <w:rFonts w:asciiTheme="minorHAnsi" w:hAnsiTheme="minorHAnsi"/>
          <w:color w:val="000000" w:themeColor="text1"/>
          <w:shd w:val="clear" w:color="auto" w:fill="E6E6E6"/>
        </w:rPr>
        <w:fldChar w:fldCharType="begin"/>
      </w:r>
      <w:r w:rsidR="00BD7D13" w:rsidRPr="002854E7">
        <w:rPr>
          <w:rFonts w:asciiTheme="minorHAnsi" w:hAnsiTheme="minorHAnsi"/>
          <w:color w:val="000000" w:themeColor="text1"/>
        </w:rPr>
        <w:instrText xml:space="preserve"> REF _Ref21335641 \r \h </w:instrText>
      </w:r>
      <w:r w:rsidR="00862665" w:rsidRPr="002854E7">
        <w:rPr>
          <w:rFonts w:asciiTheme="minorHAnsi" w:hAnsiTheme="minorHAnsi"/>
          <w:color w:val="000000" w:themeColor="text1"/>
        </w:rPr>
        <w:instrText xml:space="preserve"> \* MERGEFORMAT </w:instrText>
      </w:r>
      <w:r w:rsidR="00BD7D13" w:rsidRPr="002854E7">
        <w:rPr>
          <w:rFonts w:asciiTheme="minorHAnsi" w:hAnsiTheme="minorHAnsi"/>
          <w:color w:val="000000" w:themeColor="text1"/>
          <w:shd w:val="clear" w:color="auto" w:fill="E6E6E6"/>
        </w:rPr>
      </w:r>
      <w:r w:rsidR="00BD7D1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00BD7D13" w:rsidRPr="002854E7">
        <w:rPr>
          <w:rFonts w:asciiTheme="minorHAnsi" w:hAnsiTheme="minorHAnsi"/>
          <w:color w:val="000000" w:themeColor="text1"/>
          <w:shd w:val="clear" w:color="auto" w:fill="E6E6E6"/>
        </w:rPr>
        <w:fldChar w:fldCharType="end"/>
      </w:r>
      <w:r w:rsidR="00177ACE" w:rsidRPr="002854E7">
        <w:rPr>
          <w:rFonts w:asciiTheme="minorHAnsi" w:eastAsia="Times New Roman" w:hAnsiTheme="minorHAnsi"/>
          <w:color w:val="000000" w:themeColor="text1"/>
          <w:lang w:eastAsia="ar-SA"/>
        </w:rPr>
        <w:t xml:space="preserve"> </w:t>
      </w:r>
      <w:r w:rsidRPr="002854E7">
        <w:rPr>
          <w:rFonts w:asciiTheme="minorHAnsi" w:eastAsia="Times New Roman" w:hAnsiTheme="minorHAnsi"/>
          <w:color w:val="000000" w:themeColor="text1"/>
          <w:lang w:eastAsia="ar-SA"/>
        </w:rPr>
        <w:t xml:space="preserve">(tj. przeniesienie Foreground IP będzie uprawiało NCBR w szczególności do korzystania z i rozporządzania </w:t>
      </w:r>
      <w:r w:rsidR="00250838" w:rsidRPr="002854E7">
        <w:rPr>
          <w:rFonts w:asciiTheme="minorHAnsi" w:eastAsia="Times New Roman" w:hAnsiTheme="minorHAnsi"/>
          <w:color w:val="000000" w:themeColor="text1"/>
          <w:lang w:eastAsia="ar-SA"/>
        </w:rPr>
        <w:t xml:space="preserve">wszelkimi </w:t>
      </w:r>
      <w:r w:rsidRPr="002854E7">
        <w:rPr>
          <w:rFonts w:asciiTheme="minorHAnsi" w:eastAsia="Times New Roman" w:hAnsiTheme="minorHAnsi"/>
          <w:color w:val="000000" w:themeColor="text1"/>
          <w:lang w:eastAsia="ar-SA"/>
        </w:rPr>
        <w:t xml:space="preserve">Wynikami Prac B+R na polach eksploatacji </w:t>
      </w:r>
      <w:r w:rsidRPr="002854E7">
        <w:rPr>
          <w:rFonts w:asciiTheme="minorHAnsi" w:hAnsiTheme="minorHAnsi"/>
          <w:color w:val="000000" w:themeColor="text1"/>
        </w:rPr>
        <w:t>określonyc</w:t>
      </w:r>
      <w:r w:rsidRPr="002854E7">
        <w:rPr>
          <w:rFonts w:asciiTheme="minorHAnsi" w:eastAsia="Times New Roman" w:hAnsiTheme="minorHAnsi"/>
          <w:color w:val="000000" w:themeColor="text1"/>
          <w:lang w:eastAsia="ar-SA"/>
        </w:rPr>
        <w:t xml:space="preserve">h </w:t>
      </w:r>
      <w:r w:rsidRPr="002854E7">
        <w:rPr>
          <w:rFonts w:asciiTheme="minorHAnsi" w:hAnsiTheme="minorHAnsi"/>
          <w:color w:val="000000" w:themeColor="text1"/>
        </w:rPr>
        <w:t xml:space="preserve">w </w:t>
      </w:r>
      <w:r w:rsidR="00177ACE" w:rsidRPr="002854E7">
        <w:rPr>
          <w:rFonts w:asciiTheme="minorHAnsi" w:hAnsiTheme="minorHAnsi"/>
          <w:color w:val="000000" w:themeColor="text1"/>
          <w:shd w:val="clear" w:color="auto" w:fill="E6E6E6"/>
        </w:rPr>
        <w:fldChar w:fldCharType="begin"/>
      </w:r>
      <w:r w:rsidR="00177ACE" w:rsidRPr="002854E7">
        <w:rPr>
          <w:rFonts w:asciiTheme="minorHAnsi" w:eastAsia="Times New Roman" w:hAnsiTheme="minorHAnsi"/>
          <w:color w:val="000000" w:themeColor="text1"/>
          <w:lang w:eastAsia="ar-SA"/>
        </w:rPr>
        <w:instrText xml:space="preserve"> REF _Ref509403918 \r \h </w:instrText>
      </w:r>
      <w:r w:rsidR="006713B6" w:rsidRPr="002854E7">
        <w:rPr>
          <w:rFonts w:asciiTheme="minorHAnsi" w:eastAsia="Times New Roman" w:hAnsiTheme="minorHAnsi"/>
          <w:color w:val="000000" w:themeColor="text1"/>
          <w:lang w:eastAsia="ar-SA"/>
        </w:rPr>
        <w:instrText xml:space="preserve"> \* MERGEFORMAT </w:instrText>
      </w:r>
      <w:r w:rsidR="00177ACE" w:rsidRPr="002854E7">
        <w:rPr>
          <w:rFonts w:asciiTheme="minorHAnsi" w:hAnsiTheme="minorHAnsi"/>
          <w:color w:val="000000" w:themeColor="text1"/>
          <w:shd w:val="clear" w:color="auto" w:fill="E6E6E6"/>
        </w:rPr>
      </w:r>
      <w:r w:rsidR="00177ACE" w:rsidRPr="002854E7">
        <w:rPr>
          <w:rFonts w:asciiTheme="minorHAnsi" w:hAnsiTheme="minorHAnsi"/>
          <w:color w:val="000000" w:themeColor="text1"/>
          <w:shd w:val="clear" w:color="auto" w:fill="E6E6E6"/>
        </w:rPr>
        <w:fldChar w:fldCharType="separate"/>
      </w:r>
      <w:ins w:id="507" w:author="Autor">
        <w:r w:rsidR="00EB3B9C" w:rsidRPr="002E65A7">
          <w:rPr>
            <w:rFonts w:asciiTheme="minorHAnsi" w:hAnsiTheme="minorHAnsi"/>
            <w:color w:val="000000" w:themeColor="text1"/>
          </w:rPr>
          <w:t>ART. 30</w:t>
        </w:r>
      </w:ins>
      <w:del w:id="508" w:author="Autor">
        <w:r w:rsidR="00A05573" w:rsidRPr="002854E7" w:rsidDel="00EB3B9C">
          <w:rPr>
            <w:rFonts w:asciiTheme="minorHAnsi" w:hAnsiTheme="minorHAnsi"/>
            <w:color w:val="000000" w:themeColor="text1"/>
          </w:rPr>
          <w:delText>ART. 30</w:delText>
        </w:r>
      </w:del>
      <w:r w:rsidR="00177ACE" w:rsidRPr="002854E7">
        <w:rPr>
          <w:rFonts w:asciiTheme="minorHAnsi" w:hAnsiTheme="minorHAnsi"/>
          <w:color w:val="000000" w:themeColor="text1"/>
          <w:shd w:val="clear" w:color="auto" w:fill="E6E6E6"/>
        </w:rPr>
        <w:fldChar w:fldCharType="end"/>
      </w:r>
      <w:r w:rsidR="00250838" w:rsidRPr="002854E7">
        <w:rPr>
          <w:rFonts w:asciiTheme="minorHAnsi" w:hAnsiTheme="minorHAnsi"/>
          <w:color w:val="000000" w:themeColor="text1"/>
        </w:rPr>
        <w:t>)</w:t>
      </w:r>
      <w:r w:rsidR="00CB3881" w:rsidRPr="002854E7">
        <w:rPr>
          <w:rFonts w:asciiTheme="minorHAnsi" w:eastAsia="Times New Roman" w:hAnsiTheme="minorHAnsi"/>
          <w:color w:val="000000" w:themeColor="text1"/>
          <w:lang w:eastAsia="ar-SA"/>
        </w:rPr>
        <w:t xml:space="preserve">. </w:t>
      </w:r>
      <w:r w:rsidRPr="002854E7">
        <w:rPr>
          <w:rFonts w:asciiTheme="minorHAnsi" w:eastAsia="Times New Roman" w:hAnsiTheme="minorHAnsi"/>
          <w:color w:val="000000" w:themeColor="text1"/>
          <w:lang w:eastAsia="ar-SA"/>
        </w:rPr>
        <w:t xml:space="preserve">Zobowiązania, oświadczenia i gwarancje Wykonawcy zawarte w </w:t>
      </w:r>
      <w:r w:rsidR="00194FCA" w:rsidRPr="002854E7">
        <w:rPr>
          <w:rFonts w:asciiTheme="minorHAnsi" w:eastAsia="Times New Roman" w:hAnsiTheme="minorHAnsi"/>
          <w:color w:val="000000" w:themeColor="text1"/>
          <w:shd w:val="clear" w:color="auto" w:fill="E6E6E6"/>
          <w:lang w:eastAsia="ar-SA"/>
        </w:rPr>
        <w:fldChar w:fldCharType="begin"/>
      </w:r>
      <w:r w:rsidR="00194FCA" w:rsidRPr="002854E7">
        <w:rPr>
          <w:rFonts w:asciiTheme="minorHAnsi" w:eastAsia="Times New Roman" w:hAnsiTheme="minorHAnsi"/>
          <w:color w:val="000000" w:themeColor="text1"/>
          <w:lang w:eastAsia="ar-SA"/>
        </w:rPr>
        <w:instrText xml:space="preserve"> REF _Ref509404380 \r \h </w:instrText>
      </w:r>
      <w:r w:rsidR="006713B6" w:rsidRPr="002854E7">
        <w:rPr>
          <w:rFonts w:asciiTheme="minorHAnsi" w:eastAsia="Times New Roman" w:hAnsiTheme="minorHAnsi"/>
          <w:color w:val="000000" w:themeColor="text1"/>
          <w:lang w:eastAsia="ar-SA"/>
        </w:rPr>
        <w:instrText xml:space="preserve"> \* MERGEFORMAT </w:instrText>
      </w:r>
      <w:r w:rsidR="00194FCA" w:rsidRPr="002854E7">
        <w:rPr>
          <w:rFonts w:asciiTheme="minorHAnsi" w:eastAsia="Times New Roman" w:hAnsiTheme="minorHAnsi"/>
          <w:color w:val="000000" w:themeColor="text1"/>
          <w:shd w:val="clear" w:color="auto" w:fill="E6E6E6"/>
          <w:lang w:eastAsia="ar-SA"/>
        </w:rPr>
      </w:r>
      <w:r w:rsidR="00194FCA" w:rsidRPr="002854E7">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ART. 27</w:t>
      </w:r>
      <w:r w:rsidR="00194FCA" w:rsidRPr="002854E7">
        <w:rPr>
          <w:rFonts w:asciiTheme="minorHAnsi" w:eastAsia="Times New Roman" w:hAnsiTheme="minorHAnsi"/>
          <w:color w:val="000000" w:themeColor="text1"/>
          <w:shd w:val="clear" w:color="auto" w:fill="E6E6E6"/>
          <w:lang w:eastAsia="ar-SA"/>
        </w:rPr>
        <w:fldChar w:fldCharType="end"/>
      </w:r>
      <w:r w:rsidR="00194FCA" w:rsidRPr="002854E7">
        <w:rPr>
          <w:rFonts w:asciiTheme="minorHAnsi" w:eastAsia="Times New Roman" w:hAnsiTheme="minorHAnsi"/>
          <w:color w:val="000000" w:themeColor="text1"/>
          <w:lang w:eastAsia="ar-SA"/>
        </w:rPr>
        <w:t xml:space="preserve"> </w:t>
      </w:r>
      <w:r w:rsidRPr="002854E7">
        <w:rPr>
          <w:rFonts w:asciiTheme="minorHAnsi" w:eastAsia="Times New Roman" w:hAnsiTheme="minorHAnsi"/>
          <w:color w:val="000000" w:themeColor="text1"/>
          <w:lang w:eastAsia="ar-SA"/>
        </w:rPr>
        <w:t>i</w:t>
      </w:r>
      <w:r w:rsidR="00177ACE" w:rsidRPr="002854E7">
        <w:rPr>
          <w:rFonts w:asciiTheme="minorHAnsi" w:hAnsiTheme="minorHAnsi"/>
          <w:color w:val="000000" w:themeColor="text1"/>
        </w:rPr>
        <w:t xml:space="preserve"> </w:t>
      </w:r>
      <w:r w:rsidR="00177ACE" w:rsidRPr="002854E7">
        <w:rPr>
          <w:rFonts w:asciiTheme="minorHAnsi" w:hAnsiTheme="minorHAnsi" w:cstheme="majorBidi"/>
          <w:color w:val="000000" w:themeColor="text1"/>
          <w:shd w:val="clear" w:color="auto" w:fill="E6E6E6"/>
        </w:rPr>
        <w:fldChar w:fldCharType="begin"/>
      </w:r>
      <w:r w:rsidR="00177ACE" w:rsidRPr="002854E7">
        <w:rPr>
          <w:rFonts w:asciiTheme="minorHAnsi" w:hAnsiTheme="minorHAnsi" w:cstheme="majorBidi"/>
          <w:color w:val="000000" w:themeColor="text1"/>
        </w:rPr>
        <w:instrText xml:space="preserve"> REF _Ref509403918 \r \h </w:instrText>
      </w:r>
      <w:r w:rsidR="006713B6" w:rsidRPr="002854E7">
        <w:rPr>
          <w:rFonts w:asciiTheme="minorHAnsi" w:hAnsiTheme="minorHAnsi" w:cstheme="majorBidi"/>
          <w:color w:val="000000" w:themeColor="text1"/>
        </w:rPr>
        <w:instrText xml:space="preserve"> \* MERGEFORMAT </w:instrText>
      </w:r>
      <w:r w:rsidR="00177ACE" w:rsidRPr="002854E7">
        <w:rPr>
          <w:rFonts w:asciiTheme="minorHAnsi" w:hAnsiTheme="minorHAnsi" w:cstheme="majorBidi"/>
          <w:color w:val="000000" w:themeColor="text1"/>
          <w:shd w:val="clear" w:color="auto" w:fill="E6E6E6"/>
        </w:rPr>
      </w:r>
      <w:r w:rsidR="00177ACE" w:rsidRPr="002854E7">
        <w:rPr>
          <w:rFonts w:asciiTheme="minorHAnsi" w:hAnsiTheme="minorHAnsi" w:cstheme="majorBidi"/>
          <w:color w:val="000000" w:themeColor="text1"/>
          <w:shd w:val="clear" w:color="auto" w:fill="E6E6E6"/>
        </w:rPr>
        <w:fldChar w:fldCharType="separate"/>
      </w:r>
      <w:r w:rsidR="00EB3B9C">
        <w:rPr>
          <w:rFonts w:asciiTheme="minorHAnsi" w:hAnsiTheme="minorHAnsi" w:cstheme="majorBidi"/>
          <w:color w:val="000000" w:themeColor="text1"/>
        </w:rPr>
        <w:t>ART. 30</w:t>
      </w:r>
      <w:r w:rsidR="00177ACE" w:rsidRPr="002854E7">
        <w:rPr>
          <w:rFonts w:asciiTheme="minorHAnsi" w:hAnsiTheme="minorHAnsi" w:cstheme="majorBidi"/>
          <w:color w:val="000000" w:themeColor="text1"/>
          <w:shd w:val="clear" w:color="auto" w:fill="E6E6E6"/>
        </w:rPr>
        <w:fldChar w:fldCharType="end"/>
      </w:r>
      <w:r w:rsidR="00177ACE" w:rsidRPr="002854E7">
        <w:rPr>
          <w:rFonts w:asciiTheme="minorHAnsi" w:hAnsiTheme="minorHAnsi" w:cstheme="majorBidi"/>
          <w:color w:val="000000" w:themeColor="text1"/>
        </w:rPr>
        <w:t xml:space="preserve"> </w:t>
      </w:r>
      <w:r w:rsidRPr="002854E7">
        <w:rPr>
          <w:rFonts w:asciiTheme="minorHAnsi" w:eastAsia="Times New Roman" w:hAnsiTheme="minorHAnsi"/>
          <w:color w:val="000000" w:themeColor="text1"/>
          <w:lang w:eastAsia="ar-SA"/>
        </w:rPr>
        <w:t>stosuje się odpowiednio.</w:t>
      </w:r>
      <w:bookmarkEnd w:id="501"/>
      <w:bookmarkEnd w:id="506"/>
    </w:p>
    <w:p w14:paraId="281BD05E" w14:textId="7ADE5215"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Na terenie państw, których systemy prawne nie przewidują możliwości zbycia praw majątkowych w zakresie, o którym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_Ref509306433 \r \h </w:instrText>
      </w:r>
      <w:r w:rsidR="00B5370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Wykonawca zobowiązuje się dokonać na rzecz NCBR odpowiednio w terminie, o którym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_Ref509306433 \r \h </w:instrText>
      </w:r>
      <w:r w:rsidR="00B5370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§12</w:t>
      </w:r>
      <w:r w:rsidRPr="002854E7">
        <w:rPr>
          <w:rFonts w:asciiTheme="minorHAnsi" w:hAnsiTheme="minorHAnsi"/>
          <w:color w:val="000000" w:themeColor="text1"/>
          <w:shd w:val="clear" w:color="auto" w:fill="E6E6E6"/>
        </w:rPr>
        <w:fldChar w:fldCharType="end"/>
      </w:r>
      <w:r w:rsidR="007C682F" w:rsidRPr="002854E7">
        <w:rPr>
          <w:rFonts w:asciiTheme="minorHAnsi" w:hAnsiTheme="minorHAnsi"/>
          <w:color w:val="000000" w:themeColor="text1"/>
        </w:rPr>
        <w:t>, najszerszego dopuszczalnego w </w:t>
      </w:r>
      <w:r w:rsidRPr="002854E7">
        <w:rPr>
          <w:rFonts w:asciiTheme="minorHAnsi" w:hAnsiTheme="minorHAnsi"/>
          <w:color w:val="000000" w:themeColor="text1"/>
        </w:rPr>
        <w:t>danym systemie prawnym rozporządzenia tymi prawami lub, jeśli rozporządzenie nie jest dopuszczalne – obciążenia ich na rzecz NCBR – w ten sposób, by osiągnąć rezultat gospodarczy możliwie najbardziej zbliżony do przeniesienia</w:t>
      </w:r>
      <w:r w:rsidR="007C682F" w:rsidRPr="002854E7">
        <w:rPr>
          <w:rFonts w:asciiTheme="minorHAnsi" w:hAnsiTheme="minorHAnsi"/>
          <w:color w:val="000000" w:themeColor="text1"/>
        </w:rPr>
        <w:t xml:space="preserve"> praw majątkowych w zakresie, o </w:t>
      </w:r>
      <w:r w:rsidRPr="002854E7">
        <w:rPr>
          <w:rFonts w:asciiTheme="minorHAnsi" w:hAnsiTheme="minorHAnsi"/>
          <w:color w:val="000000" w:themeColor="text1"/>
        </w:rPr>
        <w:t xml:space="preserve">którym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_Ref509306433 \r \h </w:instrText>
      </w:r>
      <w:r w:rsidR="00B5370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bookmarkEnd w:id="502"/>
    </w:p>
    <w:p w14:paraId="4E155E32" w14:textId="77777777"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Jeżeli skuteczne nabycie przez NCBR lub zarejestrowanie na jego rzecz jakichkolwiek Foreground IP na terytorium całego świata, będzie wymagało jakichkolwiek dodatkowych czynności faktycznych lub prawnych Wykonawca zobowiązuje się, na wezwanie NCBR, niezwłocznie dokonać wszelkich takich czynności.</w:t>
      </w:r>
    </w:p>
    <w:p w14:paraId="24CB78E9" w14:textId="3967F647"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bookmarkStart w:id="509" w:name="_Ref509306610"/>
      <w:bookmarkStart w:id="510" w:name="_Ref511979270"/>
      <w:r w:rsidRPr="002854E7">
        <w:rPr>
          <w:rFonts w:asciiTheme="minorHAnsi" w:hAnsiTheme="minorHAnsi"/>
          <w:color w:val="000000" w:themeColor="text1"/>
        </w:rPr>
        <w:t>Wykonawca zobowiązuje się do niezbywania (pod jakimkolwiek tytułem prawnym) jakichkolwiek Foreground IP</w:t>
      </w:r>
      <w:del w:id="511" w:author="Autor">
        <w:r w:rsidR="009E0ABA" w:rsidRPr="002854E7" w:rsidDel="00C51122">
          <w:rPr>
            <w:rFonts w:asciiTheme="minorHAnsi" w:hAnsiTheme="minorHAnsi"/>
            <w:color w:val="000000" w:themeColor="text1"/>
          </w:rPr>
          <w:delText xml:space="preserve"> i powiązanego z nim Background IP (jeśli do Background IP posiada prawa wyłączne)</w:delText>
        </w:r>
      </w:del>
      <w:r w:rsidRPr="002854E7">
        <w:rPr>
          <w:rFonts w:asciiTheme="minorHAnsi" w:hAnsiTheme="minorHAnsi"/>
          <w:color w:val="000000" w:themeColor="text1"/>
        </w:rPr>
        <w:t xml:space="preserve">, bez uprzedniej zgody NCBR, udzielonej w formie pisemnej pod rygorem nieważności, przez okres </w:t>
      </w:r>
      <w:r w:rsidR="00195EB3" w:rsidRPr="002854E7">
        <w:rPr>
          <w:rFonts w:asciiTheme="minorHAnsi" w:hAnsiTheme="minorHAnsi"/>
          <w:color w:val="000000" w:themeColor="text1"/>
        </w:rPr>
        <w:t xml:space="preserve">10 </w:t>
      </w:r>
      <w:r w:rsidRPr="002854E7">
        <w:rPr>
          <w:rFonts w:asciiTheme="minorHAnsi" w:hAnsiTheme="minorHAnsi"/>
          <w:color w:val="000000" w:themeColor="text1"/>
        </w:rPr>
        <w:t>lat od dnia za</w:t>
      </w:r>
      <w:r w:rsidR="00B73154" w:rsidRPr="002854E7">
        <w:rPr>
          <w:rFonts w:asciiTheme="minorHAnsi" w:hAnsiTheme="minorHAnsi"/>
          <w:color w:val="000000" w:themeColor="text1"/>
        </w:rPr>
        <w:t>warcia Umowy</w:t>
      </w:r>
      <w:r w:rsidRPr="002854E7">
        <w:rPr>
          <w:rFonts w:asciiTheme="minorHAnsi" w:hAnsiTheme="minorHAnsi"/>
          <w:color w:val="000000" w:themeColor="text1"/>
        </w:rPr>
        <w:t>.</w:t>
      </w:r>
      <w:bookmarkEnd w:id="509"/>
      <w:bookmarkEnd w:id="510"/>
    </w:p>
    <w:p w14:paraId="2CEA46D5" w14:textId="77777777"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bookmarkStart w:id="512" w:name="_Ref509306611"/>
      <w:r w:rsidRPr="002854E7">
        <w:rPr>
          <w:rFonts w:asciiTheme="minorHAnsi" w:hAnsiTheme="minorHAnsi"/>
          <w:color w:val="000000" w:themeColor="text1"/>
        </w:rPr>
        <w:t xml:space="preserve">Niezależnie od innych postanowień Umowy, w przypadku zamiaru zbycia przez Wykonawcę jakiegokolwiek Foreground IP w jakimkolwiek zakresie, przed rozporządzeniem nimi pod jakimkolwiek tytułem, NCBR przysługiwać będzie prawo pierwokupu tych praw, przez okres </w:t>
      </w:r>
      <w:r w:rsidR="00195EB3" w:rsidRPr="002854E7">
        <w:rPr>
          <w:rFonts w:asciiTheme="minorHAnsi" w:hAnsiTheme="minorHAnsi"/>
          <w:color w:val="000000" w:themeColor="text1"/>
        </w:rPr>
        <w:t xml:space="preserve">10 </w:t>
      </w:r>
      <w:r w:rsidRPr="002854E7">
        <w:rPr>
          <w:rFonts w:asciiTheme="minorHAnsi" w:hAnsiTheme="minorHAnsi"/>
          <w:color w:val="000000" w:themeColor="text1"/>
        </w:rPr>
        <w:t xml:space="preserve">lat od dnia zawarcia Umowy. NCBR może wykonać prawo pierwokupu w terminie </w:t>
      </w:r>
      <w:r w:rsidR="00A167F8" w:rsidRPr="002854E7">
        <w:rPr>
          <w:rFonts w:asciiTheme="minorHAnsi" w:hAnsiTheme="minorHAnsi"/>
          <w:color w:val="000000" w:themeColor="text1"/>
        </w:rPr>
        <w:t xml:space="preserve">2 </w:t>
      </w:r>
      <w:r w:rsidRPr="002854E7">
        <w:rPr>
          <w:rFonts w:asciiTheme="minorHAnsi" w:hAnsiTheme="minorHAnsi"/>
          <w:color w:val="000000" w:themeColor="text1"/>
        </w:rPr>
        <w:t>miesięcy od dnia otrzymania pisemnego (forma pisemna pod rygorem nieważności) zawiadomienia od Wykonawcy o zamiarze przeniesienia Foreground IP. Wykonawca zobowiązuje się również do złożenia NCBR jako pierwszemu pisemnej oferty nabycia Foreground IP (prawo pierwszeństwa).</w:t>
      </w:r>
      <w:bookmarkEnd w:id="512"/>
    </w:p>
    <w:p w14:paraId="32AC1818" w14:textId="4E0C9F97" w:rsidR="003F79E3" w:rsidRPr="002854E7" w:rsidRDefault="00C51122" w:rsidP="00B96C37">
      <w:pPr>
        <w:pStyle w:val="Akapitzlist"/>
        <w:numPr>
          <w:ilvl w:val="0"/>
          <w:numId w:val="48"/>
        </w:numPr>
        <w:spacing w:after="0" w:line="240" w:lineRule="auto"/>
        <w:ind w:left="426" w:hanging="426"/>
        <w:jc w:val="both"/>
        <w:rPr>
          <w:rFonts w:asciiTheme="minorHAnsi" w:hAnsiTheme="minorHAnsi"/>
          <w:color w:val="000000" w:themeColor="text1"/>
        </w:rPr>
      </w:pPr>
      <w:ins w:id="513" w:author="Autor">
        <w:r w:rsidRPr="002854E7">
          <w:rPr>
            <w:rFonts w:asciiTheme="minorHAnsi" w:hAnsiTheme="minorHAnsi"/>
            <w:color w:val="000000" w:themeColor="text1"/>
          </w:rPr>
          <w:t>(celowo pusty)</w:t>
        </w:r>
      </w:ins>
      <w:del w:id="514" w:author="Autor">
        <w:r w:rsidR="009615AA" w:rsidRPr="002854E7" w:rsidDel="00C51122">
          <w:rPr>
            <w:rFonts w:asciiTheme="minorHAnsi" w:hAnsiTheme="minorHAnsi"/>
            <w:color w:val="000000" w:themeColor="text1"/>
          </w:rPr>
          <w:delText>W przypadku zamiaru zbycia przez Wykonawcę jakiegokolwiek Background IP w jakimkolwiek zakresie, przed rozporządzeniem nimi pod jakimkolwiek tytułem, Wykonawca jest zobowiązany zapewnić NCBR</w:delText>
        </w:r>
        <w:r w:rsidR="00F24627" w:rsidRPr="002854E7" w:rsidDel="00C51122">
          <w:rPr>
            <w:rFonts w:asciiTheme="minorHAnsi" w:hAnsiTheme="minorHAnsi"/>
            <w:color w:val="000000" w:themeColor="text1"/>
          </w:rPr>
          <w:delText xml:space="preserve"> (co najmniej uzyskać w formie pisemnej pod rygorem nieważności od nabywcy Background IP oświadczenie w </w:delText>
        </w:r>
        <w:r w:rsidR="005552E3" w:rsidRPr="002854E7" w:rsidDel="00C51122">
          <w:rPr>
            <w:rFonts w:asciiTheme="minorHAnsi" w:hAnsiTheme="minorHAnsi"/>
            <w:color w:val="000000" w:themeColor="text1"/>
          </w:rPr>
          <w:delText>następującym</w:delText>
        </w:r>
        <w:r w:rsidR="00F24627" w:rsidRPr="002854E7" w:rsidDel="00C51122">
          <w:rPr>
            <w:rFonts w:asciiTheme="minorHAnsi" w:hAnsiTheme="minorHAnsi"/>
            <w:color w:val="000000" w:themeColor="text1"/>
          </w:rPr>
          <w:delText xml:space="preserve"> zakresie)</w:delText>
        </w:r>
        <w:r w:rsidR="009615AA" w:rsidRPr="002854E7" w:rsidDel="00C51122">
          <w:rPr>
            <w:rFonts w:asciiTheme="minorHAnsi" w:hAnsiTheme="minorHAnsi"/>
            <w:color w:val="000000" w:themeColor="text1"/>
          </w:rPr>
          <w:delText xml:space="preserve">, że </w:delText>
        </w:r>
        <w:r w:rsidR="009615AA" w:rsidRPr="002854E7" w:rsidDel="00C51122">
          <w:rPr>
            <w:rFonts w:asciiTheme="minorHAnsi" w:hAnsiTheme="minorHAnsi"/>
            <w:color w:val="000000" w:themeColor="text1"/>
          </w:rPr>
          <w:lastRenderedPageBreak/>
          <w:delText xml:space="preserve">nabywca Background IP zagwarantuje NCBR i podmiotom </w:delText>
        </w:r>
        <w:r w:rsidR="00034C26" w:rsidRPr="002854E7" w:rsidDel="00C51122">
          <w:rPr>
            <w:rFonts w:asciiTheme="minorHAnsi" w:hAnsiTheme="minorHAnsi"/>
            <w:color w:val="000000" w:themeColor="text1"/>
          </w:rPr>
          <w:delText xml:space="preserve">upoważnionym </w:delText>
        </w:r>
        <w:r w:rsidR="009615AA" w:rsidRPr="002854E7" w:rsidDel="00C51122">
          <w:rPr>
            <w:rFonts w:asciiTheme="minorHAnsi" w:hAnsiTheme="minorHAnsi"/>
            <w:color w:val="000000" w:themeColor="text1"/>
          </w:rPr>
          <w:delText xml:space="preserve">przez NCBR zgodnie z Umową, korzystanie z Background IP </w:delText>
        </w:r>
        <w:r w:rsidR="00034C26" w:rsidRPr="002854E7" w:rsidDel="00C51122">
          <w:rPr>
            <w:rFonts w:asciiTheme="minorHAnsi" w:hAnsiTheme="minorHAnsi"/>
            <w:color w:val="000000" w:themeColor="text1"/>
          </w:rPr>
          <w:delText xml:space="preserve">w zakresie zgodnym </w:delText>
        </w:r>
        <w:r w:rsidR="009615AA" w:rsidRPr="002854E7" w:rsidDel="00C51122">
          <w:rPr>
            <w:rFonts w:asciiTheme="minorHAnsi" w:hAnsiTheme="minorHAnsi"/>
            <w:color w:val="000000" w:themeColor="text1"/>
          </w:rPr>
          <w:delText xml:space="preserve">z </w:delText>
        </w:r>
        <w:r w:rsidR="009615AA" w:rsidRPr="002854E7" w:rsidDel="00C51122">
          <w:rPr>
            <w:rFonts w:asciiTheme="minorHAnsi" w:hAnsiTheme="minorHAnsi"/>
            <w:color w:val="000000" w:themeColor="text1"/>
            <w:shd w:val="clear" w:color="auto" w:fill="E6E6E6"/>
          </w:rPr>
          <w:fldChar w:fldCharType="begin"/>
        </w:r>
        <w:r w:rsidR="009615AA" w:rsidRPr="002854E7" w:rsidDel="00C51122">
          <w:rPr>
            <w:rFonts w:asciiTheme="minorHAnsi" w:hAnsiTheme="minorHAnsi"/>
            <w:color w:val="000000" w:themeColor="text1"/>
          </w:rPr>
          <w:delInstrText xml:space="preserve"> REF _Ref509403918 \n \h </w:delInstrText>
        </w:r>
        <w:r w:rsidR="006713B6" w:rsidRPr="002854E7" w:rsidDel="00C51122">
          <w:rPr>
            <w:rFonts w:asciiTheme="minorHAnsi" w:hAnsiTheme="minorHAnsi"/>
            <w:color w:val="000000" w:themeColor="text1"/>
          </w:rPr>
          <w:delInstrText xml:space="preserve"> \* MERGEFORMAT </w:delInstrText>
        </w:r>
        <w:r w:rsidR="009615AA" w:rsidRPr="002854E7" w:rsidDel="00C51122">
          <w:rPr>
            <w:rFonts w:asciiTheme="minorHAnsi" w:hAnsiTheme="minorHAnsi"/>
            <w:color w:val="000000" w:themeColor="text1"/>
            <w:shd w:val="clear" w:color="auto" w:fill="E6E6E6"/>
          </w:rPr>
        </w:r>
        <w:r w:rsidR="009615AA" w:rsidRPr="002854E7" w:rsidDel="00C51122">
          <w:rPr>
            <w:rFonts w:asciiTheme="minorHAnsi" w:hAnsiTheme="minorHAnsi"/>
            <w:color w:val="000000" w:themeColor="text1"/>
            <w:shd w:val="clear" w:color="auto" w:fill="E6E6E6"/>
          </w:rPr>
          <w:fldChar w:fldCharType="separate"/>
        </w:r>
        <w:r w:rsidR="00A05573" w:rsidRPr="002854E7" w:rsidDel="00C51122">
          <w:rPr>
            <w:rFonts w:asciiTheme="minorHAnsi" w:hAnsiTheme="minorHAnsi"/>
            <w:color w:val="000000" w:themeColor="text1"/>
          </w:rPr>
          <w:delText>ART. 30</w:delText>
        </w:r>
        <w:r w:rsidR="009615AA" w:rsidRPr="002854E7" w:rsidDel="00C51122">
          <w:rPr>
            <w:rFonts w:asciiTheme="minorHAnsi" w:hAnsiTheme="minorHAnsi"/>
            <w:color w:val="000000" w:themeColor="text1"/>
            <w:shd w:val="clear" w:color="auto" w:fill="E6E6E6"/>
          </w:rPr>
          <w:fldChar w:fldCharType="end"/>
        </w:r>
      </w:del>
      <w:r w:rsidR="009615AA" w:rsidRPr="002854E7">
        <w:rPr>
          <w:rFonts w:asciiTheme="minorHAnsi" w:hAnsiTheme="minorHAnsi"/>
          <w:color w:val="000000" w:themeColor="text1"/>
        </w:rPr>
        <w:t>.</w:t>
      </w:r>
      <w:r w:rsidR="00034C26" w:rsidRPr="002854E7">
        <w:rPr>
          <w:rFonts w:asciiTheme="minorHAnsi" w:hAnsiTheme="minorHAnsi"/>
          <w:color w:val="000000" w:themeColor="text1"/>
        </w:rPr>
        <w:t xml:space="preserve"> </w:t>
      </w:r>
    </w:p>
    <w:p w14:paraId="0F252BD6" w14:textId="7745F8C2" w:rsidR="004E0092" w:rsidRPr="002854E7" w:rsidRDefault="004E0092" w:rsidP="00B96C37">
      <w:pPr>
        <w:pStyle w:val="Akapitzlist"/>
        <w:numPr>
          <w:ilvl w:val="0"/>
          <w:numId w:val="4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Z zastrzeżeniem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_Ref509306610 \r \h </w:instrText>
      </w:r>
      <w:r w:rsidR="00B5370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§15</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i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_Ref509306611 \r \h </w:instrText>
      </w:r>
      <w:r w:rsidR="00B53703"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§16</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w przypadku zbycia jakichkolwiek Foreground IP przez Wykonawcę, Wykonawc</w:t>
      </w:r>
      <w:r w:rsidR="00E319A0" w:rsidRPr="002854E7">
        <w:rPr>
          <w:rFonts w:asciiTheme="minorHAnsi" w:hAnsiTheme="minorHAnsi"/>
          <w:color w:val="000000" w:themeColor="text1"/>
        </w:rPr>
        <w:t>a zobowiązany jest uiścić na rzecz NCBR kwotę stanowiącą</w:t>
      </w:r>
      <w:r w:rsidRPr="002854E7">
        <w:rPr>
          <w:rFonts w:asciiTheme="minorHAnsi" w:hAnsiTheme="minorHAnsi"/>
          <w:color w:val="000000" w:themeColor="text1"/>
        </w:rPr>
        <w:t xml:space="preserve"> </w:t>
      </w:r>
      <w:r w:rsidR="000514E3" w:rsidRPr="002854E7">
        <w:rPr>
          <w:rFonts w:asciiTheme="minorHAnsi" w:hAnsiTheme="minorHAnsi"/>
          <w:color w:val="000000" w:themeColor="text1"/>
        </w:rPr>
        <w:t xml:space="preserve">iloczyn </w:t>
      </w:r>
      <w:r w:rsidRPr="002854E7">
        <w:rPr>
          <w:rFonts w:asciiTheme="minorHAnsi" w:hAnsiTheme="minorHAnsi"/>
          <w:color w:val="000000" w:themeColor="text1"/>
        </w:rPr>
        <w:t>wartości rynkowej zbywanych Foreground IP</w:t>
      </w:r>
      <w:r w:rsidR="000514E3" w:rsidRPr="002854E7">
        <w:rPr>
          <w:rFonts w:asciiTheme="minorHAnsi" w:hAnsiTheme="minorHAnsi"/>
          <w:color w:val="000000" w:themeColor="text1"/>
        </w:rPr>
        <w:t xml:space="preserve"> i wartości procentowej wskazanej w </w:t>
      </w:r>
      <w:r w:rsidR="000514E3" w:rsidRPr="002854E7">
        <w:rPr>
          <w:rFonts w:asciiTheme="minorHAnsi" w:hAnsiTheme="minorHAnsi"/>
          <w:color w:val="000000" w:themeColor="text1"/>
          <w:shd w:val="clear" w:color="auto" w:fill="E6E6E6"/>
        </w:rPr>
        <w:fldChar w:fldCharType="begin"/>
      </w:r>
      <w:r w:rsidR="000514E3" w:rsidRPr="002854E7">
        <w:rPr>
          <w:rFonts w:asciiTheme="minorHAnsi" w:hAnsiTheme="minorHAnsi"/>
          <w:color w:val="000000" w:themeColor="text1"/>
        </w:rPr>
        <w:instrText xml:space="preserve"> REF _Ref509404122 \r \h </w:instrText>
      </w:r>
      <w:r w:rsidR="006262C6" w:rsidRPr="002854E7">
        <w:rPr>
          <w:rFonts w:asciiTheme="minorHAnsi" w:hAnsiTheme="minorHAnsi"/>
          <w:color w:val="000000" w:themeColor="text1"/>
        </w:rPr>
        <w:instrText xml:space="preserve"> \* MERGEFORMAT </w:instrText>
      </w:r>
      <w:r w:rsidR="000514E3" w:rsidRPr="002854E7">
        <w:rPr>
          <w:rFonts w:asciiTheme="minorHAnsi" w:hAnsiTheme="minorHAnsi"/>
          <w:color w:val="000000" w:themeColor="text1"/>
          <w:shd w:val="clear" w:color="auto" w:fill="E6E6E6"/>
        </w:rPr>
      </w:r>
      <w:r w:rsidR="000514E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29</w:t>
      </w:r>
      <w:r w:rsidR="000514E3" w:rsidRPr="002854E7">
        <w:rPr>
          <w:rFonts w:asciiTheme="minorHAnsi" w:hAnsiTheme="minorHAnsi"/>
          <w:color w:val="000000" w:themeColor="text1"/>
          <w:shd w:val="clear" w:color="auto" w:fill="E6E6E6"/>
        </w:rPr>
        <w:fldChar w:fldCharType="end"/>
      </w:r>
      <w:r w:rsidR="000514E3" w:rsidRPr="002854E7">
        <w:rPr>
          <w:rFonts w:asciiTheme="minorHAnsi" w:hAnsiTheme="minorHAnsi"/>
          <w:color w:val="000000" w:themeColor="text1"/>
        </w:rPr>
        <w:t xml:space="preserve"> </w:t>
      </w:r>
      <w:r w:rsidR="00BE60CF" w:rsidRPr="002854E7">
        <w:rPr>
          <w:rFonts w:asciiTheme="minorHAnsi" w:hAnsiTheme="minorHAnsi"/>
          <w:color w:val="000000" w:themeColor="text1"/>
          <w:shd w:val="clear" w:color="auto" w:fill="E6E6E6"/>
        </w:rPr>
        <w:fldChar w:fldCharType="begin"/>
      </w:r>
      <w:r w:rsidR="00BE60CF" w:rsidRPr="002854E7">
        <w:rPr>
          <w:rFonts w:asciiTheme="minorHAnsi" w:hAnsiTheme="minorHAnsi"/>
          <w:color w:val="000000" w:themeColor="text1"/>
        </w:rPr>
        <w:instrText xml:space="preserve"> REF _Ref42452713 \n \h </w:instrText>
      </w:r>
      <w:r w:rsidR="00862665" w:rsidRPr="002854E7">
        <w:rPr>
          <w:rFonts w:asciiTheme="minorHAnsi" w:hAnsiTheme="minorHAnsi"/>
          <w:color w:val="000000" w:themeColor="text1"/>
        </w:rPr>
        <w:instrText xml:space="preserve"> \* MERGEFORMAT </w:instrText>
      </w:r>
      <w:r w:rsidR="00BE60CF" w:rsidRPr="002854E7">
        <w:rPr>
          <w:rFonts w:asciiTheme="minorHAnsi" w:hAnsiTheme="minorHAnsi"/>
          <w:color w:val="000000" w:themeColor="text1"/>
          <w:shd w:val="clear" w:color="auto" w:fill="E6E6E6"/>
        </w:rPr>
      </w:r>
      <w:r w:rsidR="00BE60CF"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§6</w:t>
      </w:r>
      <w:r w:rsidR="00BE60CF" w:rsidRPr="002854E7">
        <w:rPr>
          <w:rFonts w:asciiTheme="minorHAnsi" w:hAnsiTheme="minorHAnsi"/>
          <w:color w:val="000000" w:themeColor="text1"/>
          <w:shd w:val="clear" w:color="auto" w:fill="E6E6E6"/>
        </w:rPr>
        <w:fldChar w:fldCharType="end"/>
      </w:r>
      <w:r w:rsidR="000514E3" w:rsidRPr="002854E7">
        <w:rPr>
          <w:rFonts w:asciiTheme="minorHAnsi" w:hAnsiTheme="minorHAnsi"/>
          <w:color w:val="000000" w:themeColor="text1"/>
        </w:rPr>
        <w:t xml:space="preserve"> pkt </w:t>
      </w:r>
      <w:r w:rsidR="000514E3" w:rsidRPr="002854E7">
        <w:rPr>
          <w:rFonts w:asciiTheme="minorHAnsi" w:hAnsiTheme="minorHAnsi"/>
          <w:color w:val="000000" w:themeColor="text1"/>
          <w:shd w:val="clear" w:color="auto" w:fill="E6E6E6"/>
        </w:rPr>
        <w:fldChar w:fldCharType="begin"/>
      </w:r>
      <w:r w:rsidR="000514E3" w:rsidRPr="002854E7">
        <w:rPr>
          <w:rFonts w:asciiTheme="minorHAnsi" w:hAnsiTheme="minorHAnsi"/>
          <w:color w:val="000000" w:themeColor="text1"/>
        </w:rPr>
        <w:instrText xml:space="preserve"> REF _Ref511899658 \r \h </w:instrText>
      </w:r>
      <w:r w:rsidR="006262C6" w:rsidRPr="002854E7">
        <w:rPr>
          <w:rFonts w:asciiTheme="minorHAnsi" w:hAnsiTheme="minorHAnsi"/>
          <w:color w:val="000000" w:themeColor="text1"/>
        </w:rPr>
        <w:instrText xml:space="preserve"> \* MERGEFORMAT </w:instrText>
      </w:r>
      <w:r w:rsidR="000514E3" w:rsidRPr="002854E7">
        <w:rPr>
          <w:rFonts w:asciiTheme="minorHAnsi" w:hAnsiTheme="minorHAnsi"/>
          <w:color w:val="000000" w:themeColor="text1"/>
          <w:shd w:val="clear" w:color="auto" w:fill="E6E6E6"/>
        </w:rPr>
      </w:r>
      <w:r w:rsidR="000514E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000514E3"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 terminie </w:t>
      </w:r>
      <w:r w:rsidR="00A167F8" w:rsidRPr="002854E7">
        <w:rPr>
          <w:rFonts w:asciiTheme="minorHAnsi" w:hAnsiTheme="minorHAnsi"/>
          <w:color w:val="000000" w:themeColor="text1"/>
        </w:rPr>
        <w:t xml:space="preserve">14 </w:t>
      </w:r>
      <w:r w:rsidRPr="002854E7">
        <w:rPr>
          <w:rFonts w:asciiTheme="minorHAnsi" w:hAnsiTheme="minorHAnsi"/>
          <w:color w:val="000000" w:themeColor="text1"/>
        </w:rPr>
        <w:t xml:space="preserve">dni od </w:t>
      </w:r>
      <w:r w:rsidR="00636040" w:rsidRPr="002854E7">
        <w:rPr>
          <w:rFonts w:asciiTheme="minorHAnsi" w:hAnsiTheme="minorHAnsi"/>
          <w:color w:val="000000" w:themeColor="text1"/>
        </w:rPr>
        <w:t xml:space="preserve">zbycia </w:t>
      </w:r>
      <w:r w:rsidRPr="002854E7">
        <w:rPr>
          <w:rFonts w:asciiTheme="minorHAnsi" w:hAnsiTheme="minorHAnsi"/>
          <w:color w:val="000000" w:themeColor="text1"/>
        </w:rPr>
        <w:t xml:space="preserve">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w:t>
      </w:r>
      <w:r w:rsidR="00636040" w:rsidRPr="002854E7">
        <w:rPr>
          <w:rFonts w:asciiTheme="minorHAnsi" w:hAnsiTheme="minorHAnsi"/>
          <w:color w:val="000000" w:themeColor="text1"/>
        </w:rPr>
        <w:t xml:space="preserve">dokonania na koszt Wykonawcy </w:t>
      </w:r>
      <w:r w:rsidRPr="002854E7">
        <w:rPr>
          <w:rFonts w:asciiTheme="minorHAnsi" w:hAnsiTheme="minorHAnsi"/>
          <w:color w:val="000000" w:themeColor="text1"/>
        </w:rPr>
        <w:t>wyceny wartości zbywanych Foreground IP. Przyjmuje się, że wartość zbywanych Foreground IP określona w ekspertyzie rzeczoznawcy jest wartością rynkową.</w:t>
      </w:r>
    </w:p>
    <w:p w14:paraId="200F5F6D" w14:textId="3FE4D559" w:rsidR="00B53703" w:rsidRPr="002854E7" w:rsidRDefault="009467F9" w:rsidP="00B96C37">
      <w:pPr>
        <w:pStyle w:val="Akapitzlist"/>
        <w:numPr>
          <w:ilvl w:val="0"/>
          <w:numId w:val="4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Strony przyjmują, że Wykonawca nie jest uprawniony do wypowiedzenia postanowień niniejszego artykułu. W</w:t>
      </w:r>
      <w:r w:rsidR="000D17CB" w:rsidRPr="002854E7">
        <w:rPr>
          <w:rFonts w:asciiTheme="minorHAnsi" w:hAnsiTheme="minorHAnsi"/>
          <w:color w:val="000000" w:themeColor="text1"/>
        </w:rPr>
        <w:t xml:space="preserve"> </w:t>
      </w:r>
      <w:r w:rsidRPr="002854E7">
        <w:rPr>
          <w:rFonts w:asciiTheme="minorHAnsi" w:hAnsiTheme="minorHAnsi"/>
          <w:color w:val="000000" w:themeColor="text1"/>
        </w:rPr>
        <w:t xml:space="preserve">przypadku, gdyby ww. postanowienie zostało uznane za sprzeczne z powszechnie obowiązującymi przepisami prawa, Wykonawca zobowiązuje się do nie wypowiadania postanowień niniejszego artykułu, a gdyby z kolei powyższe zobowiązanie zostało uznane za sprzeczne z powszechnie obowiązującymi przepisami prawa lub gdyby pomimo powyższego zastrzeżenia Wykonawca wypowiedziałby postanowienia niniejszego artykułu w jakimkolwiek zakresie, Strony ustalają, iż termin wypowiedzenia będzie wynosił </w:t>
      </w:r>
      <w:r w:rsidR="000514E3" w:rsidRPr="002854E7">
        <w:rPr>
          <w:rFonts w:asciiTheme="minorHAnsi" w:hAnsiTheme="minorHAnsi"/>
          <w:color w:val="000000" w:themeColor="text1"/>
        </w:rPr>
        <w:t>10</w:t>
      </w:r>
      <w:r w:rsidRPr="002854E7">
        <w:rPr>
          <w:rFonts w:asciiTheme="minorHAnsi" w:hAnsiTheme="minorHAnsi"/>
          <w:color w:val="000000" w:themeColor="text1"/>
        </w:rPr>
        <w:t xml:space="preserve"> lat ze skutkiem na koniec roku kalendarzowego. </w:t>
      </w:r>
      <w:r w:rsidR="000514E3" w:rsidRPr="002854E7">
        <w:rPr>
          <w:rFonts w:asciiTheme="minorHAnsi" w:hAnsiTheme="minorHAnsi"/>
          <w:color w:val="000000" w:themeColor="text1"/>
        </w:rPr>
        <w:t xml:space="preserve">Gdyby jednak powyższy termin 10 letni okazał się sprzeczny z obowiązującymi przepisami prawa, Strony ustalają, iż termin wypowiedzenia będzie wynosił 5 lata ze skutkiem na koniec roku kalendarzowego. </w:t>
      </w:r>
      <w:r w:rsidRPr="002854E7">
        <w:rPr>
          <w:rFonts w:asciiTheme="minorHAnsi" w:hAnsiTheme="minorHAnsi"/>
          <w:color w:val="000000" w:themeColor="text1"/>
        </w:rPr>
        <w:t>Gdyby jednak powyższy termin 5 letni okazał się sprzeczny z obowiązującymi przepisami prawa,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r w:rsidR="00FC322D" w:rsidRPr="002854E7">
        <w:rPr>
          <w:rFonts w:asciiTheme="minorHAnsi" w:hAnsiTheme="minorHAnsi"/>
          <w:color w:val="000000" w:themeColor="text1"/>
        </w:rPr>
        <w:t xml:space="preserve"> Gdyby z kolei powyższy termin 3-letni okazał się sprzeczny z przepisami prawa, Strony ustalają, iż czas trwania zobowiązań wynikających z niniejszego artykułu nie może być krótszy niż pięć lat od dnia otrzymania przez Wykonawcę Wyniku Negatywnego</w:t>
      </w:r>
      <w:r w:rsidR="00CA60B0" w:rsidRPr="002854E7">
        <w:rPr>
          <w:rFonts w:asciiTheme="minorHAnsi" w:hAnsiTheme="minorHAnsi"/>
          <w:color w:val="000000" w:themeColor="text1"/>
        </w:rPr>
        <w:t xml:space="preserve">, Wyniku Pozytywnego (bez Dopuszczenia do Kolejnego Etapu) </w:t>
      </w:r>
      <w:r w:rsidR="00FC322D" w:rsidRPr="002854E7">
        <w:rPr>
          <w:rFonts w:asciiTheme="minorHAnsi" w:hAnsiTheme="minorHAnsi"/>
          <w:color w:val="000000" w:themeColor="text1"/>
        </w:rPr>
        <w:t>albo Wyniku Pozytywnego Końcowego.</w:t>
      </w:r>
    </w:p>
    <w:p w14:paraId="08CC924C" w14:textId="0EE69E2B" w:rsidR="009041BE" w:rsidRPr="002854E7" w:rsidRDefault="00025E9A" w:rsidP="00B96C37">
      <w:pPr>
        <w:pStyle w:val="Akapitzlist"/>
        <w:numPr>
          <w:ilvl w:val="0"/>
          <w:numId w:val="48"/>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Wykonawca, w razie dopuszczenia go do Etapu </w:t>
      </w:r>
      <w:r w:rsidR="001A02FF" w:rsidRPr="002854E7">
        <w:rPr>
          <w:rFonts w:asciiTheme="minorHAnsi" w:hAnsiTheme="minorHAnsi"/>
          <w:color w:val="000000" w:themeColor="text1"/>
        </w:rPr>
        <w:t>III</w:t>
      </w:r>
      <w:r w:rsidRPr="002854E7">
        <w:rPr>
          <w:rFonts w:asciiTheme="minorHAnsi" w:hAnsiTheme="minorHAnsi"/>
          <w:color w:val="000000" w:themeColor="text1"/>
        </w:rPr>
        <w:t xml:space="preserve">, </w:t>
      </w:r>
      <w:r w:rsidR="002B7F38" w:rsidRPr="002854E7">
        <w:rPr>
          <w:rFonts w:asciiTheme="minorHAnsi" w:hAnsiTheme="minorHAnsi"/>
          <w:color w:val="000000" w:themeColor="text1"/>
        </w:rPr>
        <w:t xml:space="preserve">jest zobowiązany </w:t>
      </w:r>
      <w:r w:rsidRPr="002854E7">
        <w:rPr>
          <w:rFonts w:asciiTheme="minorHAnsi" w:hAnsiTheme="minorHAnsi"/>
          <w:color w:val="000000" w:themeColor="text1"/>
        </w:rPr>
        <w:t>do wspierania NCBR w działaniach promocyjnych związanych z promowaniem</w:t>
      </w:r>
      <w:r w:rsidR="00B92FA3" w:rsidRPr="002854E7">
        <w:rPr>
          <w:rFonts w:asciiTheme="minorHAnsi" w:hAnsiTheme="minorHAnsi"/>
          <w:color w:val="000000" w:themeColor="text1"/>
        </w:rPr>
        <w:t xml:space="preserve"> efektów </w:t>
      </w:r>
      <w:r w:rsidR="008F52D2" w:rsidRPr="002854E7">
        <w:rPr>
          <w:rFonts w:asciiTheme="minorHAnsi" w:hAnsiTheme="minorHAnsi"/>
          <w:color w:val="000000" w:themeColor="text1"/>
        </w:rPr>
        <w:t>Przedsięwzięcia</w:t>
      </w:r>
      <w:r w:rsidR="002B7F38" w:rsidRPr="002854E7">
        <w:rPr>
          <w:rFonts w:asciiTheme="minorHAnsi" w:hAnsiTheme="minorHAnsi"/>
          <w:color w:val="000000" w:themeColor="text1"/>
        </w:rPr>
        <w:t xml:space="preserve"> </w:t>
      </w:r>
      <w:r w:rsidRPr="002854E7">
        <w:rPr>
          <w:rFonts w:asciiTheme="minorHAnsi" w:hAnsiTheme="minorHAnsi"/>
          <w:color w:val="000000" w:themeColor="text1"/>
        </w:rPr>
        <w:t xml:space="preserve">w postaci </w:t>
      </w:r>
      <w:r w:rsidR="001A02FF" w:rsidRPr="002854E7">
        <w:rPr>
          <w:rFonts w:asciiTheme="minorHAnsi" w:hAnsiTheme="minorHAnsi"/>
          <w:color w:val="000000" w:themeColor="text1"/>
        </w:rPr>
        <w:t>Demonstratora</w:t>
      </w:r>
      <w:r w:rsidR="007555AB" w:rsidRPr="002854E7">
        <w:rPr>
          <w:rFonts w:asciiTheme="minorHAnsi" w:hAnsiTheme="minorHAnsi"/>
          <w:color w:val="000000" w:themeColor="text1"/>
        </w:rPr>
        <w:t>, bez dodatkowego wynagrodzenia z tego tytułu</w:t>
      </w:r>
      <w:r w:rsidRPr="002854E7">
        <w:rPr>
          <w:rFonts w:asciiTheme="minorHAnsi" w:hAnsiTheme="minorHAnsi"/>
          <w:color w:val="000000" w:themeColor="text1"/>
        </w:rPr>
        <w:t xml:space="preserve">. </w:t>
      </w:r>
      <w:r w:rsidR="002B7F38" w:rsidRPr="002854E7">
        <w:rPr>
          <w:rFonts w:asciiTheme="minorHAnsi" w:hAnsiTheme="minorHAnsi"/>
          <w:color w:val="000000" w:themeColor="text1"/>
        </w:rPr>
        <w:t>W ramach zobowiązania określonego niniejszym paragrafem NCBR jest uprawniony do żądania</w:t>
      </w:r>
      <w:r w:rsidR="001A02FF" w:rsidRPr="002854E7">
        <w:rPr>
          <w:rFonts w:asciiTheme="minorHAnsi" w:hAnsiTheme="minorHAnsi"/>
          <w:color w:val="000000" w:themeColor="text1"/>
        </w:rPr>
        <w:t xml:space="preserve"> </w:t>
      </w:r>
      <w:r w:rsidR="00E85058" w:rsidRPr="002854E7">
        <w:rPr>
          <w:rFonts w:asciiTheme="minorHAnsi" w:hAnsiTheme="minorHAnsi"/>
          <w:color w:val="000000" w:themeColor="text1"/>
        </w:rPr>
        <w:t xml:space="preserve">od Wykonawcy świadczeń określonych w </w:t>
      </w:r>
      <w:r w:rsidR="00E85058" w:rsidRPr="002854E7">
        <w:rPr>
          <w:rFonts w:asciiTheme="minorHAnsi" w:hAnsiTheme="minorHAnsi"/>
          <w:color w:val="000000" w:themeColor="text1"/>
          <w:shd w:val="clear" w:color="auto" w:fill="E6E6E6"/>
        </w:rPr>
        <w:fldChar w:fldCharType="begin"/>
      </w:r>
      <w:r w:rsidR="00E85058" w:rsidRPr="002854E7">
        <w:rPr>
          <w:rFonts w:asciiTheme="minorHAnsi" w:hAnsiTheme="minorHAnsi"/>
          <w:color w:val="000000" w:themeColor="text1"/>
        </w:rPr>
        <w:instrText xml:space="preserve"> REF _Ref53702848 \n \h </w:instrText>
      </w:r>
      <w:r w:rsidR="005C7FCC" w:rsidRPr="002854E7">
        <w:rPr>
          <w:rFonts w:asciiTheme="minorHAnsi" w:hAnsiTheme="minorHAnsi"/>
          <w:color w:val="000000" w:themeColor="text1"/>
        </w:rPr>
        <w:instrText xml:space="preserve"> \* MERGEFORMAT </w:instrText>
      </w:r>
      <w:r w:rsidR="00E85058" w:rsidRPr="002854E7">
        <w:rPr>
          <w:rFonts w:asciiTheme="minorHAnsi" w:hAnsiTheme="minorHAnsi"/>
          <w:color w:val="000000" w:themeColor="text1"/>
          <w:shd w:val="clear" w:color="auto" w:fill="E6E6E6"/>
        </w:rPr>
      </w:r>
      <w:r w:rsidR="00E8505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21</w:t>
      </w:r>
      <w:r w:rsidR="00E85058" w:rsidRPr="002854E7">
        <w:rPr>
          <w:rFonts w:asciiTheme="minorHAnsi" w:hAnsiTheme="minorHAnsi"/>
          <w:color w:val="000000" w:themeColor="text1"/>
          <w:shd w:val="clear" w:color="auto" w:fill="E6E6E6"/>
        </w:rPr>
        <w:fldChar w:fldCharType="end"/>
      </w:r>
      <w:r w:rsidR="002B7F38" w:rsidRPr="002854E7">
        <w:rPr>
          <w:rFonts w:asciiTheme="minorHAnsi" w:hAnsiTheme="minorHAnsi"/>
          <w:color w:val="000000" w:themeColor="text1"/>
        </w:rPr>
        <w:t>.</w:t>
      </w:r>
      <w:r w:rsidR="00D26E38" w:rsidRPr="002854E7">
        <w:rPr>
          <w:rFonts w:asciiTheme="minorHAnsi" w:hAnsiTheme="minorHAnsi"/>
          <w:color w:val="000000" w:themeColor="text1"/>
        </w:rPr>
        <w:t xml:space="preserve"> Zobowiązanie określone niniejszym paragrafem wygasa z upływem trzech lat od otrzymania </w:t>
      </w:r>
      <w:r w:rsidR="001B3718" w:rsidRPr="002854E7">
        <w:rPr>
          <w:rFonts w:asciiTheme="minorHAnsi" w:hAnsiTheme="minorHAnsi"/>
          <w:color w:val="000000" w:themeColor="text1"/>
        </w:rPr>
        <w:t>Wyniku Pozytywnego Końcowego.</w:t>
      </w:r>
    </w:p>
    <w:p w14:paraId="2B151BD7" w14:textId="77777777" w:rsidR="0012066D" w:rsidRPr="002854E7" w:rsidRDefault="0012066D" w:rsidP="003E0140">
      <w:pPr>
        <w:spacing w:after="0" w:line="240" w:lineRule="auto"/>
        <w:contextualSpacing/>
        <w:jc w:val="both"/>
        <w:rPr>
          <w:rFonts w:asciiTheme="minorHAnsi" w:hAnsiTheme="minorHAnsi"/>
          <w:color w:val="000000" w:themeColor="text1"/>
        </w:rPr>
      </w:pPr>
    </w:p>
    <w:p w14:paraId="63D9E3B7" w14:textId="77777777" w:rsidR="00E72EC9" w:rsidRPr="002854E7" w:rsidRDefault="00E72EC9" w:rsidP="003E0140">
      <w:pPr>
        <w:pStyle w:val="Akapitzlist"/>
        <w:spacing w:after="0" w:line="240" w:lineRule="auto"/>
        <w:ind w:left="426"/>
        <w:jc w:val="both"/>
        <w:rPr>
          <w:rFonts w:asciiTheme="minorHAnsi" w:hAnsiTheme="minorHAnsi"/>
          <w:color w:val="000000" w:themeColor="text1"/>
        </w:rPr>
      </w:pPr>
    </w:p>
    <w:p w14:paraId="3901D0CD" w14:textId="15BE0C01" w:rsidR="004E0092" w:rsidRPr="002854E7" w:rsidRDefault="00B53703" w:rsidP="00B96C37">
      <w:pPr>
        <w:pStyle w:val="Nagwek2"/>
        <w:numPr>
          <w:ilvl w:val="0"/>
          <w:numId w:val="14"/>
        </w:numPr>
        <w:spacing w:before="0" w:line="240" w:lineRule="auto"/>
        <w:ind w:left="0" w:hanging="567"/>
        <w:contextualSpacing/>
        <w:rPr>
          <w:rFonts w:asciiTheme="minorHAnsi" w:hAnsiTheme="minorHAnsi"/>
        </w:rPr>
      </w:pPr>
      <w:bookmarkStart w:id="515" w:name="_Ref509403918"/>
      <w:bookmarkStart w:id="516" w:name="_Toc511371213"/>
      <w:bookmarkStart w:id="517" w:name="_Toc54798324"/>
      <w:bookmarkStart w:id="518" w:name="_Toc52745920"/>
      <w:r w:rsidRPr="002854E7">
        <w:rPr>
          <w:rFonts w:asciiTheme="minorHAnsi" w:hAnsiTheme="minorHAnsi"/>
        </w:rPr>
        <w:t>[LICENCJA DLA NCBR NA KORZYSTANIE Z WYNIKÓW PRAC B+R ORAZ PRZEDMIOTÓW BACKGROUND IP]</w:t>
      </w:r>
      <w:bookmarkEnd w:id="515"/>
      <w:bookmarkEnd w:id="516"/>
      <w:bookmarkEnd w:id="517"/>
      <w:bookmarkEnd w:id="518"/>
    </w:p>
    <w:p w14:paraId="15B422D7" w14:textId="77777777" w:rsidR="008B77C5" w:rsidRPr="002854E7" w:rsidRDefault="008B77C5" w:rsidP="003E0140">
      <w:pPr>
        <w:pStyle w:val="Akapitzlist"/>
        <w:suppressAutoHyphens/>
        <w:spacing w:after="0" w:line="240" w:lineRule="auto"/>
        <w:ind w:left="426"/>
        <w:jc w:val="both"/>
        <w:rPr>
          <w:rFonts w:asciiTheme="minorHAnsi" w:eastAsia="Times New Roman" w:hAnsiTheme="minorHAnsi"/>
          <w:color w:val="000000" w:themeColor="text1"/>
          <w:lang w:eastAsia="ar-SA"/>
        </w:rPr>
      </w:pPr>
      <w:bookmarkStart w:id="519" w:name="_Ref498940700"/>
      <w:bookmarkStart w:id="520" w:name="_Ref494302013"/>
      <w:bookmarkStart w:id="521" w:name="_Ref497931463"/>
    </w:p>
    <w:p w14:paraId="3AA947D4" w14:textId="6E76BACE" w:rsidR="00B53703" w:rsidRPr="002854E7" w:rsidRDefault="00B53703" w:rsidP="00B96C37">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bookmarkStart w:id="522" w:name="_Ref21335641"/>
      <w:r w:rsidRPr="002854E7">
        <w:rPr>
          <w:rFonts w:asciiTheme="minorHAnsi" w:eastAsia="Times New Roman" w:hAnsiTheme="minorHAnsi"/>
          <w:color w:val="000000" w:themeColor="text1"/>
          <w:lang w:eastAsia="ar-SA"/>
        </w:rPr>
        <w:t>Z zastrzeżenie</w:t>
      </w:r>
      <w:r w:rsidRPr="00EB3B9C">
        <w:rPr>
          <w:rFonts w:asciiTheme="minorHAnsi" w:eastAsia="Times New Roman" w:hAnsiTheme="minorHAnsi"/>
          <w:color w:val="000000" w:themeColor="text1"/>
          <w:lang w:eastAsia="ar-SA"/>
        </w:rPr>
        <w:t xml:space="preserve">m </w:t>
      </w:r>
      <w:r w:rsidR="00EB3B9C" w:rsidRPr="00EB3B9C">
        <w:rPr>
          <w:rFonts w:asciiTheme="minorHAnsi" w:eastAsia="Times New Roman" w:hAnsiTheme="minorHAnsi" w:cstheme="minorHAnsi"/>
          <w:color w:val="000000" w:themeColor="text1"/>
          <w:shd w:val="clear" w:color="auto" w:fill="E6E6E6"/>
          <w:lang w:eastAsia="ar-SA"/>
        </w:rPr>
        <w:t>§</w:t>
      </w:r>
      <w:r w:rsidR="00EB3B9C" w:rsidRPr="002035DB">
        <w:rPr>
          <w:rFonts w:asciiTheme="minorHAnsi" w:eastAsia="Times New Roman" w:hAnsiTheme="minorHAnsi"/>
          <w:color w:val="000000" w:themeColor="text1"/>
          <w:shd w:val="clear" w:color="auto" w:fill="E6E6E6"/>
          <w:lang w:eastAsia="ar-SA"/>
        </w:rPr>
        <w:t>2</w:t>
      </w:r>
      <w:r w:rsidRPr="002E65A7">
        <w:rPr>
          <w:rFonts w:asciiTheme="minorHAnsi" w:eastAsia="Times New Roman" w:hAnsiTheme="minorHAnsi"/>
          <w:color w:val="000000" w:themeColor="text1"/>
          <w:lang w:eastAsia="ar-SA"/>
        </w:rPr>
        <w:t xml:space="preserve"> i</w:t>
      </w:r>
      <w:r w:rsidR="00A91EEE" w:rsidRPr="002854E7">
        <w:rPr>
          <w:rFonts w:asciiTheme="minorHAnsi" w:eastAsia="Times New Roman" w:hAnsiTheme="minorHAnsi"/>
          <w:color w:val="000000" w:themeColor="text1"/>
          <w:lang w:eastAsia="ar-SA"/>
        </w:rPr>
        <w:t xml:space="preserve"> </w:t>
      </w:r>
      <w:r w:rsidR="00A91EEE" w:rsidRPr="002854E7">
        <w:rPr>
          <w:rFonts w:asciiTheme="minorHAnsi" w:eastAsia="Times New Roman" w:hAnsiTheme="minorHAnsi"/>
          <w:color w:val="000000" w:themeColor="text1"/>
          <w:shd w:val="clear" w:color="auto" w:fill="E6E6E6"/>
          <w:lang w:eastAsia="ar-SA"/>
        </w:rPr>
        <w:fldChar w:fldCharType="begin"/>
      </w:r>
      <w:r w:rsidR="00A91EEE" w:rsidRPr="002854E7">
        <w:rPr>
          <w:rFonts w:asciiTheme="minorHAnsi" w:eastAsia="Times New Roman" w:hAnsiTheme="minorHAnsi"/>
          <w:color w:val="000000" w:themeColor="text1"/>
          <w:lang w:eastAsia="ar-SA"/>
        </w:rPr>
        <w:instrText xml:space="preserve"> REF _Ref509326036 \r \h </w:instrText>
      </w:r>
      <w:r w:rsidR="006713B6" w:rsidRPr="002854E7">
        <w:rPr>
          <w:rFonts w:asciiTheme="minorHAnsi" w:eastAsia="Times New Roman" w:hAnsiTheme="minorHAnsi"/>
          <w:color w:val="000000" w:themeColor="text1"/>
          <w:lang w:eastAsia="ar-SA"/>
        </w:rPr>
        <w:instrText xml:space="preserve"> \* MERGEFORMAT </w:instrText>
      </w:r>
      <w:r w:rsidR="00A91EEE" w:rsidRPr="002854E7">
        <w:rPr>
          <w:rFonts w:asciiTheme="minorHAnsi" w:eastAsia="Times New Roman" w:hAnsiTheme="minorHAnsi"/>
          <w:color w:val="000000" w:themeColor="text1"/>
          <w:shd w:val="clear" w:color="auto" w:fill="E6E6E6"/>
          <w:lang w:eastAsia="ar-SA"/>
        </w:rPr>
      </w:r>
      <w:r w:rsidR="00A91EEE" w:rsidRPr="002854E7">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§3</w:t>
      </w:r>
      <w:r w:rsidR="00A91EEE" w:rsidRPr="002854E7">
        <w:rPr>
          <w:rFonts w:asciiTheme="minorHAnsi" w:eastAsia="Times New Roman" w:hAnsiTheme="minorHAnsi"/>
          <w:color w:val="000000" w:themeColor="text1"/>
          <w:shd w:val="clear" w:color="auto" w:fill="E6E6E6"/>
          <w:lang w:eastAsia="ar-SA"/>
        </w:rPr>
        <w:fldChar w:fldCharType="end"/>
      </w:r>
      <w:r w:rsidRPr="002854E7">
        <w:rPr>
          <w:rFonts w:asciiTheme="minorHAnsi" w:eastAsia="Times New Roman" w:hAnsiTheme="minorHAnsi"/>
          <w:color w:val="000000" w:themeColor="text1"/>
          <w:lang w:eastAsia="ar-SA"/>
        </w:rPr>
        <w:t>, Wykonawca z chwilą udostępnienia NCBR jakiegokolwiek Wyniku Prac B+R w jakimkolwiek zakresie</w:t>
      </w:r>
      <w:r w:rsidR="00A87610" w:rsidRPr="002854E7">
        <w:rPr>
          <w:rFonts w:asciiTheme="minorHAnsi" w:eastAsia="Times New Roman" w:hAnsiTheme="minorHAnsi"/>
          <w:color w:val="000000" w:themeColor="text1"/>
          <w:lang w:eastAsia="ar-SA"/>
        </w:rPr>
        <w:t xml:space="preserve"> i w jakikolwiek sposób</w:t>
      </w:r>
      <w:r w:rsidRPr="002854E7">
        <w:rPr>
          <w:rFonts w:asciiTheme="minorHAnsi" w:eastAsia="Times New Roman" w:hAnsiTheme="minorHAnsi"/>
          <w:color w:val="000000" w:themeColor="text1"/>
          <w:lang w:eastAsia="ar-SA"/>
        </w:rPr>
        <w:t>, w każdym przypadku jednak nie później niż w dniu zakończenia dane</w:t>
      </w:r>
      <w:r w:rsidR="000F1F75" w:rsidRPr="002854E7">
        <w:rPr>
          <w:rFonts w:asciiTheme="minorHAnsi" w:eastAsia="Times New Roman" w:hAnsiTheme="minorHAnsi"/>
          <w:color w:val="000000" w:themeColor="text1"/>
          <w:lang w:eastAsia="ar-SA"/>
        </w:rPr>
        <w:t>go</w:t>
      </w:r>
      <w:r w:rsidRPr="002854E7">
        <w:rPr>
          <w:rFonts w:asciiTheme="minorHAnsi" w:eastAsia="Times New Roman" w:hAnsiTheme="minorHAnsi"/>
          <w:color w:val="000000" w:themeColor="text1"/>
          <w:lang w:eastAsia="ar-SA"/>
        </w:rPr>
        <w:t xml:space="preserve"> </w:t>
      </w:r>
      <w:r w:rsidR="000F1F75" w:rsidRPr="002854E7">
        <w:rPr>
          <w:rFonts w:asciiTheme="minorHAnsi" w:eastAsia="Times New Roman" w:hAnsiTheme="minorHAnsi"/>
          <w:color w:val="000000" w:themeColor="text1"/>
          <w:lang w:eastAsia="ar-SA"/>
        </w:rPr>
        <w:t>Etapu</w:t>
      </w:r>
      <w:r w:rsidRPr="002854E7">
        <w:rPr>
          <w:rFonts w:asciiTheme="minorHAnsi" w:eastAsia="Times New Roman" w:hAnsiTheme="minorHAnsi"/>
          <w:color w:val="000000" w:themeColor="text1"/>
          <w:lang w:eastAsia="ar-SA"/>
        </w:rPr>
        <w:t xml:space="preserve"> </w:t>
      </w:r>
      <w:r w:rsidR="009615AA" w:rsidRPr="002854E7">
        <w:rPr>
          <w:rFonts w:asciiTheme="minorHAnsi" w:eastAsia="Times New Roman" w:hAnsiTheme="minorHAnsi"/>
          <w:color w:val="000000" w:themeColor="text1"/>
          <w:lang w:eastAsia="ar-SA"/>
        </w:rPr>
        <w:t xml:space="preserve">(odpowiednio </w:t>
      </w:r>
      <w:r w:rsidR="000F1F75" w:rsidRPr="002854E7">
        <w:rPr>
          <w:rFonts w:asciiTheme="minorHAnsi" w:eastAsia="Times New Roman" w:hAnsiTheme="minorHAnsi"/>
          <w:color w:val="000000" w:themeColor="text1"/>
          <w:lang w:eastAsia="ar-SA"/>
        </w:rPr>
        <w:t>Etapu I</w:t>
      </w:r>
      <w:r w:rsidR="009615AA" w:rsidRPr="002854E7">
        <w:rPr>
          <w:rFonts w:asciiTheme="minorHAnsi" w:eastAsia="Times New Roman" w:hAnsiTheme="minorHAnsi"/>
          <w:color w:val="000000" w:themeColor="text1"/>
          <w:lang w:eastAsia="ar-SA"/>
        </w:rPr>
        <w:t xml:space="preserve">, </w:t>
      </w:r>
      <w:r w:rsidR="000F1F75" w:rsidRPr="002854E7">
        <w:rPr>
          <w:rFonts w:asciiTheme="minorHAnsi" w:eastAsia="Times New Roman" w:hAnsiTheme="minorHAnsi"/>
          <w:color w:val="000000" w:themeColor="text1"/>
          <w:lang w:eastAsia="ar-SA"/>
        </w:rPr>
        <w:t>Etapu II</w:t>
      </w:r>
      <w:r w:rsidR="001A356C" w:rsidRPr="002854E7">
        <w:rPr>
          <w:rFonts w:asciiTheme="minorHAnsi" w:eastAsia="Times New Roman" w:hAnsiTheme="minorHAnsi"/>
          <w:color w:val="000000" w:themeColor="text1"/>
          <w:lang w:eastAsia="ar-SA"/>
        </w:rPr>
        <w:t xml:space="preserve"> lub </w:t>
      </w:r>
      <w:r w:rsidR="000F1F75" w:rsidRPr="002854E7">
        <w:rPr>
          <w:rFonts w:asciiTheme="minorHAnsi" w:eastAsia="Times New Roman" w:hAnsiTheme="minorHAnsi"/>
          <w:color w:val="000000" w:themeColor="text1"/>
          <w:lang w:eastAsia="ar-SA"/>
        </w:rPr>
        <w:t>Etapu III</w:t>
      </w:r>
      <w:r w:rsidR="009615AA" w:rsidRPr="002854E7">
        <w:rPr>
          <w:rFonts w:asciiTheme="minorHAnsi" w:eastAsia="Times New Roman" w:hAnsiTheme="minorHAnsi"/>
          <w:color w:val="000000" w:themeColor="text1"/>
          <w:lang w:eastAsia="ar-SA"/>
        </w:rPr>
        <w:t xml:space="preserve">) </w:t>
      </w:r>
      <w:r w:rsidRPr="002854E7">
        <w:rPr>
          <w:rFonts w:asciiTheme="minorHAnsi" w:eastAsia="Times New Roman" w:hAnsiTheme="minorHAnsi"/>
          <w:color w:val="000000" w:themeColor="text1"/>
          <w:lang w:eastAsia="ar-SA"/>
        </w:rPr>
        <w:t>w stosunku do Wyników Prac B+R powstałych w dan</w:t>
      </w:r>
      <w:r w:rsidR="000F1F75" w:rsidRPr="002854E7">
        <w:rPr>
          <w:rFonts w:asciiTheme="minorHAnsi" w:eastAsia="Times New Roman" w:hAnsiTheme="minorHAnsi"/>
          <w:color w:val="000000" w:themeColor="text1"/>
          <w:lang w:eastAsia="ar-SA"/>
        </w:rPr>
        <w:t>ym</w:t>
      </w:r>
      <w:r w:rsidRPr="002854E7">
        <w:rPr>
          <w:rFonts w:asciiTheme="minorHAnsi" w:eastAsia="Times New Roman" w:hAnsiTheme="minorHAnsi"/>
          <w:color w:val="000000" w:themeColor="text1"/>
          <w:lang w:eastAsia="ar-SA"/>
        </w:rPr>
        <w:t xml:space="preserve"> </w:t>
      </w:r>
      <w:r w:rsidR="000F1F75" w:rsidRPr="002854E7">
        <w:rPr>
          <w:rFonts w:asciiTheme="minorHAnsi" w:eastAsia="Times New Roman" w:hAnsiTheme="minorHAnsi"/>
          <w:color w:val="000000" w:themeColor="text1"/>
          <w:lang w:eastAsia="ar-SA"/>
        </w:rPr>
        <w:t>Etapie</w:t>
      </w:r>
      <w:r w:rsidRPr="002854E7">
        <w:rPr>
          <w:rFonts w:asciiTheme="minorHAnsi" w:eastAsia="Times New Roman" w:hAnsiTheme="minorHAnsi"/>
          <w:color w:val="000000" w:themeColor="text1"/>
          <w:lang w:eastAsia="ar-SA"/>
        </w:rPr>
        <w:t>, ud</w:t>
      </w:r>
      <w:r w:rsidR="00B61CC0" w:rsidRPr="002854E7">
        <w:rPr>
          <w:rFonts w:asciiTheme="minorHAnsi" w:eastAsia="Times New Roman" w:hAnsiTheme="minorHAnsi"/>
          <w:color w:val="000000" w:themeColor="text1"/>
          <w:lang w:eastAsia="ar-SA"/>
        </w:rPr>
        <w:t>ziela NCBR,</w:t>
      </w:r>
      <w:r w:rsidRPr="002854E7">
        <w:rPr>
          <w:rFonts w:asciiTheme="minorHAnsi" w:eastAsia="Times New Roman" w:hAnsiTheme="minorHAnsi"/>
          <w:color w:val="000000" w:themeColor="text1"/>
          <w:lang w:eastAsia="ar-SA"/>
        </w:rPr>
        <w:t xml:space="preserve"> </w:t>
      </w:r>
      <w:r w:rsidR="00A91EEE" w:rsidRPr="002854E7">
        <w:rPr>
          <w:rFonts w:asciiTheme="minorHAnsi" w:hAnsiTheme="minorHAnsi"/>
          <w:color w:val="000000" w:themeColor="text1"/>
        </w:rPr>
        <w:t xml:space="preserve">w ramach </w:t>
      </w:r>
      <w:r w:rsidR="00AC3F2F" w:rsidRPr="002854E7">
        <w:rPr>
          <w:rFonts w:asciiTheme="minorHAnsi" w:hAnsiTheme="minorHAnsi"/>
          <w:color w:val="000000" w:themeColor="text1"/>
        </w:rPr>
        <w:t xml:space="preserve">Wynagrodzenia Podstawowego </w:t>
      </w:r>
      <w:r w:rsidR="00A91EEE" w:rsidRPr="002854E7">
        <w:rPr>
          <w:rFonts w:asciiTheme="minorHAnsi" w:hAnsiTheme="minorHAnsi"/>
          <w:color w:val="000000" w:themeColor="text1"/>
        </w:rPr>
        <w:t>za realizację dane</w:t>
      </w:r>
      <w:r w:rsidR="00A91EFD" w:rsidRPr="002854E7">
        <w:rPr>
          <w:rFonts w:asciiTheme="minorHAnsi" w:hAnsiTheme="minorHAnsi"/>
          <w:color w:val="000000" w:themeColor="text1"/>
        </w:rPr>
        <w:t>go Etapu</w:t>
      </w:r>
      <w:r w:rsidR="00A91EEE" w:rsidRPr="002854E7">
        <w:rPr>
          <w:rFonts w:asciiTheme="minorHAnsi" w:hAnsiTheme="minorHAnsi"/>
          <w:color w:val="000000" w:themeColor="text1"/>
        </w:rPr>
        <w:t xml:space="preserve">, o którym mowa w </w:t>
      </w:r>
      <w:r w:rsidR="00A91EEE" w:rsidRPr="002854E7">
        <w:rPr>
          <w:rFonts w:asciiTheme="minorHAnsi" w:hAnsiTheme="minorHAnsi"/>
          <w:color w:val="000000" w:themeColor="text1"/>
          <w:shd w:val="clear" w:color="auto" w:fill="E6E6E6"/>
        </w:rPr>
        <w:fldChar w:fldCharType="begin"/>
      </w:r>
      <w:r w:rsidR="00A91EEE" w:rsidRPr="002854E7">
        <w:rPr>
          <w:rFonts w:asciiTheme="minorHAnsi" w:hAnsiTheme="minorHAnsi"/>
          <w:color w:val="000000" w:themeColor="text1"/>
        </w:rPr>
        <w:instrText xml:space="preserve"> REF _Ref479976521 \r \h </w:instrText>
      </w:r>
      <w:r w:rsidR="006713B6" w:rsidRPr="002854E7">
        <w:rPr>
          <w:rFonts w:asciiTheme="minorHAnsi" w:hAnsiTheme="minorHAnsi"/>
          <w:color w:val="000000" w:themeColor="text1"/>
        </w:rPr>
        <w:instrText xml:space="preserve"> \* MERGEFORMAT </w:instrText>
      </w:r>
      <w:r w:rsidR="00A91EEE" w:rsidRPr="002854E7">
        <w:rPr>
          <w:rFonts w:asciiTheme="minorHAnsi" w:hAnsiTheme="minorHAnsi"/>
          <w:color w:val="000000" w:themeColor="text1"/>
          <w:shd w:val="clear" w:color="auto" w:fill="E6E6E6"/>
        </w:rPr>
      </w:r>
      <w:r w:rsidR="00A91EEE"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00A91EEE" w:rsidRPr="002854E7">
        <w:rPr>
          <w:rFonts w:asciiTheme="minorHAnsi" w:hAnsiTheme="minorHAnsi"/>
          <w:color w:val="000000" w:themeColor="text1"/>
          <w:shd w:val="clear" w:color="auto" w:fill="E6E6E6"/>
        </w:rPr>
        <w:fldChar w:fldCharType="end"/>
      </w:r>
      <w:r w:rsidRPr="002854E7">
        <w:rPr>
          <w:rFonts w:asciiTheme="minorHAnsi" w:eastAsia="Times New Roman" w:hAnsiTheme="minorHAnsi"/>
          <w:color w:val="000000" w:themeColor="text1"/>
          <w:lang w:eastAsia="ar-SA"/>
        </w:rPr>
        <w:t>, licencji na korzystanie z Wyników Prac B+R powstałych w dan</w:t>
      </w:r>
      <w:r w:rsidR="00A91EFD" w:rsidRPr="002854E7">
        <w:rPr>
          <w:rFonts w:asciiTheme="minorHAnsi" w:eastAsia="Times New Roman" w:hAnsiTheme="minorHAnsi"/>
          <w:color w:val="000000" w:themeColor="text1"/>
          <w:lang w:eastAsia="ar-SA"/>
        </w:rPr>
        <w:t>ym Etapie</w:t>
      </w:r>
      <w:del w:id="523" w:author="Autor">
        <w:r w:rsidRPr="002854E7" w:rsidDel="00C51122">
          <w:rPr>
            <w:rFonts w:asciiTheme="minorHAnsi" w:eastAsia="Times New Roman" w:hAnsiTheme="minorHAnsi"/>
            <w:color w:val="000000" w:themeColor="text1"/>
            <w:lang w:eastAsia="ar-SA"/>
          </w:rPr>
          <w:delText xml:space="preserve"> oraz przedmiotów Background IP wykorzystanych w dan</w:delText>
        </w:r>
        <w:r w:rsidR="000F1F75" w:rsidRPr="002854E7" w:rsidDel="00C51122">
          <w:rPr>
            <w:rFonts w:asciiTheme="minorHAnsi" w:eastAsia="Times New Roman" w:hAnsiTheme="minorHAnsi"/>
            <w:color w:val="000000" w:themeColor="text1"/>
            <w:lang w:eastAsia="ar-SA"/>
          </w:rPr>
          <w:delText>ym</w:delText>
        </w:r>
        <w:r w:rsidRPr="002854E7" w:rsidDel="00C51122">
          <w:rPr>
            <w:rFonts w:asciiTheme="minorHAnsi" w:eastAsia="Times New Roman" w:hAnsiTheme="minorHAnsi"/>
            <w:color w:val="000000" w:themeColor="text1"/>
            <w:lang w:eastAsia="ar-SA"/>
          </w:rPr>
          <w:delText xml:space="preserve"> </w:delText>
        </w:r>
        <w:r w:rsidR="000F1F75" w:rsidRPr="002854E7" w:rsidDel="00C51122">
          <w:rPr>
            <w:rFonts w:asciiTheme="minorHAnsi" w:eastAsia="Times New Roman" w:hAnsiTheme="minorHAnsi"/>
            <w:color w:val="000000" w:themeColor="text1"/>
            <w:lang w:eastAsia="ar-SA"/>
          </w:rPr>
          <w:delText>Etapie</w:delText>
        </w:r>
      </w:del>
      <w:r w:rsidRPr="002854E7">
        <w:rPr>
          <w:rFonts w:asciiTheme="minorHAnsi" w:eastAsia="Times New Roman" w:hAnsiTheme="minorHAnsi"/>
          <w:color w:val="000000" w:themeColor="text1"/>
          <w:lang w:eastAsia="ar-SA"/>
        </w:rPr>
        <w:t>:</w:t>
      </w:r>
      <w:bookmarkEnd w:id="519"/>
      <w:bookmarkEnd w:id="522"/>
    </w:p>
    <w:p w14:paraId="0B3572ED" w14:textId="77777777" w:rsidR="00B53703" w:rsidRPr="002854E7" w:rsidRDefault="00B53703" w:rsidP="00B96C37">
      <w:pPr>
        <w:pStyle w:val="Akapitzlist"/>
        <w:numPr>
          <w:ilvl w:val="0"/>
          <w:numId w:val="53"/>
        </w:numPr>
        <w:spacing w:after="0" w:line="240" w:lineRule="auto"/>
        <w:ind w:left="993"/>
        <w:jc w:val="both"/>
        <w:rPr>
          <w:rFonts w:asciiTheme="minorHAnsi" w:hAnsiTheme="minorHAnsi"/>
          <w:color w:val="000000" w:themeColor="text1"/>
        </w:rPr>
      </w:pPr>
      <w:bookmarkStart w:id="524" w:name="_Ref498940701"/>
      <w:bookmarkStart w:id="525" w:name="_Ref485140897"/>
      <w:r w:rsidRPr="002854E7">
        <w:rPr>
          <w:rFonts w:asciiTheme="minorHAnsi" w:hAnsiTheme="minorHAnsi"/>
          <w:color w:val="000000" w:themeColor="text1"/>
        </w:rPr>
        <w:lastRenderedPageBreak/>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bookmarkEnd w:id="524"/>
    </w:p>
    <w:bookmarkEnd w:id="525"/>
    <w:p w14:paraId="1C869896" w14:textId="77777777" w:rsidR="00B53703" w:rsidRPr="002854E7" w:rsidRDefault="00B53703" w:rsidP="00B96C37">
      <w:pPr>
        <w:pStyle w:val="Akapitzlist"/>
        <w:numPr>
          <w:ilvl w:val="0"/>
          <w:numId w:val="54"/>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72986597" w14:textId="77777777" w:rsidR="00B53703" w:rsidRPr="002854E7" w:rsidRDefault="00B53703" w:rsidP="00B96C37">
      <w:pPr>
        <w:pStyle w:val="Akapitzlist"/>
        <w:numPr>
          <w:ilvl w:val="0"/>
          <w:numId w:val="54"/>
        </w:numPr>
        <w:suppressAutoHyphens/>
        <w:spacing w:after="0" w:line="240" w:lineRule="auto"/>
        <w:jc w:val="both"/>
        <w:rPr>
          <w:rFonts w:asciiTheme="minorHAnsi" w:eastAsia="Times New Roman" w:hAnsiTheme="minorHAnsi"/>
          <w:color w:val="000000" w:themeColor="text1"/>
          <w:lang w:eastAsia="ar-SA"/>
        </w:rPr>
      </w:pPr>
      <w:bookmarkStart w:id="526" w:name="_Ref471817580"/>
      <w:r w:rsidRPr="002854E7">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526"/>
    </w:p>
    <w:p w14:paraId="5B7E4D69" w14:textId="1F74B8AE" w:rsidR="00B53703" w:rsidRPr="002854E7" w:rsidRDefault="00B53703" w:rsidP="00B96C37">
      <w:pPr>
        <w:pStyle w:val="Akapitzlist"/>
        <w:numPr>
          <w:ilvl w:val="0"/>
          <w:numId w:val="54"/>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 xml:space="preserve">w zakresie rozpowszechniania utworów w sposób inny niż określony w lit. </w:t>
      </w:r>
      <w:r w:rsidRPr="002854E7">
        <w:rPr>
          <w:rFonts w:asciiTheme="minorHAnsi" w:eastAsia="Times New Roman" w:hAnsiTheme="minorHAnsi"/>
          <w:color w:val="000000" w:themeColor="text1"/>
          <w:shd w:val="clear" w:color="auto" w:fill="E6E6E6"/>
          <w:lang w:eastAsia="ar-SA"/>
        </w:rPr>
        <w:fldChar w:fldCharType="begin"/>
      </w:r>
      <w:r w:rsidRPr="002854E7">
        <w:rPr>
          <w:rFonts w:asciiTheme="minorHAnsi" w:eastAsia="Times New Roman" w:hAnsiTheme="minorHAnsi"/>
          <w:color w:val="000000" w:themeColor="text1"/>
          <w:lang w:eastAsia="ar-SA"/>
        </w:rPr>
        <w:instrText xml:space="preserve"> REF _Ref471817580 \r \p \h  \* MERGEFORMAT </w:instrText>
      </w:r>
      <w:r w:rsidRPr="002854E7">
        <w:rPr>
          <w:rFonts w:asciiTheme="minorHAnsi" w:eastAsia="Times New Roman" w:hAnsiTheme="minorHAnsi"/>
          <w:color w:val="000000" w:themeColor="text1"/>
          <w:shd w:val="clear" w:color="auto" w:fill="E6E6E6"/>
          <w:lang w:eastAsia="ar-SA"/>
        </w:rPr>
      </w:r>
      <w:r w:rsidRPr="002854E7">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b) wyżej</w:t>
      </w:r>
      <w:r w:rsidRPr="002854E7">
        <w:rPr>
          <w:rFonts w:asciiTheme="minorHAnsi" w:eastAsia="Times New Roman" w:hAnsiTheme="minorHAnsi"/>
          <w:color w:val="000000" w:themeColor="text1"/>
          <w:shd w:val="clear" w:color="auto" w:fill="E6E6E6"/>
          <w:lang w:eastAsia="ar-SA"/>
        </w:rPr>
        <w:fldChar w:fldCharType="end"/>
      </w:r>
      <w:r w:rsidRPr="002854E7">
        <w:rPr>
          <w:rFonts w:asciiTheme="minorHAnsi" w:eastAsia="Times New Roman" w:hAnsiTheme="minorHAnsi"/>
          <w:color w:val="000000" w:themeColor="text1"/>
          <w:lang w:eastAsia="ar-SA"/>
        </w:rPr>
        <w:t>- publiczne wykonanie, wystawienie, wyświetlenie, odtworzenie o</w:t>
      </w:r>
      <w:r w:rsidR="00A91EEE" w:rsidRPr="002854E7">
        <w:rPr>
          <w:rFonts w:asciiTheme="minorHAnsi" w:eastAsia="Times New Roman" w:hAnsiTheme="minorHAnsi"/>
          <w:color w:val="000000" w:themeColor="text1"/>
          <w:lang w:eastAsia="ar-SA"/>
        </w:rPr>
        <w:t xml:space="preserve">raz nadawanie i reemitowanie, a </w:t>
      </w:r>
      <w:r w:rsidRPr="002854E7">
        <w:rPr>
          <w:rFonts w:asciiTheme="minorHAnsi" w:eastAsia="Times New Roman" w:hAnsiTheme="minorHAnsi"/>
          <w:color w:val="000000" w:themeColor="text1"/>
          <w:lang w:eastAsia="ar-SA"/>
        </w:rPr>
        <w:t>także publiczne udostępnianie utworów w taki sposób, aby każdy mógł mieć do nich dostęp w miejscu i w czasie przez siebie wybranym;</w:t>
      </w:r>
    </w:p>
    <w:p w14:paraId="176CA338" w14:textId="77777777" w:rsidR="00B53703" w:rsidRPr="002854E7" w:rsidRDefault="00B53703" w:rsidP="003E0140">
      <w:pPr>
        <w:pStyle w:val="Akapitzlist"/>
        <w:suppressAutoHyphens/>
        <w:spacing w:after="0" w:line="240" w:lineRule="auto"/>
        <w:ind w:left="709"/>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bookmarkStart w:id="527" w:name="_Ref485140901"/>
    </w:p>
    <w:p w14:paraId="3DBE484D" w14:textId="77777777" w:rsidR="00B53703" w:rsidRPr="002854E7" w:rsidRDefault="00B53703" w:rsidP="00B96C37">
      <w:pPr>
        <w:pStyle w:val="Akapitzlist"/>
        <w:numPr>
          <w:ilvl w:val="0"/>
          <w:numId w:val="53"/>
        </w:numPr>
        <w:spacing w:after="0" w:line="240" w:lineRule="auto"/>
        <w:ind w:left="993"/>
        <w:jc w:val="both"/>
        <w:rPr>
          <w:rFonts w:asciiTheme="minorHAnsi" w:hAnsiTheme="minorHAnsi"/>
          <w:color w:val="000000" w:themeColor="text1"/>
        </w:rPr>
      </w:pPr>
      <w:bookmarkStart w:id="528" w:name="_Ref498940703"/>
      <w:r w:rsidRPr="002854E7">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bookmarkEnd w:id="528"/>
    </w:p>
    <w:p w14:paraId="47E88B36" w14:textId="77777777" w:rsidR="00B53703" w:rsidRPr="002854E7" w:rsidRDefault="00B53703" w:rsidP="00B96C37">
      <w:pPr>
        <w:pStyle w:val="Akapitzlist"/>
        <w:numPr>
          <w:ilvl w:val="0"/>
          <w:numId w:val="56"/>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F317D45" w14:textId="77777777" w:rsidR="00B53703" w:rsidRPr="002854E7" w:rsidRDefault="00B53703" w:rsidP="00B96C37">
      <w:pPr>
        <w:pStyle w:val="Akapitzlist"/>
        <w:numPr>
          <w:ilvl w:val="0"/>
          <w:numId w:val="56"/>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689F940F" w14:textId="77777777" w:rsidR="00B53703" w:rsidRPr="002854E7" w:rsidRDefault="00B53703" w:rsidP="00B96C37">
      <w:pPr>
        <w:pStyle w:val="Akapitzlist"/>
        <w:numPr>
          <w:ilvl w:val="0"/>
          <w:numId w:val="56"/>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CFFF50A" w14:textId="77777777" w:rsidR="00B53703" w:rsidRPr="002854E7" w:rsidRDefault="00B53703" w:rsidP="003E0140">
      <w:pPr>
        <w:suppressAutoHyphens/>
        <w:spacing w:after="0" w:line="240" w:lineRule="auto"/>
        <w:ind w:left="709"/>
        <w:contextualSpacing/>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a także udziela NCBR oraz podmiotom upoważnionym przez NCBR zezwolenia na wykonywanie praw zależnych do w/w utworów oraz udziela zezwolenia na udzielanie sublicencji przez NCBR osobom trzecim;</w:t>
      </w:r>
    </w:p>
    <w:p w14:paraId="12686890" w14:textId="77777777" w:rsidR="00B53703" w:rsidRPr="002854E7" w:rsidRDefault="00B53703" w:rsidP="00B96C37">
      <w:pPr>
        <w:pStyle w:val="Akapitzlist"/>
        <w:numPr>
          <w:ilvl w:val="0"/>
          <w:numId w:val="53"/>
        </w:numPr>
        <w:spacing w:after="0" w:line="240" w:lineRule="auto"/>
        <w:ind w:left="993"/>
        <w:jc w:val="both"/>
        <w:rPr>
          <w:rFonts w:asciiTheme="minorHAnsi" w:hAnsiTheme="minorHAnsi"/>
          <w:color w:val="000000" w:themeColor="text1"/>
        </w:rPr>
      </w:pPr>
      <w:bookmarkStart w:id="529" w:name="_Ref498940706"/>
      <w:bookmarkEnd w:id="527"/>
      <w:r w:rsidRPr="002854E7">
        <w:rPr>
          <w:rFonts w:asciiTheme="minorHAnsi" w:hAnsiTheme="minorHAnsi"/>
          <w:color w:val="000000" w:themeColor="text1"/>
        </w:rPr>
        <w:t xml:space="preserve">będących przedmiotami praw pokrewnych – niewyłącznej, </w:t>
      </w:r>
      <w:r w:rsidR="00A91EEE" w:rsidRPr="002854E7">
        <w:rPr>
          <w:rFonts w:asciiTheme="minorHAnsi" w:hAnsiTheme="minorHAnsi"/>
          <w:color w:val="000000" w:themeColor="text1"/>
        </w:rPr>
        <w:t xml:space="preserve">nieograniczonej terytorialnie i </w:t>
      </w:r>
      <w:r w:rsidRPr="002854E7">
        <w:rPr>
          <w:rFonts w:asciiTheme="minorHAnsi" w:hAnsiTheme="minorHAnsi"/>
          <w:color w:val="000000" w:themeColor="text1"/>
        </w:rPr>
        <w:t>czasowo licencji na korzystanie z przedmiotów praw pokrewnych, w tym w szczególności fonogramów i wideogramów w rozumie</w:t>
      </w:r>
      <w:r w:rsidR="00A91EEE" w:rsidRPr="002854E7">
        <w:rPr>
          <w:rFonts w:asciiTheme="minorHAnsi" w:hAnsiTheme="minorHAnsi"/>
          <w:color w:val="000000" w:themeColor="text1"/>
        </w:rPr>
        <w:t>niu art. 94 ust. 1 i 2 Ustawy o </w:t>
      </w:r>
      <w:r w:rsidRPr="002854E7">
        <w:rPr>
          <w:rFonts w:asciiTheme="minorHAnsi" w:hAnsiTheme="minorHAnsi"/>
          <w:color w:val="000000" w:themeColor="text1"/>
        </w:rPr>
        <w:t>Prawie Autorskim, na wszelkich znanych w chwili zawarcia Umowy polach eksploatacji, a w szczególności na następujących polach eksploatacji:</w:t>
      </w:r>
      <w:bookmarkEnd w:id="529"/>
      <w:r w:rsidRPr="002854E7">
        <w:rPr>
          <w:rFonts w:asciiTheme="minorHAnsi" w:hAnsiTheme="minorHAnsi"/>
          <w:color w:val="000000" w:themeColor="text1"/>
        </w:rPr>
        <w:t xml:space="preserve"> </w:t>
      </w:r>
    </w:p>
    <w:p w14:paraId="4A800D51" w14:textId="77777777" w:rsidR="00B53703" w:rsidRPr="002854E7" w:rsidRDefault="00B53703" w:rsidP="00B96C37">
      <w:pPr>
        <w:pStyle w:val="Akapitzlist"/>
        <w:numPr>
          <w:ilvl w:val="0"/>
          <w:numId w:val="57"/>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zwielokrotnianie dowolną techniką;</w:t>
      </w:r>
    </w:p>
    <w:p w14:paraId="2D8BAE53" w14:textId="77777777" w:rsidR="00B53703" w:rsidRPr="002854E7" w:rsidRDefault="00B53703" w:rsidP="00B96C37">
      <w:pPr>
        <w:pStyle w:val="Akapitzlist"/>
        <w:numPr>
          <w:ilvl w:val="0"/>
          <w:numId w:val="57"/>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wprowadzenie do obrotu;</w:t>
      </w:r>
    </w:p>
    <w:p w14:paraId="62AB6E15" w14:textId="77777777" w:rsidR="00B53703" w:rsidRPr="002854E7" w:rsidRDefault="00B53703" w:rsidP="00B96C37">
      <w:pPr>
        <w:pStyle w:val="Akapitzlist"/>
        <w:numPr>
          <w:ilvl w:val="0"/>
          <w:numId w:val="57"/>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najem oraz użyczanie egzemplarzy;</w:t>
      </w:r>
    </w:p>
    <w:p w14:paraId="65AB03DA" w14:textId="77777777" w:rsidR="00B53703" w:rsidRPr="002854E7" w:rsidRDefault="00B53703" w:rsidP="00B96C37">
      <w:pPr>
        <w:pStyle w:val="Akapitzlist"/>
        <w:numPr>
          <w:ilvl w:val="0"/>
          <w:numId w:val="57"/>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CBFB56F" w14:textId="77777777" w:rsidR="00B53703" w:rsidRPr="002854E7" w:rsidRDefault="00B53703" w:rsidP="003E0140">
      <w:pPr>
        <w:pStyle w:val="Akapitzlist"/>
        <w:suppressAutoHyphens/>
        <w:spacing w:after="0" w:line="240" w:lineRule="auto"/>
        <w:ind w:left="709"/>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lastRenderedPageBreak/>
        <w:t>a także udziela NCBR oraz podmiotom upoważnionym przez NCBR zezwolenia na udzielanie sublicencji przez NCBR osobom trzecim;</w:t>
      </w:r>
    </w:p>
    <w:p w14:paraId="11A04B1A" w14:textId="77777777" w:rsidR="00B53703" w:rsidRPr="002854E7" w:rsidRDefault="00B53703" w:rsidP="00B96C37">
      <w:pPr>
        <w:pStyle w:val="Akapitzlist"/>
        <w:numPr>
          <w:ilvl w:val="0"/>
          <w:numId w:val="53"/>
        </w:numPr>
        <w:spacing w:after="0" w:line="240" w:lineRule="auto"/>
        <w:ind w:left="993"/>
        <w:jc w:val="both"/>
        <w:rPr>
          <w:rFonts w:asciiTheme="minorHAnsi" w:hAnsiTheme="minorHAnsi"/>
          <w:color w:val="000000" w:themeColor="text1"/>
        </w:rPr>
      </w:pPr>
      <w:bookmarkStart w:id="530" w:name="_Ref498940709"/>
      <w:r w:rsidRPr="002854E7">
        <w:rPr>
          <w:rFonts w:asciiTheme="minorHAnsi" w:hAnsiTheme="minorHAnsi"/>
          <w:color w:val="000000" w:themeColor="text1"/>
        </w:rPr>
        <w:t xml:space="preserve">w odniesieniu do baz danych – licencji niewyłącznej, </w:t>
      </w:r>
      <w:r w:rsidR="00A91EEE" w:rsidRPr="002854E7">
        <w:rPr>
          <w:rFonts w:asciiTheme="minorHAnsi" w:hAnsiTheme="minorHAnsi"/>
          <w:color w:val="000000" w:themeColor="text1"/>
        </w:rPr>
        <w:t>bez ograniczeń terytorialnych i </w:t>
      </w:r>
      <w:r w:rsidRPr="002854E7">
        <w:rPr>
          <w:rFonts w:asciiTheme="minorHAnsi" w:hAnsiTheme="minorHAnsi"/>
          <w:color w:val="000000" w:themeColor="text1"/>
        </w:rPr>
        <w:t>czasowych, na korzystanie z baz danych w zakres</w:t>
      </w:r>
      <w:r w:rsidR="00A91EEE" w:rsidRPr="002854E7">
        <w:rPr>
          <w:rFonts w:asciiTheme="minorHAnsi" w:hAnsiTheme="minorHAnsi"/>
          <w:color w:val="000000" w:themeColor="text1"/>
        </w:rPr>
        <w:t>ie prawa do pobierania danych i </w:t>
      </w:r>
      <w:r w:rsidRPr="002854E7">
        <w:rPr>
          <w:rFonts w:asciiTheme="minorHAnsi" w:hAnsiTheme="minorHAnsi"/>
          <w:color w:val="000000" w:themeColor="text1"/>
        </w:rPr>
        <w:t>wtórnego ich wykorzystania w całości lub w istotnej części, co do jakości lub ilości;</w:t>
      </w:r>
      <w:bookmarkEnd w:id="530"/>
      <w:r w:rsidRPr="002854E7">
        <w:rPr>
          <w:rFonts w:asciiTheme="minorHAnsi" w:hAnsiTheme="minorHAnsi"/>
          <w:color w:val="000000" w:themeColor="text1"/>
        </w:rPr>
        <w:t xml:space="preserve"> </w:t>
      </w:r>
    </w:p>
    <w:p w14:paraId="4D6DEDF3" w14:textId="77777777" w:rsidR="00B53703" w:rsidRPr="002854E7" w:rsidRDefault="00B53703" w:rsidP="003E0140">
      <w:pPr>
        <w:suppressAutoHyphens/>
        <w:spacing w:after="0" w:line="240" w:lineRule="auto"/>
        <w:ind w:left="709"/>
        <w:contextualSpacing/>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D4E6463" w14:textId="77777777" w:rsidR="00B53703" w:rsidRPr="002854E7" w:rsidRDefault="00B53703" w:rsidP="00B96C37">
      <w:pPr>
        <w:pStyle w:val="Akapitzlist"/>
        <w:numPr>
          <w:ilvl w:val="0"/>
          <w:numId w:val="53"/>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36DED07" w14:textId="77777777" w:rsidR="00B53703" w:rsidRPr="002854E7" w:rsidRDefault="00B53703" w:rsidP="00B96C37">
      <w:pPr>
        <w:pStyle w:val="Akapitzlist"/>
        <w:numPr>
          <w:ilvl w:val="0"/>
          <w:numId w:val="55"/>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korzystania z tych przedmiotów praw własności przemysłowej w sposób zarobkowy lub zawodowy;</w:t>
      </w:r>
    </w:p>
    <w:p w14:paraId="7B2AEED2" w14:textId="77777777" w:rsidR="00B53703" w:rsidRPr="002854E7" w:rsidRDefault="00B53703" w:rsidP="00B96C37">
      <w:pPr>
        <w:pStyle w:val="Akapitzlist"/>
        <w:numPr>
          <w:ilvl w:val="0"/>
          <w:numId w:val="55"/>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modyfikowania, rozszerzania, ulepszania tych przedmiotów praw własności przemysłowej;</w:t>
      </w:r>
    </w:p>
    <w:p w14:paraId="3918E0DB" w14:textId="77777777" w:rsidR="00B53703" w:rsidRPr="002854E7" w:rsidRDefault="00B53703" w:rsidP="00B96C37">
      <w:pPr>
        <w:pStyle w:val="Akapitzlist"/>
        <w:numPr>
          <w:ilvl w:val="0"/>
          <w:numId w:val="55"/>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0A770110" w14:textId="76256097" w:rsidR="00B53703" w:rsidRPr="002854E7" w:rsidRDefault="00B53703" w:rsidP="00B96C37">
      <w:pPr>
        <w:pStyle w:val="Akapitzlist"/>
        <w:numPr>
          <w:ilvl w:val="0"/>
          <w:numId w:val="55"/>
        </w:numPr>
        <w:suppressAutoHyphens/>
        <w:spacing w:after="0" w:line="240" w:lineRule="auto"/>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 xml:space="preserve">tworzenia innych praw własności przemysłowej (np. nowych wynalazków) zawierających w sobie przedmioty praw własności przemysłowej stanowiące Wynik Prac B+R </w:t>
      </w:r>
      <w:del w:id="531" w:author="Autor">
        <w:r w:rsidRPr="002854E7" w:rsidDel="00E04840">
          <w:rPr>
            <w:rFonts w:asciiTheme="minorHAnsi" w:eastAsia="Times New Roman" w:hAnsiTheme="minorHAnsi"/>
            <w:color w:val="000000" w:themeColor="text1"/>
            <w:lang w:eastAsia="ar-SA"/>
          </w:rPr>
          <w:delText>lub przedmiot Background IP</w:delText>
        </w:r>
      </w:del>
      <w:r w:rsidRPr="002854E7">
        <w:rPr>
          <w:rFonts w:asciiTheme="minorHAnsi" w:eastAsia="Times New Roman" w:hAnsiTheme="minorHAnsi"/>
          <w:color w:val="000000" w:themeColor="text1"/>
          <w:lang w:eastAsia="ar-SA"/>
        </w:rPr>
        <w:t>;</w:t>
      </w:r>
    </w:p>
    <w:p w14:paraId="12706B94" w14:textId="77777777" w:rsidR="00B53703" w:rsidRPr="002854E7" w:rsidRDefault="00B53703" w:rsidP="003E0140">
      <w:pPr>
        <w:suppressAutoHyphens/>
        <w:spacing w:after="0" w:line="240" w:lineRule="auto"/>
        <w:ind w:left="709"/>
        <w:contextualSpacing/>
        <w:jc w:val="both"/>
        <w:rPr>
          <w:rFonts w:asciiTheme="minorHAnsi" w:hAnsiTheme="minorHAnsi"/>
          <w:color w:val="000000" w:themeColor="text1"/>
        </w:rPr>
      </w:pPr>
      <w:r w:rsidRPr="002854E7">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2854E7">
        <w:rPr>
          <w:rFonts w:asciiTheme="minorHAnsi" w:hAnsiTheme="minorHAnsi"/>
          <w:color w:val="000000" w:themeColor="text1"/>
        </w:rPr>
        <w:t>;</w:t>
      </w:r>
    </w:p>
    <w:p w14:paraId="7DDBB90B" w14:textId="77777777" w:rsidR="00132FD8" w:rsidRPr="002854E7" w:rsidRDefault="00B53703" w:rsidP="00B96C37">
      <w:pPr>
        <w:pStyle w:val="Akapitzlist"/>
        <w:numPr>
          <w:ilvl w:val="0"/>
          <w:numId w:val="53"/>
        </w:numPr>
        <w:spacing w:after="0" w:line="240" w:lineRule="auto"/>
        <w:ind w:left="993"/>
        <w:jc w:val="both"/>
        <w:rPr>
          <w:rFonts w:asciiTheme="minorHAnsi" w:hAnsiTheme="minorHAnsi"/>
          <w:color w:val="000000" w:themeColor="text1"/>
        </w:rPr>
      </w:pPr>
      <w:r w:rsidRPr="002854E7">
        <w:rPr>
          <w:rFonts w:asciiTheme="minorHAnsi" w:hAnsiTheme="minorHAnsi"/>
          <w:color w:val="000000" w:themeColor="text1"/>
        </w:rPr>
        <w:t xml:space="preserve">w odniesieniu do Know-how – pełnej, niewyłącznej, </w:t>
      </w:r>
      <w:r w:rsidR="00A91EEE" w:rsidRPr="002854E7">
        <w:rPr>
          <w:rFonts w:asciiTheme="minorHAnsi" w:hAnsiTheme="minorHAnsi"/>
          <w:color w:val="000000" w:themeColor="text1"/>
        </w:rPr>
        <w:t>nieograniczonej terytorialnie i </w:t>
      </w:r>
      <w:r w:rsidRPr="002854E7">
        <w:rPr>
          <w:rFonts w:asciiTheme="minorHAnsi" w:hAnsiTheme="minorHAnsi"/>
          <w:color w:val="000000" w:themeColor="text1"/>
        </w:rPr>
        <w:t>czasowo licencji na dowolne korzystanie z Know-how</w:t>
      </w:r>
      <w:r w:rsidR="00132FD8" w:rsidRPr="002854E7">
        <w:rPr>
          <w:rFonts w:asciiTheme="minorHAnsi" w:hAnsiTheme="minorHAnsi"/>
          <w:color w:val="000000" w:themeColor="text1"/>
        </w:rPr>
        <w:t>, a w szczególności w</w:t>
      </w:r>
      <w:r w:rsidR="004F1D76" w:rsidRPr="002854E7">
        <w:rPr>
          <w:rFonts w:asciiTheme="minorHAnsi" w:hAnsiTheme="minorHAnsi"/>
          <w:color w:val="000000" w:themeColor="text1"/>
        </w:rPr>
        <w:t> </w:t>
      </w:r>
      <w:r w:rsidR="00132FD8" w:rsidRPr="002854E7">
        <w:rPr>
          <w:rFonts w:asciiTheme="minorHAnsi" w:hAnsiTheme="minorHAnsi"/>
          <w:color w:val="000000" w:themeColor="text1"/>
        </w:rPr>
        <w:t>następującym zakresie:</w:t>
      </w:r>
    </w:p>
    <w:p w14:paraId="7156E89C" w14:textId="6A714257" w:rsidR="008F69CB" w:rsidRPr="002854E7" w:rsidRDefault="008F69CB" w:rsidP="00B96C37">
      <w:pPr>
        <w:pStyle w:val="Akapitzlist"/>
        <w:numPr>
          <w:ilvl w:val="0"/>
          <w:numId w:val="64"/>
        </w:numPr>
        <w:suppressAutoHyphens/>
        <w:spacing w:after="0" w:line="240" w:lineRule="auto"/>
        <w:jc w:val="both"/>
        <w:rPr>
          <w:rFonts w:asciiTheme="minorHAnsi" w:hAnsiTheme="minorHAnsi"/>
          <w:color w:val="000000" w:themeColor="text1"/>
        </w:rPr>
      </w:pPr>
      <w:r w:rsidRPr="002854E7">
        <w:rPr>
          <w:rFonts w:asciiTheme="minorHAnsi" w:hAnsiTheme="minorHAnsi"/>
          <w:color w:val="000000" w:themeColor="text1"/>
        </w:rPr>
        <w:t>korzystania z wiedz</w:t>
      </w:r>
      <w:r w:rsidR="004F1D76" w:rsidRPr="002854E7">
        <w:rPr>
          <w:rFonts w:asciiTheme="minorHAnsi" w:hAnsiTheme="minorHAnsi"/>
          <w:color w:val="000000" w:themeColor="text1"/>
        </w:rPr>
        <w:t>y</w:t>
      </w:r>
      <w:r w:rsidRPr="002854E7">
        <w:rPr>
          <w:rFonts w:asciiTheme="minorHAnsi" w:hAnsiTheme="minorHAnsi"/>
          <w:color w:val="000000" w:themeColor="text1"/>
        </w:rPr>
        <w:t xml:space="preserve"> techniczn</w:t>
      </w:r>
      <w:r w:rsidR="004F1D76" w:rsidRPr="002854E7">
        <w:rPr>
          <w:rFonts w:asciiTheme="minorHAnsi" w:hAnsiTheme="minorHAnsi"/>
          <w:color w:val="000000" w:themeColor="text1"/>
        </w:rPr>
        <w:t>ej</w:t>
      </w:r>
      <w:r w:rsidRPr="002854E7">
        <w:rPr>
          <w:rFonts w:asciiTheme="minorHAnsi" w:hAnsiTheme="minorHAnsi"/>
          <w:color w:val="000000" w:themeColor="text1"/>
        </w:rPr>
        <w:t>, organizacyjn</w:t>
      </w:r>
      <w:r w:rsidR="004F1D76" w:rsidRPr="002854E7">
        <w:rPr>
          <w:rFonts w:asciiTheme="minorHAnsi" w:hAnsiTheme="minorHAnsi"/>
          <w:color w:val="000000" w:themeColor="text1"/>
        </w:rPr>
        <w:t>ej</w:t>
      </w:r>
      <w:r w:rsidRPr="002854E7">
        <w:rPr>
          <w:rFonts w:asciiTheme="minorHAnsi" w:hAnsiTheme="minorHAnsi"/>
          <w:color w:val="000000" w:themeColor="text1"/>
        </w:rPr>
        <w:t xml:space="preserve"> i inn</w:t>
      </w:r>
      <w:r w:rsidR="004F1D76" w:rsidRPr="002854E7">
        <w:rPr>
          <w:rFonts w:asciiTheme="minorHAnsi" w:hAnsiTheme="minorHAnsi"/>
          <w:color w:val="000000" w:themeColor="text1"/>
        </w:rPr>
        <w:t>ej</w:t>
      </w:r>
      <w:r w:rsidRPr="002854E7">
        <w:rPr>
          <w:rFonts w:asciiTheme="minorHAnsi" w:hAnsiTheme="minorHAnsi"/>
          <w:color w:val="000000" w:themeColor="text1"/>
        </w:rPr>
        <w:t>, zawarty</w:t>
      </w:r>
      <w:r w:rsidR="004F1D76" w:rsidRPr="002854E7">
        <w:rPr>
          <w:rFonts w:asciiTheme="minorHAnsi" w:hAnsiTheme="minorHAnsi"/>
          <w:color w:val="000000" w:themeColor="text1"/>
        </w:rPr>
        <w:t>ch</w:t>
      </w:r>
      <w:r w:rsidRPr="002854E7">
        <w:rPr>
          <w:rFonts w:asciiTheme="minorHAnsi" w:hAnsiTheme="minorHAnsi"/>
          <w:color w:val="000000" w:themeColor="text1"/>
        </w:rPr>
        <w:t xml:space="preserve"> w </w:t>
      </w:r>
      <w:r w:rsidR="004F1D76" w:rsidRPr="002854E7">
        <w:rPr>
          <w:rFonts w:asciiTheme="minorHAnsi" w:hAnsiTheme="minorHAnsi"/>
          <w:color w:val="000000" w:themeColor="text1"/>
        </w:rPr>
        <w:t>Wynikach</w:t>
      </w:r>
      <w:r w:rsidRPr="002854E7">
        <w:rPr>
          <w:rFonts w:asciiTheme="minorHAnsi" w:hAnsiTheme="minorHAnsi"/>
          <w:color w:val="000000" w:themeColor="text1"/>
        </w:rPr>
        <w:t xml:space="preserve"> Prac</w:t>
      </w:r>
      <w:r w:rsidR="004F1D76" w:rsidRPr="002854E7">
        <w:rPr>
          <w:rFonts w:asciiTheme="minorHAnsi" w:hAnsiTheme="minorHAnsi"/>
          <w:color w:val="000000" w:themeColor="text1"/>
        </w:rPr>
        <w:t xml:space="preserve"> B+R</w:t>
      </w:r>
      <w:del w:id="532" w:author="Autor">
        <w:r w:rsidR="004F1D76" w:rsidRPr="002854E7" w:rsidDel="00E04840">
          <w:rPr>
            <w:rFonts w:asciiTheme="minorHAnsi" w:hAnsiTheme="minorHAnsi"/>
            <w:color w:val="000000" w:themeColor="text1"/>
          </w:rPr>
          <w:delText xml:space="preserve"> i przedmiotach Background IP</w:delText>
        </w:r>
      </w:del>
      <w:r w:rsidRPr="002854E7">
        <w:rPr>
          <w:rFonts w:asciiTheme="minorHAnsi" w:hAnsiTheme="minorHAnsi"/>
          <w:color w:val="000000" w:themeColor="text1"/>
        </w:rPr>
        <w:t>;</w:t>
      </w:r>
    </w:p>
    <w:p w14:paraId="2E268E33" w14:textId="1175A05A" w:rsidR="008F69CB" w:rsidRPr="002854E7" w:rsidRDefault="008F69CB" w:rsidP="00B96C37">
      <w:pPr>
        <w:pStyle w:val="Akapitzlist"/>
        <w:numPr>
          <w:ilvl w:val="0"/>
          <w:numId w:val="64"/>
        </w:numPr>
        <w:suppressAutoHyphens/>
        <w:spacing w:after="0" w:line="240" w:lineRule="auto"/>
        <w:jc w:val="both"/>
        <w:rPr>
          <w:rFonts w:asciiTheme="minorHAnsi" w:hAnsiTheme="minorHAnsi"/>
          <w:color w:val="000000" w:themeColor="text1"/>
        </w:rPr>
      </w:pPr>
      <w:r w:rsidRPr="002854E7">
        <w:rPr>
          <w:rFonts w:asciiTheme="minorHAnsi" w:hAnsiTheme="minorHAnsi"/>
          <w:color w:val="000000" w:themeColor="text1"/>
        </w:rPr>
        <w:t>prowadzenia wszelkich prac związanych z rozwojem, modyfikacją oraz ulepszeniem Know-how</w:t>
      </w:r>
      <w:r w:rsidR="00852FFF" w:rsidRPr="002854E7">
        <w:rPr>
          <w:rFonts w:asciiTheme="minorHAnsi" w:hAnsiTheme="minorHAnsi"/>
          <w:color w:val="000000" w:themeColor="text1"/>
        </w:rPr>
        <w:t>, w tym</w:t>
      </w:r>
      <w:r w:rsidR="004F1D76" w:rsidRPr="002854E7">
        <w:rPr>
          <w:rFonts w:asciiTheme="minorHAnsi" w:hAnsiTheme="minorHAnsi"/>
          <w:color w:val="000000" w:themeColor="text1"/>
        </w:rPr>
        <w:t xml:space="preserve"> Wyników Prac B+R </w:t>
      </w:r>
      <w:del w:id="533" w:author="Autor">
        <w:r w:rsidR="004F1D76" w:rsidRPr="002854E7" w:rsidDel="00E04840">
          <w:rPr>
            <w:rFonts w:asciiTheme="minorHAnsi" w:hAnsiTheme="minorHAnsi"/>
            <w:color w:val="000000" w:themeColor="text1"/>
          </w:rPr>
          <w:delText>i przedmiotów Background IP</w:delText>
        </w:r>
      </w:del>
      <w:r w:rsidR="004F1D76" w:rsidRPr="002854E7">
        <w:rPr>
          <w:rFonts w:asciiTheme="minorHAnsi" w:hAnsiTheme="minorHAnsi"/>
          <w:color w:val="000000" w:themeColor="text1"/>
        </w:rPr>
        <w:t xml:space="preserve"> powstałych w oparciu o Know-how</w:t>
      </w:r>
      <w:r w:rsidRPr="002854E7">
        <w:rPr>
          <w:rFonts w:asciiTheme="minorHAnsi" w:hAnsiTheme="minorHAnsi"/>
          <w:color w:val="000000" w:themeColor="text1"/>
        </w:rPr>
        <w:t>;</w:t>
      </w:r>
    </w:p>
    <w:p w14:paraId="182A192A" w14:textId="45AC0F07" w:rsidR="00B53703" w:rsidRPr="002854E7" w:rsidRDefault="008F69CB" w:rsidP="00B96C37">
      <w:pPr>
        <w:pStyle w:val="Akapitzlist"/>
        <w:numPr>
          <w:ilvl w:val="0"/>
          <w:numId w:val="64"/>
        </w:numPr>
        <w:suppressAutoHyphens/>
        <w:spacing w:after="0" w:line="240" w:lineRule="auto"/>
        <w:jc w:val="both"/>
        <w:rPr>
          <w:rFonts w:asciiTheme="minorHAnsi" w:hAnsiTheme="minorHAnsi"/>
          <w:color w:val="000000" w:themeColor="text1"/>
        </w:rPr>
      </w:pPr>
      <w:r w:rsidRPr="002854E7">
        <w:rPr>
          <w:rFonts w:asciiTheme="minorHAnsi" w:hAnsiTheme="minorHAnsi"/>
          <w:color w:val="000000" w:themeColor="text1"/>
        </w:rPr>
        <w:t>udostępniania lub umożliwiania osobom trzecim korzystania z Know-how</w:t>
      </w:r>
      <w:r w:rsidR="00852FFF" w:rsidRPr="002854E7">
        <w:rPr>
          <w:rFonts w:asciiTheme="minorHAnsi" w:hAnsiTheme="minorHAnsi"/>
          <w:color w:val="000000" w:themeColor="text1"/>
        </w:rPr>
        <w:t xml:space="preserve">, w tym Wyników Prac B+R </w:t>
      </w:r>
      <w:del w:id="534" w:author="Autor">
        <w:r w:rsidR="00852FFF" w:rsidRPr="002854E7" w:rsidDel="00E04840">
          <w:rPr>
            <w:rFonts w:asciiTheme="minorHAnsi" w:hAnsiTheme="minorHAnsi"/>
            <w:color w:val="000000" w:themeColor="text1"/>
          </w:rPr>
          <w:delText>i przedmiotów Background IP</w:delText>
        </w:r>
      </w:del>
      <w:r w:rsidR="00852FFF" w:rsidRPr="002854E7">
        <w:rPr>
          <w:rFonts w:asciiTheme="minorHAnsi" w:hAnsiTheme="minorHAnsi"/>
          <w:color w:val="000000" w:themeColor="text1"/>
        </w:rPr>
        <w:t xml:space="preserve"> powstałych w oparciu o Know-how</w:t>
      </w:r>
      <w:r w:rsidR="00B53703" w:rsidRPr="002854E7">
        <w:rPr>
          <w:rFonts w:asciiTheme="minorHAnsi" w:hAnsiTheme="minorHAnsi"/>
          <w:color w:val="000000" w:themeColor="text1"/>
        </w:rPr>
        <w:t>;</w:t>
      </w:r>
    </w:p>
    <w:p w14:paraId="2214238C" w14:textId="77777777" w:rsidR="00B53703" w:rsidRPr="002854E7" w:rsidRDefault="00B53703" w:rsidP="003E0140">
      <w:pPr>
        <w:suppressAutoHyphens/>
        <w:spacing w:after="0" w:line="240" w:lineRule="auto"/>
        <w:ind w:left="709"/>
        <w:contextualSpacing/>
        <w:jc w:val="both"/>
        <w:rPr>
          <w:rFonts w:asciiTheme="minorHAnsi" w:hAnsiTheme="minorHAnsi"/>
          <w:color w:val="000000" w:themeColor="text1"/>
        </w:rPr>
      </w:pPr>
      <w:r w:rsidRPr="002854E7">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2854E7">
        <w:rPr>
          <w:rFonts w:asciiTheme="minorHAnsi" w:hAnsiTheme="minorHAnsi"/>
          <w:color w:val="000000" w:themeColor="text1"/>
        </w:rPr>
        <w:t>.</w:t>
      </w:r>
    </w:p>
    <w:p w14:paraId="56360342" w14:textId="77777777" w:rsidR="0047304A" w:rsidRPr="00CB0C8A" w:rsidRDefault="0047304A" w:rsidP="0047304A">
      <w:pPr>
        <w:pStyle w:val="Akapitzlist"/>
        <w:numPr>
          <w:ilvl w:val="0"/>
          <w:numId w:val="52"/>
        </w:numPr>
        <w:suppressAutoHyphens/>
        <w:spacing w:after="0" w:line="240" w:lineRule="auto"/>
        <w:ind w:left="426" w:hanging="426"/>
        <w:jc w:val="both"/>
        <w:rPr>
          <w:ins w:id="535" w:author="Autor"/>
          <w:rFonts w:asciiTheme="minorHAnsi" w:eastAsia="Times New Roman" w:hAnsiTheme="minorHAnsi"/>
          <w:color w:val="000000" w:themeColor="text1"/>
          <w:lang w:eastAsia="ar-SA"/>
        </w:rPr>
      </w:pPr>
      <w:bookmarkStart w:id="536" w:name="_Ref509323945"/>
      <w:ins w:id="537" w:author="Autor">
        <w:r>
          <w:rPr>
            <w:rFonts w:asciiTheme="minorHAnsi" w:eastAsia="Times New Roman" w:hAnsiTheme="minorHAnsi"/>
            <w:color w:val="000000" w:themeColor="text1"/>
            <w:lang w:eastAsia="ar-SA"/>
          </w:rPr>
          <w:t>Każdorazowo prawo do udzielania sublicencji przez NCBR na korzystanie z Wyników Prac B+R oraz udostępnianie przez NCBR Materiałów w niezbędnym dla korzystania z sublicencji zakresie jest ograniczone w ten sposób, że NCBR będzie mogło udzielać sublicencji wyłącznie odpłatnie i</w:t>
        </w:r>
        <w:r w:rsidRPr="008C1C3A">
          <w:rPr>
            <w:rFonts w:asciiTheme="minorHAnsi" w:eastAsia="Times New Roman" w:hAnsiTheme="minorHAnsi"/>
            <w:color w:val="000000" w:themeColor="text1"/>
            <w:lang w:eastAsia="ar-SA"/>
          </w:rPr>
          <w:t xml:space="preserve"> </w:t>
        </w:r>
        <w:r w:rsidRPr="009B1754">
          <w:rPr>
            <w:rFonts w:asciiTheme="minorHAnsi" w:eastAsia="Times New Roman" w:hAnsiTheme="minorHAnsi"/>
            <w:color w:val="000000" w:themeColor="text1"/>
            <w:lang w:eastAsia="ar-SA"/>
          </w:rPr>
          <w:t>na zasadach rynkowych, stosując</w:t>
        </w:r>
        <w:r w:rsidRPr="009B1754">
          <w:rPr>
            <w:rFonts w:asciiTheme="minorHAnsi" w:hAnsiTheme="minorHAnsi"/>
            <w:color w:val="000000" w:themeColor="text1"/>
          </w:rPr>
          <w:t xml:space="preserve"> zasady FRAND (tj. uczciwie, należycie i w sposób niedyskryminujący jakichkolwiek podmiotów)</w:t>
        </w:r>
        <w:r>
          <w:rPr>
            <w:rFonts w:asciiTheme="minorHAnsi" w:hAnsiTheme="minorHAnsi"/>
            <w:color w:val="000000" w:themeColor="text1"/>
          </w:rPr>
          <w:t xml:space="preserve"> a Materiały będą udostępniane sublicencjobiorcom w zakresie wyznaczonym treścią sublicencji, przy czym za przyjęcie, że wskazane warunki są spełnione jest wystarczające ogłoszenie otwartego naboru ofert na udzielenie sublicencji</w:t>
        </w:r>
        <w:r w:rsidRPr="00570F57">
          <w:rPr>
            <w:rFonts w:asciiTheme="minorHAnsi" w:hAnsiTheme="minorHAnsi"/>
            <w:color w:val="000000" w:themeColor="text1"/>
          </w:rPr>
          <w:t xml:space="preserve"> </w:t>
        </w:r>
        <w:r>
          <w:rPr>
            <w:rFonts w:asciiTheme="minorHAnsi" w:hAnsiTheme="minorHAnsi"/>
            <w:color w:val="000000" w:themeColor="text1"/>
          </w:rPr>
          <w:t>na danym rynku geograficznym, z uwzględnieniem minimalnej opłaty licencyjnej:</w:t>
        </w:r>
      </w:ins>
    </w:p>
    <w:p w14:paraId="7127D9FC" w14:textId="77777777" w:rsidR="0047304A" w:rsidRPr="00CB0C8A" w:rsidRDefault="0047304A" w:rsidP="0047304A">
      <w:pPr>
        <w:pStyle w:val="Akapitzlist"/>
        <w:numPr>
          <w:ilvl w:val="1"/>
          <w:numId w:val="52"/>
        </w:numPr>
        <w:suppressAutoHyphens/>
        <w:spacing w:after="0" w:line="240" w:lineRule="auto"/>
        <w:ind w:left="993" w:hanging="426"/>
        <w:jc w:val="both"/>
        <w:rPr>
          <w:ins w:id="538" w:author="Autor"/>
          <w:rFonts w:asciiTheme="minorHAnsi" w:eastAsia="Times New Roman" w:hAnsiTheme="minorHAnsi"/>
          <w:color w:val="000000" w:themeColor="text1"/>
          <w:lang w:eastAsia="ar-SA"/>
        </w:rPr>
      </w:pPr>
      <w:ins w:id="539" w:author="Autor">
        <w:r>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ART. 29 przez Wykonawcę, lub </w:t>
        </w:r>
      </w:ins>
    </w:p>
    <w:p w14:paraId="20E27EAD" w14:textId="77777777" w:rsidR="0047304A" w:rsidRPr="00714624" w:rsidRDefault="0047304A" w:rsidP="0047304A">
      <w:pPr>
        <w:pStyle w:val="Akapitzlist"/>
        <w:numPr>
          <w:ilvl w:val="1"/>
          <w:numId w:val="52"/>
        </w:numPr>
        <w:suppressAutoHyphens/>
        <w:spacing w:after="0" w:line="240" w:lineRule="auto"/>
        <w:ind w:left="993" w:hanging="426"/>
        <w:jc w:val="both"/>
        <w:rPr>
          <w:ins w:id="540" w:author="Autor"/>
          <w:rFonts w:asciiTheme="minorHAnsi" w:eastAsia="Times New Roman" w:hAnsiTheme="minorHAnsi"/>
          <w:color w:val="000000" w:themeColor="text1"/>
          <w:lang w:eastAsia="ar-SA"/>
        </w:rPr>
      </w:pPr>
      <w:ins w:id="541" w:author="Autor">
        <w:r>
          <w:rPr>
            <w:rFonts w:asciiTheme="minorHAnsi" w:hAnsiTheme="minorHAnsi"/>
            <w:color w:val="000000" w:themeColor="text1"/>
          </w:rPr>
          <w:lastRenderedPageBreak/>
          <w:t xml:space="preserve">wyliczonej przez rzeczoznawcę wybranego według uznania NCBR, przy czym rzeczoznawca określając wartość minimalnej opłaty licencyjnej uwzględni co najmniej uwarunkowania rynku związanego z zastosowaniem Wyników Prac B+R i potencjał Wyników Prac B+R w ramach tego rynku, uwarunkowania konkurencyjne danego rynku, w tym stopień jego penetracji przez Wykonawcę i jego konkurentów, nakłady poczynione przez Wykonawcę i NCBR na powstanie Wyników Prac B+R, zakres </w:t>
        </w:r>
        <w:r w:rsidRPr="00981A82">
          <w:rPr>
            <w:rFonts w:asciiTheme="minorHAnsi" w:hAnsiTheme="minorHAnsi"/>
            <w:color w:val="000000" w:themeColor="text1"/>
          </w:rPr>
          <w:t>terytorialny i czasowy oraz liczbę zastosowań Wyników Prac B+R w ramach udzielanej sublicencji.</w:t>
        </w:r>
      </w:ins>
    </w:p>
    <w:p w14:paraId="3B475176" w14:textId="53BB2ADC" w:rsidR="00497BC9" w:rsidRPr="00981A82" w:rsidRDefault="0A9F5A1B" w:rsidP="197F605A">
      <w:pPr>
        <w:suppressAutoHyphens/>
        <w:spacing w:after="0" w:line="240" w:lineRule="auto"/>
        <w:ind w:left="567"/>
        <w:jc w:val="both"/>
        <w:rPr>
          <w:ins w:id="542" w:author="Autor"/>
          <w:rFonts w:asciiTheme="minorHAnsi" w:hAnsiTheme="minorHAnsi"/>
          <w:color w:val="000000" w:themeColor="text1"/>
        </w:rPr>
      </w:pPr>
      <w:bookmarkStart w:id="543" w:name="_Hlk62470657"/>
      <w:ins w:id="544" w:author="Autor">
        <w:r w:rsidRPr="00981A82">
          <w:rPr>
            <w:rFonts w:ascii="Calibri" w:eastAsia="Calibri" w:hAnsi="Calibri" w:cs="Calibri"/>
            <w:color w:val="000000" w:themeColor="text1"/>
          </w:rPr>
          <w:t xml:space="preserve"> Dodatkowo prawo NCBR do udzielania sublicencji jest ograniczone w ten sposób, że NCBR może udzielić danemu podmiotowi trzeciemu sublicencji na korzystanie z Wyników Prac B+R 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 Jeśli NCBR poweźmie informację, że podmiot trzeci naruszył warunki wskazane w zdaniach poprzedzających, niezwłocznie wypowie mu umowę sublicencji. Jeśli podmiot trzeci nie wystąpił do Wykonawcy o udzielenie licencji na korzystanie z Wyników Prac B+R, NCBR w pierwszej kolejności kieruje go do Wykonawcy</w:t>
        </w:r>
        <w:r w:rsidR="00497BC9" w:rsidRPr="00981A82">
          <w:rPr>
            <w:rFonts w:asciiTheme="minorHAnsi" w:hAnsiTheme="minorHAnsi"/>
            <w:color w:val="000000" w:themeColor="text1"/>
          </w:rPr>
          <w:t>.</w:t>
        </w:r>
      </w:ins>
    </w:p>
    <w:p w14:paraId="4762A002" w14:textId="6EA8D6E9" w:rsidR="0047304A" w:rsidRPr="0047304A" w:rsidRDefault="0047304A" w:rsidP="34D14428">
      <w:pPr>
        <w:suppressAutoHyphens/>
        <w:spacing w:after="0" w:line="240" w:lineRule="auto"/>
        <w:ind w:left="567"/>
        <w:jc w:val="both"/>
        <w:rPr>
          <w:rFonts w:asciiTheme="minorHAnsi" w:eastAsia="Times New Roman" w:hAnsiTheme="minorHAnsi"/>
          <w:color w:val="000000" w:themeColor="text1"/>
          <w:lang w:eastAsia="ar-SA"/>
        </w:rPr>
      </w:pPr>
      <w:ins w:id="545" w:author="Autor">
        <w:r w:rsidRPr="00BC401A">
          <w:rPr>
            <w:rFonts w:asciiTheme="minorHAnsi" w:hAnsiTheme="minorHAnsi"/>
            <w:color w:val="000000" w:themeColor="text1"/>
          </w:rPr>
          <w:t xml:space="preserve">NCBR deklaruje że, z zastrzeżeniem wiążących </w:t>
        </w:r>
        <w:r w:rsidR="663D158E" w:rsidRPr="00BC401A">
          <w:rPr>
            <w:rFonts w:asciiTheme="minorHAnsi" w:hAnsiTheme="minorHAnsi"/>
            <w:color w:val="000000" w:themeColor="text1"/>
          </w:rPr>
          <w:t xml:space="preserve">je </w:t>
        </w:r>
        <w:r w:rsidRPr="00BC401A">
          <w:rPr>
            <w:rFonts w:asciiTheme="minorHAnsi" w:hAnsiTheme="minorHAnsi"/>
            <w:color w:val="000000" w:themeColor="text1"/>
          </w:rPr>
          <w:t xml:space="preserve">bezwzględnie przepisów prawa, w </w:t>
        </w:r>
        <w:r w:rsidRPr="00EB3B9C">
          <w:rPr>
            <w:rFonts w:asciiTheme="minorHAnsi" w:hAnsiTheme="minorHAnsi"/>
            <w:color w:val="000000" w:themeColor="text1"/>
          </w:rPr>
          <w:t xml:space="preserve">zakresie warunków udzielanych sublicencji podejmie uzasadnione starania, jakich można oczekiwać po agencji wykonawczej, aby w </w:t>
        </w:r>
        <w:r w:rsidRPr="34D14428">
          <w:rPr>
            <w:rFonts w:asciiTheme="minorHAnsi" w:hAnsiTheme="minorHAnsi"/>
            <w:color w:val="000000" w:themeColor="text1"/>
          </w:rPr>
          <w:t>trakcie przygotowania warunków sublicencji udzielanej przez NCBR, w szczególności w przedmiocie ceny, sprawić aby były one zgodne z prawem i z zasadami konkurencji, w tym podjmie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ins>
      <w:r w:rsidR="00BC401A" w:rsidRPr="00BC401A">
        <w:rPr>
          <w:rFonts w:asciiTheme="minorHAnsi" w:eastAsia="Times New Roman" w:hAnsiTheme="minorHAnsi"/>
          <w:color w:val="000000" w:themeColor="text1"/>
          <w:lang w:eastAsia="ar-SA"/>
        </w:rPr>
        <w:t xml:space="preserve"> </w:t>
      </w:r>
      <w:del w:id="546" w:author="Autor">
        <w:r w:rsidR="00BC401A" w:rsidRPr="77553DF3" w:rsidDel="00BC401A">
          <w:rPr>
            <w:rFonts w:asciiTheme="minorHAnsi" w:eastAsia="Times New Roman" w:hAnsiTheme="minorHAnsi"/>
            <w:color w:val="000000" w:themeColor="text1"/>
            <w:lang w:eastAsia="ar-SA"/>
          </w:rPr>
          <w:delText xml:space="preserve">Licencja na korzystanie z Background IP, o której mowa </w:delText>
        </w:r>
        <w:r w:rsidR="00BC401A" w:rsidRPr="77553DF3" w:rsidDel="00BC401A">
          <w:rPr>
            <w:rFonts w:asciiTheme="minorHAnsi" w:hAnsiTheme="minorHAnsi"/>
            <w:color w:val="000000" w:themeColor="text1"/>
          </w:rPr>
          <w:delText>w ART. 30 §1</w:delText>
        </w:r>
        <w:r w:rsidR="00BC401A" w:rsidRPr="77553DF3" w:rsidDel="00BC401A">
          <w:rPr>
            <w:rFonts w:asciiTheme="minorHAnsi" w:eastAsia="Times New Roman" w:hAnsiTheme="minorHAnsi"/>
            <w:color w:val="000000" w:themeColor="text1"/>
            <w:lang w:eastAsia="ar-SA"/>
          </w:rPr>
          <w:delText>, zostaje ograniczona w ten sposób, że ani NCBR ani żadna osoba trzecia upoważniona przez NCBR nie jest uprawniona do korzystana z przedmiotów Background IP w oderwaniu od korzystania z Wyników Prac B+R. Strony potwierdzają, że celem udzielenia licencji przez Wykonawcę na korzystanie z przedmiotów Background IP jest wyłącznie umożliwienie pełnego i swobodnego korzystania z Wyników Prac B+R. W celu uniknięcia wszelkich wątpliwości Strony potwierdzają, że ani NCBR ani żadna osoba trzecia upoważniona przez NCBR nie są uprawnieni do korzystania z przedmiotów Background IP w jakimkolwiek innym celu niż ten, który został określony powyżej, a w szczególności do rozwijania czy modyfikowania przedmiotów Background IP dla własnych celów komercyjnych, o ile nie jest to związane z korzystaniem, rozwijaniem czy modyfikowaniem Wyników Prac B+R.</w:delText>
        </w:r>
      </w:del>
    </w:p>
    <w:p w14:paraId="33771E6A" w14:textId="554118FD" w:rsidR="00B53703" w:rsidRPr="002854E7" w:rsidRDefault="00CC4F97"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bookmarkStart w:id="547" w:name="_Ref509326036"/>
      <w:bookmarkStart w:id="548" w:name="_Ref58605295"/>
      <w:bookmarkEnd w:id="536"/>
      <w:bookmarkEnd w:id="543"/>
      <w:r w:rsidRPr="643528BF">
        <w:rPr>
          <w:rFonts w:asciiTheme="minorHAnsi" w:eastAsia="Times New Roman" w:hAnsiTheme="minorHAnsi"/>
          <w:color w:val="000000" w:themeColor="text1"/>
          <w:lang w:eastAsia="ar-SA"/>
        </w:rPr>
        <w:t>Z zastrzeżeniem zdania ostatniego</w:t>
      </w:r>
      <w:r w:rsidR="00EF5C2C" w:rsidRPr="643528BF">
        <w:rPr>
          <w:rFonts w:asciiTheme="minorHAnsi" w:eastAsia="Times New Roman" w:hAnsiTheme="minorHAnsi"/>
          <w:color w:val="000000" w:themeColor="text1"/>
          <w:lang w:eastAsia="ar-SA"/>
        </w:rPr>
        <w:t xml:space="preserve"> niniejszego paragrafu</w:t>
      </w:r>
      <w:r w:rsidRPr="643528BF">
        <w:rPr>
          <w:rFonts w:asciiTheme="minorHAnsi" w:eastAsia="Times New Roman" w:hAnsiTheme="minorHAnsi"/>
          <w:color w:val="000000" w:themeColor="text1"/>
          <w:lang w:eastAsia="ar-SA"/>
        </w:rPr>
        <w:t>, b</w:t>
      </w:r>
      <w:r w:rsidR="00B53703" w:rsidRPr="643528BF">
        <w:rPr>
          <w:rFonts w:asciiTheme="minorHAnsi" w:eastAsia="Times New Roman" w:hAnsiTheme="minorHAnsi"/>
          <w:color w:val="000000" w:themeColor="text1"/>
          <w:lang w:eastAsia="ar-SA"/>
        </w:rPr>
        <w:t>iorąc pod uwagę, że celem Stron jest umożliwienie Wy</w:t>
      </w:r>
      <w:r w:rsidR="00A91EEE" w:rsidRPr="643528BF">
        <w:rPr>
          <w:rFonts w:asciiTheme="minorHAnsi" w:eastAsia="Times New Roman" w:hAnsiTheme="minorHAnsi"/>
          <w:color w:val="000000" w:themeColor="text1"/>
          <w:lang w:eastAsia="ar-SA"/>
        </w:rPr>
        <w:t>konawcy dokonywania swobodnej i</w:t>
      </w:r>
      <w:r w:rsidR="00661949" w:rsidRPr="643528BF">
        <w:rPr>
          <w:rFonts w:asciiTheme="minorHAnsi" w:eastAsia="Times New Roman" w:hAnsiTheme="minorHAnsi"/>
          <w:color w:val="000000" w:themeColor="text1"/>
          <w:lang w:eastAsia="ar-SA"/>
        </w:rPr>
        <w:t xml:space="preserve"> </w:t>
      </w:r>
      <w:r w:rsidR="00B53703" w:rsidRPr="643528BF">
        <w:rPr>
          <w:rFonts w:asciiTheme="minorHAnsi" w:eastAsia="Times New Roman" w:hAnsiTheme="minorHAnsi"/>
          <w:color w:val="000000" w:themeColor="text1"/>
          <w:lang w:eastAsia="ar-SA"/>
        </w:rPr>
        <w:t xml:space="preserve">pełnej Komercjalizacji Wyników Prac B+R, NCBR zobowiązuje się przez okres </w:t>
      </w:r>
      <w:r w:rsidR="00531659" w:rsidRPr="643528BF">
        <w:rPr>
          <w:rFonts w:asciiTheme="minorHAnsi" w:eastAsia="Times New Roman" w:hAnsiTheme="minorHAnsi"/>
          <w:color w:val="000000" w:themeColor="text1"/>
          <w:lang w:eastAsia="ar-SA"/>
        </w:rPr>
        <w:t xml:space="preserve">trwania Umowy oraz </w:t>
      </w:r>
      <w:r w:rsidR="001232CF" w:rsidRPr="643528BF">
        <w:rPr>
          <w:rFonts w:asciiTheme="minorHAnsi" w:eastAsia="Times New Roman" w:hAnsiTheme="minorHAnsi"/>
          <w:color w:val="000000" w:themeColor="text1"/>
          <w:lang w:eastAsia="ar-SA"/>
        </w:rPr>
        <w:t xml:space="preserve">24 </w:t>
      </w:r>
      <w:r w:rsidR="00B53703" w:rsidRPr="643528BF">
        <w:rPr>
          <w:rFonts w:asciiTheme="minorHAnsi" w:eastAsia="Times New Roman" w:hAnsiTheme="minorHAnsi"/>
          <w:color w:val="000000" w:themeColor="text1"/>
          <w:lang w:eastAsia="ar-SA"/>
        </w:rPr>
        <w:t xml:space="preserve">miesięcy od dnia </w:t>
      </w:r>
      <w:r w:rsidR="005334E6" w:rsidRPr="643528BF">
        <w:rPr>
          <w:rFonts w:asciiTheme="minorHAnsi" w:hAnsiTheme="minorHAnsi"/>
          <w:color w:val="000000" w:themeColor="text1"/>
        </w:rPr>
        <w:t>uzyskania przez Wykonawcę Wyniku Negatywnego</w:t>
      </w:r>
      <w:r w:rsidR="00CA60B0" w:rsidRPr="643528BF">
        <w:rPr>
          <w:rFonts w:asciiTheme="minorHAnsi" w:hAnsiTheme="minorHAnsi"/>
          <w:color w:val="000000" w:themeColor="text1"/>
        </w:rPr>
        <w:t>, Wyniku Pozytywnego (bez Dopuszczenia do Kolejnego Etapu)</w:t>
      </w:r>
      <w:r w:rsidR="005334E6" w:rsidRPr="643528BF">
        <w:rPr>
          <w:rFonts w:asciiTheme="minorHAnsi" w:hAnsiTheme="minorHAnsi"/>
          <w:color w:val="000000" w:themeColor="text1"/>
        </w:rPr>
        <w:t xml:space="preserve"> albo Wyniku Pozytywnego Końcowego</w:t>
      </w:r>
      <w:r w:rsidR="00033157" w:rsidRPr="643528BF">
        <w:rPr>
          <w:rFonts w:asciiTheme="minorHAnsi" w:hAnsiTheme="minorHAnsi"/>
          <w:color w:val="000000" w:themeColor="text1"/>
        </w:rPr>
        <w:t xml:space="preserve"> </w:t>
      </w:r>
      <w:r w:rsidR="00B53703" w:rsidRPr="643528BF">
        <w:rPr>
          <w:rFonts w:asciiTheme="minorHAnsi" w:eastAsia="Times New Roman" w:hAnsiTheme="minorHAnsi"/>
          <w:color w:val="000000" w:themeColor="text1"/>
          <w:lang w:eastAsia="ar-SA"/>
        </w:rPr>
        <w:t>nie udzielać sublicencji na k</w:t>
      </w:r>
      <w:r w:rsidR="00A91EEE" w:rsidRPr="643528BF">
        <w:rPr>
          <w:rFonts w:asciiTheme="minorHAnsi" w:eastAsia="Times New Roman" w:hAnsiTheme="minorHAnsi"/>
          <w:color w:val="000000" w:themeColor="text1"/>
          <w:lang w:eastAsia="ar-SA"/>
        </w:rPr>
        <w:t xml:space="preserve">orzystanie z Wyników Prac B+R </w:t>
      </w:r>
      <w:del w:id="549" w:author="Autor">
        <w:r w:rsidRPr="643528BF" w:rsidDel="00CC4F97">
          <w:rPr>
            <w:rFonts w:asciiTheme="minorHAnsi" w:eastAsia="Times New Roman" w:hAnsiTheme="minorHAnsi"/>
            <w:color w:val="000000" w:themeColor="text1"/>
            <w:lang w:eastAsia="ar-SA"/>
          </w:rPr>
          <w:delText>i przedmiotów Background IP</w:delText>
        </w:r>
      </w:del>
      <w:r w:rsidR="00B53703" w:rsidRPr="643528BF">
        <w:rPr>
          <w:rFonts w:asciiTheme="minorHAnsi" w:eastAsia="Times New Roman" w:hAnsiTheme="minorHAnsi"/>
          <w:color w:val="000000" w:themeColor="text1"/>
          <w:lang w:eastAsia="ar-SA"/>
        </w:rPr>
        <w:t xml:space="preserve"> przedsiębiorcom dzi</w:t>
      </w:r>
      <w:r w:rsidR="00A91EEE" w:rsidRPr="643528BF">
        <w:rPr>
          <w:rFonts w:asciiTheme="minorHAnsi" w:eastAsia="Times New Roman" w:hAnsiTheme="minorHAnsi"/>
          <w:color w:val="000000" w:themeColor="text1"/>
          <w:lang w:eastAsia="ar-SA"/>
        </w:rPr>
        <w:t>ałającym w sektorze prywatnym i</w:t>
      </w:r>
      <w:r w:rsidR="00661949" w:rsidRPr="643528BF">
        <w:rPr>
          <w:rFonts w:asciiTheme="minorHAnsi" w:eastAsia="Times New Roman" w:hAnsiTheme="minorHAnsi"/>
          <w:color w:val="000000" w:themeColor="text1"/>
          <w:lang w:eastAsia="ar-SA"/>
        </w:rPr>
        <w:t xml:space="preserve"> </w:t>
      </w:r>
      <w:r w:rsidR="00B53703" w:rsidRPr="643528BF">
        <w:rPr>
          <w:rFonts w:asciiTheme="minorHAnsi" w:eastAsia="Times New Roman" w:hAnsiTheme="minorHAnsi"/>
          <w:color w:val="000000" w:themeColor="text1"/>
          <w:lang w:eastAsia="ar-SA"/>
        </w:rPr>
        <w:t xml:space="preserve">publicznym. Po upływie okresu, o którym mowa w zadaniu poprzedzającym, NCBR będzie uprawniony do udzielania sublicencji na korzystanie z Wyników Prac B+R </w:t>
      </w:r>
      <w:del w:id="550" w:author="Autor">
        <w:r w:rsidRPr="643528BF" w:rsidDel="00CC4F97">
          <w:rPr>
            <w:rFonts w:asciiTheme="minorHAnsi" w:eastAsia="Times New Roman" w:hAnsiTheme="minorHAnsi"/>
            <w:color w:val="000000" w:themeColor="text1"/>
            <w:lang w:eastAsia="ar-SA"/>
          </w:rPr>
          <w:delText>i przedmiotów Background IP</w:delText>
        </w:r>
      </w:del>
      <w:r w:rsidR="00B53703" w:rsidRPr="643528BF">
        <w:rPr>
          <w:rFonts w:asciiTheme="minorHAnsi" w:eastAsia="Times New Roman" w:hAnsiTheme="minorHAnsi"/>
          <w:color w:val="000000" w:themeColor="text1"/>
          <w:lang w:eastAsia="ar-SA"/>
        </w:rPr>
        <w:t xml:space="preserve"> </w:t>
      </w:r>
      <w:r w:rsidR="00B53703" w:rsidRPr="643528BF">
        <w:rPr>
          <w:rFonts w:asciiTheme="minorHAnsi" w:hAnsiTheme="minorHAnsi"/>
          <w:color w:val="000000" w:themeColor="text1"/>
        </w:rPr>
        <w:t>w zakresie określonym przez o</w:t>
      </w:r>
      <w:r w:rsidR="00053DA8" w:rsidRPr="643528BF">
        <w:rPr>
          <w:rFonts w:asciiTheme="minorHAnsi" w:hAnsiTheme="minorHAnsi"/>
          <w:color w:val="000000" w:themeColor="text1"/>
        </w:rPr>
        <w:t>fertę podmiotu zainteresowanego,</w:t>
      </w:r>
      <w:r w:rsidR="00B53703" w:rsidRPr="643528BF">
        <w:rPr>
          <w:rFonts w:asciiTheme="minorHAnsi" w:eastAsia="Times New Roman" w:hAnsiTheme="minorHAnsi"/>
          <w:color w:val="000000" w:themeColor="text1"/>
          <w:lang w:eastAsia="ar-SA"/>
        </w:rPr>
        <w:t xml:space="preserve"> jakiemukolwiek podmiotowi, na zasadach rynkowych, stosując</w:t>
      </w:r>
      <w:r w:rsidR="00B53703" w:rsidRPr="643528BF">
        <w:rPr>
          <w:rFonts w:asciiTheme="minorHAnsi" w:hAnsiTheme="minorHAnsi"/>
          <w:color w:val="000000" w:themeColor="text1"/>
        </w:rPr>
        <w:t xml:space="preserve"> zasady FRAND (tj. uczciwie, należycie i w sposób niedyskryminuj</w:t>
      </w:r>
      <w:r w:rsidR="00A91EEE" w:rsidRPr="643528BF">
        <w:rPr>
          <w:rFonts w:asciiTheme="minorHAnsi" w:hAnsiTheme="minorHAnsi"/>
          <w:color w:val="000000" w:themeColor="text1"/>
        </w:rPr>
        <w:t xml:space="preserve">ący jakichkolwiek podmiotów). W </w:t>
      </w:r>
      <w:r w:rsidR="00B53703" w:rsidRPr="643528BF">
        <w:rPr>
          <w:rFonts w:asciiTheme="minorHAnsi" w:hAnsiTheme="minorHAnsi"/>
          <w:color w:val="000000" w:themeColor="text1"/>
        </w:rPr>
        <w:t xml:space="preserve">celu uniknięcia wszelkich wątpliwości, Strony potwierdzają, że NCBR od chwili określonej w </w:t>
      </w:r>
      <w:r w:rsidR="00D77D55" w:rsidRPr="643528BF">
        <w:rPr>
          <w:rFonts w:asciiTheme="minorHAnsi" w:hAnsiTheme="minorHAnsi"/>
          <w:color w:val="000000" w:themeColor="text1"/>
        </w:rPr>
        <w:t>§1</w:t>
      </w:r>
      <w:r w:rsidR="00B53703" w:rsidRPr="643528BF">
        <w:rPr>
          <w:rFonts w:asciiTheme="minorHAnsi" w:eastAsia="Times New Roman" w:hAnsiTheme="minorHAnsi"/>
          <w:color w:val="000000" w:themeColor="text1"/>
          <w:lang w:eastAsia="ar-SA"/>
        </w:rPr>
        <w:t xml:space="preserve"> będzie uprawniony do samodzielnego korzystania z Wyników Prac B+R </w:t>
      </w:r>
      <w:del w:id="551" w:author="Autor">
        <w:r w:rsidRPr="643528BF" w:rsidDel="00CC4F97">
          <w:rPr>
            <w:rFonts w:asciiTheme="minorHAnsi" w:eastAsia="Times New Roman" w:hAnsiTheme="minorHAnsi"/>
            <w:color w:val="000000" w:themeColor="text1"/>
            <w:lang w:eastAsia="ar-SA"/>
          </w:rPr>
          <w:lastRenderedPageBreak/>
          <w:delText>i przedmiotów Background IP</w:delText>
        </w:r>
      </w:del>
      <w:r w:rsidR="00B53703" w:rsidRPr="643528BF">
        <w:rPr>
          <w:rFonts w:asciiTheme="minorHAnsi" w:eastAsia="Times New Roman" w:hAnsiTheme="minorHAnsi"/>
          <w:color w:val="000000" w:themeColor="text1"/>
          <w:lang w:eastAsia="ar-SA"/>
        </w:rPr>
        <w:t xml:space="preserve"> w ramach własnej działalności.</w:t>
      </w:r>
      <w:bookmarkEnd w:id="547"/>
      <w:r w:rsidR="009615AA" w:rsidRPr="643528BF">
        <w:rPr>
          <w:rFonts w:asciiTheme="minorHAnsi" w:eastAsia="Times New Roman" w:hAnsiTheme="minorHAnsi"/>
          <w:color w:val="000000" w:themeColor="text1"/>
          <w:lang w:eastAsia="ar-SA"/>
        </w:rPr>
        <w:t xml:space="preserve"> W przypadku, jeśli z NCBR skontaktuje się jakikolwiek podmiot zainteresowany Komercjalizacją Wyników Prac B+R, NCBR przekaże stosowną informację o</w:t>
      </w:r>
      <w:r w:rsidR="00C57D65" w:rsidRPr="643528BF">
        <w:rPr>
          <w:rFonts w:asciiTheme="minorHAnsi" w:eastAsia="Times New Roman" w:hAnsiTheme="minorHAnsi"/>
          <w:color w:val="000000" w:themeColor="text1"/>
          <w:lang w:eastAsia="ar-SA"/>
        </w:rPr>
        <w:t xml:space="preserve"> </w:t>
      </w:r>
      <w:r w:rsidR="009615AA" w:rsidRPr="643528BF">
        <w:rPr>
          <w:rFonts w:asciiTheme="minorHAnsi" w:eastAsia="Times New Roman" w:hAnsiTheme="minorHAnsi"/>
          <w:color w:val="000000" w:themeColor="text1"/>
          <w:lang w:eastAsia="ar-SA"/>
        </w:rPr>
        <w:t>takim podmiocie Wykonawcy. Wykonawca jest zobowiązany do podjęcia rozmów w celu Komercjalizacji Wyników Prac B+R z podmiotem, o którym mowa w zdaniu poprzedzającym.</w:t>
      </w:r>
      <w:r w:rsidRPr="643528BF">
        <w:rPr>
          <w:rFonts w:asciiTheme="minorHAnsi" w:eastAsia="Times New Roman" w:hAnsiTheme="minorHAnsi"/>
          <w:color w:val="000000" w:themeColor="text1"/>
          <w:lang w:eastAsia="ar-SA"/>
        </w:rPr>
        <w:t xml:space="preserve"> Ograniczenie wskazane w niniejszym paragrafie nie dotyczy Wizualizacji </w:t>
      </w:r>
      <w:r w:rsidR="0014029C" w:rsidRPr="643528BF">
        <w:rPr>
          <w:rFonts w:asciiTheme="minorHAnsi" w:eastAsia="Times New Roman" w:hAnsiTheme="minorHAnsi"/>
          <w:color w:val="000000" w:themeColor="text1"/>
          <w:lang w:eastAsia="ar-SA"/>
        </w:rPr>
        <w:t>Demonstratora</w:t>
      </w:r>
      <w:r w:rsidRPr="643528BF">
        <w:rPr>
          <w:rFonts w:asciiTheme="minorHAnsi" w:eastAsia="Times New Roman" w:hAnsiTheme="minorHAnsi"/>
          <w:color w:val="000000" w:themeColor="text1"/>
          <w:lang w:eastAsia="ar-SA"/>
        </w:rPr>
        <w:t>, które NCBR może wykorzystywać na cele promocji Przedsięwzięcia od dnia ich otrzyman</w:t>
      </w:r>
      <w:r w:rsidR="00DE1E48" w:rsidRPr="643528BF">
        <w:rPr>
          <w:rFonts w:asciiTheme="minorHAnsi" w:eastAsia="Times New Roman" w:hAnsiTheme="minorHAnsi"/>
          <w:color w:val="000000" w:themeColor="text1"/>
          <w:lang w:eastAsia="ar-SA"/>
        </w:rPr>
        <w:t>ia</w:t>
      </w:r>
      <w:r w:rsidR="0057639D" w:rsidRPr="643528BF">
        <w:rPr>
          <w:rFonts w:asciiTheme="minorHAnsi" w:eastAsia="Times New Roman" w:hAnsiTheme="minorHAnsi"/>
          <w:color w:val="000000" w:themeColor="text1"/>
          <w:lang w:eastAsia="ar-SA"/>
        </w:rPr>
        <w:t xml:space="preserve">, a w tym NCBR jest uprawniony do zwielokrotniania i rozpowszechniania Wizualizacji </w:t>
      </w:r>
      <w:r w:rsidR="0014029C" w:rsidRPr="643528BF">
        <w:rPr>
          <w:rFonts w:asciiTheme="minorHAnsi" w:eastAsia="Times New Roman" w:hAnsiTheme="minorHAnsi"/>
          <w:color w:val="000000" w:themeColor="text1"/>
          <w:lang w:eastAsia="ar-SA"/>
        </w:rPr>
        <w:t>Demonstratora</w:t>
      </w:r>
      <w:r w:rsidR="0057639D" w:rsidRPr="643528BF">
        <w:rPr>
          <w:rFonts w:asciiTheme="minorHAnsi" w:eastAsia="Times New Roman" w:hAnsiTheme="minorHAnsi"/>
          <w:color w:val="000000" w:themeColor="text1"/>
          <w:lang w:eastAsia="ar-SA"/>
        </w:rPr>
        <w:t xml:space="preserve"> w dowolny sposób i za pośrednictwem jakichkolwiek środków/mediów/nośników (bez odrębnego wynagrodzenia dla Wykonawcy i bez konieczności uzyskania jego zgody)</w:t>
      </w:r>
      <w:r w:rsidRPr="643528BF">
        <w:rPr>
          <w:rFonts w:asciiTheme="minorHAnsi" w:eastAsia="Times New Roman" w:hAnsiTheme="minorHAnsi"/>
          <w:color w:val="000000" w:themeColor="text1"/>
          <w:lang w:eastAsia="ar-SA"/>
        </w:rPr>
        <w:t>.</w:t>
      </w:r>
      <w:r w:rsidR="00082785" w:rsidRPr="643528BF">
        <w:rPr>
          <w:rFonts w:asciiTheme="minorHAnsi" w:eastAsia="Times New Roman" w:hAnsiTheme="minorHAnsi"/>
          <w:color w:val="000000" w:themeColor="text1"/>
          <w:lang w:eastAsia="ar-SA"/>
        </w:rPr>
        <w:t xml:space="preserve"> </w:t>
      </w:r>
      <w:r w:rsidR="005552E3" w:rsidRPr="643528BF">
        <w:rPr>
          <w:rFonts w:asciiTheme="minorHAnsi" w:eastAsia="Times New Roman" w:hAnsiTheme="minorHAnsi"/>
          <w:color w:val="000000" w:themeColor="text1"/>
          <w:lang w:eastAsia="ar-SA"/>
        </w:rPr>
        <w:t>Zobowiązanie</w:t>
      </w:r>
      <w:r w:rsidR="00082785" w:rsidRPr="643528BF">
        <w:rPr>
          <w:rFonts w:asciiTheme="minorHAnsi" w:eastAsia="Times New Roman" w:hAnsiTheme="minorHAnsi"/>
          <w:color w:val="000000" w:themeColor="text1"/>
          <w:lang w:eastAsia="ar-SA"/>
        </w:rPr>
        <w:t xml:space="preserve"> NCBR objęte zdaniem pierwszym wygasa w </w:t>
      </w:r>
      <w:r w:rsidR="005552E3" w:rsidRPr="643528BF">
        <w:rPr>
          <w:rFonts w:asciiTheme="minorHAnsi" w:eastAsia="Times New Roman" w:hAnsiTheme="minorHAnsi"/>
          <w:color w:val="000000" w:themeColor="text1"/>
          <w:lang w:eastAsia="ar-SA"/>
        </w:rPr>
        <w:t>przypadku</w:t>
      </w:r>
      <w:r w:rsidR="00082785" w:rsidRPr="643528BF">
        <w:rPr>
          <w:rFonts w:asciiTheme="minorHAnsi" w:eastAsia="Times New Roman" w:hAnsiTheme="minorHAnsi"/>
          <w:color w:val="000000" w:themeColor="text1"/>
          <w:lang w:eastAsia="ar-SA"/>
        </w:rPr>
        <w:t xml:space="preserve"> pięciokrotnej odmowy udzielenia podmiotom trzecim przez Wykonawcę licencji na korzystanie z Wyników Prac B+R</w:t>
      </w:r>
      <w:r w:rsidR="0086701D" w:rsidRPr="643528BF">
        <w:rPr>
          <w:rFonts w:asciiTheme="minorHAnsi" w:eastAsia="Times New Roman" w:hAnsiTheme="minorHAnsi"/>
          <w:color w:val="000000" w:themeColor="text1"/>
          <w:lang w:eastAsia="ar-SA"/>
        </w:rPr>
        <w:t xml:space="preserve"> </w:t>
      </w:r>
      <w:bookmarkStart w:id="552" w:name="_Hlk57782059"/>
      <w:r w:rsidR="0086701D" w:rsidRPr="643528BF">
        <w:rPr>
          <w:rFonts w:asciiTheme="minorHAnsi" w:eastAsia="Times New Roman" w:hAnsiTheme="minorHAnsi"/>
          <w:color w:val="000000" w:themeColor="text1"/>
          <w:lang w:eastAsia="ar-SA"/>
        </w:rPr>
        <w:t>na warunkach określonych w Umowie</w:t>
      </w:r>
      <w:bookmarkEnd w:id="552"/>
      <w:r w:rsidR="00082785" w:rsidRPr="643528BF">
        <w:rPr>
          <w:rFonts w:asciiTheme="minorHAnsi" w:eastAsia="Times New Roman" w:hAnsiTheme="minorHAnsi"/>
          <w:color w:val="000000" w:themeColor="text1"/>
          <w:lang w:eastAsia="ar-SA"/>
        </w:rPr>
        <w:t xml:space="preserve"> lub braku Przychodów z Komercjalizacji Wyników Prac B+R lub Przychodów z Komercjalizacji Technologii Zależnych</w:t>
      </w:r>
      <w:r w:rsidR="00B9256F" w:rsidRPr="643528BF">
        <w:rPr>
          <w:rFonts w:asciiTheme="minorHAnsi" w:eastAsia="Times New Roman" w:hAnsiTheme="minorHAnsi"/>
          <w:color w:val="000000" w:themeColor="text1"/>
          <w:lang w:eastAsia="ar-SA"/>
        </w:rPr>
        <w:t xml:space="preserve"> w kwocie wynoszącej co najmniej </w:t>
      </w:r>
      <w:r w:rsidR="00893122" w:rsidRPr="643528BF">
        <w:rPr>
          <w:rFonts w:asciiTheme="minorHAnsi" w:eastAsia="Times New Roman" w:hAnsiTheme="minorHAnsi"/>
          <w:color w:val="000000" w:themeColor="text1"/>
          <w:lang w:eastAsia="ar-SA"/>
        </w:rPr>
        <w:t>500 000 (pięciuset tysięcy)</w:t>
      </w:r>
      <w:r w:rsidR="00B9256F" w:rsidRPr="643528BF">
        <w:rPr>
          <w:rFonts w:asciiTheme="minorHAnsi" w:eastAsia="Times New Roman" w:hAnsiTheme="minorHAnsi"/>
          <w:color w:val="000000" w:themeColor="text1"/>
          <w:lang w:eastAsia="ar-SA"/>
        </w:rPr>
        <w:t xml:space="preserve"> złotych w okresie </w:t>
      </w:r>
      <w:r w:rsidR="00853C5E" w:rsidRPr="643528BF">
        <w:rPr>
          <w:rFonts w:asciiTheme="minorHAnsi" w:eastAsia="Times New Roman" w:hAnsiTheme="minorHAnsi"/>
          <w:color w:val="000000" w:themeColor="text1"/>
          <w:lang w:eastAsia="ar-SA"/>
        </w:rPr>
        <w:t xml:space="preserve">12 </w:t>
      </w:r>
      <w:r w:rsidR="00B9256F" w:rsidRPr="643528BF">
        <w:rPr>
          <w:rFonts w:asciiTheme="minorHAnsi" w:eastAsia="Times New Roman" w:hAnsiTheme="minorHAnsi"/>
          <w:color w:val="000000" w:themeColor="text1"/>
          <w:lang w:eastAsia="ar-SA"/>
        </w:rPr>
        <w:t xml:space="preserve">miesięcy po uzyskaniu przez Wykonawcę Wyniku </w:t>
      </w:r>
      <w:r w:rsidR="005552E3" w:rsidRPr="643528BF">
        <w:rPr>
          <w:rFonts w:asciiTheme="minorHAnsi" w:eastAsia="Times New Roman" w:hAnsiTheme="minorHAnsi"/>
          <w:color w:val="000000" w:themeColor="text1"/>
          <w:lang w:eastAsia="ar-SA"/>
        </w:rPr>
        <w:t>Negatywnego</w:t>
      </w:r>
      <w:r w:rsidR="00CA60B0" w:rsidRPr="643528BF">
        <w:rPr>
          <w:rFonts w:asciiTheme="minorHAnsi" w:hAnsiTheme="minorHAnsi"/>
          <w:color w:val="000000" w:themeColor="text1"/>
        </w:rPr>
        <w:t>, Wyniku Pozytywnego (bez Dopuszczenia do Kolejnego Etapu) albo</w:t>
      </w:r>
      <w:r w:rsidR="00CA60B0" w:rsidRPr="643528BF">
        <w:rPr>
          <w:rFonts w:asciiTheme="minorHAnsi" w:eastAsia="Times New Roman" w:hAnsiTheme="minorHAnsi"/>
          <w:color w:val="000000" w:themeColor="text1"/>
          <w:lang w:eastAsia="ar-SA"/>
        </w:rPr>
        <w:t xml:space="preserve"> </w:t>
      </w:r>
      <w:r w:rsidR="00B9256F" w:rsidRPr="643528BF">
        <w:rPr>
          <w:rFonts w:asciiTheme="minorHAnsi" w:eastAsia="Times New Roman" w:hAnsiTheme="minorHAnsi"/>
          <w:color w:val="000000" w:themeColor="text1"/>
          <w:lang w:eastAsia="ar-SA"/>
        </w:rPr>
        <w:t>Wyniku Pozytywnego Końcowego.</w:t>
      </w:r>
      <w:bookmarkEnd w:id="548"/>
    </w:p>
    <w:p w14:paraId="7BD6990D" w14:textId="626ADD19" w:rsidR="00B53703" w:rsidRPr="002854E7" w:rsidRDefault="00B53703" w:rsidP="197F605A">
      <w:pPr>
        <w:pStyle w:val="Akapitzlist"/>
        <w:numPr>
          <w:ilvl w:val="0"/>
          <w:numId w:val="52"/>
        </w:numPr>
        <w:spacing w:after="0" w:line="240" w:lineRule="auto"/>
        <w:ind w:left="426" w:hanging="426"/>
        <w:jc w:val="both"/>
        <w:rPr>
          <w:rFonts w:asciiTheme="minorHAnsi" w:hAnsiTheme="minorHAnsi"/>
          <w:color w:val="000000" w:themeColor="text1"/>
        </w:rPr>
      </w:pPr>
      <w:r w:rsidRPr="197F605A">
        <w:rPr>
          <w:rFonts w:asciiTheme="minorHAnsi" w:hAnsiTheme="minorHAnsi"/>
          <w:color w:val="000000" w:themeColor="text1"/>
        </w:rPr>
        <w:t xml:space="preserve">Z uwzględnieniem </w:t>
      </w:r>
      <w:r w:rsidRPr="197F605A">
        <w:rPr>
          <w:rFonts w:asciiTheme="minorHAnsi" w:hAnsiTheme="minorHAnsi"/>
          <w:color w:val="000000" w:themeColor="text1"/>
          <w:shd w:val="clear" w:color="auto" w:fill="E6E6E6"/>
        </w:rPr>
        <w:fldChar w:fldCharType="begin"/>
      </w:r>
      <w:r w:rsidRPr="197F605A">
        <w:rPr>
          <w:rFonts w:asciiTheme="minorHAnsi" w:hAnsiTheme="minorHAnsi"/>
          <w:color w:val="000000" w:themeColor="text1"/>
        </w:rPr>
        <w:instrText xml:space="preserve"> REF _Ref509326036 \r \h  \* MERGEFORMAT </w:instrText>
      </w:r>
      <w:r w:rsidRPr="197F605A">
        <w:rPr>
          <w:rFonts w:asciiTheme="minorHAnsi" w:hAnsiTheme="minorHAnsi"/>
          <w:color w:val="000000" w:themeColor="text1"/>
          <w:shd w:val="clear" w:color="auto" w:fill="E6E6E6"/>
        </w:rPr>
      </w:r>
      <w:r w:rsidRPr="197F605A">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197F605A">
        <w:rPr>
          <w:rFonts w:asciiTheme="minorHAnsi" w:hAnsiTheme="minorHAnsi"/>
          <w:color w:val="000000" w:themeColor="text1"/>
          <w:shd w:val="clear" w:color="auto" w:fill="E6E6E6"/>
        </w:rPr>
        <w:fldChar w:fldCharType="end"/>
      </w:r>
      <w:r w:rsidRPr="197F605A">
        <w:rPr>
          <w:rFonts w:asciiTheme="minorHAnsi" w:hAnsiTheme="minorHAnsi"/>
          <w:color w:val="000000" w:themeColor="text1"/>
        </w:rPr>
        <w:t xml:space="preserve">, Strony potwierdzają, że NCBR, w ramach licencji, o której mowa w </w:t>
      </w:r>
      <w:r w:rsidR="00021502" w:rsidRPr="197F605A">
        <w:rPr>
          <w:rFonts w:asciiTheme="minorHAnsi" w:hAnsiTheme="minorHAnsi"/>
          <w:color w:val="000000" w:themeColor="text1"/>
        </w:rPr>
        <w:t>ART. 30 §1</w:t>
      </w:r>
      <w:r w:rsidRPr="197F605A">
        <w:rPr>
          <w:rFonts w:asciiTheme="minorHAnsi" w:hAnsiTheme="minorHAnsi"/>
          <w:color w:val="000000" w:themeColor="text1"/>
        </w:rPr>
        <w:t>, uprawniony jest także do Komercjalizacji Wyników Prac B+R, niezależnie od Komercjalizacji Wyników Prac B+R dokonywanej przez Wykonawcę zgodnie z Umową. Wszelkie przychody uzyskane w ramach Komercjalizacji Wyników Prac B+R przez NCBR, przysługują wyłącznie NCBR.</w:t>
      </w:r>
    </w:p>
    <w:p w14:paraId="72BA920A" w14:textId="77777777" w:rsidR="00B53703" w:rsidRPr="002854E7" w:rsidRDefault="00B53703"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r w:rsidRPr="643528BF">
        <w:rPr>
          <w:rFonts w:asciiTheme="minorHAnsi" w:eastAsia="Times New Roman" w:hAnsiTheme="minorHAnsi"/>
          <w:color w:val="000000" w:themeColor="text1"/>
          <w:lang w:eastAsia="ar-SA"/>
        </w:rPr>
        <w:t>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w:t>
      </w:r>
      <w:r w:rsidR="00021502" w:rsidRPr="643528BF">
        <w:rPr>
          <w:rFonts w:asciiTheme="minorHAnsi" w:eastAsia="Times New Roman" w:hAnsiTheme="minorHAnsi"/>
          <w:color w:val="000000" w:themeColor="text1"/>
          <w:lang w:eastAsia="ar-SA"/>
        </w:rPr>
        <w:t xml:space="preserve"> w</w:t>
      </w:r>
      <w:r w:rsidRPr="643528BF">
        <w:rPr>
          <w:rFonts w:asciiTheme="minorHAnsi" w:eastAsia="Times New Roman" w:hAnsiTheme="minorHAnsi"/>
          <w:color w:val="000000" w:themeColor="text1"/>
          <w:lang w:eastAsia="ar-SA"/>
        </w:rPr>
        <w:t xml:space="preserve"> </w:t>
      </w:r>
      <w:r w:rsidR="00021502" w:rsidRPr="643528BF">
        <w:rPr>
          <w:rFonts w:asciiTheme="minorHAnsi" w:eastAsia="Times New Roman" w:hAnsiTheme="minorHAnsi"/>
          <w:color w:val="000000" w:themeColor="text1"/>
          <w:lang w:eastAsia="ar-SA"/>
        </w:rPr>
        <w:t>ART. 30 §1</w:t>
      </w:r>
      <w:r w:rsidRPr="643528BF">
        <w:rPr>
          <w:rFonts w:asciiTheme="minorHAnsi" w:eastAsia="Times New Roman" w:hAnsi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w:t>
      </w:r>
      <w:r w:rsidR="009467F9" w:rsidRPr="643528BF">
        <w:rPr>
          <w:rFonts w:asciiTheme="minorHAnsi" w:eastAsia="Times New Roman" w:hAnsiTheme="minorHAnsi"/>
          <w:color w:val="000000" w:themeColor="text1"/>
          <w:lang w:eastAsia="ar-SA"/>
        </w:rPr>
        <w:t>3</w:t>
      </w:r>
      <w:r w:rsidR="00A167F8" w:rsidRPr="643528BF">
        <w:rPr>
          <w:rFonts w:asciiTheme="minorHAnsi" w:eastAsia="Times New Roman" w:hAnsiTheme="minorHAnsi"/>
          <w:color w:val="000000" w:themeColor="text1"/>
          <w:lang w:eastAsia="ar-SA"/>
        </w:rPr>
        <w:t xml:space="preserve"> </w:t>
      </w:r>
      <w:r w:rsidRPr="643528BF">
        <w:rPr>
          <w:rFonts w:asciiTheme="minorHAnsi" w:eastAsia="Times New Roman" w:hAnsiTheme="minorHAnsi"/>
          <w:color w:val="000000" w:themeColor="text1"/>
          <w:lang w:eastAsia="ar-SA"/>
        </w:rPr>
        <w:t>miesięcy od dnia otrzymania pisemnego (forma pisemna pod rygorem nieważności) zawiadomienia od Wykonawcy o zamiarze przeniesienia praw. Wykonawca zobowiązuje się również do złożenia NCBR jako pierwszemu pisemnej oferty nabycia autorskich praw majątkowych do w/w utw</w:t>
      </w:r>
      <w:r w:rsidR="00A91EEE" w:rsidRPr="643528BF">
        <w:rPr>
          <w:rFonts w:asciiTheme="minorHAnsi" w:eastAsia="Times New Roman" w:hAnsiTheme="minorHAnsi"/>
          <w:color w:val="000000" w:themeColor="text1"/>
          <w:lang w:eastAsia="ar-SA"/>
        </w:rPr>
        <w:t>orów lub praw pokrewnych do w/w </w:t>
      </w:r>
      <w:r w:rsidRPr="643528BF">
        <w:rPr>
          <w:rFonts w:asciiTheme="minorHAnsi" w:eastAsia="Times New Roman" w:hAnsiTheme="minorHAnsi"/>
          <w:color w:val="000000" w:themeColor="text1"/>
          <w:lang w:eastAsia="ar-SA"/>
        </w:rPr>
        <w:t>przedmiotów praw pokrewnych na nowym polu eksploatacji (prawo pierwszeństwa).</w:t>
      </w:r>
    </w:p>
    <w:p w14:paraId="7A816F75" w14:textId="1BDA76AA" w:rsidR="00B53703" w:rsidRPr="002854E7" w:rsidRDefault="00B53703"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r w:rsidRPr="643528BF">
        <w:rPr>
          <w:rFonts w:asciiTheme="minorHAnsi" w:eastAsia="Times New Roman" w:hAnsiTheme="minorHAnsi"/>
          <w:color w:val="000000" w:themeColor="text1"/>
          <w:lang w:eastAsia="ar-SA"/>
        </w:rPr>
        <w:t xml:space="preserve">Strony wyłączają zastosowanie przepisu art. 2 ust. 3 Ustawy o Prawie Autorskim. Jeżeli Wykonawca nie będzie wyłącznym twórcą wszystkich utworów stanowiących Wyniki Prac B+R </w:t>
      </w:r>
      <w:del w:id="553" w:author="Autor">
        <w:r w:rsidRPr="643528BF" w:rsidDel="00B53703">
          <w:rPr>
            <w:rFonts w:asciiTheme="minorHAnsi" w:eastAsia="Times New Roman" w:hAnsiTheme="minorHAnsi"/>
            <w:color w:val="000000" w:themeColor="text1"/>
            <w:lang w:eastAsia="ar-SA"/>
          </w:rPr>
          <w:delText>oraz przedmioty Background IP</w:delText>
        </w:r>
      </w:del>
      <w:r w:rsidRPr="643528BF">
        <w:rPr>
          <w:rFonts w:asciiTheme="minorHAnsi" w:eastAsia="Times New Roman" w:hAnsiTheme="minorHAnsi"/>
          <w:color w:val="000000" w:themeColor="text1"/>
          <w:lang w:eastAsia="ar-SA"/>
        </w:rPr>
        <w:t xml:space="preserve"> zobowiązuje się uzyskać od wszystkich twórców takich Wyników Prac B+R </w:t>
      </w:r>
      <w:del w:id="554" w:author="Autor">
        <w:r w:rsidRPr="643528BF" w:rsidDel="00B53703">
          <w:rPr>
            <w:rFonts w:asciiTheme="minorHAnsi" w:eastAsia="Times New Roman" w:hAnsiTheme="minorHAnsi"/>
            <w:color w:val="000000" w:themeColor="text1"/>
            <w:lang w:eastAsia="ar-SA"/>
          </w:rPr>
          <w:delText>oraz przedmiotów Background IP</w:delText>
        </w:r>
      </w:del>
      <w:r w:rsidRPr="643528BF">
        <w:rPr>
          <w:rFonts w:asciiTheme="minorHAnsi" w:eastAsia="Times New Roman" w:hAnsiTheme="minorHAnsi"/>
          <w:color w:val="000000" w:themeColor="text1"/>
          <w:lang w:eastAsia="ar-SA"/>
        </w:rPr>
        <w:t xml:space="preserve"> zobowiązanie do niekorzystani</w:t>
      </w:r>
      <w:r w:rsidR="00A91EEE" w:rsidRPr="643528BF">
        <w:rPr>
          <w:rFonts w:asciiTheme="minorHAnsi" w:eastAsia="Times New Roman" w:hAnsiTheme="minorHAnsi"/>
          <w:color w:val="000000" w:themeColor="text1"/>
          <w:lang w:eastAsia="ar-SA"/>
        </w:rPr>
        <w:t>a z </w:t>
      </w:r>
      <w:r w:rsidRPr="643528BF">
        <w:rPr>
          <w:rFonts w:asciiTheme="minorHAnsi" w:eastAsia="Times New Roman" w:hAnsiTheme="minorHAnsi"/>
          <w:color w:val="000000" w:themeColor="text1"/>
          <w:lang w:eastAsia="ar-SA"/>
        </w:rPr>
        <w:t>uprawnień przysługujących twórcom na podstawie przepisu art. 2 ust</w:t>
      </w:r>
      <w:r w:rsidR="00A91EEE" w:rsidRPr="643528BF">
        <w:rPr>
          <w:rFonts w:asciiTheme="minorHAnsi" w:eastAsia="Times New Roman" w:hAnsiTheme="minorHAnsi"/>
          <w:color w:val="000000" w:themeColor="text1"/>
          <w:lang w:eastAsia="ar-SA"/>
        </w:rPr>
        <w:t xml:space="preserve">. 3 Ustawy o Prawie Autorskim i </w:t>
      </w:r>
      <w:r w:rsidRPr="643528BF">
        <w:rPr>
          <w:rFonts w:asciiTheme="minorHAnsi" w:eastAsia="Times New Roman" w:hAnsiTheme="minorHAnsi"/>
          <w:color w:val="000000" w:themeColor="text1"/>
          <w:lang w:eastAsia="ar-SA"/>
        </w:rPr>
        <w:t>gwarantuje NCBR, że uprawnienia te ni</w:t>
      </w:r>
      <w:r w:rsidR="00A91EEE" w:rsidRPr="643528BF">
        <w:rPr>
          <w:rFonts w:asciiTheme="minorHAnsi" w:eastAsia="Times New Roman" w:hAnsiTheme="minorHAnsi"/>
          <w:color w:val="000000" w:themeColor="text1"/>
          <w:lang w:eastAsia="ar-SA"/>
        </w:rPr>
        <w:t>e będą wykonywane wobec NCBR. W </w:t>
      </w:r>
      <w:r w:rsidRPr="643528BF">
        <w:rPr>
          <w:rFonts w:asciiTheme="minorHAnsi" w:eastAsia="Times New Roman" w:hAnsiTheme="minorHAnsi"/>
          <w:color w:val="000000" w:themeColor="text1"/>
          <w:lang w:eastAsia="ar-SA"/>
        </w:rPr>
        <w:t>przypadku, gdyby postanowienie, o którym mowa w zdaniu pierwszym niniejszego paragraf</w:t>
      </w:r>
      <w:r w:rsidR="00A91EEE" w:rsidRPr="643528BF">
        <w:rPr>
          <w:rFonts w:asciiTheme="minorHAnsi" w:eastAsia="Times New Roman" w:hAnsiTheme="minorHAnsi"/>
          <w:color w:val="000000" w:themeColor="text1"/>
          <w:lang w:eastAsia="ar-SA"/>
        </w:rPr>
        <w:t xml:space="preserve">u było sprzeczne z </w:t>
      </w:r>
      <w:r w:rsidRPr="643528BF">
        <w:rPr>
          <w:rFonts w:asciiTheme="minorHAnsi" w:eastAsia="Times New Roman" w:hAnsiTheme="minorHAnsi"/>
          <w:color w:val="000000" w:themeColor="text1"/>
          <w:lang w:eastAsia="ar-SA"/>
        </w:rPr>
        <w:t xml:space="preserve">bezwzględnie obowiązującymi przepisami prawa, a Wykonawca będzie wyłącznym twórcą wszystkich utworów stanowiących Wyniki Prac B+R oraz </w:t>
      </w:r>
      <w:del w:id="555" w:author="Autor">
        <w:r w:rsidRPr="643528BF" w:rsidDel="00B53703">
          <w:rPr>
            <w:rFonts w:asciiTheme="minorHAnsi" w:eastAsia="Times New Roman" w:hAnsiTheme="minorHAnsi"/>
            <w:color w:val="000000" w:themeColor="text1"/>
            <w:lang w:eastAsia="ar-SA"/>
          </w:rPr>
          <w:delText>przedmioty Background IP</w:delText>
        </w:r>
      </w:del>
      <w:r w:rsidRPr="643528BF">
        <w:rPr>
          <w:rFonts w:asciiTheme="minorHAnsi" w:eastAsia="Times New Roman" w:hAnsiTheme="minorHAnsi"/>
          <w:color w:val="000000" w:themeColor="text1"/>
          <w:lang w:eastAsia="ar-SA"/>
        </w:rPr>
        <w:t xml:space="preserve"> zobowiązuje się on do niekorzystania z tych uprawnień.</w:t>
      </w:r>
    </w:p>
    <w:p w14:paraId="529DD603" w14:textId="34C66922" w:rsidR="00B53703" w:rsidRPr="002854E7" w:rsidRDefault="00B53703"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r w:rsidRPr="643528BF">
        <w:rPr>
          <w:rFonts w:asciiTheme="minorHAnsi" w:eastAsia="Times New Roman" w:hAnsiTheme="minorHAnsi"/>
          <w:color w:val="000000" w:themeColor="text1"/>
          <w:lang w:eastAsia="ar-SA"/>
        </w:rPr>
        <w:t>W przypadku, gdy W</w:t>
      </w:r>
      <w:r w:rsidRPr="643528BF">
        <w:rPr>
          <w:rFonts w:asciiTheme="minorHAnsi" w:hAnsiTheme="minorHAnsi"/>
          <w:color w:val="000000" w:themeColor="text1"/>
        </w:rPr>
        <w:t xml:space="preserve">ynik Prac B+R </w:t>
      </w:r>
      <w:del w:id="556" w:author="Autor">
        <w:r w:rsidRPr="643528BF" w:rsidDel="00B53703">
          <w:rPr>
            <w:rFonts w:asciiTheme="minorHAnsi" w:hAnsiTheme="minorHAnsi"/>
            <w:color w:val="000000" w:themeColor="text1"/>
          </w:rPr>
          <w:delText>lub przedmiot Background IP</w:delText>
        </w:r>
      </w:del>
      <w:r w:rsidRPr="643528BF">
        <w:rPr>
          <w:rFonts w:asciiTheme="minorHAnsi" w:eastAsia="Times New Roman" w:hAnsiTheme="minorHAnsi"/>
          <w:color w:val="000000" w:themeColor="text1"/>
          <w:lang w:eastAsia="ar-SA"/>
        </w:rPr>
        <w:t xml:space="preserve"> zostaną przekazane NCBR na </w:t>
      </w:r>
      <w:r w:rsidR="009A2221" w:rsidRPr="643528BF">
        <w:rPr>
          <w:rFonts w:asciiTheme="minorHAnsi" w:eastAsia="Times New Roman" w:hAnsiTheme="minorHAnsi"/>
          <w:color w:val="000000" w:themeColor="text1"/>
          <w:lang w:eastAsia="ar-SA"/>
        </w:rPr>
        <w:t>nośniku</w:t>
      </w:r>
      <w:r w:rsidRPr="643528BF">
        <w:rPr>
          <w:rFonts w:asciiTheme="minorHAnsi" w:eastAsia="Times New Roman" w:hAnsiTheme="minorHAnsi"/>
          <w:color w:val="000000" w:themeColor="text1"/>
          <w:lang w:eastAsia="ar-SA"/>
        </w:rPr>
        <w:t xml:space="preserve">, na </w:t>
      </w:r>
      <w:r w:rsidR="009A2221" w:rsidRPr="643528BF">
        <w:rPr>
          <w:rFonts w:asciiTheme="minorHAnsi" w:eastAsia="Times New Roman" w:hAnsiTheme="minorHAnsi"/>
          <w:color w:val="000000" w:themeColor="text1"/>
          <w:lang w:eastAsia="ar-SA"/>
        </w:rPr>
        <w:t xml:space="preserve">którym </w:t>
      </w:r>
      <w:r w:rsidRPr="643528BF">
        <w:rPr>
          <w:rFonts w:asciiTheme="minorHAnsi" w:eastAsia="Times New Roman" w:hAnsiTheme="minorHAnsi"/>
          <w:color w:val="000000" w:themeColor="text1"/>
          <w:lang w:eastAsia="ar-SA"/>
        </w:rPr>
        <w:t xml:space="preserve">je utrwalono, w szczególności </w:t>
      </w:r>
      <w:r w:rsidR="009A2221" w:rsidRPr="643528BF">
        <w:rPr>
          <w:rFonts w:asciiTheme="minorHAnsi" w:eastAsia="Times New Roman" w:hAnsiTheme="minorHAnsi"/>
          <w:color w:val="000000" w:themeColor="text1"/>
          <w:lang w:eastAsia="ar-SA"/>
        </w:rPr>
        <w:t xml:space="preserve">na nośniku elektronicznym </w:t>
      </w:r>
      <w:r w:rsidRPr="643528BF">
        <w:rPr>
          <w:rFonts w:asciiTheme="minorHAnsi" w:eastAsia="Times New Roman" w:hAnsiTheme="minorHAnsi"/>
          <w:color w:val="000000" w:themeColor="text1"/>
          <w:lang w:eastAsia="ar-SA"/>
        </w:rPr>
        <w:t>(płyta CD, DVD, tzw. pendrive itp.) wraz z przekazaniem NCBR danego nośnika, przechodzi nieodpłatnie na NCBR prawo własności tego nośnika.</w:t>
      </w:r>
    </w:p>
    <w:p w14:paraId="0C280A55" w14:textId="77777777" w:rsidR="00B53703" w:rsidRPr="002854E7" w:rsidRDefault="00B53703"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bookmarkStart w:id="557" w:name="_Ref42191018"/>
      <w:r w:rsidRPr="643528BF">
        <w:rPr>
          <w:rFonts w:asciiTheme="minorHAnsi" w:eastAsia="Times New Roman" w:hAnsiTheme="minorHAnsi"/>
          <w:color w:val="000000" w:themeColor="text1"/>
          <w:lang w:eastAsia="ar-SA"/>
        </w:rPr>
        <w:t>Wykonawca nie jest uprawniony do wypowiedzenia licencji, o których mowa w</w:t>
      </w:r>
      <w:r w:rsidR="00A91EEE" w:rsidRPr="643528BF">
        <w:rPr>
          <w:rFonts w:asciiTheme="minorHAnsi" w:eastAsia="Times New Roman" w:hAnsiTheme="minorHAnsi"/>
          <w:color w:val="000000" w:themeColor="text1"/>
          <w:lang w:eastAsia="ar-SA"/>
        </w:rPr>
        <w:t xml:space="preserve"> </w:t>
      </w:r>
      <w:r w:rsidR="00021502" w:rsidRPr="643528BF">
        <w:rPr>
          <w:rFonts w:asciiTheme="minorHAnsi" w:eastAsia="Times New Roman" w:hAnsiTheme="minorHAnsi"/>
          <w:color w:val="000000" w:themeColor="text1"/>
          <w:lang w:eastAsia="ar-SA"/>
        </w:rPr>
        <w:t>ART. 30 §1</w:t>
      </w:r>
      <w:r w:rsidR="002242DA" w:rsidRPr="643528BF">
        <w:rPr>
          <w:rFonts w:asciiTheme="minorHAnsi" w:eastAsia="Times New Roman" w:hAnsiTheme="minorHAnsi"/>
          <w:color w:val="000000" w:themeColor="text1"/>
          <w:lang w:eastAsia="ar-SA"/>
        </w:rPr>
        <w:t>.</w:t>
      </w:r>
      <w:r w:rsidR="00A91EEE" w:rsidRPr="643528BF">
        <w:rPr>
          <w:rFonts w:asciiTheme="minorHAnsi" w:eastAsia="Times New Roman" w:hAnsiTheme="minorHAnsi"/>
          <w:color w:val="000000" w:themeColor="text1"/>
          <w:lang w:eastAsia="ar-SA"/>
        </w:rPr>
        <w:t xml:space="preserve"> W</w:t>
      </w:r>
      <w:r w:rsidR="00CA1534" w:rsidRPr="643528BF">
        <w:rPr>
          <w:rFonts w:asciiTheme="minorHAnsi" w:eastAsia="Times New Roman" w:hAnsiTheme="minorHAnsi"/>
          <w:color w:val="000000" w:themeColor="text1"/>
          <w:lang w:eastAsia="ar-SA"/>
        </w:rPr>
        <w:t xml:space="preserve"> </w:t>
      </w:r>
      <w:r w:rsidRPr="643528BF">
        <w:rPr>
          <w:rFonts w:asciiTheme="minorHAnsi" w:eastAsia="Times New Roman" w:hAnsiTheme="minorHAnsi"/>
          <w:color w:val="000000" w:themeColor="text1"/>
          <w:lang w:eastAsia="ar-SA"/>
        </w:rPr>
        <w:t xml:space="preserve">przypadku, gdyby ww. postanowienie zostało uznane za sprzeczne z powszechnie obowiązującymi przepisami prawa, Wykonawca zobowiązuje się do nie wypowiadania każdej </w:t>
      </w:r>
      <w:r w:rsidRPr="643528BF">
        <w:rPr>
          <w:rFonts w:asciiTheme="minorHAnsi" w:eastAsia="Times New Roman" w:hAnsiTheme="minorHAnsi"/>
          <w:color w:val="000000" w:themeColor="text1"/>
          <w:lang w:eastAsia="ar-SA"/>
        </w:rPr>
        <w:lastRenderedPageBreak/>
        <w:t>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bookmarkEnd w:id="520"/>
      <w:bookmarkEnd w:id="521"/>
      <w:bookmarkEnd w:id="557"/>
    </w:p>
    <w:p w14:paraId="77211F2A" w14:textId="19F339E0" w:rsidR="00B53703" w:rsidRPr="002854E7" w:rsidRDefault="00B53703"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r w:rsidRPr="643528BF">
        <w:rPr>
          <w:rFonts w:asciiTheme="minorHAnsi" w:eastAsia="Times New Roman" w:hAnsiTheme="minorHAnsi"/>
          <w:color w:val="000000" w:themeColor="text1"/>
          <w:lang w:eastAsia="ar-SA"/>
        </w:rPr>
        <w:t xml:space="preserve">Na żądanie NCBR, Wykonawca zobowiązuje się, w terminie </w:t>
      </w:r>
      <w:r w:rsidR="00A167F8" w:rsidRPr="643528BF">
        <w:rPr>
          <w:rFonts w:asciiTheme="minorHAnsi" w:eastAsia="Times New Roman" w:hAnsiTheme="minorHAnsi"/>
          <w:color w:val="000000" w:themeColor="text1"/>
          <w:lang w:eastAsia="ar-SA"/>
        </w:rPr>
        <w:t xml:space="preserve">30 </w:t>
      </w:r>
      <w:r w:rsidRPr="643528BF">
        <w:rPr>
          <w:rFonts w:asciiTheme="minorHAnsi" w:eastAsia="Times New Roman" w:hAnsiTheme="minorHAnsi"/>
          <w:color w:val="000000" w:themeColor="text1"/>
          <w:lang w:eastAsia="ar-SA"/>
        </w:rPr>
        <w:t xml:space="preserve">dni, zawrzeć umowę lub złożyć oświadczenie </w:t>
      </w:r>
      <w:r w:rsidR="009A2221" w:rsidRPr="643528BF">
        <w:rPr>
          <w:rFonts w:asciiTheme="minorHAnsi" w:eastAsia="Times New Roman" w:hAnsiTheme="minorHAnsi"/>
          <w:color w:val="000000" w:themeColor="text1"/>
          <w:lang w:eastAsia="ar-SA"/>
        </w:rPr>
        <w:t xml:space="preserve">(w formie pisemnej pod rygorem nieważności) </w:t>
      </w:r>
      <w:r w:rsidRPr="643528BF">
        <w:rPr>
          <w:rFonts w:asciiTheme="minorHAnsi" w:eastAsia="Times New Roman" w:hAnsiTheme="minorHAnsi"/>
          <w:color w:val="000000" w:themeColor="text1"/>
          <w:lang w:eastAsia="ar-SA"/>
        </w:rPr>
        <w:t>potwierdzające przeniesienie praw, udzielenie l</w:t>
      </w:r>
      <w:r w:rsidR="00A91EEE" w:rsidRPr="643528BF">
        <w:rPr>
          <w:rFonts w:asciiTheme="minorHAnsi" w:eastAsia="Times New Roman" w:hAnsiTheme="minorHAnsi"/>
          <w:color w:val="000000" w:themeColor="text1"/>
          <w:lang w:eastAsia="ar-SA"/>
        </w:rPr>
        <w:t xml:space="preserve">icencji, zezwoleń, </w:t>
      </w:r>
      <w:r w:rsidR="00A1426B" w:rsidRPr="643528BF">
        <w:rPr>
          <w:rFonts w:asciiTheme="minorHAnsi" w:eastAsia="Times New Roman" w:hAnsiTheme="minorHAnsi"/>
          <w:color w:val="000000" w:themeColor="text1"/>
          <w:lang w:eastAsia="ar-SA"/>
        </w:rPr>
        <w:t xml:space="preserve">gwarancji, </w:t>
      </w:r>
      <w:r w:rsidR="00A91EEE" w:rsidRPr="643528BF">
        <w:rPr>
          <w:rFonts w:asciiTheme="minorHAnsi" w:eastAsia="Times New Roman" w:hAnsiTheme="minorHAnsi"/>
          <w:color w:val="000000" w:themeColor="text1"/>
          <w:lang w:eastAsia="ar-SA"/>
        </w:rPr>
        <w:t xml:space="preserve">upoważnień w </w:t>
      </w:r>
      <w:r w:rsidRPr="643528BF">
        <w:rPr>
          <w:rFonts w:asciiTheme="minorHAnsi" w:eastAsia="Times New Roman" w:hAnsiTheme="minorHAnsi"/>
          <w:color w:val="000000" w:themeColor="text1"/>
          <w:lang w:eastAsia="ar-SA"/>
        </w:rPr>
        <w:t>zakresie, o którym mowa w</w:t>
      </w:r>
      <w:r w:rsidR="00CA1534" w:rsidRPr="643528BF">
        <w:rPr>
          <w:rFonts w:asciiTheme="minorHAnsi" w:eastAsia="Times New Roman" w:hAnsiTheme="minorHAnsi"/>
          <w:color w:val="000000" w:themeColor="text1"/>
          <w:lang w:eastAsia="ar-SA"/>
        </w:rPr>
        <w:t> </w:t>
      </w:r>
      <w:r w:rsidRPr="643528BF">
        <w:rPr>
          <w:rFonts w:asciiTheme="minorHAnsi" w:eastAsia="Times New Roman" w:hAnsiTheme="minorHAnsi"/>
          <w:color w:val="000000" w:themeColor="text1"/>
          <w:lang w:eastAsia="ar-SA"/>
        </w:rPr>
        <w:t>Umowie.</w:t>
      </w:r>
    </w:p>
    <w:p w14:paraId="6E93880E" w14:textId="790B73F3" w:rsidR="00AC1BE7" w:rsidRPr="002854E7" w:rsidRDefault="00AC1BE7"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bookmarkStart w:id="558" w:name="_Ref54763747"/>
      <w:bookmarkStart w:id="559" w:name="_Ref52892211"/>
      <w:r w:rsidRPr="197F605A">
        <w:rPr>
          <w:rFonts w:asciiTheme="minorHAnsi" w:eastAsia="Times New Roman" w:hAnsiTheme="minorHAnsi"/>
          <w:color w:val="000000" w:themeColor="text1"/>
          <w:lang w:eastAsia="ar-SA"/>
        </w:rPr>
        <w:t>[</w:t>
      </w:r>
      <w:r w:rsidRPr="197F605A">
        <w:rPr>
          <w:rFonts w:asciiTheme="minorHAnsi" w:eastAsia="Times New Roman" w:hAnsiTheme="minorHAnsi"/>
          <w:b/>
          <w:bCs/>
          <w:color w:val="000000" w:themeColor="text1"/>
          <w:lang w:eastAsia="ar-SA"/>
        </w:rPr>
        <w:t>Wariant B</w:t>
      </w:r>
      <w:r w:rsidRPr="197F605A">
        <w:rPr>
          <w:rFonts w:asciiTheme="minorHAnsi" w:eastAsia="Times New Roman" w:hAnsiTheme="minorHAnsi"/>
          <w:color w:val="000000" w:themeColor="text1"/>
          <w:lang w:eastAsia="ar-SA"/>
        </w:rPr>
        <w:t xml:space="preserve">] Udzielenie licencji, wskazanej w </w:t>
      </w:r>
      <w:r w:rsidRPr="197F605A">
        <w:rPr>
          <w:rFonts w:asciiTheme="minorHAnsi" w:eastAsia="Times New Roman" w:hAnsiTheme="minorHAnsi"/>
          <w:color w:val="000000" w:themeColor="text1"/>
          <w:shd w:val="clear" w:color="auto" w:fill="E6E6E6"/>
          <w:lang w:eastAsia="ar-SA"/>
        </w:rPr>
        <w:fldChar w:fldCharType="begin"/>
      </w:r>
      <w:r w:rsidRPr="197F605A">
        <w:rPr>
          <w:rFonts w:asciiTheme="minorHAnsi" w:eastAsia="Times New Roman" w:hAnsiTheme="minorHAnsi"/>
          <w:color w:val="000000" w:themeColor="text1"/>
          <w:lang w:eastAsia="ar-SA"/>
        </w:rPr>
        <w:instrText xml:space="preserve"> REF _Ref21335641 \r \h </w:instrText>
      </w:r>
      <w:r w:rsidR="005C7FCC" w:rsidRPr="197F605A">
        <w:rPr>
          <w:rFonts w:asciiTheme="minorHAnsi" w:eastAsia="Times New Roman" w:hAnsiTheme="minorHAnsi"/>
          <w:color w:val="000000" w:themeColor="text1"/>
          <w:lang w:eastAsia="ar-SA"/>
        </w:rPr>
        <w:instrText xml:space="preserve"> \* MERGEFORMAT </w:instrText>
      </w:r>
      <w:r w:rsidRPr="197F605A">
        <w:rPr>
          <w:rFonts w:asciiTheme="minorHAnsi" w:eastAsia="Times New Roman" w:hAnsiTheme="minorHAnsi"/>
          <w:color w:val="000000" w:themeColor="text1"/>
          <w:shd w:val="clear" w:color="auto" w:fill="E6E6E6"/>
          <w:lang w:eastAsia="ar-SA"/>
        </w:rPr>
      </w:r>
      <w:r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w:t>
      </w:r>
      <w:r w:rsidRPr="197F605A">
        <w:rPr>
          <w:rFonts w:asciiTheme="minorHAnsi" w:eastAsia="Times New Roman" w:hAnsiTheme="minorHAnsi"/>
          <w:color w:val="000000" w:themeColor="text1"/>
          <w:shd w:val="clear" w:color="auto" w:fill="E6E6E6"/>
          <w:lang w:eastAsia="ar-SA"/>
        </w:rPr>
        <w:fldChar w:fldCharType="end"/>
      </w:r>
      <w:r w:rsidRPr="197F605A">
        <w:rPr>
          <w:rFonts w:asciiTheme="minorHAnsi" w:eastAsia="Times New Roman" w:hAnsiTheme="minorHAnsi"/>
          <w:color w:val="000000" w:themeColor="text1"/>
          <w:lang w:eastAsia="ar-SA"/>
        </w:rPr>
        <w:t xml:space="preserve"> </w:t>
      </w:r>
      <w:bookmarkStart w:id="560" w:name="_Hlk57782289"/>
      <w:r w:rsidR="00CC687A" w:rsidRPr="197F605A">
        <w:rPr>
          <w:rFonts w:asciiTheme="minorHAnsi" w:eastAsia="Times New Roman" w:hAnsiTheme="minorHAnsi"/>
          <w:color w:val="000000" w:themeColor="text1"/>
          <w:lang w:eastAsia="ar-SA"/>
        </w:rPr>
        <w:t xml:space="preserve">oraz zobowiązanie NCBR wskazane w </w:t>
      </w:r>
      <w:r w:rsidR="006D5342" w:rsidRPr="197F605A">
        <w:rPr>
          <w:rFonts w:asciiTheme="minorHAnsi" w:eastAsia="Times New Roman" w:hAnsiTheme="minorHAnsi"/>
          <w:color w:val="000000" w:themeColor="text1"/>
          <w:shd w:val="clear" w:color="auto" w:fill="E6E6E6"/>
          <w:lang w:eastAsia="ar-SA"/>
        </w:rPr>
        <w:fldChar w:fldCharType="begin"/>
      </w:r>
      <w:r w:rsidR="006D5342" w:rsidRPr="197F605A">
        <w:rPr>
          <w:rFonts w:asciiTheme="minorHAnsi" w:eastAsia="Times New Roman" w:hAnsiTheme="minorHAnsi"/>
          <w:color w:val="000000" w:themeColor="text1"/>
          <w:lang w:eastAsia="ar-SA"/>
        </w:rPr>
        <w:instrText xml:space="preserve"> REF _Ref58605295 \n \h </w:instrText>
      </w:r>
      <w:r w:rsidR="005C7FCC" w:rsidRPr="197F605A">
        <w:rPr>
          <w:rFonts w:asciiTheme="minorHAnsi" w:eastAsia="Times New Roman" w:hAnsiTheme="minorHAnsi"/>
          <w:color w:val="000000" w:themeColor="text1"/>
          <w:lang w:eastAsia="ar-SA"/>
        </w:rPr>
        <w:instrText xml:space="preserve"> \* MERGEFORMAT </w:instrText>
      </w:r>
      <w:r w:rsidR="006D5342" w:rsidRPr="197F605A">
        <w:rPr>
          <w:rFonts w:asciiTheme="minorHAnsi" w:eastAsia="Times New Roman" w:hAnsiTheme="minorHAnsi"/>
          <w:color w:val="000000" w:themeColor="text1"/>
          <w:shd w:val="clear" w:color="auto" w:fill="E6E6E6"/>
          <w:lang w:eastAsia="ar-SA"/>
        </w:rPr>
      </w:r>
      <w:r w:rsidR="006D5342"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§3</w:t>
      </w:r>
      <w:r w:rsidR="006D5342" w:rsidRPr="197F605A">
        <w:rPr>
          <w:rFonts w:asciiTheme="minorHAnsi" w:eastAsia="Times New Roman" w:hAnsiTheme="minorHAnsi"/>
          <w:color w:val="000000" w:themeColor="text1"/>
          <w:shd w:val="clear" w:color="auto" w:fill="E6E6E6"/>
          <w:lang w:eastAsia="ar-SA"/>
        </w:rPr>
        <w:fldChar w:fldCharType="end"/>
      </w:r>
      <w:r w:rsidR="006D5342" w:rsidRPr="197F605A">
        <w:rPr>
          <w:rFonts w:asciiTheme="minorHAnsi" w:eastAsia="Times New Roman" w:hAnsiTheme="minorHAnsi"/>
          <w:b/>
          <w:bCs/>
          <w:color w:val="000000" w:themeColor="text1"/>
          <w:lang w:eastAsia="ar-SA"/>
        </w:rPr>
        <w:t xml:space="preserve"> </w:t>
      </w:r>
      <w:r w:rsidR="00CC687A" w:rsidRPr="197F605A">
        <w:rPr>
          <w:rFonts w:asciiTheme="minorHAnsi" w:eastAsia="Times New Roman" w:hAnsiTheme="minorHAnsi"/>
          <w:color w:val="000000" w:themeColor="text1"/>
          <w:lang w:eastAsia="ar-SA"/>
        </w:rPr>
        <w:t xml:space="preserve">zdanie pierwsze </w:t>
      </w:r>
      <w:bookmarkEnd w:id="560"/>
      <w:r w:rsidR="0006130E" w:rsidRPr="197F605A">
        <w:rPr>
          <w:rFonts w:asciiTheme="minorHAnsi" w:eastAsia="Times New Roman" w:hAnsiTheme="minorHAnsi"/>
          <w:color w:val="000000" w:themeColor="text1"/>
          <w:lang w:eastAsia="ar-SA"/>
        </w:rPr>
        <w:t xml:space="preserve">są </w:t>
      </w:r>
      <w:r w:rsidRPr="197F605A">
        <w:rPr>
          <w:rFonts w:asciiTheme="minorHAnsi" w:eastAsia="Times New Roman" w:hAnsiTheme="minorHAnsi"/>
          <w:color w:val="000000" w:themeColor="text1"/>
          <w:lang w:eastAsia="ar-SA"/>
        </w:rPr>
        <w:t>odroczone w czasie począwszy od dnia zawarcia Umowy tak długo, jak trwają nieprzerwanie następujące okoliczności:</w:t>
      </w:r>
      <w:bookmarkEnd w:id="558"/>
    </w:p>
    <w:p w14:paraId="4509E2A4" w14:textId="77777777" w:rsidR="002D7766" w:rsidRDefault="00AC1BE7" w:rsidP="002D7766">
      <w:pPr>
        <w:pStyle w:val="Akapitzlist"/>
        <w:numPr>
          <w:ilvl w:val="1"/>
          <w:numId w:val="52"/>
        </w:numPr>
        <w:suppressAutoHyphens/>
        <w:spacing w:after="0" w:line="240" w:lineRule="auto"/>
        <w:ind w:left="851"/>
        <w:jc w:val="both"/>
        <w:rPr>
          <w:ins w:id="561" w:author="Autor"/>
          <w:rFonts w:asciiTheme="minorHAnsi" w:eastAsia="Times New Roman" w:hAnsiTheme="minorHAnsi"/>
          <w:color w:val="000000" w:themeColor="text1"/>
          <w:lang w:eastAsia="ar-SA"/>
        </w:rPr>
      </w:pPr>
      <w:bookmarkStart w:id="562" w:name="_Ref52892843"/>
      <w:r w:rsidRPr="3C9F7E59">
        <w:rPr>
          <w:rFonts w:asciiTheme="minorHAnsi" w:eastAsia="Times New Roman" w:hAnsiTheme="minorHAnsi"/>
          <w:color w:val="000000" w:themeColor="text1"/>
          <w:lang w:eastAsia="ar-SA"/>
        </w:rPr>
        <w:t xml:space="preserve">Wykonawca terminowo (z dopuszczalnością </w:t>
      </w:r>
      <w:r w:rsidR="005552E3" w:rsidRPr="3C9F7E59">
        <w:rPr>
          <w:rFonts w:asciiTheme="minorHAnsi" w:eastAsia="Times New Roman" w:hAnsiTheme="minorHAnsi"/>
          <w:color w:val="000000" w:themeColor="text1"/>
          <w:lang w:eastAsia="ar-SA"/>
        </w:rPr>
        <w:t>każdorazowego</w:t>
      </w:r>
      <w:r w:rsidRPr="3C9F7E59">
        <w:rPr>
          <w:rFonts w:asciiTheme="minorHAnsi" w:eastAsia="Times New Roman" w:hAnsiTheme="minorHAnsi"/>
          <w:color w:val="000000" w:themeColor="text1"/>
          <w:lang w:eastAsia="ar-SA"/>
        </w:rPr>
        <w:t xml:space="preserve"> opóźnienia wynoszącego nie więcej niż 14 dni) realizuje szczegółowe zobowiązania wskazane w Planie Komercjalizacji stanowiącym </w:t>
      </w:r>
      <w:r w:rsidR="430670A5" w:rsidRPr="3C9F7E59">
        <w:rPr>
          <w:rFonts w:asciiTheme="minorHAnsi" w:eastAsia="Times New Roman" w:hAnsiTheme="minorHAnsi"/>
          <w:color w:val="000000" w:themeColor="text1"/>
          <w:lang w:eastAsia="ar-SA"/>
        </w:rPr>
        <w:t>Załączni</w:t>
      </w:r>
      <w:r w:rsidRPr="3C9F7E59">
        <w:rPr>
          <w:rFonts w:asciiTheme="minorHAnsi" w:eastAsia="Times New Roman" w:hAnsiTheme="minorHAnsi"/>
          <w:color w:val="000000" w:themeColor="text1"/>
          <w:lang w:eastAsia="ar-SA"/>
        </w:rPr>
        <w:t xml:space="preserve">k nr </w:t>
      </w:r>
      <w:r w:rsidR="00176004" w:rsidRPr="3C9F7E59">
        <w:rPr>
          <w:rFonts w:asciiTheme="minorHAnsi" w:eastAsia="Times New Roman" w:hAnsiTheme="minorHAnsi"/>
          <w:color w:val="000000" w:themeColor="text1"/>
          <w:lang w:eastAsia="ar-SA"/>
        </w:rPr>
        <w:t>5</w:t>
      </w:r>
      <w:r w:rsidRPr="3C9F7E59">
        <w:rPr>
          <w:rFonts w:asciiTheme="minorHAnsi" w:eastAsia="Times New Roman" w:hAnsiTheme="minorHAnsi"/>
          <w:color w:val="000000" w:themeColor="text1"/>
          <w:lang w:eastAsia="ar-SA"/>
        </w:rPr>
        <w:t xml:space="preserve"> do Umowy i zgodnie z harmonogramem wskazanym w tym Planie Komercjalizacji, </w:t>
      </w:r>
      <w:bookmarkStart w:id="563" w:name="_Hlk62591261"/>
      <w:ins w:id="564" w:author="Autor">
        <w:r w:rsidR="002D7766">
          <w:rPr>
            <w:rFonts w:asciiTheme="minorHAnsi" w:eastAsia="Times New Roman" w:hAnsiTheme="minorHAnsi"/>
            <w:color w:val="000000" w:themeColor="text1"/>
            <w:lang w:eastAsia="ar-SA"/>
          </w:rPr>
          <w:t>z zastrzeżeniem, że Wykonawca zobowiązuje się, że:</w:t>
        </w:r>
      </w:ins>
    </w:p>
    <w:p w14:paraId="485EF5D3" w14:textId="3685EF56" w:rsidR="00073168" w:rsidRDefault="002D7766" w:rsidP="00073168">
      <w:pPr>
        <w:pStyle w:val="Akapitzlist"/>
        <w:numPr>
          <w:ilvl w:val="2"/>
          <w:numId w:val="52"/>
        </w:numPr>
        <w:suppressAutoHyphens/>
        <w:spacing w:after="0" w:line="240" w:lineRule="auto"/>
        <w:ind w:left="1134" w:hanging="317"/>
        <w:jc w:val="both"/>
        <w:rPr>
          <w:ins w:id="565" w:author="Autor"/>
          <w:rFonts w:asciiTheme="minorHAnsi" w:eastAsia="Times New Roman" w:hAnsiTheme="minorHAnsi"/>
          <w:color w:val="000000" w:themeColor="text1"/>
          <w:lang w:eastAsia="ar-SA"/>
        </w:rPr>
      </w:pPr>
      <w:ins w:id="566" w:author="Autor">
        <w:r>
          <w:rPr>
            <w:rFonts w:asciiTheme="minorHAnsi" w:eastAsia="Times New Roman" w:hAnsiTheme="minorHAnsi"/>
            <w:color w:val="000000" w:themeColor="text1"/>
            <w:lang w:eastAsia="ar-SA"/>
          </w:rPr>
          <w:t xml:space="preserve">w terminie 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w:t>
        </w:r>
        <w:r w:rsidR="001856C4">
          <w:rPr>
            <w:rFonts w:asciiTheme="minorHAnsi" w:hAnsiTheme="minorHAnsi"/>
            <w:color w:val="000000" w:themeColor="text1"/>
          </w:rPr>
          <w:t xml:space="preserve">łącznie </w:t>
        </w:r>
        <w:r>
          <w:rPr>
            <w:rFonts w:asciiTheme="minorHAnsi" w:hAnsiTheme="minorHAnsi"/>
            <w:color w:val="000000" w:themeColor="text1"/>
          </w:rPr>
          <w:t>co najmniej 20% Kapitału Zwrotu Docelowego</w:t>
        </w:r>
        <w:r w:rsidR="00AA5C56">
          <w:rPr>
            <w:rFonts w:asciiTheme="minorHAnsi" w:hAnsiTheme="minorHAnsi"/>
            <w:color w:val="000000" w:themeColor="text1"/>
          </w:rPr>
          <w:t>,</w:t>
        </w:r>
        <w:r>
          <w:rPr>
            <w:rFonts w:asciiTheme="minorHAnsi" w:hAnsiTheme="minorHAnsi"/>
            <w:color w:val="000000" w:themeColor="text1"/>
          </w:rPr>
          <w:t xml:space="preserve">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sidR="00073168">
          <w:rPr>
            <w:rFonts w:asciiTheme="minorHAnsi" w:hAnsiTheme="minorHAnsi"/>
            <w:color w:val="000000" w:themeColor="text1"/>
          </w:rPr>
          <w:t>,</w:t>
        </w:r>
        <w:r>
          <w:rPr>
            <w:rFonts w:asciiTheme="minorHAnsi" w:hAnsiTheme="minorHAnsi"/>
            <w:color w:val="000000" w:themeColor="text1"/>
          </w:rPr>
          <w:t xml:space="preserve"> </w:t>
        </w:r>
        <w:r w:rsidR="00073168">
          <w:rPr>
            <w:rFonts w:asciiTheme="minorHAnsi" w:hAnsiTheme="minorHAnsi"/>
            <w:color w:val="000000" w:themeColor="text1"/>
          </w:rPr>
          <w:t xml:space="preserve">liczone dla </w:t>
        </w:r>
        <w:r w:rsidR="00A41C03">
          <w:rPr>
            <w:rFonts w:asciiTheme="minorHAnsi" w:hAnsiTheme="minorHAnsi"/>
            <w:color w:val="000000" w:themeColor="text1"/>
          </w:rPr>
          <w:t xml:space="preserve">wskazanej </w:t>
        </w:r>
        <w:r w:rsidR="00073168">
          <w:rPr>
            <w:rFonts w:asciiTheme="minorHAnsi" w:hAnsiTheme="minorHAnsi"/>
            <w:color w:val="000000" w:themeColor="text1"/>
          </w:rPr>
          <w:t>części Kapitału Zwrotu Docelowego przekazywanej NCBR</w:t>
        </w:r>
        <w:r w:rsidR="00073168"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sidR="00073168">
          <w:rPr>
            <w:rFonts w:asciiTheme="minorHAnsi" w:hAnsiTheme="minorHAnsi"/>
            <w:color w:val="000000" w:themeColor="text1"/>
          </w:rPr>
          <w:t>I</w:t>
        </w:r>
        <w:r w:rsidR="00073168" w:rsidRPr="008C1C3A">
          <w:rPr>
            <w:rFonts w:asciiTheme="minorHAnsi" w:hAnsiTheme="minorHAnsi"/>
            <w:color w:val="000000" w:themeColor="text1"/>
          </w:rPr>
          <w:t>II do dnia</w:t>
        </w:r>
        <w:r w:rsidR="00073168">
          <w:rPr>
            <w:rFonts w:asciiTheme="minorHAnsi" w:hAnsiTheme="minorHAnsi"/>
            <w:color w:val="000000" w:themeColor="text1"/>
          </w:rPr>
          <w:t xml:space="preserve"> zapłaty</w:t>
        </w:r>
        <w:r w:rsidR="003607F5">
          <w:rPr>
            <w:rFonts w:asciiTheme="minorHAnsi" w:hAnsiTheme="minorHAnsi"/>
            <w:color w:val="000000" w:themeColor="text1"/>
          </w:rPr>
          <w:t>,</w:t>
        </w:r>
        <w:r w:rsidR="001856C4">
          <w:rPr>
            <w:rFonts w:asciiTheme="minorHAnsi" w:hAnsiTheme="minorHAnsi"/>
            <w:color w:val="000000" w:themeColor="text1"/>
          </w:rPr>
          <w:t xml:space="preserve"> a gdy zapłata wskazanej części Kapitału Zwrotu Docelowego następuje również w częściach – liczone dla danej płatności częściowej,</w:t>
        </w:r>
      </w:ins>
    </w:p>
    <w:p w14:paraId="1C4F751D" w14:textId="78026532" w:rsidR="001856C4" w:rsidRDefault="001856C4" w:rsidP="001856C4">
      <w:pPr>
        <w:pStyle w:val="Akapitzlist"/>
        <w:numPr>
          <w:ilvl w:val="2"/>
          <w:numId w:val="52"/>
        </w:numPr>
        <w:suppressAutoHyphens/>
        <w:spacing w:after="0" w:line="240" w:lineRule="auto"/>
        <w:ind w:left="1134" w:hanging="317"/>
        <w:jc w:val="both"/>
        <w:rPr>
          <w:ins w:id="567" w:author="Autor"/>
          <w:rFonts w:asciiTheme="minorHAnsi" w:eastAsia="Times New Roman" w:hAnsiTheme="minorHAnsi"/>
          <w:color w:val="000000" w:themeColor="text1"/>
          <w:lang w:eastAsia="ar-SA"/>
        </w:rPr>
      </w:pPr>
      <w:ins w:id="568" w:author="Autor">
        <w:r>
          <w:rPr>
            <w:rFonts w:asciiTheme="minorHAnsi" w:eastAsia="Times New Roman" w:hAnsiTheme="minorHAnsi"/>
            <w:color w:val="000000" w:themeColor="text1"/>
            <w:lang w:eastAsia="ar-SA"/>
          </w:rPr>
          <w:t xml:space="preserve">w terminie 10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50%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ins>
    </w:p>
    <w:p w14:paraId="64159937" w14:textId="42F89AE2" w:rsidR="001856C4" w:rsidRDefault="001856C4" w:rsidP="001856C4">
      <w:pPr>
        <w:pStyle w:val="Akapitzlist"/>
        <w:numPr>
          <w:ilvl w:val="2"/>
          <w:numId w:val="52"/>
        </w:numPr>
        <w:suppressAutoHyphens/>
        <w:spacing w:after="0" w:line="240" w:lineRule="auto"/>
        <w:ind w:left="1134" w:hanging="317"/>
        <w:jc w:val="both"/>
        <w:rPr>
          <w:ins w:id="569" w:author="Autor"/>
          <w:rFonts w:asciiTheme="minorHAnsi" w:eastAsia="Times New Roman" w:hAnsiTheme="minorHAnsi"/>
          <w:color w:val="000000" w:themeColor="text1"/>
          <w:lang w:eastAsia="ar-SA"/>
        </w:rPr>
      </w:pPr>
      <w:ins w:id="570" w:author="Autor">
        <w:r>
          <w:rPr>
            <w:rFonts w:asciiTheme="minorHAnsi" w:eastAsia="Times New Roman" w:hAnsiTheme="minorHAnsi"/>
            <w:color w:val="000000" w:themeColor="text1"/>
            <w:lang w:eastAsia="ar-SA"/>
          </w:rPr>
          <w:t xml:space="preserve">w terminie 15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100%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ins>
    </w:p>
    <w:p w14:paraId="239E34A3" w14:textId="1548C48F" w:rsidR="002D7766" w:rsidRDefault="002D7766" w:rsidP="002D7766">
      <w:pPr>
        <w:pStyle w:val="Akapitzlist"/>
        <w:numPr>
          <w:ilvl w:val="2"/>
          <w:numId w:val="52"/>
        </w:numPr>
        <w:suppressAutoHyphens/>
        <w:spacing w:after="0" w:line="240" w:lineRule="auto"/>
        <w:ind w:left="1134" w:hanging="317"/>
        <w:jc w:val="both"/>
        <w:rPr>
          <w:ins w:id="571" w:author="Autor"/>
          <w:rFonts w:asciiTheme="minorHAnsi" w:eastAsia="Times New Roman" w:hAnsiTheme="minorHAnsi"/>
          <w:color w:val="000000" w:themeColor="text1"/>
          <w:lang w:eastAsia="ar-SA"/>
        </w:rPr>
      </w:pPr>
      <w:ins w:id="572" w:author="Autor">
        <w:r>
          <w:rPr>
            <w:rFonts w:asciiTheme="minorHAnsi" w:eastAsia="Times New Roman" w:hAnsiTheme="minorHAnsi"/>
            <w:color w:val="000000" w:themeColor="text1"/>
            <w:lang w:eastAsia="ar-SA"/>
          </w:rPr>
          <w:lastRenderedPageBreak/>
          <w:t>dla przykładu: jeśli Wykonawca w ramach Umowy uzyskał 1</w:t>
        </w:r>
        <w:r w:rsidR="001856C4">
          <w:rPr>
            <w:rFonts w:asciiTheme="minorHAnsi" w:eastAsia="Times New Roman" w:hAnsiTheme="minorHAnsi"/>
            <w:color w:val="000000" w:themeColor="text1"/>
            <w:lang w:eastAsia="ar-SA"/>
          </w:rPr>
          <w:t>5</w:t>
        </w:r>
        <w:r>
          <w:rPr>
            <w:rFonts w:asciiTheme="minorHAnsi" w:eastAsia="Times New Roman" w:hAnsiTheme="minorHAnsi"/>
            <w:color w:val="000000" w:themeColor="text1"/>
            <w:lang w:eastAsia="ar-SA"/>
          </w:rPr>
          <w:t> 000 000 złotych brutto</w:t>
        </w:r>
        <w:r w:rsidR="003626B2">
          <w:rPr>
            <w:rFonts w:asciiTheme="minorHAnsi" w:eastAsia="Times New Roman" w:hAnsiTheme="minorHAnsi"/>
            <w:color w:val="000000" w:themeColor="text1"/>
            <w:lang w:eastAsia="ar-SA"/>
          </w:rPr>
          <w:t xml:space="preserve">, </w:t>
        </w:r>
        <w:r>
          <w:rPr>
            <w:rFonts w:asciiTheme="minorHAnsi" w:eastAsia="Times New Roman" w:hAnsiTheme="minorHAnsi"/>
            <w:color w:val="000000" w:themeColor="text1"/>
            <w:lang w:eastAsia="ar-SA"/>
          </w:rPr>
          <w:t>zakończył realizację Prac B+R z Wynikiem Końcowym Pozytywnym oraz przekazuje środki NCBR w trzech transzach, to jest zobowiązany przekazać NCBR:</w:t>
        </w:r>
        <w:r>
          <w:rPr>
            <w:rFonts w:asciiTheme="minorHAnsi" w:eastAsia="Times New Roman" w:hAnsiTheme="minorHAnsi"/>
            <w:color w:val="000000" w:themeColor="text1"/>
            <w:lang w:eastAsia="ar-SA"/>
          </w:rPr>
          <w:tab/>
        </w:r>
      </w:ins>
    </w:p>
    <w:p w14:paraId="679EC11F" w14:textId="32D559F4" w:rsidR="00C31612" w:rsidRDefault="00C31612" w:rsidP="00C31612">
      <w:pPr>
        <w:pStyle w:val="Akapitzlist"/>
        <w:numPr>
          <w:ilvl w:val="3"/>
          <w:numId w:val="52"/>
        </w:numPr>
        <w:suppressAutoHyphens/>
        <w:spacing w:after="0" w:line="240" w:lineRule="auto"/>
        <w:ind w:left="1843"/>
        <w:jc w:val="both"/>
        <w:rPr>
          <w:ins w:id="573" w:author="Autor"/>
          <w:rFonts w:asciiTheme="minorHAnsi" w:eastAsia="Times New Roman" w:hAnsiTheme="minorHAnsi"/>
          <w:color w:val="000000" w:themeColor="text1"/>
          <w:lang w:eastAsia="ar-SA"/>
        </w:rPr>
      </w:pPr>
      <w:ins w:id="574" w:author="Autor">
        <w:r>
          <w:rPr>
            <w:rFonts w:asciiTheme="minorHAnsi" w:eastAsia="Times New Roman" w:hAnsiTheme="minorHAnsi"/>
            <w:color w:val="000000" w:themeColor="text1"/>
            <w:lang w:eastAsia="ar-SA"/>
          </w:rPr>
          <w:t xml:space="preserve">po upływie 5 lat: </w:t>
        </w:r>
        <w:r w:rsidR="001150A5">
          <w:rPr>
            <w:rFonts w:asciiTheme="minorHAnsi" w:eastAsia="Times New Roman" w:hAnsiTheme="minorHAnsi"/>
            <w:color w:val="000000" w:themeColor="text1"/>
            <w:lang w:eastAsia="ar-SA"/>
          </w:rPr>
          <w:t>3 150</w:t>
        </w:r>
        <w:r>
          <w:rPr>
            <w:rFonts w:asciiTheme="minorHAnsi" w:eastAsia="Times New Roman" w:hAnsiTheme="minorHAnsi"/>
            <w:color w:val="000000" w:themeColor="text1"/>
            <w:lang w:eastAsia="ar-SA"/>
          </w:rPr>
          <w:t> 000 złotych (20%*1</w:t>
        </w:r>
        <w:r w:rsidR="001150A5">
          <w:rPr>
            <w:rFonts w:asciiTheme="minorHAnsi" w:eastAsia="Times New Roman" w:hAnsiTheme="minorHAnsi"/>
            <w:color w:val="000000" w:themeColor="text1"/>
            <w:lang w:eastAsia="ar-SA"/>
          </w:rPr>
          <w:t>0</w:t>
        </w:r>
        <w:r>
          <w:rPr>
            <w:rFonts w:asciiTheme="minorHAnsi" w:eastAsia="Times New Roman" w:hAnsiTheme="minorHAnsi"/>
            <w:color w:val="000000" w:themeColor="text1"/>
            <w:lang w:eastAsia="ar-SA"/>
          </w:rPr>
          <w:t>5%*1</w:t>
        </w:r>
        <w:r w:rsidR="001150A5">
          <w:rPr>
            <w:rFonts w:asciiTheme="minorHAnsi" w:eastAsia="Times New Roman" w:hAnsiTheme="minorHAnsi"/>
            <w:color w:val="000000" w:themeColor="text1"/>
            <w:lang w:eastAsia="ar-SA"/>
          </w:rPr>
          <w:t>5</w:t>
        </w:r>
        <w:r>
          <w:rPr>
            <w:rFonts w:asciiTheme="minorHAnsi" w:eastAsia="Times New Roman" w:hAnsiTheme="minorHAnsi"/>
            <w:color w:val="000000" w:themeColor="text1"/>
            <w:lang w:eastAsia="ar-SA"/>
          </w:rPr>
          <w:t xml:space="preserve"> 000 000 zł) [20% Kapitału Zwrotu Docelowego] powiększone o odsetki ustawowe od kwoty </w:t>
        </w:r>
        <w:r w:rsidR="001150A5">
          <w:rPr>
            <w:rFonts w:asciiTheme="minorHAnsi" w:eastAsia="Times New Roman" w:hAnsiTheme="minorHAnsi"/>
            <w:color w:val="000000" w:themeColor="text1"/>
            <w:lang w:eastAsia="ar-SA"/>
          </w:rPr>
          <w:t xml:space="preserve">3 150 000 </w:t>
        </w:r>
        <w:r>
          <w:rPr>
            <w:rFonts w:asciiTheme="minorHAnsi" w:eastAsia="Times New Roman" w:hAnsiTheme="minorHAnsi"/>
            <w:color w:val="000000" w:themeColor="text1"/>
            <w:lang w:eastAsia="ar-SA"/>
          </w:rPr>
          <w:t>złotych naliczane od dnia otrzymania Wyniku Końcowego Pozytywnego do dnia zapłaty</w:t>
        </w:r>
        <w:r w:rsidR="00FD1F67">
          <w:rPr>
            <w:rFonts w:asciiTheme="minorHAnsi" w:eastAsia="Times New Roman" w:hAnsiTheme="minorHAnsi"/>
            <w:color w:val="000000" w:themeColor="text1"/>
            <w:lang w:eastAsia="ar-SA"/>
          </w:rPr>
          <w:t xml:space="preserve"> [tj. za 5 lat]</w:t>
        </w:r>
        <w:r>
          <w:rPr>
            <w:rFonts w:asciiTheme="minorHAnsi" w:eastAsia="Times New Roman" w:hAnsiTheme="minorHAnsi"/>
            <w:color w:val="000000" w:themeColor="text1"/>
            <w:lang w:eastAsia="ar-SA"/>
          </w:rPr>
          <w:t>,</w:t>
        </w:r>
      </w:ins>
    </w:p>
    <w:p w14:paraId="5063AE02" w14:textId="02D0FD0A" w:rsidR="00C31612" w:rsidRDefault="00C31612" w:rsidP="00C31612">
      <w:pPr>
        <w:pStyle w:val="Akapitzlist"/>
        <w:numPr>
          <w:ilvl w:val="3"/>
          <w:numId w:val="52"/>
        </w:numPr>
        <w:suppressAutoHyphens/>
        <w:spacing w:after="0" w:line="240" w:lineRule="auto"/>
        <w:ind w:left="1843"/>
        <w:jc w:val="both"/>
        <w:rPr>
          <w:ins w:id="575" w:author="Autor"/>
          <w:rFonts w:asciiTheme="minorHAnsi" w:eastAsia="Times New Roman" w:hAnsiTheme="minorHAnsi"/>
          <w:color w:val="000000" w:themeColor="text1"/>
          <w:lang w:eastAsia="ar-SA"/>
        </w:rPr>
      </w:pPr>
      <w:ins w:id="576" w:author="Autor">
        <w:r>
          <w:rPr>
            <w:rFonts w:asciiTheme="minorHAnsi" w:eastAsia="Times New Roman" w:hAnsiTheme="minorHAnsi"/>
            <w:color w:val="000000" w:themeColor="text1"/>
            <w:lang w:eastAsia="ar-SA"/>
          </w:rPr>
          <w:t xml:space="preserve">po upływie 10 lat: dalsze względem ppkt i. </w:t>
        </w:r>
        <w:r w:rsidR="004B2534">
          <w:rPr>
            <w:rFonts w:asciiTheme="minorHAnsi" w:eastAsia="Times New Roman" w:hAnsiTheme="minorHAnsi"/>
            <w:color w:val="000000" w:themeColor="text1"/>
            <w:lang w:eastAsia="ar-SA"/>
          </w:rPr>
          <w:t>4 725</w:t>
        </w:r>
        <w:r>
          <w:rPr>
            <w:rFonts w:asciiTheme="minorHAnsi" w:eastAsia="Times New Roman" w:hAnsiTheme="minorHAnsi"/>
            <w:color w:val="000000" w:themeColor="text1"/>
            <w:lang w:eastAsia="ar-SA"/>
          </w:rPr>
          <w:t xml:space="preserve"> 000 złotych ((50%-20%)*1</w:t>
        </w:r>
        <w:r w:rsidR="004B2534">
          <w:rPr>
            <w:rFonts w:asciiTheme="minorHAnsi" w:eastAsia="Times New Roman" w:hAnsiTheme="minorHAnsi"/>
            <w:color w:val="000000" w:themeColor="text1"/>
            <w:lang w:eastAsia="ar-SA"/>
          </w:rPr>
          <w:t>0</w:t>
        </w:r>
        <w:r>
          <w:rPr>
            <w:rFonts w:asciiTheme="minorHAnsi" w:eastAsia="Times New Roman" w:hAnsiTheme="minorHAnsi"/>
            <w:color w:val="000000" w:themeColor="text1"/>
            <w:lang w:eastAsia="ar-SA"/>
          </w:rPr>
          <w:t>5%*1</w:t>
        </w:r>
        <w:r w:rsidR="004B2534">
          <w:rPr>
            <w:rFonts w:asciiTheme="minorHAnsi" w:eastAsia="Times New Roman" w:hAnsiTheme="minorHAnsi"/>
            <w:color w:val="000000" w:themeColor="text1"/>
            <w:lang w:eastAsia="ar-SA"/>
          </w:rPr>
          <w:t>5</w:t>
        </w:r>
        <w:r>
          <w:rPr>
            <w:rFonts w:asciiTheme="minorHAnsi" w:eastAsia="Times New Roman" w:hAnsiTheme="minorHAnsi"/>
            <w:color w:val="000000" w:themeColor="text1"/>
            <w:lang w:eastAsia="ar-SA"/>
          </w:rPr>
          <w:t> 000 000 zł) [kw</w:t>
        </w:r>
        <w:r w:rsidRPr="00F65508">
          <w:rPr>
            <w:rFonts w:asciiTheme="minorHAnsi" w:eastAsia="Times New Roman" w:hAnsiTheme="minorHAnsi"/>
            <w:color w:val="000000" w:themeColor="text1"/>
            <w:lang w:eastAsia="ar-SA"/>
          </w:rPr>
          <w:t>ota potrzebna do osiągniecia łącznego progu 50% Kapitału Zwrotu Docelowego</w:t>
        </w:r>
        <w:r>
          <w:rPr>
            <w:rFonts w:asciiTheme="minorHAnsi" w:eastAsia="Times New Roman" w:hAnsiTheme="minorHAnsi"/>
            <w:color w:val="000000" w:themeColor="text1"/>
            <w:lang w:eastAsia="ar-SA"/>
          </w:rPr>
          <w:t xml:space="preserve">] powiększone o odsetki ustawowe od kwoty </w:t>
        </w:r>
        <w:r w:rsidR="004B2534">
          <w:rPr>
            <w:rFonts w:asciiTheme="minorHAnsi" w:eastAsia="Times New Roman" w:hAnsiTheme="minorHAnsi"/>
            <w:color w:val="000000" w:themeColor="text1"/>
            <w:lang w:eastAsia="ar-SA"/>
          </w:rPr>
          <w:t xml:space="preserve">4 725 000 złotych </w:t>
        </w:r>
        <w:r>
          <w:rPr>
            <w:rFonts w:asciiTheme="minorHAnsi" w:eastAsia="Times New Roman" w:hAnsiTheme="minorHAnsi"/>
            <w:color w:val="000000" w:themeColor="text1"/>
            <w:lang w:eastAsia="ar-SA"/>
          </w:rPr>
          <w:t>naliczane od dnia otrzymania Wyniku Końcowego Pozytywnego do dnia zapłaty</w:t>
        </w:r>
        <w:r w:rsidR="00FD1F67">
          <w:rPr>
            <w:rFonts w:asciiTheme="minorHAnsi" w:eastAsia="Times New Roman" w:hAnsiTheme="minorHAnsi"/>
            <w:color w:val="000000" w:themeColor="text1"/>
            <w:lang w:eastAsia="ar-SA"/>
          </w:rPr>
          <w:t xml:space="preserve"> [tj. za 10 lat]</w:t>
        </w:r>
        <w:r>
          <w:rPr>
            <w:rFonts w:asciiTheme="minorHAnsi" w:eastAsia="Times New Roman" w:hAnsiTheme="minorHAnsi"/>
            <w:color w:val="000000" w:themeColor="text1"/>
            <w:lang w:eastAsia="ar-SA"/>
          </w:rPr>
          <w:t>,</w:t>
        </w:r>
      </w:ins>
    </w:p>
    <w:p w14:paraId="2CD76498" w14:textId="212D9E37" w:rsidR="00AC1BE7" w:rsidRDefault="00C31612" w:rsidP="197F605A">
      <w:pPr>
        <w:pStyle w:val="Akapitzlist"/>
        <w:numPr>
          <w:ilvl w:val="3"/>
          <w:numId w:val="52"/>
        </w:numPr>
        <w:suppressAutoHyphens/>
        <w:spacing w:after="0" w:line="240" w:lineRule="auto"/>
        <w:ind w:left="1843"/>
        <w:jc w:val="both"/>
        <w:rPr>
          <w:ins w:id="577" w:author="Autor"/>
          <w:rFonts w:asciiTheme="minorHAnsi" w:eastAsia="Times New Roman" w:hAnsiTheme="minorHAnsi"/>
          <w:color w:val="000000" w:themeColor="text1"/>
          <w:lang w:eastAsia="ar-SA"/>
        </w:rPr>
      </w:pPr>
      <w:ins w:id="578" w:author="Autor">
        <w:r w:rsidRPr="643528BF">
          <w:rPr>
            <w:rFonts w:asciiTheme="minorHAnsi" w:eastAsia="Times New Roman" w:hAnsiTheme="minorHAnsi"/>
            <w:color w:val="000000" w:themeColor="text1"/>
            <w:lang w:eastAsia="ar-SA"/>
          </w:rPr>
          <w:t xml:space="preserve">po upływie 15 lat: dalsze względem ppkt i. oraz ii. </w:t>
        </w:r>
        <w:r w:rsidR="00CF5391" w:rsidRPr="643528BF">
          <w:rPr>
            <w:rFonts w:asciiTheme="minorHAnsi" w:eastAsia="Times New Roman" w:hAnsiTheme="minorHAnsi"/>
            <w:color w:val="000000" w:themeColor="text1"/>
            <w:lang w:eastAsia="ar-SA"/>
          </w:rPr>
          <w:t>7 875</w:t>
        </w:r>
        <w:r w:rsidRPr="643528BF">
          <w:rPr>
            <w:rFonts w:asciiTheme="minorHAnsi" w:eastAsia="Times New Roman" w:hAnsiTheme="minorHAnsi"/>
            <w:color w:val="000000" w:themeColor="text1"/>
            <w:lang w:eastAsia="ar-SA"/>
          </w:rPr>
          <w:t xml:space="preserve"> 000 złotych ((100%-30%-20%)*1</w:t>
        </w:r>
        <w:r w:rsidR="00CF5391" w:rsidRPr="643528BF">
          <w:rPr>
            <w:rFonts w:asciiTheme="minorHAnsi" w:eastAsia="Times New Roman" w:hAnsiTheme="minorHAnsi"/>
            <w:color w:val="000000" w:themeColor="text1"/>
            <w:lang w:eastAsia="ar-SA"/>
          </w:rPr>
          <w:t>0</w:t>
        </w:r>
        <w:r w:rsidRPr="643528BF">
          <w:rPr>
            <w:rFonts w:asciiTheme="minorHAnsi" w:eastAsia="Times New Roman" w:hAnsiTheme="minorHAnsi"/>
            <w:color w:val="000000" w:themeColor="text1"/>
            <w:lang w:eastAsia="ar-SA"/>
          </w:rPr>
          <w:t>5%*1</w:t>
        </w:r>
        <w:r w:rsidR="00CF5391" w:rsidRPr="643528BF">
          <w:rPr>
            <w:rFonts w:asciiTheme="minorHAnsi" w:eastAsia="Times New Roman" w:hAnsiTheme="minorHAnsi"/>
            <w:color w:val="000000" w:themeColor="text1"/>
            <w:lang w:eastAsia="ar-SA"/>
          </w:rPr>
          <w:t>5</w:t>
        </w:r>
        <w:r w:rsidRPr="643528BF">
          <w:rPr>
            <w:rFonts w:asciiTheme="minorHAnsi" w:eastAsia="Times New Roman" w:hAnsiTheme="minorHAnsi"/>
            <w:color w:val="000000" w:themeColor="text1"/>
            <w:lang w:eastAsia="ar-SA"/>
          </w:rPr>
          <w:t xml:space="preserve"> 000 000 zł) [kwota potrzebna do osiągniecia łącznego progu 100% Kapitału Zwrotu Docelowego 100%] powiększone o odsetki ustawowe od kwoty </w:t>
        </w:r>
        <w:r w:rsidR="00AB6494" w:rsidRPr="643528BF">
          <w:rPr>
            <w:rFonts w:asciiTheme="minorHAnsi" w:eastAsia="Times New Roman" w:hAnsiTheme="minorHAnsi"/>
            <w:color w:val="000000" w:themeColor="text1"/>
            <w:lang w:eastAsia="ar-SA"/>
          </w:rPr>
          <w:t>7 875 000 złotych</w:t>
        </w:r>
        <w:r w:rsidRPr="643528BF">
          <w:rPr>
            <w:rFonts w:asciiTheme="minorHAnsi" w:eastAsia="Times New Roman" w:hAnsiTheme="minorHAnsi"/>
            <w:color w:val="000000" w:themeColor="text1"/>
            <w:lang w:eastAsia="ar-SA"/>
          </w:rPr>
          <w:t xml:space="preserve"> naliczane od dnia otrzymania Wyniku Końcowego Pozytywnego do dnia zapłaty</w:t>
        </w:r>
        <w:r w:rsidR="00FD1F67" w:rsidRPr="643528BF">
          <w:rPr>
            <w:rFonts w:asciiTheme="minorHAnsi" w:eastAsia="Times New Roman" w:hAnsiTheme="minorHAnsi"/>
            <w:color w:val="000000" w:themeColor="text1"/>
            <w:lang w:eastAsia="ar-SA"/>
          </w:rPr>
          <w:t xml:space="preserve"> [tj. za 15 lat]</w:t>
        </w:r>
        <w:r w:rsidR="002D7766" w:rsidRPr="643528BF">
          <w:rPr>
            <w:rFonts w:asciiTheme="minorHAnsi" w:eastAsia="Times New Roman" w:hAnsiTheme="minorHAnsi"/>
            <w:color w:val="000000" w:themeColor="text1"/>
            <w:lang w:eastAsia="ar-SA"/>
          </w:rPr>
          <w:t>;</w:t>
        </w:r>
        <w:bookmarkEnd w:id="563"/>
        <w:del w:id="579" w:author="Autor">
          <w:r w:rsidRPr="001C4700" w:rsidDel="00C31612">
            <w:rPr>
              <w:rFonts w:asciiTheme="minorHAnsi" w:eastAsia="Times New Roman" w:hAnsiTheme="minorHAnsi"/>
              <w:color w:val="000000" w:themeColor="text1"/>
              <w:lang w:eastAsia="ar-SA"/>
              <w:rPrChange w:id="580" w:author="Autor">
                <w:rPr>
                  <w:lang w:eastAsia="ar-SA"/>
                </w:rPr>
              </w:rPrChange>
            </w:rPr>
            <w:delText xml:space="preserve">z zastrzeżeniem, że </w:delText>
          </w:r>
          <w:bookmarkStart w:id="581" w:name="_Hlk61724887"/>
          <w:r w:rsidRPr="001C4700" w:rsidDel="00C31612">
            <w:rPr>
              <w:rFonts w:asciiTheme="minorHAnsi" w:eastAsia="Times New Roman" w:hAnsiTheme="minorHAnsi"/>
              <w:color w:val="000000" w:themeColor="text1"/>
              <w:lang w:eastAsia="ar-SA"/>
              <w:rPrChange w:id="582" w:author="Autor">
                <w:rPr>
                  <w:lang w:eastAsia="ar-SA"/>
                </w:rPr>
              </w:rPrChange>
            </w:rPr>
            <w:delText xml:space="preserve">w okresie pierwszych pięciu lat realizacji Planu Komercjalizacji Wykonawca jest zobowiązany przekazać NCBR co najmniej 350% kwoty </w:delText>
          </w:r>
          <w:bookmarkEnd w:id="581"/>
          <w:r w:rsidRPr="001C4700" w:rsidDel="00C31612">
            <w:rPr>
              <w:rFonts w:asciiTheme="minorHAnsi" w:eastAsia="Times New Roman" w:hAnsiTheme="minorHAnsi"/>
              <w:color w:val="000000" w:themeColor="text1"/>
              <w:lang w:eastAsia="ar-SA"/>
              <w:rPrChange w:id="583" w:author="Autor">
                <w:rPr>
                  <w:lang w:eastAsia="ar-SA"/>
                </w:rPr>
              </w:rPrChange>
            </w:rPr>
            <w:delText xml:space="preserve">wskazanej w </w:delText>
          </w:r>
          <w:r w:rsidR="00AC1BE7" w:rsidRPr="001C4700" w:rsidDel="002D7766">
            <w:rPr>
              <w:rFonts w:asciiTheme="minorHAnsi" w:eastAsia="Times New Roman" w:hAnsiTheme="minorHAnsi"/>
              <w:color w:val="000000" w:themeColor="text1"/>
              <w:lang w:eastAsia="ar-SA"/>
              <w:rPrChange w:id="584" w:author="Autor">
                <w:rPr>
                  <w:lang w:eastAsia="ar-SA"/>
                </w:rPr>
              </w:rPrChange>
            </w:rPr>
            <w:fldChar w:fldCharType="begin"/>
          </w:r>
          <w:r w:rsidR="00AC1BE7" w:rsidRPr="001C4700" w:rsidDel="002D7766">
            <w:rPr>
              <w:rFonts w:asciiTheme="minorHAnsi" w:eastAsia="Times New Roman" w:hAnsiTheme="minorHAnsi"/>
              <w:color w:val="000000" w:themeColor="text1"/>
              <w:lang w:eastAsia="ar-SA"/>
              <w:rPrChange w:id="585" w:author="Autor">
                <w:rPr>
                  <w:lang w:eastAsia="ar-SA"/>
                </w:rPr>
              </w:rPrChange>
            </w:rPr>
            <w:delInstrText xml:space="preserve"> REF _Ref509404122 \n \h </w:delInstrText>
          </w:r>
        </w:del>
      </w:ins>
      <w:del w:id="586" w:author="Autor">
        <w:r w:rsidRPr="643528BF">
          <w:rPr>
            <w:rFonts w:asciiTheme="minorHAnsi" w:eastAsia="Times New Roman" w:hAnsiTheme="minorHAnsi"/>
            <w:color w:val="000000" w:themeColor="text1"/>
            <w:lang w:eastAsia="ar-SA"/>
          </w:rPr>
          <w:delInstrText xml:space="preserve"> \* MERGEFORMAT </w:delInstrText>
        </w:r>
        <w:r w:rsidR="00AC1BE7" w:rsidRPr="001C4700" w:rsidDel="002D7766">
          <w:rPr>
            <w:rFonts w:asciiTheme="minorHAnsi" w:eastAsia="Times New Roman" w:hAnsiTheme="minorHAnsi"/>
            <w:color w:val="000000" w:themeColor="text1"/>
            <w:lang w:eastAsia="ar-SA"/>
            <w:rPrChange w:id="587" w:author="Autor">
              <w:rPr>
                <w:rFonts w:asciiTheme="minorHAnsi" w:eastAsia="Times New Roman" w:hAnsiTheme="minorHAnsi"/>
                <w:color w:val="000000" w:themeColor="text1"/>
                <w:lang w:eastAsia="ar-SA"/>
              </w:rPr>
            </w:rPrChange>
          </w:rPr>
        </w:r>
      </w:del>
      <w:ins w:id="588" w:author="Autor">
        <w:del w:id="589" w:author="Autor">
          <w:r w:rsidR="00AC1BE7" w:rsidRPr="001C4700" w:rsidDel="002D7766">
            <w:rPr>
              <w:rFonts w:asciiTheme="minorHAnsi" w:eastAsia="Times New Roman" w:hAnsiTheme="minorHAnsi"/>
              <w:color w:val="000000" w:themeColor="text1"/>
              <w:lang w:eastAsia="ar-SA"/>
              <w:rPrChange w:id="590" w:author="Autor">
                <w:rPr>
                  <w:lang w:eastAsia="ar-SA"/>
                </w:rPr>
              </w:rPrChange>
            </w:rPr>
            <w:fldChar w:fldCharType="separate"/>
          </w:r>
          <w:r w:rsidRPr="001C4700" w:rsidDel="00C31612">
            <w:rPr>
              <w:rFonts w:asciiTheme="minorHAnsi" w:eastAsia="Times New Roman" w:hAnsiTheme="minorHAnsi"/>
              <w:color w:val="000000" w:themeColor="text1"/>
              <w:lang w:eastAsia="ar-SA"/>
              <w:rPrChange w:id="591" w:author="Autor">
                <w:rPr>
                  <w:lang w:eastAsia="ar-SA"/>
                </w:rPr>
              </w:rPrChange>
            </w:rPr>
            <w:delText>ART. 29</w:delText>
          </w:r>
          <w:r w:rsidR="00AC1BE7" w:rsidRPr="001C4700" w:rsidDel="002D7766">
            <w:rPr>
              <w:rFonts w:asciiTheme="minorHAnsi" w:eastAsia="Times New Roman" w:hAnsiTheme="minorHAnsi"/>
              <w:color w:val="000000" w:themeColor="text1"/>
              <w:lang w:eastAsia="ar-SA"/>
              <w:rPrChange w:id="592" w:author="Autor">
                <w:rPr>
                  <w:lang w:eastAsia="ar-SA"/>
                </w:rPr>
              </w:rPrChange>
            </w:rPr>
            <w:fldChar w:fldCharType="end"/>
          </w:r>
          <w:r w:rsidRPr="001C4700" w:rsidDel="00C31612">
            <w:rPr>
              <w:rFonts w:asciiTheme="minorHAnsi" w:eastAsia="Times New Roman" w:hAnsiTheme="minorHAnsi"/>
              <w:color w:val="000000" w:themeColor="text1"/>
              <w:lang w:eastAsia="ar-SA"/>
              <w:rPrChange w:id="593" w:author="Autor">
                <w:rPr>
                  <w:lang w:eastAsia="ar-SA"/>
                </w:rPr>
              </w:rPrChange>
            </w:rPr>
            <w:delText xml:space="preserve"> </w:delText>
          </w:r>
          <w:r w:rsidR="00AC1BE7" w:rsidRPr="001C4700" w:rsidDel="002D7766">
            <w:rPr>
              <w:rFonts w:asciiTheme="minorHAnsi" w:eastAsia="Times New Roman" w:hAnsiTheme="minorHAnsi"/>
              <w:color w:val="000000" w:themeColor="text1"/>
              <w:lang w:eastAsia="ar-SA"/>
              <w:rPrChange w:id="594" w:author="Autor">
                <w:rPr>
                  <w:lang w:eastAsia="ar-SA"/>
                </w:rPr>
              </w:rPrChange>
            </w:rPr>
            <w:fldChar w:fldCharType="begin"/>
          </w:r>
          <w:r w:rsidR="00AC1BE7" w:rsidRPr="001C4700" w:rsidDel="002D7766">
            <w:rPr>
              <w:rFonts w:asciiTheme="minorHAnsi" w:eastAsia="Times New Roman" w:hAnsiTheme="minorHAnsi"/>
              <w:color w:val="000000" w:themeColor="text1"/>
              <w:lang w:eastAsia="ar-SA"/>
              <w:rPrChange w:id="595" w:author="Autor">
                <w:rPr>
                  <w:lang w:eastAsia="ar-SA"/>
                </w:rPr>
              </w:rPrChange>
            </w:rPr>
            <w:delInstrText xml:space="preserve"> REF _Ref42452713 \n \h </w:delInstrText>
          </w:r>
        </w:del>
      </w:ins>
      <w:del w:id="596" w:author="Autor">
        <w:r w:rsidRPr="643528BF">
          <w:rPr>
            <w:rFonts w:asciiTheme="minorHAnsi" w:eastAsia="Times New Roman" w:hAnsiTheme="minorHAnsi"/>
            <w:color w:val="000000" w:themeColor="text1"/>
            <w:lang w:eastAsia="ar-SA"/>
          </w:rPr>
          <w:delInstrText xml:space="preserve"> \* MERGEFORMAT </w:delInstrText>
        </w:r>
        <w:r w:rsidR="00AC1BE7" w:rsidRPr="001C4700" w:rsidDel="002D7766">
          <w:rPr>
            <w:rFonts w:asciiTheme="minorHAnsi" w:eastAsia="Times New Roman" w:hAnsiTheme="minorHAnsi"/>
            <w:color w:val="000000" w:themeColor="text1"/>
            <w:lang w:eastAsia="ar-SA"/>
            <w:rPrChange w:id="597" w:author="Autor">
              <w:rPr>
                <w:rFonts w:asciiTheme="minorHAnsi" w:eastAsia="Times New Roman" w:hAnsiTheme="minorHAnsi"/>
                <w:color w:val="000000" w:themeColor="text1"/>
                <w:lang w:eastAsia="ar-SA"/>
              </w:rPr>
            </w:rPrChange>
          </w:rPr>
        </w:r>
      </w:del>
      <w:ins w:id="598" w:author="Autor">
        <w:del w:id="599" w:author="Autor">
          <w:r w:rsidR="00AC1BE7" w:rsidRPr="001C4700" w:rsidDel="002D7766">
            <w:rPr>
              <w:rFonts w:asciiTheme="minorHAnsi" w:eastAsia="Times New Roman" w:hAnsiTheme="minorHAnsi"/>
              <w:color w:val="000000" w:themeColor="text1"/>
              <w:lang w:eastAsia="ar-SA"/>
              <w:rPrChange w:id="600" w:author="Autor">
                <w:rPr>
                  <w:lang w:eastAsia="ar-SA"/>
                </w:rPr>
              </w:rPrChange>
            </w:rPr>
            <w:fldChar w:fldCharType="separate"/>
          </w:r>
          <w:r w:rsidRPr="001C4700" w:rsidDel="00C31612">
            <w:rPr>
              <w:rFonts w:asciiTheme="minorHAnsi" w:eastAsia="Times New Roman" w:hAnsiTheme="minorHAnsi"/>
              <w:color w:val="000000" w:themeColor="text1"/>
              <w:lang w:eastAsia="ar-SA"/>
              <w:rPrChange w:id="601" w:author="Autor">
                <w:rPr>
                  <w:lang w:eastAsia="ar-SA"/>
                </w:rPr>
              </w:rPrChange>
            </w:rPr>
            <w:delText>§6</w:delText>
          </w:r>
          <w:r w:rsidR="00AC1BE7" w:rsidRPr="001C4700" w:rsidDel="002D7766">
            <w:rPr>
              <w:rFonts w:asciiTheme="minorHAnsi" w:eastAsia="Times New Roman" w:hAnsiTheme="minorHAnsi"/>
              <w:color w:val="000000" w:themeColor="text1"/>
              <w:lang w:eastAsia="ar-SA"/>
              <w:rPrChange w:id="602" w:author="Autor">
                <w:rPr>
                  <w:lang w:eastAsia="ar-SA"/>
                </w:rPr>
              </w:rPrChange>
            </w:rPr>
            <w:fldChar w:fldCharType="end"/>
          </w:r>
          <w:r w:rsidRPr="001C4700" w:rsidDel="00C31612">
            <w:rPr>
              <w:rFonts w:asciiTheme="minorHAnsi" w:eastAsia="Times New Roman" w:hAnsiTheme="minorHAnsi"/>
              <w:color w:val="000000" w:themeColor="text1"/>
              <w:lang w:eastAsia="ar-SA"/>
              <w:rPrChange w:id="603" w:author="Autor">
                <w:rPr>
                  <w:lang w:eastAsia="ar-SA"/>
                </w:rPr>
              </w:rPrChange>
            </w:rPr>
            <w:delText xml:space="preserve"> akapit drugi trzeci lit. </w:delText>
          </w:r>
          <w:r w:rsidR="00AC1BE7" w:rsidRPr="001C4700" w:rsidDel="002D7766">
            <w:rPr>
              <w:rFonts w:asciiTheme="minorHAnsi" w:eastAsia="Times New Roman" w:hAnsiTheme="minorHAnsi"/>
              <w:color w:val="000000" w:themeColor="text1"/>
              <w:lang w:eastAsia="ar-SA"/>
              <w:rPrChange w:id="604" w:author="Autor">
                <w:rPr>
                  <w:lang w:eastAsia="ar-SA"/>
                </w:rPr>
              </w:rPrChange>
            </w:rPr>
            <w:fldChar w:fldCharType="begin"/>
          </w:r>
          <w:r w:rsidR="00AC1BE7" w:rsidRPr="001C4700" w:rsidDel="002D7766">
            <w:rPr>
              <w:rFonts w:asciiTheme="minorHAnsi" w:eastAsia="Times New Roman" w:hAnsiTheme="minorHAnsi"/>
              <w:color w:val="000000" w:themeColor="text1"/>
              <w:lang w:eastAsia="ar-SA"/>
              <w:rPrChange w:id="605" w:author="Autor">
                <w:rPr>
                  <w:lang w:eastAsia="ar-SA"/>
                </w:rPr>
              </w:rPrChange>
            </w:rPr>
            <w:delInstrText xml:space="preserve"> REF _Ref61724834 \n \h </w:delInstrText>
          </w:r>
        </w:del>
      </w:ins>
      <w:del w:id="606" w:author="Autor">
        <w:r w:rsidRPr="643528BF">
          <w:rPr>
            <w:rFonts w:asciiTheme="minorHAnsi" w:eastAsia="Times New Roman" w:hAnsiTheme="minorHAnsi"/>
            <w:color w:val="000000" w:themeColor="text1"/>
            <w:lang w:eastAsia="ar-SA"/>
          </w:rPr>
          <w:delInstrText xml:space="preserve"> \* MERGEFORMAT </w:delInstrText>
        </w:r>
        <w:r w:rsidR="00AC1BE7" w:rsidRPr="001C4700" w:rsidDel="002D7766">
          <w:rPr>
            <w:rFonts w:asciiTheme="minorHAnsi" w:eastAsia="Times New Roman" w:hAnsiTheme="minorHAnsi"/>
            <w:color w:val="000000" w:themeColor="text1"/>
            <w:lang w:eastAsia="ar-SA"/>
            <w:rPrChange w:id="607" w:author="Autor">
              <w:rPr>
                <w:rFonts w:asciiTheme="minorHAnsi" w:eastAsia="Times New Roman" w:hAnsiTheme="minorHAnsi"/>
                <w:color w:val="000000" w:themeColor="text1"/>
                <w:lang w:eastAsia="ar-SA"/>
              </w:rPr>
            </w:rPrChange>
          </w:rPr>
        </w:r>
      </w:del>
      <w:ins w:id="608" w:author="Autor">
        <w:del w:id="609" w:author="Autor">
          <w:r w:rsidR="00AC1BE7" w:rsidRPr="001C4700" w:rsidDel="002D7766">
            <w:rPr>
              <w:rFonts w:asciiTheme="minorHAnsi" w:eastAsia="Times New Roman" w:hAnsiTheme="minorHAnsi"/>
              <w:color w:val="000000" w:themeColor="text1"/>
              <w:lang w:eastAsia="ar-SA"/>
              <w:rPrChange w:id="610" w:author="Autor">
                <w:rPr>
                  <w:lang w:eastAsia="ar-SA"/>
                </w:rPr>
              </w:rPrChange>
            </w:rPr>
            <w:fldChar w:fldCharType="separate"/>
          </w:r>
          <w:r w:rsidRPr="001C4700" w:rsidDel="00C31612">
            <w:rPr>
              <w:rFonts w:asciiTheme="minorHAnsi" w:eastAsia="Times New Roman" w:hAnsiTheme="minorHAnsi"/>
              <w:color w:val="000000" w:themeColor="text1"/>
              <w:lang w:eastAsia="ar-SA"/>
              <w:rPrChange w:id="611" w:author="Autor">
                <w:rPr>
                  <w:lang w:eastAsia="ar-SA"/>
                </w:rPr>
              </w:rPrChange>
            </w:rPr>
            <w:delText>b</w:delText>
          </w:r>
          <w:r w:rsidR="00AC1BE7" w:rsidRPr="001C4700" w:rsidDel="002D7766">
            <w:rPr>
              <w:rFonts w:asciiTheme="minorHAnsi" w:eastAsia="Times New Roman" w:hAnsiTheme="minorHAnsi"/>
              <w:color w:val="000000" w:themeColor="text1"/>
              <w:lang w:eastAsia="ar-SA"/>
              <w:rPrChange w:id="612" w:author="Autor">
                <w:rPr>
                  <w:lang w:eastAsia="ar-SA"/>
                </w:rPr>
              </w:rPrChange>
            </w:rPr>
            <w:fldChar w:fldCharType="end"/>
          </w:r>
          <w:r w:rsidRPr="001C4700" w:rsidDel="00C31612">
            <w:rPr>
              <w:rFonts w:asciiTheme="minorHAnsi" w:eastAsia="Times New Roman" w:hAnsiTheme="minorHAnsi"/>
              <w:color w:val="000000" w:themeColor="text1"/>
              <w:lang w:eastAsia="ar-SA"/>
              <w:rPrChange w:id="613" w:author="Autor">
                <w:rPr>
                  <w:lang w:eastAsia="ar-SA"/>
                </w:rPr>
              </w:rPrChange>
            </w:rPr>
            <w:delText xml:space="preserve">, </w:delText>
          </w:r>
        </w:del>
      </w:ins>
      <w:del w:id="614" w:author="Autor">
        <w:r w:rsidRPr="001C4700" w:rsidDel="00C31612">
          <w:rPr>
            <w:rFonts w:asciiTheme="minorHAnsi" w:eastAsia="Times New Roman" w:hAnsiTheme="minorHAnsi"/>
            <w:color w:val="000000" w:themeColor="text1"/>
            <w:lang w:eastAsia="ar-SA"/>
            <w:rPrChange w:id="615" w:author="Autor">
              <w:rPr>
                <w:lang w:eastAsia="ar-SA"/>
              </w:rPr>
            </w:rPrChange>
          </w:rPr>
          <w:delText>oraz</w:delText>
        </w:r>
      </w:del>
      <w:bookmarkEnd w:id="562"/>
    </w:p>
    <w:p w14:paraId="6E1B5B0D" w14:textId="28D84283" w:rsidR="00777530" w:rsidRPr="00981A82" w:rsidRDefault="00777530" w:rsidP="00981A82">
      <w:pPr>
        <w:pStyle w:val="Akapitzlist"/>
        <w:numPr>
          <w:ilvl w:val="2"/>
          <w:numId w:val="52"/>
        </w:numPr>
        <w:suppressAutoHyphens/>
        <w:spacing w:after="0" w:line="240" w:lineRule="auto"/>
        <w:ind w:left="1134" w:hanging="321"/>
        <w:jc w:val="both"/>
        <w:rPr>
          <w:rFonts w:asciiTheme="minorHAnsi" w:eastAsia="Times New Roman" w:hAnsiTheme="minorHAnsi"/>
          <w:color w:val="000000" w:themeColor="text1"/>
          <w:lang w:eastAsia="ar-SA"/>
        </w:rPr>
      </w:pPr>
      <w:ins w:id="616" w:author="Autor">
        <w:r>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11, jednak z zastrzeżeniem zobowiązania Wykonawcy do przekazywania NCBR udziału w Przychodach z Komercjalizacji Wynków Prac B+R oraz Technologii Zależnych zawartego w ART. 29, NCBR nie przysługuje względem Wykonawcy roszczenie pieniężne w zakresie różnicy pomiędzy wartością środków wskazanych w lit. a), b) lub c), a wartością rzeczywiście przekazanych NCBR środków tytułem</w:t>
        </w:r>
        <w:r w:rsidRPr="00531C38">
          <w:rPr>
            <w:rFonts w:asciiTheme="minorHAnsi" w:eastAsia="Times New Roman" w:hAnsiTheme="minorHAnsi"/>
            <w:color w:val="000000" w:themeColor="text1"/>
            <w:lang w:eastAsia="ar-SA"/>
          </w:rPr>
          <w:t xml:space="preserve"> </w:t>
        </w:r>
        <w:r>
          <w:rPr>
            <w:rFonts w:asciiTheme="minorHAnsi" w:eastAsia="Times New Roman" w:hAnsiTheme="minorHAnsi"/>
            <w:color w:val="000000" w:themeColor="text1"/>
            <w:lang w:eastAsia="ar-SA"/>
          </w:rPr>
          <w:t xml:space="preserve">udziału w Przychodach z Komercjalizacji Wynków Prac B+R oraz Technologii Zależnych, </w:t>
        </w:r>
      </w:ins>
    </w:p>
    <w:p w14:paraId="5E3AD716" w14:textId="2145E6FD" w:rsidR="00AC1BE7" w:rsidRPr="002854E7" w:rsidRDefault="00AC1BE7" w:rsidP="00B96C37">
      <w:pPr>
        <w:pStyle w:val="Akapitzlist"/>
        <w:numPr>
          <w:ilvl w:val="1"/>
          <w:numId w:val="52"/>
        </w:numPr>
        <w:suppressAutoHyphens/>
        <w:spacing w:after="0" w:line="240" w:lineRule="auto"/>
        <w:ind w:left="851"/>
        <w:jc w:val="both"/>
        <w:rPr>
          <w:rFonts w:asciiTheme="minorHAnsi" w:eastAsiaTheme="minorEastAsia" w:hAnsiTheme="minorHAnsi"/>
          <w:color w:val="000000" w:themeColor="text1"/>
          <w:lang w:eastAsia="ar-SA"/>
        </w:rPr>
      </w:pPr>
      <w:r w:rsidRPr="002854E7">
        <w:rPr>
          <w:rFonts w:asciiTheme="minorHAnsi" w:eastAsia="Times New Roman" w:hAnsiTheme="minorHAnsi"/>
          <w:color w:val="000000" w:themeColor="text1"/>
          <w:lang w:eastAsia="ar-SA"/>
        </w:rPr>
        <w:t>trwa okres ujęty w Planie Komercjalizacji</w:t>
      </w:r>
      <w:r w:rsidR="00D652D0" w:rsidRPr="002854E7">
        <w:rPr>
          <w:rFonts w:asciiTheme="minorHAnsi" w:eastAsia="Times New Roman" w:hAnsiTheme="minorHAnsi"/>
          <w:color w:val="000000" w:themeColor="text1"/>
          <w:lang w:eastAsia="ar-SA"/>
        </w:rPr>
        <w:t xml:space="preserve">, nie dłużej jednak niż </w:t>
      </w:r>
      <w:r w:rsidR="432CF49A" w:rsidRPr="002854E7">
        <w:rPr>
          <w:rFonts w:ascii="Calibri" w:eastAsia="Calibri" w:hAnsi="Calibri" w:cs="Calibri"/>
          <w:color w:val="000000" w:themeColor="text1"/>
        </w:rPr>
        <w:t xml:space="preserve"> </w:t>
      </w:r>
      <w:del w:id="617" w:author="Autor">
        <w:r w:rsidR="432CF49A" w:rsidRPr="002854E7" w:rsidDel="00E04840">
          <w:rPr>
            <w:rFonts w:ascii="Calibri" w:eastAsia="Calibri" w:hAnsi="Calibri" w:cs="Calibri"/>
            <w:color w:val="000000" w:themeColor="text1"/>
          </w:rPr>
          <w:delText xml:space="preserve">pięć </w:delText>
        </w:r>
      </w:del>
      <w:ins w:id="618" w:author="Autor">
        <w:del w:id="619" w:author="Autor">
          <w:r w:rsidR="00E04840" w:rsidRPr="002854E7" w:rsidDel="00034EB8">
            <w:rPr>
              <w:rFonts w:ascii="Calibri" w:eastAsia="Calibri" w:hAnsi="Calibri" w:cs="Calibri"/>
              <w:color w:val="000000" w:themeColor="text1"/>
            </w:rPr>
            <w:delText>dzie</w:delText>
          </w:r>
          <w:r w:rsidR="007C1C33" w:rsidRPr="002854E7" w:rsidDel="00034EB8">
            <w:rPr>
              <w:rFonts w:ascii="Calibri" w:eastAsia="Calibri" w:hAnsi="Calibri" w:cs="Calibri"/>
              <w:color w:val="000000" w:themeColor="text1"/>
            </w:rPr>
            <w:delText>sięć</w:delText>
          </w:r>
        </w:del>
        <w:r w:rsidR="00034EB8">
          <w:rPr>
            <w:rFonts w:ascii="Calibri" w:eastAsia="Calibri" w:hAnsi="Calibri" w:cs="Calibri"/>
            <w:color w:val="000000" w:themeColor="text1"/>
          </w:rPr>
          <w:t>piętnaście</w:t>
        </w:r>
        <w:r w:rsidR="00E04840" w:rsidRPr="002854E7">
          <w:rPr>
            <w:rFonts w:ascii="Calibri" w:eastAsia="Calibri" w:hAnsi="Calibri" w:cs="Calibri"/>
            <w:color w:val="000000" w:themeColor="text1"/>
          </w:rPr>
          <w:t xml:space="preserve"> </w:t>
        </w:r>
      </w:ins>
      <w:r w:rsidR="432CF49A" w:rsidRPr="002854E7">
        <w:rPr>
          <w:rFonts w:ascii="Calibri" w:eastAsia="Calibri" w:hAnsi="Calibri" w:cs="Calibri"/>
          <w:color w:val="000000" w:themeColor="text1"/>
        </w:rPr>
        <w:t>lat od zakończenia Etapu I</w:t>
      </w:r>
      <w:r w:rsidRPr="002854E7">
        <w:rPr>
          <w:rFonts w:asciiTheme="minorHAnsi" w:eastAsia="Times New Roman" w:hAnsiTheme="minorHAnsi"/>
          <w:color w:val="000000" w:themeColor="text1"/>
          <w:lang w:eastAsia="ar-SA"/>
        </w:rPr>
        <w:t>, oraz</w:t>
      </w:r>
    </w:p>
    <w:p w14:paraId="125A45DB" w14:textId="2F61FB57" w:rsidR="00AC1BE7" w:rsidRPr="002854E7" w:rsidRDefault="00AC1BE7" w:rsidP="00B96C37">
      <w:pPr>
        <w:pStyle w:val="Akapitzlist"/>
        <w:numPr>
          <w:ilvl w:val="1"/>
          <w:numId w:val="52"/>
        </w:numPr>
        <w:suppressAutoHyphens/>
        <w:spacing w:after="0" w:line="240" w:lineRule="auto"/>
        <w:ind w:left="851"/>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 xml:space="preserve">Wykonawca terminowo (z dopuszczalnością </w:t>
      </w:r>
      <w:r w:rsidR="005552E3" w:rsidRPr="002854E7">
        <w:rPr>
          <w:rFonts w:asciiTheme="minorHAnsi" w:eastAsia="Times New Roman" w:hAnsiTheme="minorHAnsi"/>
          <w:color w:val="000000" w:themeColor="text1"/>
          <w:lang w:eastAsia="ar-SA"/>
        </w:rPr>
        <w:t>każdorazowego</w:t>
      </w:r>
      <w:r w:rsidRPr="002854E7">
        <w:rPr>
          <w:rFonts w:asciiTheme="minorHAnsi" w:eastAsia="Times New Roman" w:hAnsiTheme="minorHAnsi"/>
          <w:color w:val="000000" w:themeColor="text1"/>
          <w:lang w:eastAsia="ar-SA"/>
        </w:rPr>
        <w:t xml:space="preserve"> opóźnienia wynoszącego nie więcej niż 14 dni) dostarcza NCBR raporty, o których mowa w </w:t>
      </w:r>
      <w:r w:rsidRPr="002854E7">
        <w:rPr>
          <w:rFonts w:asciiTheme="minorHAnsi" w:eastAsia="Times New Roman" w:hAnsiTheme="minorHAnsi"/>
          <w:color w:val="000000" w:themeColor="text1"/>
          <w:shd w:val="clear" w:color="auto" w:fill="E6E6E6"/>
          <w:lang w:eastAsia="ar-SA"/>
        </w:rPr>
        <w:fldChar w:fldCharType="begin"/>
      </w:r>
      <w:r w:rsidRPr="002854E7">
        <w:rPr>
          <w:rFonts w:asciiTheme="minorHAnsi" w:eastAsia="Times New Roman" w:hAnsiTheme="minorHAnsi"/>
          <w:color w:val="000000" w:themeColor="text1"/>
          <w:lang w:eastAsia="ar-SA"/>
        </w:rPr>
        <w:instrText xml:space="preserve"> REF _Ref52893079 \n \h </w:instrText>
      </w:r>
      <w:r w:rsidR="005C7FCC" w:rsidRPr="002854E7">
        <w:rPr>
          <w:rFonts w:asciiTheme="minorHAnsi" w:eastAsia="Times New Roman" w:hAnsiTheme="minorHAnsi"/>
          <w:color w:val="000000" w:themeColor="text1"/>
          <w:lang w:eastAsia="ar-SA"/>
        </w:rPr>
        <w:instrText xml:space="preserve"> \* MERGEFORMAT </w:instrText>
      </w:r>
      <w:r w:rsidRPr="002854E7">
        <w:rPr>
          <w:rFonts w:asciiTheme="minorHAnsi" w:eastAsia="Times New Roman" w:hAnsiTheme="minorHAnsi"/>
          <w:color w:val="000000" w:themeColor="text1"/>
          <w:shd w:val="clear" w:color="auto" w:fill="E6E6E6"/>
          <w:lang w:eastAsia="ar-SA"/>
        </w:rPr>
      </w:r>
      <w:r w:rsidRPr="002854E7">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§12</w:t>
      </w:r>
      <w:r w:rsidRPr="002854E7">
        <w:rPr>
          <w:rFonts w:asciiTheme="minorHAnsi" w:eastAsia="Times New Roman" w:hAnsiTheme="minorHAnsi"/>
          <w:color w:val="000000" w:themeColor="text1"/>
          <w:shd w:val="clear" w:color="auto" w:fill="E6E6E6"/>
          <w:lang w:eastAsia="ar-SA"/>
        </w:rPr>
        <w:fldChar w:fldCharType="end"/>
      </w:r>
      <w:r w:rsidRPr="002854E7">
        <w:rPr>
          <w:rFonts w:asciiTheme="minorHAnsi" w:eastAsia="Times New Roman" w:hAnsiTheme="minorHAnsi"/>
          <w:color w:val="000000" w:themeColor="text1"/>
          <w:lang w:eastAsia="ar-SA"/>
        </w:rPr>
        <w:t>, oraz</w:t>
      </w:r>
    </w:p>
    <w:p w14:paraId="2C369463" w14:textId="1624A2C0" w:rsidR="00AC1BE7" w:rsidRPr="002854E7" w:rsidRDefault="00AC1BE7" w:rsidP="00B96C37">
      <w:pPr>
        <w:pStyle w:val="Akapitzlist"/>
        <w:numPr>
          <w:ilvl w:val="1"/>
          <w:numId w:val="52"/>
        </w:numPr>
        <w:suppressAutoHyphens/>
        <w:spacing w:after="0" w:line="240" w:lineRule="auto"/>
        <w:ind w:left="851"/>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 xml:space="preserve">Wykonawca realizuje zobowiązania związane z poddawaniem się audytowi wskazanemu w </w:t>
      </w:r>
      <w:r w:rsidRPr="002854E7">
        <w:rPr>
          <w:rFonts w:asciiTheme="minorHAnsi" w:eastAsia="Times New Roman" w:hAnsiTheme="minorHAnsi"/>
          <w:color w:val="000000" w:themeColor="text1"/>
          <w:shd w:val="clear" w:color="auto" w:fill="E6E6E6"/>
          <w:lang w:eastAsia="ar-SA"/>
        </w:rPr>
        <w:fldChar w:fldCharType="begin"/>
      </w:r>
      <w:r w:rsidRPr="002854E7">
        <w:rPr>
          <w:rFonts w:asciiTheme="minorHAnsi" w:eastAsia="Times New Roman" w:hAnsiTheme="minorHAnsi"/>
          <w:color w:val="000000" w:themeColor="text1"/>
          <w:lang w:eastAsia="ar-SA"/>
        </w:rPr>
        <w:instrText xml:space="preserve"> REF _Ref52893213 \n \h </w:instrText>
      </w:r>
      <w:r w:rsidR="005C7FCC" w:rsidRPr="002854E7">
        <w:rPr>
          <w:rFonts w:asciiTheme="minorHAnsi" w:eastAsia="Times New Roman" w:hAnsiTheme="minorHAnsi"/>
          <w:color w:val="000000" w:themeColor="text1"/>
          <w:lang w:eastAsia="ar-SA"/>
        </w:rPr>
        <w:instrText xml:space="preserve"> \* MERGEFORMAT </w:instrText>
      </w:r>
      <w:r w:rsidRPr="002854E7">
        <w:rPr>
          <w:rFonts w:asciiTheme="minorHAnsi" w:eastAsia="Times New Roman" w:hAnsiTheme="minorHAnsi"/>
          <w:color w:val="000000" w:themeColor="text1"/>
          <w:shd w:val="clear" w:color="auto" w:fill="E6E6E6"/>
          <w:lang w:eastAsia="ar-SA"/>
        </w:rPr>
      </w:r>
      <w:r w:rsidRPr="002854E7">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§13</w:t>
      </w:r>
      <w:r w:rsidRPr="002854E7">
        <w:rPr>
          <w:rFonts w:asciiTheme="minorHAnsi" w:eastAsia="Times New Roman" w:hAnsiTheme="minorHAnsi"/>
          <w:color w:val="000000" w:themeColor="text1"/>
          <w:shd w:val="clear" w:color="auto" w:fill="E6E6E6"/>
          <w:lang w:eastAsia="ar-SA"/>
        </w:rPr>
        <w:fldChar w:fldCharType="end"/>
      </w:r>
      <w:r w:rsidRPr="002854E7">
        <w:rPr>
          <w:rFonts w:asciiTheme="minorHAnsi" w:eastAsia="Times New Roman" w:hAnsiTheme="minorHAnsi"/>
          <w:color w:val="000000" w:themeColor="text1"/>
          <w:lang w:eastAsia="ar-SA"/>
        </w:rPr>
        <w:t>, oraz</w:t>
      </w:r>
    </w:p>
    <w:p w14:paraId="44E76BC9" w14:textId="6ED859F6" w:rsidR="00AC1BE7" w:rsidRDefault="00AC1BE7" w:rsidP="00B96C37">
      <w:pPr>
        <w:pStyle w:val="Akapitzlist"/>
        <w:numPr>
          <w:ilvl w:val="1"/>
          <w:numId w:val="52"/>
        </w:numPr>
        <w:suppressAutoHyphens/>
        <w:spacing w:after="0" w:line="240" w:lineRule="auto"/>
        <w:ind w:left="851"/>
        <w:jc w:val="both"/>
        <w:rPr>
          <w:ins w:id="620" w:author="Autor"/>
          <w:rFonts w:asciiTheme="minorHAnsi" w:eastAsia="Times New Roman" w:hAnsiTheme="minorHAnsi"/>
          <w:color w:val="000000" w:themeColor="text1"/>
          <w:lang w:eastAsia="ar-SA"/>
        </w:rPr>
      </w:pPr>
      <w:bookmarkStart w:id="621" w:name="_Ref52892849"/>
      <w:r w:rsidRPr="002854E7">
        <w:rPr>
          <w:rFonts w:asciiTheme="minorHAnsi" w:eastAsia="Times New Roman" w:hAnsiTheme="minorHAnsi"/>
          <w:color w:val="000000" w:themeColor="text1"/>
          <w:lang w:eastAsia="ar-SA"/>
        </w:rPr>
        <w:t xml:space="preserve">Wykonawca terminowo realizuje określone w </w:t>
      </w:r>
      <w:r w:rsidRPr="002854E7">
        <w:rPr>
          <w:rFonts w:asciiTheme="minorHAnsi" w:eastAsia="Times New Roman" w:hAnsiTheme="minorHAnsi"/>
          <w:color w:val="000000" w:themeColor="text1"/>
          <w:shd w:val="clear" w:color="auto" w:fill="E6E6E6"/>
          <w:lang w:eastAsia="ar-SA"/>
        </w:rPr>
        <w:fldChar w:fldCharType="begin"/>
      </w:r>
      <w:r w:rsidRPr="002854E7">
        <w:rPr>
          <w:rFonts w:asciiTheme="minorHAnsi" w:eastAsia="Times New Roman" w:hAnsiTheme="minorHAnsi"/>
          <w:color w:val="000000" w:themeColor="text1"/>
          <w:lang w:eastAsia="ar-SA"/>
        </w:rPr>
        <w:instrText xml:space="preserve"> REF _Ref509404122 \r \h </w:instrText>
      </w:r>
      <w:r w:rsidR="005C7FCC" w:rsidRPr="002854E7">
        <w:rPr>
          <w:rFonts w:asciiTheme="minorHAnsi" w:eastAsia="Times New Roman" w:hAnsiTheme="minorHAnsi"/>
          <w:color w:val="000000" w:themeColor="text1"/>
          <w:lang w:eastAsia="ar-SA"/>
        </w:rPr>
        <w:instrText xml:space="preserve"> \* MERGEFORMAT </w:instrText>
      </w:r>
      <w:r w:rsidRPr="002854E7">
        <w:rPr>
          <w:rFonts w:asciiTheme="minorHAnsi" w:eastAsia="Times New Roman" w:hAnsiTheme="minorHAnsi"/>
          <w:color w:val="000000" w:themeColor="text1"/>
          <w:shd w:val="clear" w:color="auto" w:fill="E6E6E6"/>
          <w:lang w:eastAsia="ar-SA"/>
        </w:rPr>
      </w:r>
      <w:r w:rsidRPr="002854E7">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ART. 29</w:t>
      </w:r>
      <w:r w:rsidRPr="002854E7">
        <w:rPr>
          <w:rFonts w:asciiTheme="minorHAnsi" w:eastAsia="Times New Roman" w:hAnsiTheme="minorHAnsi"/>
          <w:color w:val="000000" w:themeColor="text1"/>
          <w:shd w:val="clear" w:color="auto" w:fill="E6E6E6"/>
          <w:lang w:eastAsia="ar-SA"/>
        </w:rPr>
        <w:fldChar w:fldCharType="end"/>
      </w:r>
      <w:r w:rsidRPr="002854E7">
        <w:rPr>
          <w:rFonts w:asciiTheme="minorHAnsi" w:eastAsia="Times New Roman" w:hAnsiTheme="minorHAnsi"/>
          <w:color w:val="000000" w:themeColor="text1"/>
          <w:lang w:eastAsia="ar-SA"/>
        </w:rPr>
        <w:t xml:space="preserve"> </w:t>
      </w:r>
      <w:r w:rsidR="00853C5E" w:rsidRPr="002854E7">
        <w:rPr>
          <w:rFonts w:asciiTheme="minorHAnsi" w:eastAsia="Times New Roman" w:hAnsiTheme="minorHAnsi"/>
          <w:color w:val="000000" w:themeColor="text1"/>
          <w:lang w:eastAsia="ar-SA"/>
        </w:rPr>
        <w:t xml:space="preserve">oraz we Wniosku dodatkowe </w:t>
      </w:r>
      <w:r w:rsidRPr="002854E7">
        <w:rPr>
          <w:rFonts w:asciiTheme="minorHAnsi" w:eastAsia="Times New Roman" w:hAnsiTheme="minorHAnsi"/>
          <w:color w:val="000000" w:themeColor="text1"/>
          <w:lang w:eastAsia="ar-SA"/>
        </w:rPr>
        <w:t>zobowiązania względem NCBR.</w:t>
      </w:r>
      <w:bookmarkEnd w:id="621"/>
    </w:p>
    <w:p w14:paraId="203A39F5" w14:textId="76978145" w:rsidR="002D7766" w:rsidRPr="00981A82" w:rsidRDefault="002D7766" w:rsidP="00981A82">
      <w:pPr>
        <w:pStyle w:val="Akapitzlist"/>
        <w:suppressAutoHyphens/>
        <w:spacing w:after="0" w:line="240" w:lineRule="auto"/>
        <w:jc w:val="both"/>
        <w:rPr>
          <w:rFonts w:asciiTheme="minorHAnsi" w:eastAsia="Times New Roman" w:hAnsiTheme="minorHAnsi"/>
          <w:color w:val="000000" w:themeColor="text1"/>
          <w:lang w:eastAsia="ar-SA"/>
        </w:rPr>
      </w:pPr>
      <w:ins w:id="622" w:author="Autor">
        <w:r w:rsidRPr="643528BF">
          <w:rPr>
            <w:rFonts w:asciiTheme="minorHAnsi" w:eastAsia="Times New Roman" w:hAnsiTheme="minorHAnsi"/>
            <w:color w:val="000000" w:themeColor="text1"/>
            <w:lang w:eastAsia="ar-SA"/>
          </w:rPr>
          <w:t xml:space="preserve">Jeśli wskutek rzeczywistej Komercjalizacji Wyników Prac B+R i Komercjalizacji Technologii Zależnych,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 z innych źródeł,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w:t>
        </w:r>
        <w:r w:rsidRPr="643528BF">
          <w:rPr>
            <w:rFonts w:asciiTheme="minorHAnsi" w:eastAsia="Times New Roman" w:hAnsiTheme="minorHAnsi"/>
            <w:color w:val="000000" w:themeColor="text1"/>
            <w:lang w:eastAsia="ar-SA"/>
          </w:rPr>
          <w:lastRenderedPageBreak/>
          <w:t>przez Wykonawcę w Planie Komercjalizacji celów cząstkowych przekazywania NCBR środków.*</w:t>
        </w:r>
      </w:ins>
    </w:p>
    <w:p w14:paraId="7D1EE558" w14:textId="5C22EDF1" w:rsidR="00AC1BE7" w:rsidRPr="002854E7" w:rsidRDefault="00AC1BE7"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bookmarkStart w:id="623" w:name="_Ref54763955"/>
      <w:r w:rsidRPr="197F605A">
        <w:rPr>
          <w:rFonts w:asciiTheme="minorHAnsi" w:eastAsia="Times New Roman" w:hAnsiTheme="minorHAnsi"/>
          <w:color w:val="000000" w:themeColor="text1"/>
          <w:lang w:eastAsia="ar-SA"/>
        </w:rPr>
        <w:t xml:space="preserve">W chwili pierwszego naruszenia dowolnego z zobowiązań Wykonawcy wskazanych w </w:t>
      </w:r>
      <w:r w:rsidRPr="197F605A">
        <w:rPr>
          <w:rFonts w:asciiTheme="minorHAnsi" w:eastAsia="Times New Roman" w:hAnsiTheme="minorHAnsi"/>
          <w:color w:val="000000" w:themeColor="text1"/>
          <w:shd w:val="clear" w:color="auto" w:fill="E6E6E6"/>
          <w:lang w:eastAsia="ar-SA"/>
        </w:rPr>
        <w:fldChar w:fldCharType="begin"/>
      </w:r>
      <w:r w:rsidRPr="197F605A">
        <w:rPr>
          <w:rFonts w:asciiTheme="minorHAnsi" w:eastAsia="Times New Roman" w:hAnsiTheme="minorHAnsi"/>
          <w:color w:val="000000" w:themeColor="text1"/>
          <w:lang w:eastAsia="ar-SA"/>
        </w:rPr>
        <w:instrText xml:space="preserve"> REF _Ref52892211 \r \h </w:instrText>
      </w:r>
      <w:r w:rsidR="005C7FCC" w:rsidRPr="197F605A">
        <w:rPr>
          <w:rFonts w:asciiTheme="minorHAnsi" w:eastAsia="Times New Roman" w:hAnsiTheme="minorHAnsi"/>
          <w:color w:val="000000" w:themeColor="text1"/>
          <w:lang w:eastAsia="ar-SA"/>
        </w:rPr>
        <w:instrText xml:space="preserve"> \* MERGEFORMAT </w:instrText>
      </w:r>
      <w:r w:rsidRPr="197F605A">
        <w:rPr>
          <w:rFonts w:asciiTheme="minorHAnsi" w:eastAsia="Times New Roman" w:hAnsiTheme="minorHAnsi"/>
          <w:color w:val="000000" w:themeColor="text1"/>
          <w:shd w:val="clear" w:color="auto" w:fill="E6E6E6"/>
          <w:lang w:eastAsia="ar-SA"/>
        </w:rPr>
      </w:r>
      <w:r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§10</w:t>
      </w:r>
      <w:r w:rsidRPr="197F605A">
        <w:rPr>
          <w:rFonts w:asciiTheme="minorHAnsi" w:eastAsia="Times New Roman" w:hAnsiTheme="minorHAnsi"/>
          <w:color w:val="000000" w:themeColor="text1"/>
          <w:shd w:val="clear" w:color="auto" w:fill="E6E6E6"/>
          <w:lang w:eastAsia="ar-SA"/>
        </w:rPr>
        <w:fldChar w:fldCharType="end"/>
      </w:r>
      <w:r w:rsidRPr="197F605A">
        <w:rPr>
          <w:rFonts w:asciiTheme="minorHAnsi" w:eastAsia="Times New Roman" w:hAnsiTheme="minorHAnsi"/>
          <w:color w:val="000000" w:themeColor="text1"/>
          <w:lang w:eastAsia="ar-SA"/>
        </w:rPr>
        <w:t xml:space="preserve"> pkt </w:t>
      </w:r>
      <w:r w:rsidRPr="197F605A">
        <w:rPr>
          <w:rFonts w:asciiTheme="minorHAnsi" w:eastAsia="Times New Roman" w:hAnsiTheme="minorHAnsi"/>
          <w:color w:val="000000" w:themeColor="text1"/>
          <w:shd w:val="clear" w:color="auto" w:fill="E6E6E6"/>
          <w:lang w:eastAsia="ar-SA"/>
        </w:rPr>
        <w:fldChar w:fldCharType="begin"/>
      </w:r>
      <w:r w:rsidRPr="197F605A">
        <w:rPr>
          <w:rFonts w:asciiTheme="minorHAnsi" w:eastAsia="Times New Roman" w:hAnsiTheme="minorHAnsi"/>
          <w:color w:val="000000" w:themeColor="text1"/>
          <w:lang w:eastAsia="ar-SA"/>
        </w:rPr>
        <w:instrText xml:space="preserve"> REF _Ref52892843 \n \h </w:instrText>
      </w:r>
      <w:r w:rsidR="005C7FCC" w:rsidRPr="197F605A">
        <w:rPr>
          <w:rFonts w:asciiTheme="minorHAnsi" w:eastAsia="Times New Roman" w:hAnsiTheme="minorHAnsi"/>
          <w:color w:val="000000" w:themeColor="text1"/>
          <w:lang w:eastAsia="ar-SA"/>
        </w:rPr>
        <w:instrText xml:space="preserve"> \* MERGEFORMAT </w:instrText>
      </w:r>
      <w:r w:rsidRPr="197F605A">
        <w:rPr>
          <w:rFonts w:asciiTheme="minorHAnsi" w:eastAsia="Times New Roman" w:hAnsiTheme="minorHAnsi"/>
          <w:color w:val="000000" w:themeColor="text1"/>
          <w:shd w:val="clear" w:color="auto" w:fill="E6E6E6"/>
          <w:lang w:eastAsia="ar-SA"/>
        </w:rPr>
      </w:r>
      <w:r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w:t>
      </w:r>
      <w:r w:rsidRPr="197F605A">
        <w:rPr>
          <w:rFonts w:asciiTheme="minorHAnsi" w:eastAsia="Times New Roman" w:hAnsiTheme="minorHAnsi"/>
          <w:color w:val="000000" w:themeColor="text1"/>
          <w:shd w:val="clear" w:color="auto" w:fill="E6E6E6"/>
          <w:lang w:eastAsia="ar-SA"/>
        </w:rPr>
        <w:fldChar w:fldCharType="end"/>
      </w:r>
      <w:r w:rsidRPr="197F605A">
        <w:rPr>
          <w:rFonts w:asciiTheme="minorHAnsi" w:eastAsia="Times New Roman" w:hAnsiTheme="minorHAnsi"/>
          <w:color w:val="000000" w:themeColor="text1"/>
          <w:lang w:eastAsia="ar-SA"/>
        </w:rPr>
        <w:t xml:space="preserve"> - </w:t>
      </w:r>
      <w:r w:rsidRPr="197F605A">
        <w:rPr>
          <w:rFonts w:asciiTheme="minorHAnsi" w:eastAsia="Times New Roman" w:hAnsiTheme="minorHAnsi"/>
          <w:color w:val="000000" w:themeColor="text1"/>
          <w:shd w:val="clear" w:color="auto" w:fill="E6E6E6"/>
          <w:lang w:eastAsia="ar-SA"/>
        </w:rPr>
        <w:fldChar w:fldCharType="begin"/>
      </w:r>
      <w:r w:rsidRPr="197F605A">
        <w:rPr>
          <w:rFonts w:asciiTheme="minorHAnsi" w:eastAsia="Times New Roman" w:hAnsiTheme="minorHAnsi"/>
          <w:color w:val="000000" w:themeColor="text1"/>
          <w:lang w:eastAsia="ar-SA"/>
        </w:rPr>
        <w:instrText xml:space="preserve"> REF _Ref52892849 \n \h </w:instrText>
      </w:r>
      <w:r w:rsidR="005C7FCC" w:rsidRPr="197F605A">
        <w:rPr>
          <w:rFonts w:asciiTheme="minorHAnsi" w:eastAsia="Times New Roman" w:hAnsiTheme="minorHAnsi"/>
          <w:color w:val="000000" w:themeColor="text1"/>
          <w:lang w:eastAsia="ar-SA"/>
        </w:rPr>
        <w:instrText xml:space="preserve"> \* MERGEFORMAT </w:instrText>
      </w:r>
      <w:r w:rsidRPr="197F605A">
        <w:rPr>
          <w:rFonts w:asciiTheme="minorHAnsi" w:eastAsia="Times New Roman" w:hAnsiTheme="minorHAnsi"/>
          <w:color w:val="000000" w:themeColor="text1"/>
          <w:shd w:val="clear" w:color="auto" w:fill="E6E6E6"/>
          <w:lang w:eastAsia="ar-SA"/>
        </w:rPr>
      </w:r>
      <w:r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5)</w:t>
      </w:r>
      <w:r w:rsidRPr="197F605A">
        <w:rPr>
          <w:rFonts w:asciiTheme="minorHAnsi" w:eastAsia="Times New Roman" w:hAnsiTheme="minorHAnsi"/>
          <w:color w:val="000000" w:themeColor="text1"/>
          <w:shd w:val="clear" w:color="auto" w:fill="E6E6E6"/>
          <w:lang w:eastAsia="ar-SA"/>
        </w:rPr>
        <w:fldChar w:fldCharType="end"/>
      </w:r>
      <w:r w:rsidRPr="197F605A">
        <w:rPr>
          <w:rFonts w:asciiTheme="minorHAnsi" w:eastAsia="Times New Roman" w:hAnsiTheme="minorHAnsi"/>
          <w:color w:val="000000" w:themeColor="text1"/>
          <w:lang w:eastAsia="ar-SA"/>
        </w:rPr>
        <w:t xml:space="preserve">, odroczenie udzielenia wskazanej w </w:t>
      </w:r>
      <w:r w:rsidRPr="197F605A">
        <w:rPr>
          <w:rFonts w:asciiTheme="minorHAnsi" w:eastAsia="Times New Roman" w:hAnsiTheme="minorHAnsi"/>
          <w:color w:val="000000" w:themeColor="text1"/>
          <w:shd w:val="clear" w:color="auto" w:fill="E6E6E6"/>
          <w:lang w:eastAsia="ar-SA"/>
        </w:rPr>
        <w:fldChar w:fldCharType="begin"/>
      </w:r>
      <w:r w:rsidRPr="197F605A">
        <w:rPr>
          <w:rFonts w:asciiTheme="minorHAnsi" w:eastAsia="Times New Roman" w:hAnsiTheme="minorHAnsi"/>
          <w:color w:val="000000" w:themeColor="text1"/>
          <w:lang w:eastAsia="ar-SA"/>
        </w:rPr>
        <w:instrText xml:space="preserve"> REF _Ref21335641 \r \h </w:instrText>
      </w:r>
      <w:r w:rsidR="005C7FCC" w:rsidRPr="197F605A">
        <w:rPr>
          <w:rFonts w:asciiTheme="minorHAnsi" w:eastAsia="Times New Roman" w:hAnsiTheme="minorHAnsi"/>
          <w:color w:val="000000" w:themeColor="text1"/>
          <w:lang w:eastAsia="ar-SA"/>
        </w:rPr>
        <w:instrText xml:space="preserve"> \* MERGEFORMAT </w:instrText>
      </w:r>
      <w:r w:rsidRPr="197F605A">
        <w:rPr>
          <w:rFonts w:asciiTheme="minorHAnsi" w:eastAsia="Times New Roman" w:hAnsiTheme="minorHAnsi"/>
          <w:color w:val="000000" w:themeColor="text1"/>
          <w:shd w:val="clear" w:color="auto" w:fill="E6E6E6"/>
          <w:lang w:eastAsia="ar-SA"/>
        </w:rPr>
      </w:r>
      <w:r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w:t>
      </w:r>
      <w:r w:rsidRPr="197F605A">
        <w:rPr>
          <w:rFonts w:asciiTheme="minorHAnsi" w:eastAsia="Times New Roman" w:hAnsiTheme="minorHAnsi"/>
          <w:color w:val="000000" w:themeColor="text1"/>
          <w:shd w:val="clear" w:color="auto" w:fill="E6E6E6"/>
          <w:lang w:eastAsia="ar-SA"/>
        </w:rPr>
        <w:fldChar w:fldCharType="end"/>
      </w:r>
      <w:r w:rsidRPr="197F605A">
        <w:rPr>
          <w:rFonts w:asciiTheme="minorHAnsi" w:eastAsia="Times New Roman" w:hAnsiTheme="minorHAnsi"/>
          <w:color w:val="000000" w:themeColor="text1"/>
          <w:lang w:eastAsia="ar-SA"/>
        </w:rPr>
        <w:t xml:space="preserve"> ustaje, o czym NCBR informuje na piśmie Wykonawcę. W celu usunięcia wątpliwości Strony przyjmują, że w wypadku wskazanym w zdaniu poprzedzającym, udzielenie licencji wskazanej w </w:t>
      </w:r>
      <w:r w:rsidRPr="197F605A">
        <w:rPr>
          <w:rFonts w:asciiTheme="minorHAnsi" w:eastAsia="Times New Roman" w:hAnsiTheme="minorHAnsi"/>
          <w:color w:val="000000" w:themeColor="text1"/>
          <w:shd w:val="clear" w:color="auto" w:fill="E6E6E6"/>
          <w:lang w:eastAsia="ar-SA"/>
        </w:rPr>
        <w:fldChar w:fldCharType="begin"/>
      </w:r>
      <w:r w:rsidRPr="197F605A">
        <w:rPr>
          <w:rFonts w:asciiTheme="minorHAnsi" w:eastAsia="Times New Roman" w:hAnsiTheme="minorHAnsi"/>
          <w:color w:val="000000" w:themeColor="text1"/>
          <w:lang w:eastAsia="ar-SA"/>
        </w:rPr>
        <w:instrText xml:space="preserve"> REF _Ref21335641 \r \h </w:instrText>
      </w:r>
      <w:r w:rsidR="005C7FCC" w:rsidRPr="197F605A">
        <w:rPr>
          <w:rFonts w:asciiTheme="minorHAnsi" w:eastAsia="Times New Roman" w:hAnsiTheme="minorHAnsi"/>
          <w:color w:val="000000" w:themeColor="text1"/>
          <w:lang w:eastAsia="ar-SA"/>
        </w:rPr>
        <w:instrText xml:space="preserve"> \* MERGEFORMAT </w:instrText>
      </w:r>
      <w:r w:rsidRPr="197F605A">
        <w:rPr>
          <w:rFonts w:asciiTheme="minorHAnsi" w:eastAsia="Times New Roman" w:hAnsiTheme="minorHAnsi"/>
          <w:color w:val="000000" w:themeColor="text1"/>
          <w:shd w:val="clear" w:color="auto" w:fill="E6E6E6"/>
          <w:lang w:eastAsia="ar-SA"/>
        </w:rPr>
      </w:r>
      <w:r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w:t>
      </w:r>
      <w:r w:rsidRPr="197F605A">
        <w:rPr>
          <w:rFonts w:asciiTheme="minorHAnsi" w:eastAsia="Times New Roman" w:hAnsiTheme="minorHAnsi"/>
          <w:color w:val="000000" w:themeColor="text1"/>
          <w:shd w:val="clear" w:color="auto" w:fill="E6E6E6"/>
          <w:lang w:eastAsia="ar-SA"/>
        </w:rPr>
        <w:fldChar w:fldCharType="end"/>
      </w:r>
      <w:r w:rsidRPr="197F605A">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623"/>
      <w:ins w:id="624" w:author="Autor">
        <w:r w:rsidR="002D7766" w:rsidRPr="643528BF">
          <w:rPr>
            <w:rFonts w:asciiTheme="minorHAnsi" w:eastAsia="Times New Roman" w:hAnsiTheme="minorHAnsi"/>
            <w:color w:val="000000" w:themeColor="text1"/>
            <w:lang w:eastAsia="ar-SA"/>
          </w:rPr>
          <w:t>*</w:t>
        </w:r>
      </w:ins>
    </w:p>
    <w:p w14:paraId="25514D51" w14:textId="785692DD" w:rsidR="00AC1BE7" w:rsidRPr="002854E7" w:rsidRDefault="00AC1BE7" w:rsidP="197F605A">
      <w:pPr>
        <w:pStyle w:val="Akapitzlist"/>
        <w:numPr>
          <w:ilvl w:val="0"/>
          <w:numId w:val="52"/>
        </w:numPr>
        <w:suppressAutoHyphens/>
        <w:spacing w:after="0" w:line="240" w:lineRule="auto"/>
        <w:ind w:left="426" w:hanging="426"/>
        <w:jc w:val="both"/>
        <w:rPr>
          <w:rFonts w:asciiTheme="minorHAnsi" w:hAnsiTheme="minorHAnsi"/>
          <w:color w:val="000000" w:themeColor="text1"/>
        </w:rPr>
      </w:pPr>
      <w:bookmarkStart w:id="625" w:name="_Ref52893079"/>
      <w:r w:rsidRPr="643528BF">
        <w:rPr>
          <w:rFonts w:asciiTheme="minorHAnsi" w:hAnsiTheme="minorHAnsi"/>
          <w:color w:val="000000" w:themeColor="text1"/>
        </w:rPr>
        <w:t>Wykonawca zobowiązuje się do sporządzania i dostarczania NCBR okresowych raportów. Każdorazowy raport będzie zawierał</w:t>
      </w:r>
      <w:bookmarkEnd w:id="625"/>
      <w:r w:rsidRPr="643528BF">
        <w:rPr>
          <w:rFonts w:asciiTheme="minorHAnsi" w:hAnsiTheme="minorHAnsi"/>
          <w:color w:val="000000" w:themeColor="text1"/>
        </w:rPr>
        <w:t xml:space="preserve"> szczegółowy opis działań podjętych celem realizacji Planu Komercjalizacji zgodnie z harmonogramem, odnoszący się do zdarzeń wyróżnionych w Planie Komercjalizacji, i będzie obejmował okres </w:t>
      </w:r>
      <w:del w:id="626" w:author="Autor">
        <w:r w:rsidRPr="643528BF" w:rsidDel="00AC1BE7">
          <w:rPr>
            <w:rFonts w:asciiTheme="minorHAnsi" w:hAnsiTheme="minorHAnsi" w:cs="Calibri"/>
            <w:color w:val="000000" w:themeColor="text1"/>
          </w:rPr>
          <w:delText xml:space="preserve">6 </w:delText>
        </w:r>
      </w:del>
      <w:ins w:id="627" w:author="Autor">
        <w:r w:rsidR="00C87769" w:rsidRPr="643528BF">
          <w:rPr>
            <w:rFonts w:asciiTheme="minorHAnsi" w:hAnsiTheme="minorHAnsi" w:cs="Calibri"/>
            <w:color w:val="000000" w:themeColor="text1"/>
          </w:rPr>
          <w:t xml:space="preserve">12 </w:t>
        </w:r>
      </w:ins>
      <w:r w:rsidRPr="643528BF">
        <w:rPr>
          <w:rFonts w:asciiTheme="minorHAnsi" w:hAnsiTheme="minorHAnsi" w:cs="Calibri"/>
          <w:color w:val="000000" w:themeColor="text1"/>
        </w:rPr>
        <w:t xml:space="preserve">kolejnych miesięcy, począwszy od dnia zakończenia Prac B+R w ramach Umowy. Wykonawca będzie każdorazowo dostarczał NCBR raport w terminie 14 dni od dnia upływu danego </w:t>
      </w:r>
      <w:del w:id="628" w:author="Autor">
        <w:r w:rsidRPr="643528BF" w:rsidDel="00AC1BE7">
          <w:rPr>
            <w:rFonts w:asciiTheme="minorHAnsi" w:hAnsiTheme="minorHAnsi" w:cs="Calibri"/>
            <w:color w:val="000000" w:themeColor="text1"/>
          </w:rPr>
          <w:delText xml:space="preserve">sześciomiesięcznego </w:delText>
        </w:r>
      </w:del>
      <w:ins w:id="629" w:author="Autor">
        <w:r w:rsidR="00C87769" w:rsidRPr="643528BF">
          <w:rPr>
            <w:rFonts w:asciiTheme="minorHAnsi" w:hAnsiTheme="minorHAnsi" w:cs="Calibri"/>
            <w:color w:val="000000" w:themeColor="text1"/>
          </w:rPr>
          <w:t xml:space="preserve">dwunastomiesięcznego </w:t>
        </w:r>
      </w:ins>
      <w:r w:rsidRPr="643528BF">
        <w:rPr>
          <w:rFonts w:asciiTheme="minorHAnsi" w:hAnsiTheme="minorHAnsi" w:cs="Calibri"/>
          <w:color w:val="000000" w:themeColor="text1"/>
        </w:rPr>
        <w:t>okresu, o którym mowa w zadaniu poprzedzającym.</w:t>
      </w:r>
      <w:ins w:id="630" w:author="Autor">
        <w:r w:rsidR="002D7766" w:rsidRPr="643528BF">
          <w:rPr>
            <w:rFonts w:asciiTheme="minorHAnsi" w:hAnsiTheme="minorHAnsi" w:cs="Calibri"/>
            <w:color w:val="000000" w:themeColor="text1"/>
          </w:rPr>
          <w:t>*</w:t>
        </w:r>
      </w:ins>
    </w:p>
    <w:p w14:paraId="3B0FE914" w14:textId="0090DABF" w:rsidR="00AC1BE7" w:rsidRPr="002854E7" w:rsidRDefault="00AC1BE7" w:rsidP="197F605A">
      <w:pPr>
        <w:pStyle w:val="Akapitzlist"/>
        <w:numPr>
          <w:ilvl w:val="0"/>
          <w:numId w:val="52"/>
        </w:numPr>
        <w:suppressAutoHyphens/>
        <w:spacing w:after="0" w:line="240" w:lineRule="auto"/>
        <w:ind w:left="426" w:hanging="426"/>
        <w:jc w:val="both"/>
        <w:rPr>
          <w:rFonts w:asciiTheme="minorHAnsi" w:hAnsiTheme="minorHAnsi"/>
          <w:color w:val="000000" w:themeColor="text1"/>
        </w:rPr>
      </w:pPr>
      <w:bookmarkStart w:id="631" w:name="_Ref52893213"/>
      <w:r w:rsidRPr="643528BF">
        <w:rPr>
          <w:rFonts w:asciiTheme="minorHAnsi" w:hAnsiTheme="minorHAnsi"/>
          <w:color w:val="000000" w:themeColor="text1"/>
        </w:rPr>
        <w:t xml:space="preserve">Wykonawca zobowiązuje się udostępnić, na każde żądanie NCBR, w terminie </w:t>
      </w:r>
      <w:r w:rsidRPr="643528BF">
        <w:rPr>
          <w:rFonts w:asciiTheme="minorHAnsi" w:hAnsiTheme="minorHAnsi" w:cs="Calibri"/>
          <w:color w:val="000000" w:themeColor="text1"/>
        </w:rPr>
        <w:t xml:space="preserve">7 dni </w:t>
      </w:r>
      <w:r w:rsidRPr="643528BF">
        <w:rPr>
          <w:rFonts w:asciiTheme="minorHAnsi" w:hAnsiTheme="minorHAnsi"/>
          <w:color w:val="000000" w:themeColor="text1"/>
        </w:rPr>
        <w:t>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w:t>
      </w:r>
      <w:bookmarkEnd w:id="631"/>
      <w:r w:rsidRPr="643528BF">
        <w:rPr>
          <w:rFonts w:asciiTheme="minorHAnsi" w:hAnsiTheme="minorHAnsi"/>
          <w:color w:val="000000" w:themeColor="text1"/>
        </w:rPr>
        <w:t xml:space="preserve"> Audyt będzie przebiegał następująco: NCBR na co najmniej </w:t>
      </w:r>
      <w:r w:rsidRPr="643528BF">
        <w:rPr>
          <w:rFonts w:asciiTheme="minorHAnsi" w:hAnsiTheme="minorHAnsi" w:cs="Calibri"/>
          <w:color w:val="000000" w:themeColor="text1"/>
        </w:rPr>
        <w:t xml:space="preserve">14 </w:t>
      </w:r>
      <w:r w:rsidRPr="643528BF">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ins w:id="632" w:author="Autor">
        <w:r w:rsidR="002D7766" w:rsidRPr="643528BF">
          <w:rPr>
            <w:rFonts w:asciiTheme="minorHAnsi" w:hAnsiTheme="minorHAnsi"/>
            <w:color w:val="000000" w:themeColor="text1"/>
          </w:rPr>
          <w:t>*</w:t>
        </w:r>
      </w:ins>
    </w:p>
    <w:p w14:paraId="6C6D7722" w14:textId="7F78DAF8" w:rsidR="00AC1BE7" w:rsidRPr="002854E7" w:rsidRDefault="00AC1BE7"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r w:rsidRPr="197F605A">
        <w:rPr>
          <w:rFonts w:asciiTheme="minorHAnsi" w:eastAsia="Times New Roman" w:hAnsiTheme="minorHAnsi"/>
          <w:color w:val="000000" w:themeColor="text1"/>
          <w:lang w:eastAsia="ar-SA"/>
        </w:rPr>
        <w:t xml:space="preserve">Odroczenie udzielenia licencji zgodnie z </w:t>
      </w:r>
      <w:r w:rsidRPr="197F605A">
        <w:rPr>
          <w:rFonts w:asciiTheme="minorHAnsi" w:eastAsia="Times New Roman" w:hAnsiTheme="minorHAnsi"/>
          <w:color w:val="000000" w:themeColor="text1"/>
          <w:shd w:val="clear" w:color="auto" w:fill="E6E6E6"/>
          <w:lang w:eastAsia="ar-SA"/>
        </w:rPr>
        <w:fldChar w:fldCharType="begin"/>
      </w:r>
      <w:r w:rsidRPr="197F605A">
        <w:rPr>
          <w:rFonts w:asciiTheme="minorHAnsi" w:eastAsia="Times New Roman" w:hAnsiTheme="minorHAnsi"/>
          <w:color w:val="000000" w:themeColor="text1"/>
          <w:lang w:eastAsia="ar-SA"/>
        </w:rPr>
        <w:instrText xml:space="preserve"> REF _Ref52892211 \r \h </w:instrText>
      </w:r>
      <w:r w:rsidR="005C7FCC" w:rsidRPr="197F605A">
        <w:rPr>
          <w:rFonts w:asciiTheme="minorHAnsi" w:eastAsia="Times New Roman" w:hAnsiTheme="minorHAnsi"/>
          <w:color w:val="000000" w:themeColor="text1"/>
          <w:lang w:eastAsia="ar-SA"/>
        </w:rPr>
        <w:instrText xml:space="preserve"> \* MERGEFORMAT </w:instrText>
      </w:r>
      <w:r w:rsidRPr="197F605A">
        <w:rPr>
          <w:rFonts w:asciiTheme="minorHAnsi" w:eastAsia="Times New Roman" w:hAnsiTheme="minorHAnsi"/>
          <w:color w:val="000000" w:themeColor="text1"/>
          <w:shd w:val="clear" w:color="auto" w:fill="E6E6E6"/>
          <w:lang w:eastAsia="ar-SA"/>
        </w:rPr>
      </w:r>
      <w:r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§10</w:t>
      </w:r>
      <w:r w:rsidRPr="197F605A">
        <w:rPr>
          <w:rFonts w:asciiTheme="minorHAnsi" w:eastAsia="Times New Roman" w:hAnsiTheme="minorHAnsi"/>
          <w:color w:val="000000" w:themeColor="text1"/>
          <w:shd w:val="clear" w:color="auto" w:fill="E6E6E6"/>
          <w:lang w:eastAsia="ar-SA"/>
        </w:rPr>
        <w:fldChar w:fldCharType="end"/>
      </w:r>
      <w:r w:rsidRPr="197F605A">
        <w:rPr>
          <w:rFonts w:asciiTheme="minorHAnsi" w:eastAsia="Times New Roman" w:hAnsiTheme="minorHAnsi"/>
          <w:color w:val="000000" w:themeColor="text1"/>
          <w:lang w:eastAsia="ar-SA"/>
        </w:rPr>
        <w:t xml:space="preserve"> nie wpływa na sposób liczenia innych terminów określonych w Umowie, które odwołują się do licencji wskazanej w </w:t>
      </w:r>
      <w:r w:rsidRPr="197F605A">
        <w:rPr>
          <w:rFonts w:asciiTheme="minorHAnsi" w:eastAsia="Times New Roman" w:hAnsiTheme="minorHAnsi"/>
          <w:color w:val="000000" w:themeColor="text1"/>
          <w:shd w:val="clear" w:color="auto" w:fill="E6E6E6"/>
          <w:lang w:eastAsia="ar-SA"/>
        </w:rPr>
        <w:fldChar w:fldCharType="begin"/>
      </w:r>
      <w:r w:rsidRPr="197F605A">
        <w:rPr>
          <w:rFonts w:asciiTheme="minorHAnsi" w:eastAsia="Times New Roman" w:hAnsiTheme="minorHAnsi"/>
          <w:color w:val="000000" w:themeColor="text1"/>
          <w:lang w:eastAsia="ar-SA"/>
        </w:rPr>
        <w:instrText xml:space="preserve"> REF _Ref21335641 \r \h </w:instrText>
      </w:r>
      <w:r w:rsidR="005C7FCC" w:rsidRPr="197F605A">
        <w:rPr>
          <w:rFonts w:asciiTheme="minorHAnsi" w:eastAsia="Times New Roman" w:hAnsiTheme="minorHAnsi"/>
          <w:color w:val="000000" w:themeColor="text1"/>
          <w:lang w:eastAsia="ar-SA"/>
        </w:rPr>
        <w:instrText xml:space="preserve"> \* MERGEFORMAT </w:instrText>
      </w:r>
      <w:r w:rsidRPr="197F605A">
        <w:rPr>
          <w:rFonts w:asciiTheme="minorHAnsi" w:eastAsia="Times New Roman" w:hAnsiTheme="minorHAnsi"/>
          <w:color w:val="000000" w:themeColor="text1"/>
          <w:shd w:val="clear" w:color="auto" w:fill="E6E6E6"/>
          <w:lang w:eastAsia="ar-SA"/>
        </w:rPr>
      </w:r>
      <w:r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w:t>
      </w:r>
      <w:r w:rsidRPr="197F605A">
        <w:rPr>
          <w:rFonts w:asciiTheme="minorHAnsi" w:eastAsia="Times New Roman" w:hAnsiTheme="minorHAnsi"/>
          <w:color w:val="000000" w:themeColor="text1"/>
          <w:shd w:val="clear" w:color="auto" w:fill="E6E6E6"/>
          <w:lang w:eastAsia="ar-SA"/>
        </w:rPr>
        <w:fldChar w:fldCharType="end"/>
      </w:r>
      <w:r w:rsidRPr="197F605A">
        <w:rPr>
          <w:rFonts w:asciiTheme="minorHAnsi" w:eastAsia="Times New Roman" w:hAnsiTheme="minorHAnsi"/>
          <w:color w:val="000000" w:themeColor="text1"/>
          <w:lang w:eastAsia="ar-SA"/>
        </w:rPr>
        <w:t xml:space="preserve"> (tj. terminy te są liczone jakby do odroczenia udzielenia licencji nie doszło).</w:t>
      </w:r>
      <w:ins w:id="633" w:author="Autor">
        <w:r w:rsidR="002D7766" w:rsidRPr="643528BF">
          <w:rPr>
            <w:rFonts w:asciiTheme="minorHAnsi" w:eastAsia="Times New Roman" w:hAnsiTheme="minorHAnsi"/>
            <w:color w:val="000000" w:themeColor="text1"/>
            <w:lang w:eastAsia="ar-SA"/>
          </w:rPr>
          <w:t>*</w:t>
        </w:r>
      </w:ins>
    </w:p>
    <w:p w14:paraId="3E804F82" w14:textId="7A9F20B1" w:rsidR="00AC1BE7" w:rsidRPr="002854E7" w:rsidRDefault="00E04840"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ins w:id="634" w:author="Autor">
        <w:r w:rsidRPr="643528BF">
          <w:rPr>
            <w:rFonts w:asciiTheme="minorHAnsi" w:eastAsia="Times New Roman" w:hAnsiTheme="minorHAnsi"/>
            <w:color w:val="000000" w:themeColor="text1"/>
            <w:lang w:eastAsia="ar-SA"/>
          </w:rPr>
          <w:t>(celowo pusty)</w:t>
        </w:r>
      </w:ins>
      <w:del w:id="635" w:author="Autor">
        <w:r w:rsidRPr="643528BF" w:rsidDel="00E04840">
          <w:rPr>
            <w:rFonts w:asciiTheme="minorHAnsi" w:eastAsia="Times New Roman" w:hAnsiTheme="minorHAnsi"/>
            <w:color w:val="000000" w:themeColor="text1"/>
            <w:lang w:eastAsia="ar-SA"/>
          </w:rPr>
          <w:delText xml:space="preserve">Przez czas trwania odroczenia udzielenia licencji wskazanej w </w:delText>
        </w:r>
        <w:r w:rsidRPr="643528BF">
          <w:rPr>
            <w:rFonts w:asciiTheme="minorHAnsi" w:eastAsia="Times New Roman" w:hAnsiTheme="minorHAnsi"/>
            <w:color w:val="000000" w:themeColor="text1"/>
            <w:lang w:eastAsia="ar-SA"/>
          </w:rPr>
          <w:fldChar w:fldCharType="begin"/>
        </w:r>
        <w:r w:rsidRPr="643528BF">
          <w:rPr>
            <w:rFonts w:asciiTheme="minorHAnsi" w:eastAsia="Times New Roman" w:hAnsiTheme="minorHAnsi"/>
            <w:color w:val="000000" w:themeColor="text1"/>
            <w:lang w:eastAsia="ar-SA"/>
          </w:rPr>
          <w:delInstrText xml:space="preserve"> REF _Ref21335641 \r \h  \* MERGEFORMAT </w:delInstrText>
        </w:r>
        <w:r w:rsidRPr="643528BF">
          <w:rPr>
            <w:rFonts w:asciiTheme="minorHAnsi" w:eastAsia="Times New Roman" w:hAnsiTheme="minorHAnsi"/>
            <w:color w:val="000000" w:themeColor="text1"/>
            <w:lang w:eastAsia="ar-SA"/>
          </w:rPr>
        </w:r>
        <w:r w:rsidRPr="643528BF">
          <w:rPr>
            <w:rFonts w:asciiTheme="minorHAnsi" w:eastAsia="Times New Roman" w:hAnsiTheme="minorHAnsi"/>
            <w:color w:val="000000" w:themeColor="text1"/>
            <w:lang w:eastAsia="ar-SA"/>
          </w:rPr>
          <w:fldChar w:fldCharType="separate"/>
        </w:r>
        <w:r w:rsidRPr="643528BF" w:rsidDel="00E04840">
          <w:rPr>
            <w:rFonts w:asciiTheme="minorHAnsi" w:eastAsia="Times New Roman" w:hAnsiTheme="minorHAnsi"/>
            <w:color w:val="000000" w:themeColor="text1"/>
            <w:lang w:eastAsia="ar-SA"/>
          </w:rPr>
          <w:delText>§1</w:delText>
        </w:r>
        <w:r w:rsidRPr="643528BF">
          <w:rPr>
            <w:rFonts w:asciiTheme="minorHAnsi" w:eastAsia="Times New Roman" w:hAnsiTheme="minorHAnsi"/>
            <w:color w:val="000000" w:themeColor="text1"/>
            <w:lang w:eastAsia="ar-SA"/>
          </w:rPr>
          <w:fldChar w:fldCharType="end"/>
        </w:r>
        <w:r w:rsidRPr="643528BF" w:rsidDel="00E04840">
          <w:rPr>
            <w:rFonts w:asciiTheme="minorHAnsi" w:eastAsia="Times New Roman" w:hAnsiTheme="minorHAnsi"/>
            <w:color w:val="000000" w:themeColor="text1"/>
            <w:lang w:eastAsia="ar-SA"/>
          </w:rPr>
          <w:delText xml:space="preserve"> zgodnie z </w:delText>
        </w:r>
        <w:r w:rsidRPr="643528BF">
          <w:rPr>
            <w:rFonts w:asciiTheme="minorHAnsi" w:eastAsia="Times New Roman" w:hAnsiTheme="minorHAnsi"/>
            <w:color w:val="000000" w:themeColor="text1"/>
            <w:lang w:eastAsia="ar-SA"/>
          </w:rPr>
          <w:fldChar w:fldCharType="begin"/>
        </w:r>
        <w:r w:rsidRPr="643528BF">
          <w:rPr>
            <w:rFonts w:asciiTheme="minorHAnsi" w:eastAsia="Times New Roman" w:hAnsiTheme="minorHAnsi"/>
            <w:color w:val="000000" w:themeColor="text1"/>
            <w:lang w:eastAsia="ar-SA"/>
          </w:rPr>
          <w:delInstrText xml:space="preserve"> REF _Ref52892211 \r \h  \* MERGEFORMAT </w:delInstrText>
        </w:r>
        <w:r w:rsidRPr="643528BF">
          <w:rPr>
            <w:rFonts w:asciiTheme="minorHAnsi" w:eastAsia="Times New Roman" w:hAnsiTheme="minorHAnsi"/>
            <w:color w:val="000000" w:themeColor="text1"/>
            <w:lang w:eastAsia="ar-SA"/>
          </w:rPr>
        </w:r>
        <w:r w:rsidRPr="643528BF">
          <w:rPr>
            <w:rFonts w:asciiTheme="minorHAnsi" w:eastAsia="Times New Roman" w:hAnsiTheme="minorHAnsi"/>
            <w:color w:val="000000" w:themeColor="text1"/>
            <w:lang w:eastAsia="ar-SA"/>
          </w:rPr>
          <w:fldChar w:fldCharType="separate"/>
        </w:r>
        <w:r w:rsidRPr="643528BF" w:rsidDel="00E04840">
          <w:rPr>
            <w:rFonts w:asciiTheme="minorHAnsi" w:eastAsia="Times New Roman" w:hAnsiTheme="minorHAnsi"/>
            <w:color w:val="000000" w:themeColor="text1"/>
            <w:lang w:eastAsia="ar-SA"/>
          </w:rPr>
          <w:delText>§10</w:delText>
        </w:r>
        <w:r w:rsidRPr="643528BF">
          <w:rPr>
            <w:rFonts w:asciiTheme="minorHAnsi" w:eastAsia="Times New Roman" w:hAnsiTheme="minorHAnsi"/>
            <w:color w:val="000000" w:themeColor="text1"/>
            <w:lang w:eastAsia="ar-SA"/>
          </w:rPr>
          <w:fldChar w:fldCharType="end"/>
        </w:r>
        <w:r w:rsidRPr="643528BF" w:rsidDel="00E04840">
          <w:rPr>
            <w:rFonts w:asciiTheme="minorHAnsi" w:eastAsia="Times New Roman" w:hAnsiTheme="minorHAnsi"/>
            <w:color w:val="000000" w:themeColor="text1"/>
            <w:lang w:eastAsia="ar-SA"/>
          </w:rPr>
          <w:delText xml:space="preserve">, zastosowanie mają postanowienia dotyczące ograniczonej licencji wskazane w </w:delText>
        </w:r>
        <w:r w:rsidRPr="643528BF">
          <w:rPr>
            <w:rFonts w:asciiTheme="minorHAnsi" w:eastAsia="Times New Roman" w:hAnsiTheme="minorHAnsi"/>
            <w:color w:val="000000" w:themeColor="text1"/>
            <w:lang w:eastAsia="ar-SA"/>
          </w:rPr>
          <w:fldChar w:fldCharType="begin"/>
        </w:r>
        <w:r w:rsidRPr="643528BF">
          <w:rPr>
            <w:rFonts w:asciiTheme="minorHAnsi" w:eastAsia="Times New Roman" w:hAnsiTheme="minorHAnsi"/>
            <w:color w:val="000000" w:themeColor="text1"/>
            <w:lang w:eastAsia="ar-SA"/>
          </w:rPr>
          <w:delInstrText xml:space="preserve"> REF _Ref52893726 \n \h  \* MERGEFORMAT </w:delInstrText>
        </w:r>
        <w:r w:rsidRPr="643528BF">
          <w:rPr>
            <w:rFonts w:asciiTheme="minorHAnsi" w:eastAsia="Times New Roman" w:hAnsiTheme="minorHAnsi"/>
            <w:color w:val="000000" w:themeColor="text1"/>
            <w:lang w:eastAsia="ar-SA"/>
          </w:rPr>
        </w:r>
        <w:r w:rsidRPr="643528BF">
          <w:rPr>
            <w:rFonts w:asciiTheme="minorHAnsi" w:eastAsia="Times New Roman" w:hAnsiTheme="minorHAnsi"/>
            <w:color w:val="000000" w:themeColor="text1"/>
            <w:lang w:eastAsia="ar-SA"/>
          </w:rPr>
          <w:fldChar w:fldCharType="separate"/>
        </w:r>
        <w:r w:rsidRPr="643528BF" w:rsidDel="00E04840">
          <w:rPr>
            <w:rFonts w:asciiTheme="minorHAnsi" w:eastAsia="Times New Roman" w:hAnsiTheme="minorHAnsi"/>
            <w:color w:val="000000" w:themeColor="text1"/>
            <w:lang w:eastAsia="ar-SA"/>
          </w:rPr>
          <w:delText>§16</w:delText>
        </w:r>
        <w:r w:rsidRPr="643528BF">
          <w:rPr>
            <w:rFonts w:asciiTheme="minorHAnsi" w:eastAsia="Times New Roman" w:hAnsiTheme="minorHAnsi"/>
            <w:color w:val="000000" w:themeColor="text1"/>
            <w:lang w:eastAsia="ar-SA"/>
          </w:rPr>
          <w:fldChar w:fldCharType="end"/>
        </w:r>
        <w:r w:rsidRPr="643528BF" w:rsidDel="00E04840">
          <w:rPr>
            <w:rFonts w:asciiTheme="minorHAnsi" w:eastAsia="Times New Roman" w:hAnsiTheme="minorHAnsi"/>
            <w:color w:val="000000" w:themeColor="text1"/>
            <w:lang w:eastAsia="ar-SA"/>
          </w:rPr>
          <w:delText xml:space="preserve"> – </w:delText>
        </w:r>
        <w:r w:rsidRPr="643528BF">
          <w:rPr>
            <w:rFonts w:asciiTheme="minorHAnsi" w:eastAsia="Times New Roman" w:hAnsiTheme="minorHAnsi"/>
            <w:color w:val="000000" w:themeColor="text1"/>
            <w:lang w:eastAsia="ar-SA"/>
          </w:rPr>
          <w:fldChar w:fldCharType="begin"/>
        </w:r>
        <w:r w:rsidRPr="643528BF">
          <w:rPr>
            <w:rFonts w:asciiTheme="minorHAnsi" w:eastAsia="Times New Roman" w:hAnsiTheme="minorHAnsi"/>
            <w:color w:val="000000" w:themeColor="text1"/>
            <w:lang w:eastAsia="ar-SA"/>
          </w:rPr>
          <w:delInstrText xml:space="preserve"> REF _Ref52893751 \n \h  \* MERGEFORMAT </w:delInstrText>
        </w:r>
        <w:r w:rsidRPr="643528BF">
          <w:rPr>
            <w:rFonts w:asciiTheme="minorHAnsi" w:eastAsia="Times New Roman" w:hAnsiTheme="minorHAnsi"/>
            <w:color w:val="000000" w:themeColor="text1"/>
            <w:lang w:eastAsia="ar-SA"/>
          </w:rPr>
        </w:r>
        <w:r w:rsidRPr="643528BF">
          <w:rPr>
            <w:rFonts w:asciiTheme="minorHAnsi" w:eastAsia="Times New Roman" w:hAnsiTheme="minorHAnsi"/>
            <w:color w:val="000000" w:themeColor="text1"/>
            <w:lang w:eastAsia="ar-SA"/>
          </w:rPr>
          <w:fldChar w:fldCharType="separate"/>
        </w:r>
        <w:r w:rsidRPr="643528BF" w:rsidDel="00E04840">
          <w:rPr>
            <w:rFonts w:asciiTheme="minorHAnsi" w:eastAsia="Times New Roman" w:hAnsiTheme="minorHAnsi"/>
            <w:color w:val="000000" w:themeColor="text1"/>
            <w:lang w:eastAsia="ar-SA"/>
          </w:rPr>
          <w:delText>§18</w:delText>
        </w:r>
        <w:r w:rsidRPr="643528BF">
          <w:rPr>
            <w:rFonts w:asciiTheme="minorHAnsi" w:eastAsia="Times New Roman" w:hAnsiTheme="minorHAnsi"/>
            <w:color w:val="000000" w:themeColor="text1"/>
            <w:lang w:eastAsia="ar-SA"/>
          </w:rPr>
          <w:fldChar w:fldCharType="end"/>
        </w:r>
      </w:del>
      <w:r w:rsidR="00AC1BE7" w:rsidRPr="197F605A">
        <w:rPr>
          <w:rFonts w:asciiTheme="minorHAnsi" w:eastAsia="Times New Roman" w:hAnsiTheme="minorHAnsi"/>
          <w:color w:val="000000" w:themeColor="text1"/>
          <w:lang w:eastAsia="ar-SA"/>
        </w:rPr>
        <w:t>.</w:t>
      </w:r>
    </w:p>
    <w:p w14:paraId="5B770751" w14:textId="52391A46" w:rsidR="00AC1BE7" w:rsidRPr="002854E7" w:rsidRDefault="00E04840"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bookmarkStart w:id="636" w:name="_Ref52893726"/>
      <w:bookmarkStart w:id="637" w:name="_Ref62657837"/>
      <w:ins w:id="638" w:author="Autor">
        <w:r w:rsidRPr="643528BF">
          <w:rPr>
            <w:rFonts w:asciiTheme="minorHAnsi" w:eastAsia="Times New Roman" w:hAnsiTheme="minorHAnsi"/>
            <w:color w:val="000000" w:themeColor="text1"/>
            <w:lang w:eastAsia="ar-SA"/>
          </w:rPr>
          <w:t xml:space="preserve">Niezależnie od licencji wskazanej w </w:t>
        </w:r>
        <w:r w:rsidRPr="643528BF">
          <w:rPr>
            <w:rFonts w:asciiTheme="minorHAnsi" w:eastAsia="Times New Roman" w:hAnsiTheme="minorHAnsi"/>
            <w:color w:val="000000" w:themeColor="text1"/>
            <w:lang w:eastAsia="ar-SA"/>
          </w:rPr>
          <w:fldChar w:fldCharType="begin"/>
        </w:r>
        <w:r w:rsidRPr="643528BF">
          <w:rPr>
            <w:rFonts w:asciiTheme="minorHAnsi" w:eastAsia="Times New Roman" w:hAnsiTheme="minorHAnsi"/>
            <w:color w:val="000000" w:themeColor="text1"/>
            <w:lang w:eastAsia="ar-SA"/>
          </w:rPr>
          <w:instrText xml:space="preserve"> REF _Ref21335641 \r \h  \* MERGEFORMAT </w:instrText>
        </w:r>
      </w:ins>
      <w:r w:rsidRPr="643528BF">
        <w:rPr>
          <w:rFonts w:asciiTheme="minorHAnsi" w:eastAsia="Times New Roman" w:hAnsiTheme="minorHAnsi"/>
          <w:color w:val="000000" w:themeColor="text1"/>
          <w:lang w:eastAsia="ar-SA"/>
        </w:rPr>
      </w:r>
      <w:ins w:id="639" w:author="Autor">
        <w:r w:rsidRPr="643528BF">
          <w:rPr>
            <w:rFonts w:asciiTheme="minorHAnsi" w:eastAsia="Times New Roman" w:hAnsiTheme="minorHAnsi"/>
            <w:color w:val="000000" w:themeColor="text1"/>
            <w:lang w:eastAsia="ar-SA"/>
          </w:rPr>
          <w:fldChar w:fldCharType="separate"/>
        </w:r>
        <w:r w:rsidR="00EB3B9C">
          <w:rPr>
            <w:rFonts w:asciiTheme="minorHAnsi" w:eastAsia="Times New Roman" w:hAnsiTheme="minorHAnsi"/>
            <w:color w:val="000000" w:themeColor="text1"/>
            <w:lang w:eastAsia="ar-SA"/>
          </w:rPr>
          <w:t>§1</w:t>
        </w:r>
        <w:r w:rsidRPr="643528BF">
          <w:rPr>
            <w:rFonts w:asciiTheme="minorHAnsi" w:eastAsia="Times New Roman" w:hAnsiTheme="minorHAnsi"/>
            <w:color w:val="000000" w:themeColor="text1"/>
            <w:lang w:eastAsia="ar-SA"/>
          </w:rPr>
          <w:fldChar w:fldCharType="end"/>
        </w:r>
        <w:r w:rsidRPr="643528BF">
          <w:rPr>
            <w:rFonts w:asciiTheme="minorHAnsi" w:eastAsia="Times New Roman" w:hAnsiTheme="minorHAnsi"/>
            <w:color w:val="000000" w:themeColor="text1"/>
            <w:lang w:eastAsia="ar-SA"/>
          </w:rPr>
          <w:t xml:space="preserve">, </w:t>
        </w:r>
      </w:ins>
      <w:r w:rsidR="00AC1BE7" w:rsidRPr="197F605A">
        <w:rPr>
          <w:rFonts w:asciiTheme="minorHAnsi" w:eastAsia="Times New Roman" w:hAnsiTheme="minorHAnsi"/>
          <w:color w:val="000000" w:themeColor="text1"/>
          <w:lang w:eastAsia="ar-SA"/>
        </w:rPr>
        <w:t xml:space="preserve">Wykonawca z chwilą udostępnienia NCBR jakiegokolwiek Wyniku Prac B+R 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00AC1BE7" w:rsidRPr="197F605A">
        <w:rPr>
          <w:rFonts w:asciiTheme="minorHAnsi" w:hAnsiTheme="minorHAnsi"/>
          <w:color w:val="000000" w:themeColor="text1"/>
        </w:rPr>
        <w:t xml:space="preserve">w ramach </w:t>
      </w:r>
      <w:r w:rsidR="00AC3F2F" w:rsidRPr="197F605A">
        <w:rPr>
          <w:rFonts w:asciiTheme="minorHAnsi" w:hAnsiTheme="minorHAnsi"/>
          <w:color w:val="000000" w:themeColor="text1"/>
        </w:rPr>
        <w:t xml:space="preserve">Wynagrodzenia Podstawowego </w:t>
      </w:r>
      <w:r w:rsidR="00AC1BE7" w:rsidRPr="197F605A">
        <w:rPr>
          <w:rFonts w:asciiTheme="minorHAnsi" w:hAnsiTheme="minorHAnsi"/>
          <w:color w:val="000000" w:themeColor="text1"/>
        </w:rPr>
        <w:t xml:space="preserve">za realizację danego Etapu, o którym mowa w </w:t>
      </w:r>
      <w:r w:rsidR="00AC1BE7" w:rsidRPr="197F605A">
        <w:rPr>
          <w:rFonts w:asciiTheme="minorHAnsi" w:hAnsiTheme="minorHAnsi"/>
          <w:color w:val="000000" w:themeColor="text1"/>
          <w:shd w:val="clear" w:color="auto" w:fill="E6E6E6"/>
        </w:rPr>
        <w:fldChar w:fldCharType="begin"/>
      </w:r>
      <w:r w:rsidR="00AC1BE7" w:rsidRPr="197F605A">
        <w:rPr>
          <w:rFonts w:asciiTheme="minorHAnsi" w:hAnsiTheme="minorHAnsi"/>
          <w:color w:val="000000" w:themeColor="text1"/>
        </w:rPr>
        <w:instrText xml:space="preserve"> REF _Ref479976521 \n \h </w:instrText>
      </w:r>
      <w:r w:rsidR="005C7FCC" w:rsidRPr="197F605A">
        <w:rPr>
          <w:rFonts w:asciiTheme="minorHAnsi" w:hAnsiTheme="minorHAnsi"/>
          <w:color w:val="000000" w:themeColor="text1"/>
        </w:rPr>
        <w:instrText xml:space="preserve"> \* MERGEFORMAT </w:instrText>
      </w:r>
      <w:r w:rsidR="00AC1BE7" w:rsidRPr="197F605A">
        <w:rPr>
          <w:rFonts w:asciiTheme="minorHAnsi" w:hAnsiTheme="minorHAnsi"/>
          <w:color w:val="000000" w:themeColor="text1"/>
          <w:shd w:val="clear" w:color="auto" w:fill="E6E6E6"/>
        </w:rPr>
      </w:r>
      <w:r w:rsidR="00AC1BE7" w:rsidRPr="197F605A">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00AC1BE7" w:rsidRPr="197F605A">
        <w:rPr>
          <w:rFonts w:asciiTheme="minorHAnsi" w:hAnsiTheme="minorHAnsi"/>
          <w:color w:val="000000" w:themeColor="text1"/>
          <w:shd w:val="clear" w:color="auto" w:fill="E6E6E6"/>
        </w:rPr>
        <w:fldChar w:fldCharType="end"/>
      </w:r>
      <w:r w:rsidR="00AC1BE7" w:rsidRPr="197F605A">
        <w:rPr>
          <w:rFonts w:asciiTheme="minorHAnsi" w:eastAsia="Times New Roman" w:hAnsiTheme="minorHAnsi"/>
          <w:color w:val="000000" w:themeColor="text1"/>
          <w:lang w:eastAsia="ar-SA"/>
        </w:rPr>
        <w:t xml:space="preserve">, licencji na korzystanie z Wyników Prac B+R powstałych w danym Etapie oraz przedmiotów Background IP wykorzystanych w danym Etapie, </w:t>
      </w:r>
      <w:r w:rsidR="00AC1BE7" w:rsidRPr="197F605A">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00AC1BE7" w:rsidRPr="197F605A">
        <w:rPr>
          <w:rFonts w:asciiTheme="minorHAnsi" w:eastAsia="Times New Roman" w:hAnsiTheme="minorHAnsi"/>
          <w:color w:val="000000" w:themeColor="text1"/>
          <w:lang w:eastAsia="ar-SA"/>
        </w:rPr>
        <w:t xml:space="preserve"> (w szczególności w zakresie umożliwiającym NCBR dokonanie Odbiorów Etapów i </w:t>
      </w:r>
      <w:r w:rsidR="00AC1BE7" w:rsidRPr="197F605A">
        <w:rPr>
          <w:rFonts w:asciiTheme="minorHAnsi" w:hAnsiTheme="minorHAnsi"/>
          <w:color w:val="000000" w:themeColor="text1"/>
        </w:rPr>
        <w:t>przeprowadzenie testów oraz Demonstratora).</w:t>
      </w:r>
      <w:bookmarkEnd w:id="636"/>
      <w:ins w:id="640" w:author="Autor">
        <w:r w:rsidR="007972A6" w:rsidRPr="643528BF">
          <w:rPr>
            <w:rFonts w:asciiTheme="minorHAnsi" w:hAnsiTheme="minorHAnsi"/>
            <w:color w:val="000000" w:themeColor="text1"/>
          </w:rPr>
          <w:t xml:space="preserve"> NCBR jest uprawnione do upoważniania podmiotów trzecich, którymi się posługuje w tych czynnościach, do korzystania z Wyników Prac B+R i Background IP, w celach wskazanych w zdaniu poprzedzającym. </w:t>
        </w:r>
        <w:r w:rsidR="007972A6" w:rsidRPr="643528BF">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sublicecji na korzystanie z niego.</w:t>
        </w:r>
      </w:ins>
      <w:bookmarkEnd w:id="637"/>
    </w:p>
    <w:p w14:paraId="00608725" w14:textId="77777777" w:rsidR="00AC1BE7" w:rsidRPr="002854E7" w:rsidRDefault="00AC1BE7"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bookmarkStart w:id="641" w:name="_Ref52893716"/>
      <w:r w:rsidRPr="643528BF">
        <w:rPr>
          <w:rFonts w:asciiTheme="minorHAnsi" w:eastAsia="Times New Roman" w:hAnsiTheme="minorHAnsi"/>
          <w:color w:val="000000" w:themeColor="text1"/>
          <w:lang w:eastAsia="ar-SA"/>
        </w:rPr>
        <w:t>W przypadku, gdy W</w:t>
      </w:r>
      <w:r w:rsidRPr="643528BF">
        <w:rPr>
          <w:rFonts w:asciiTheme="minorHAnsi" w:hAnsiTheme="minorHAnsi"/>
          <w:color w:val="000000" w:themeColor="text1"/>
        </w:rPr>
        <w:t>ynik Prac B+R lub przedmiot Background IP</w:t>
      </w:r>
      <w:r w:rsidRPr="643528BF">
        <w:rPr>
          <w:rFonts w:asciiTheme="minorHAnsi" w:eastAsia="Times New Roman" w:hAnsiTheme="minorHAnsi"/>
          <w:color w:val="000000" w:themeColor="text1"/>
          <w:lang w:eastAsia="ar-SA"/>
        </w:rPr>
        <w:t xml:space="preserve"> zostaną przekazane NCBR na nośniku, na którym je utrwalono, w szczególności na nośniku </w:t>
      </w:r>
      <w:r w:rsidRPr="643528BF">
        <w:rPr>
          <w:rFonts w:asciiTheme="minorHAnsi" w:eastAsia="Times New Roman" w:hAnsiTheme="minorHAnsi"/>
          <w:color w:val="000000" w:themeColor="text1"/>
          <w:lang w:eastAsia="ar-SA"/>
        </w:rPr>
        <w:lastRenderedPageBreak/>
        <w:t>elektronicznym (płyta CD, DVD, tzw. pendrive itp.) wraz z przekazaniem NCBR danego nośnika, przechodzi nieodpłatnie na NCBR prawo własności tego nośnika.</w:t>
      </w:r>
      <w:bookmarkEnd w:id="641"/>
    </w:p>
    <w:p w14:paraId="122D4C51" w14:textId="0874775E" w:rsidR="00AC1BE7" w:rsidRPr="002854E7" w:rsidRDefault="00AC1BE7" w:rsidP="197F605A">
      <w:pPr>
        <w:pStyle w:val="Akapitzlist"/>
        <w:numPr>
          <w:ilvl w:val="0"/>
          <w:numId w:val="52"/>
        </w:numPr>
        <w:suppressAutoHyphens/>
        <w:spacing w:after="0" w:line="240" w:lineRule="auto"/>
        <w:ind w:left="426" w:hanging="426"/>
        <w:jc w:val="both"/>
        <w:rPr>
          <w:rFonts w:asciiTheme="minorHAnsi" w:eastAsia="Times New Roman" w:hAnsiTheme="minorHAnsi"/>
          <w:color w:val="000000" w:themeColor="text1"/>
          <w:lang w:eastAsia="ar-SA"/>
        </w:rPr>
      </w:pPr>
      <w:bookmarkStart w:id="642" w:name="_Ref52893751"/>
      <w:r w:rsidRPr="197F605A">
        <w:rPr>
          <w:rFonts w:asciiTheme="minorHAnsi" w:eastAsia="Times New Roman" w:hAnsiTheme="minorHAnsi"/>
          <w:color w:val="000000" w:themeColor="text1"/>
          <w:lang w:eastAsia="ar-SA"/>
        </w:rPr>
        <w:t xml:space="preserve">Licencja wskazana w </w:t>
      </w:r>
      <w:r w:rsidRPr="197F605A">
        <w:rPr>
          <w:rFonts w:asciiTheme="minorHAnsi" w:eastAsia="Times New Roman" w:hAnsiTheme="minorHAnsi"/>
          <w:color w:val="000000" w:themeColor="text1"/>
          <w:shd w:val="clear" w:color="auto" w:fill="E6E6E6"/>
          <w:lang w:eastAsia="ar-SA"/>
        </w:rPr>
        <w:fldChar w:fldCharType="begin"/>
      </w:r>
      <w:r w:rsidRPr="197F605A">
        <w:rPr>
          <w:rFonts w:asciiTheme="minorHAnsi" w:eastAsia="Times New Roman" w:hAnsiTheme="minorHAnsi"/>
          <w:color w:val="000000" w:themeColor="text1"/>
          <w:lang w:eastAsia="ar-SA"/>
        </w:rPr>
        <w:instrText xml:space="preserve"> REF _Ref52893726 \n \h </w:instrText>
      </w:r>
      <w:r w:rsidR="005C7FCC" w:rsidRPr="197F605A">
        <w:rPr>
          <w:rFonts w:asciiTheme="minorHAnsi" w:eastAsia="Times New Roman" w:hAnsiTheme="minorHAnsi"/>
          <w:color w:val="000000" w:themeColor="text1"/>
          <w:lang w:eastAsia="ar-SA"/>
        </w:rPr>
        <w:instrText xml:space="preserve"> \* MERGEFORMAT </w:instrText>
      </w:r>
      <w:r w:rsidRPr="197F605A">
        <w:rPr>
          <w:rFonts w:asciiTheme="minorHAnsi" w:eastAsia="Times New Roman" w:hAnsiTheme="minorHAnsi"/>
          <w:color w:val="000000" w:themeColor="text1"/>
          <w:shd w:val="clear" w:color="auto" w:fill="E6E6E6"/>
          <w:lang w:eastAsia="ar-SA"/>
        </w:rPr>
      </w:r>
      <w:r w:rsidRPr="197F605A">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§16</w:t>
      </w:r>
      <w:r w:rsidRPr="197F605A">
        <w:rPr>
          <w:rFonts w:asciiTheme="minorHAnsi" w:eastAsia="Times New Roman" w:hAnsiTheme="minorHAnsi"/>
          <w:color w:val="000000" w:themeColor="text1"/>
          <w:shd w:val="clear" w:color="auto" w:fill="E6E6E6"/>
          <w:lang w:eastAsia="ar-SA"/>
        </w:rPr>
        <w:fldChar w:fldCharType="end"/>
      </w:r>
      <w:r w:rsidRPr="197F605A">
        <w:rPr>
          <w:rFonts w:asciiTheme="minorHAnsi" w:eastAsia="Times New Roman" w:hAnsiTheme="minorHAnsi"/>
          <w:color w:val="000000" w:themeColor="text1"/>
          <w:lang w:eastAsia="ar-SA"/>
        </w:rPr>
        <w:t xml:space="preserve"> jest udzielona NCBR na okres obowiązywania Umowy. 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642"/>
    </w:p>
    <w:bookmarkEnd w:id="559"/>
    <w:p w14:paraId="4CB5889E" w14:textId="77777777" w:rsidR="002E6016" w:rsidRPr="002854E7" w:rsidRDefault="002E6016" w:rsidP="003E0140">
      <w:pPr>
        <w:pStyle w:val="Akapitzlist"/>
        <w:suppressAutoHyphens/>
        <w:spacing w:after="0" w:line="240" w:lineRule="auto"/>
        <w:ind w:left="426"/>
        <w:jc w:val="both"/>
        <w:rPr>
          <w:rFonts w:asciiTheme="minorHAnsi" w:hAnsiTheme="minorHAnsi"/>
          <w:color w:val="000000" w:themeColor="text1"/>
        </w:rPr>
      </w:pPr>
    </w:p>
    <w:p w14:paraId="6B46E0B3" w14:textId="77777777" w:rsidR="0012066D" w:rsidRPr="002854E7" w:rsidRDefault="0012066D" w:rsidP="003E0140">
      <w:pPr>
        <w:pStyle w:val="Akapitzlist"/>
        <w:spacing w:after="0" w:line="240" w:lineRule="auto"/>
        <w:ind w:left="384"/>
        <w:rPr>
          <w:rFonts w:ascii="Times New Roman" w:hAnsi="Times New Roman" w:cs="Times New Roman"/>
          <w:color w:val="000000" w:themeColor="text1"/>
        </w:rPr>
      </w:pPr>
    </w:p>
    <w:p w14:paraId="192721ED" w14:textId="77777777" w:rsidR="0012066D" w:rsidRPr="002854E7" w:rsidRDefault="0012066D" w:rsidP="003E0140">
      <w:pPr>
        <w:spacing w:after="0" w:line="240" w:lineRule="auto"/>
        <w:contextualSpacing/>
        <w:rPr>
          <w:color w:val="000000" w:themeColor="text1"/>
        </w:rPr>
      </w:pPr>
    </w:p>
    <w:p w14:paraId="0D4D2DFC" w14:textId="77777777" w:rsidR="001B22EC" w:rsidRPr="002854E7" w:rsidRDefault="00FD22C0" w:rsidP="00B96C37">
      <w:pPr>
        <w:pStyle w:val="Nagwek1"/>
        <w:numPr>
          <w:ilvl w:val="0"/>
          <w:numId w:val="1"/>
        </w:numPr>
        <w:spacing w:before="0" w:after="0" w:line="240" w:lineRule="auto"/>
        <w:contextualSpacing/>
        <w:rPr>
          <w:rFonts w:asciiTheme="minorHAnsi" w:hAnsiTheme="minorHAnsi"/>
          <w:sz w:val="22"/>
          <w:szCs w:val="22"/>
        </w:rPr>
      </w:pPr>
      <w:bookmarkStart w:id="643" w:name="_Ref505921280"/>
      <w:bookmarkStart w:id="644" w:name="_Ref505921340"/>
      <w:bookmarkStart w:id="645" w:name="_Ref505921359"/>
      <w:bookmarkStart w:id="646" w:name="_Toc511371214"/>
      <w:bookmarkStart w:id="647" w:name="_Toc54798325"/>
      <w:bookmarkStart w:id="648" w:name="_Toc52745921"/>
      <w:bookmarkEnd w:id="415"/>
      <w:r w:rsidRPr="002854E7">
        <w:rPr>
          <w:rFonts w:asciiTheme="minorHAnsi" w:hAnsiTheme="minorHAnsi"/>
          <w:sz w:val="22"/>
          <w:szCs w:val="22"/>
        </w:rPr>
        <w:t xml:space="preserve">ZARZĄDZANIE </w:t>
      </w:r>
      <w:r w:rsidR="00023220" w:rsidRPr="002854E7">
        <w:rPr>
          <w:rFonts w:asciiTheme="minorHAnsi" w:hAnsiTheme="minorHAnsi"/>
          <w:sz w:val="22"/>
          <w:szCs w:val="22"/>
        </w:rPr>
        <w:t>I</w:t>
      </w:r>
      <w:r w:rsidR="00A1375C" w:rsidRPr="002854E7">
        <w:rPr>
          <w:rFonts w:asciiTheme="minorHAnsi" w:hAnsiTheme="minorHAnsi"/>
          <w:sz w:val="22"/>
          <w:szCs w:val="22"/>
        </w:rPr>
        <w:t xml:space="preserve"> </w:t>
      </w:r>
      <w:r w:rsidRPr="002854E7">
        <w:rPr>
          <w:rFonts w:asciiTheme="minorHAnsi" w:hAnsiTheme="minorHAnsi"/>
          <w:sz w:val="22"/>
          <w:szCs w:val="22"/>
        </w:rPr>
        <w:t>NADZÓR NAD WYKONANIEM UMOWY</w:t>
      </w:r>
      <w:bookmarkEnd w:id="643"/>
      <w:bookmarkEnd w:id="644"/>
      <w:bookmarkEnd w:id="645"/>
      <w:bookmarkEnd w:id="646"/>
      <w:bookmarkEnd w:id="647"/>
      <w:bookmarkEnd w:id="648"/>
    </w:p>
    <w:p w14:paraId="64E9C874" w14:textId="77777777" w:rsidR="00823082" w:rsidRPr="002854E7" w:rsidRDefault="00823082" w:rsidP="00B96C37">
      <w:pPr>
        <w:pStyle w:val="Nagwek2"/>
        <w:numPr>
          <w:ilvl w:val="0"/>
          <w:numId w:val="14"/>
        </w:numPr>
        <w:spacing w:before="0" w:line="240" w:lineRule="auto"/>
        <w:ind w:left="0" w:hanging="567"/>
        <w:contextualSpacing/>
        <w:rPr>
          <w:rFonts w:asciiTheme="minorHAnsi" w:hAnsiTheme="minorHAnsi"/>
          <w:sz w:val="22"/>
          <w:szCs w:val="22"/>
        </w:rPr>
      </w:pPr>
      <w:bookmarkStart w:id="649" w:name="_Toc511371215"/>
      <w:bookmarkStart w:id="650" w:name="_Toc54798326"/>
      <w:bookmarkStart w:id="651" w:name="_Toc52745922"/>
      <w:r w:rsidRPr="002854E7">
        <w:rPr>
          <w:rFonts w:asciiTheme="minorHAnsi" w:hAnsiTheme="minorHAnsi"/>
          <w:sz w:val="22"/>
          <w:szCs w:val="22"/>
        </w:rPr>
        <w:t>[MENADŻEROWIE PR</w:t>
      </w:r>
      <w:r w:rsidR="007651FF" w:rsidRPr="002854E7">
        <w:rPr>
          <w:rFonts w:asciiTheme="minorHAnsi" w:hAnsiTheme="minorHAnsi"/>
          <w:sz w:val="22"/>
          <w:szCs w:val="22"/>
        </w:rPr>
        <w:t>ZEDSIĘWZIĘCIA</w:t>
      </w:r>
      <w:r w:rsidRPr="002854E7">
        <w:rPr>
          <w:rFonts w:asciiTheme="minorHAnsi" w:hAnsiTheme="minorHAnsi"/>
          <w:sz w:val="22"/>
          <w:szCs w:val="22"/>
        </w:rPr>
        <w:t>]</w:t>
      </w:r>
      <w:bookmarkEnd w:id="649"/>
      <w:bookmarkEnd w:id="650"/>
      <w:bookmarkEnd w:id="651"/>
    </w:p>
    <w:p w14:paraId="77BBF4E9" w14:textId="77777777" w:rsidR="008B77C5" w:rsidRPr="002854E7" w:rsidRDefault="008B77C5" w:rsidP="003E0140">
      <w:pPr>
        <w:pStyle w:val="Akapitzlist"/>
        <w:suppressAutoHyphens/>
        <w:spacing w:after="0" w:line="240" w:lineRule="auto"/>
        <w:ind w:left="426"/>
        <w:jc w:val="both"/>
        <w:rPr>
          <w:rFonts w:asciiTheme="minorHAnsi" w:eastAsia="Times New Roman" w:hAnsiTheme="minorHAnsi"/>
          <w:color w:val="000000" w:themeColor="text1"/>
          <w:lang w:eastAsia="ar-SA"/>
        </w:rPr>
      </w:pPr>
    </w:p>
    <w:p w14:paraId="00AF88A2" w14:textId="6EA55640" w:rsidR="003740FE" w:rsidRPr="002854E7" w:rsidRDefault="009615AA" w:rsidP="00B96C37">
      <w:pPr>
        <w:pStyle w:val="Akapitzlist"/>
        <w:numPr>
          <w:ilvl w:val="0"/>
          <w:numId w:val="61"/>
        </w:numPr>
        <w:suppressAutoHyphens/>
        <w:spacing w:after="0" w:line="240" w:lineRule="auto"/>
        <w:ind w:left="426"/>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 xml:space="preserve">Wykonawca i NCBR wyznaczą menadżerów </w:t>
      </w:r>
      <w:r w:rsidR="007651FF" w:rsidRPr="002854E7">
        <w:rPr>
          <w:rFonts w:asciiTheme="minorHAnsi" w:eastAsia="Times New Roman" w:hAnsiTheme="minorHAnsi"/>
          <w:color w:val="000000" w:themeColor="text1"/>
          <w:lang w:eastAsia="ar-SA"/>
        </w:rPr>
        <w:t>Przedsięwzięcia</w:t>
      </w:r>
      <w:r w:rsidRPr="002854E7">
        <w:rPr>
          <w:rFonts w:asciiTheme="minorHAnsi" w:eastAsia="Times New Roman" w:hAnsiTheme="minorHAnsi"/>
          <w:color w:val="000000" w:themeColor="text1"/>
          <w:lang w:eastAsia="ar-SA"/>
        </w:rPr>
        <w:t xml:space="preserve"> odpowiedzialnych za koordynację sprawnego wykonania Umowy. </w:t>
      </w:r>
      <w:r w:rsidR="005552E3" w:rsidRPr="002854E7">
        <w:rPr>
          <w:rFonts w:asciiTheme="minorHAnsi" w:eastAsia="Times New Roman" w:hAnsiTheme="minorHAnsi"/>
          <w:color w:val="000000" w:themeColor="text1"/>
          <w:lang w:eastAsia="ar-SA"/>
        </w:rPr>
        <w:t>Każdorazowo,</w:t>
      </w:r>
      <w:r w:rsidRPr="002854E7">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2854E7" w:rsidRDefault="009615AA" w:rsidP="00B96C37">
      <w:pPr>
        <w:pStyle w:val="Akapitzlist"/>
        <w:numPr>
          <w:ilvl w:val="0"/>
          <w:numId w:val="61"/>
        </w:numPr>
        <w:suppressAutoHyphens/>
        <w:spacing w:after="0" w:line="240" w:lineRule="auto"/>
        <w:ind w:left="426" w:hanging="426"/>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 xml:space="preserve">O ile menadżer </w:t>
      </w:r>
      <w:r w:rsidR="007651FF" w:rsidRPr="002854E7">
        <w:rPr>
          <w:rFonts w:asciiTheme="minorHAnsi" w:eastAsia="Times New Roman" w:hAnsiTheme="minorHAnsi"/>
          <w:color w:val="000000" w:themeColor="text1"/>
          <w:lang w:eastAsia="ar-SA"/>
        </w:rPr>
        <w:t>Przedsięwzięcia</w:t>
      </w:r>
      <w:r w:rsidRPr="002854E7">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585824E5" w:rsidR="009615AA" w:rsidRPr="002854E7" w:rsidRDefault="009615AA" w:rsidP="00B96C37">
      <w:pPr>
        <w:pStyle w:val="Akapitzlist"/>
        <w:numPr>
          <w:ilvl w:val="0"/>
          <w:numId w:val="61"/>
        </w:numPr>
        <w:suppressAutoHyphens/>
        <w:spacing w:after="0" w:line="240" w:lineRule="auto"/>
        <w:ind w:left="426" w:hanging="426"/>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 xml:space="preserve">O wyborze i zmianie menadżera </w:t>
      </w:r>
      <w:r w:rsidR="007651FF" w:rsidRPr="002854E7">
        <w:rPr>
          <w:rFonts w:asciiTheme="minorHAnsi" w:eastAsia="Times New Roman" w:hAnsiTheme="minorHAnsi"/>
          <w:color w:val="000000" w:themeColor="text1"/>
          <w:lang w:eastAsia="ar-SA"/>
        </w:rPr>
        <w:t xml:space="preserve">Przedsięwzięcia </w:t>
      </w:r>
      <w:r w:rsidRPr="002854E7">
        <w:rPr>
          <w:rFonts w:asciiTheme="minorHAnsi" w:eastAsia="Times New Roman" w:hAnsiTheme="minorHAnsi"/>
          <w:color w:val="000000" w:themeColor="text1"/>
          <w:lang w:eastAsia="ar-SA"/>
        </w:rPr>
        <w:t xml:space="preserve">Strony zawiadamiają się w formie elektronicznej, zgodnie z </w:t>
      </w:r>
      <w:r w:rsidRPr="002854E7">
        <w:rPr>
          <w:rFonts w:asciiTheme="minorHAnsi" w:eastAsia="Times New Roman" w:hAnsiTheme="minorHAnsi"/>
          <w:color w:val="000000" w:themeColor="text1"/>
          <w:shd w:val="clear" w:color="auto" w:fill="E6E6E6"/>
          <w:lang w:eastAsia="ar-SA"/>
        </w:rPr>
        <w:fldChar w:fldCharType="begin"/>
      </w:r>
      <w:r w:rsidRPr="002854E7">
        <w:rPr>
          <w:rFonts w:asciiTheme="minorHAnsi" w:eastAsia="Times New Roman" w:hAnsiTheme="minorHAnsi"/>
          <w:color w:val="000000" w:themeColor="text1"/>
          <w:lang w:eastAsia="ar-SA"/>
        </w:rPr>
        <w:instrText xml:space="preserve"> REF _Ref511548958 \n \h  \* MERGEFORMAT </w:instrText>
      </w:r>
      <w:r w:rsidRPr="002854E7">
        <w:rPr>
          <w:rFonts w:asciiTheme="minorHAnsi" w:eastAsia="Times New Roman" w:hAnsiTheme="minorHAnsi"/>
          <w:color w:val="000000" w:themeColor="text1"/>
          <w:shd w:val="clear" w:color="auto" w:fill="E6E6E6"/>
          <w:lang w:eastAsia="ar-SA"/>
        </w:rPr>
      </w:r>
      <w:r w:rsidRPr="002854E7">
        <w:rPr>
          <w:rFonts w:asciiTheme="minorHAnsi" w:eastAsia="Times New Roman" w:hAnsiTheme="minorHAnsi"/>
          <w:color w:val="000000" w:themeColor="text1"/>
          <w:shd w:val="clear" w:color="auto" w:fill="E6E6E6"/>
          <w:lang w:eastAsia="ar-SA"/>
        </w:rPr>
        <w:fldChar w:fldCharType="separate"/>
      </w:r>
      <w:r w:rsidR="00EB3B9C">
        <w:rPr>
          <w:rFonts w:asciiTheme="minorHAnsi" w:eastAsia="Times New Roman" w:hAnsiTheme="minorHAnsi"/>
          <w:color w:val="000000" w:themeColor="text1"/>
          <w:lang w:eastAsia="ar-SA"/>
        </w:rPr>
        <w:t>ART. 43</w:t>
      </w:r>
      <w:r w:rsidRPr="002854E7">
        <w:rPr>
          <w:rFonts w:asciiTheme="minorHAnsi" w:eastAsia="Times New Roman" w:hAnsiTheme="minorHAnsi"/>
          <w:color w:val="000000" w:themeColor="text1"/>
          <w:shd w:val="clear" w:color="auto" w:fill="E6E6E6"/>
          <w:lang w:eastAsia="ar-SA"/>
        </w:rPr>
        <w:fldChar w:fldCharType="end"/>
      </w:r>
      <w:r w:rsidRPr="002854E7">
        <w:rPr>
          <w:rFonts w:asciiTheme="minorHAnsi" w:eastAsia="Times New Roman" w:hAnsiTheme="minorHAnsi"/>
          <w:color w:val="000000" w:themeColor="text1"/>
          <w:lang w:eastAsia="ar-SA"/>
        </w:rPr>
        <w:t>.</w:t>
      </w:r>
    </w:p>
    <w:p w14:paraId="58519879" w14:textId="77777777" w:rsidR="0073657D" w:rsidRPr="002854E7" w:rsidRDefault="0073657D" w:rsidP="00B96C37">
      <w:pPr>
        <w:pStyle w:val="Akapitzlist"/>
        <w:numPr>
          <w:ilvl w:val="0"/>
          <w:numId w:val="61"/>
        </w:numPr>
        <w:suppressAutoHyphens/>
        <w:spacing w:after="0" w:line="240" w:lineRule="auto"/>
        <w:ind w:left="426" w:hanging="426"/>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 xml:space="preserve">Niezależnie od innych postanowień Umowy, Strony ustalają, że menadżer </w:t>
      </w:r>
      <w:r w:rsidR="007651FF" w:rsidRPr="002854E7">
        <w:rPr>
          <w:rFonts w:asciiTheme="minorHAnsi" w:eastAsia="Times New Roman" w:hAnsiTheme="minorHAnsi"/>
          <w:color w:val="000000" w:themeColor="text1"/>
          <w:lang w:eastAsia="ar-SA"/>
        </w:rPr>
        <w:t>Przedsięwzięcia</w:t>
      </w:r>
      <w:r w:rsidRPr="002854E7">
        <w:rPr>
          <w:rFonts w:asciiTheme="minorHAnsi" w:eastAsia="Times New Roman" w:hAnsiTheme="minorHAnsi"/>
          <w:color w:val="000000" w:themeColor="text1"/>
          <w:lang w:eastAsia="ar-SA"/>
        </w:rPr>
        <w:t>, pracownicy i inne osoby wyznaczone przez NCBR</w:t>
      </w:r>
      <w:r w:rsidR="006F5228" w:rsidRPr="002854E7">
        <w:rPr>
          <w:rFonts w:asciiTheme="minorHAnsi" w:eastAsia="Times New Roman" w:hAnsiTheme="minorHAnsi"/>
          <w:color w:val="000000" w:themeColor="text1"/>
          <w:lang w:eastAsia="ar-SA"/>
        </w:rPr>
        <w:t>,</w:t>
      </w:r>
      <w:r w:rsidRPr="002854E7">
        <w:rPr>
          <w:rFonts w:asciiTheme="minorHAnsi" w:eastAsia="Times New Roman" w:hAnsiTheme="minorHAnsi"/>
          <w:color w:val="000000" w:themeColor="text1"/>
          <w:lang w:eastAsia="ar-SA"/>
        </w:rPr>
        <w:t xml:space="preserve"> będą mogły dokonywać wizyt w siedzibie Wykonawcy lub w miejscu w którym prowadzi Prace B+R, za zgodą i po uprzednim uzgodnieniu z Wykonawcą terminu</w:t>
      </w:r>
      <w:r w:rsidR="006F5228" w:rsidRPr="002854E7">
        <w:rPr>
          <w:rFonts w:asciiTheme="minorHAnsi" w:eastAsia="Times New Roman" w:hAnsiTheme="minorHAnsi"/>
          <w:color w:val="000000" w:themeColor="text1"/>
          <w:lang w:eastAsia="ar-SA"/>
        </w:rPr>
        <w:t xml:space="preserve">, </w:t>
      </w:r>
      <w:r w:rsidR="00E42AEA" w:rsidRPr="002854E7">
        <w:rPr>
          <w:rFonts w:asciiTheme="minorHAnsi" w:eastAsia="Times New Roman" w:hAnsiTheme="minorHAnsi"/>
          <w:color w:val="000000" w:themeColor="text1"/>
          <w:lang w:eastAsia="ar-SA"/>
        </w:rPr>
        <w:t xml:space="preserve">wskazaniu </w:t>
      </w:r>
      <w:r w:rsidR="006F5228" w:rsidRPr="002854E7">
        <w:rPr>
          <w:rFonts w:asciiTheme="minorHAnsi" w:eastAsia="Times New Roman" w:hAnsiTheme="minorHAnsi"/>
          <w:color w:val="000000" w:themeColor="text1"/>
          <w:lang w:eastAsia="ar-SA"/>
        </w:rPr>
        <w:t>przedstawicieli NCBR</w:t>
      </w:r>
      <w:r w:rsidRPr="002854E7">
        <w:rPr>
          <w:rFonts w:asciiTheme="minorHAnsi" w:eastAsia="Times New Roman" w:hAnsiTheme="minorHAnsi"/>
          <w:color w:val="000000" w:themeColor="text1"/>
          <w:lang w:eastAsia="ar-SA"/>
        </w:rPr>
        <w:t xml:space="preserve"> i zakresu wizyty.</w:t>
      </w:r>
    </w:p>
    <w:p w14:paraId="4D533572" w14:textId="77777777" w:rsidR="00823082" w:rsidRPr="002854E7" w:rsidRDefault="00823082" w:rsidP="003E0140">
      <w:pPr>
        <w:pStyle w:val="Akapitzlist"/>
        <w:spacing w:after="0" w:line="240" w:lineRule="auto"/>
        <w:ind w:left="426"/>
        <w:jc w:val="both"/>
        <w:rPr>
          <w:rFonts w:asciiTheme="minorHAnsi" w:hAnsiTheme="minorHAnsi"/>
          <w:color w:val="000000" w:themeColor="text1"/>
        </w:rPr>
      </w:pPr>
    </w:p>
    <w:p w14:paraId="0C3627F1" w14:textId="77777777" w:rsidR="0012066D" w:rsidRPr="002854E7" w:rsidRDefault="0012066D" w:rsidP="00B96C37">
      <w:pPr>
        <w:pStyle w:val="Nagwek2"/>
        <w:numPr>
          <w:ilvl w:val="0"/>
          <w:numId w:val="14"/>
        </w:numPr>
        <w:spacing w:before="0" w:line="240" w:lineRule="auto"/>
        <w:ind w:left="0" w:hanging="567"/>
        <w:contextualSpacing/>
        <w:rPr>
          <w:rFonts w:asciiTheme="minorHAnsi" w:hAnsiTheme="minorHAnsi"/>
          <w:sz w:val="22"/>
          <w:szCs w:val="22"/>
        </w:rPr>
      </w:pPr>
      <w:bookmarkStart w:id="652" w:name="_Toc54798327"/>
      <w:bookmarkStart w:id="653" w:name="_Toc52745923"/>
      <w:r w:rsidRPr="002854E7">
        <w:rPr>
          <w:rFonts w:asciiTheme="minorHAnsi" w:hAnsiTheme="minorHAnsi"/>
          <w:sz w:val="22"/>
          <w:szCs w:val="22"/>
        </w:rPr>
        <w:t>[ZEBRANIE UCZESTNIKÓW PRZEDSIĘWZIĘCIA W STRUMIENIU]</w:t>
      </w:r>
      <w:bookmarkEnd w:id="652"/>
      <w:bookmarkEnd w:id="653"/>
    </w:p>
    <w:p w14:paraId="14A6EDA5" w14:textId="1A58A28F" w:rsidR="00A12025" w:rsidRPr="002854E7" w:rsidRDefault="00A12025" w:rsidP="24EAB8CE">
      <w:pPr>
        <w:suppressAutoHyphens/>
        <w:spacing w:after="0" w:line="240" w:lineRule="auto"/>
        <w:contextualSpacing/>
        <w:jc w:val="both"/>
        <w:rPr>
          <w:rFonts w:asciiTheme="minorHAnsi" w:eastAsia="Times New Roman" w:hAnsiTheme="minorHAnsi"/>
          <w:color w:val="000000" w:themeColor="text1"/>
          <w:lang w:eastAsia="ar-SA"/>
        </w:rPr>
      </w:pPr>
      <w:r w:rsidRPr="002854E7">
        <w:rPr>
          <w:rFonts w:asciiTheme="minorHAnsi" w:eastAsia="Times New Roman" w:hAnsiTheme="minorHAnsi"/>
          <w:color w:val="000000" w:themeColor="text1"/>
          <w:lang w:eastAsia="ar-SA"/>
        </w:rPr>
        <w:t xml:space="preserve">NCBR może organizować posiedzenia Uczestników Przedsięwzięcia w ramach danego Strumienia, w celu omówienia wspólnych im wyzwań technologicznych lub podjęcia ustaleń dotyczących </w:t>
      </w:r>
      <w:r w:rsidR="00937F22" w:rsidRPr="002854E7">
        <w:rPr>
          <w:rFonts w:asciiTheme="minorHAnsi" w:eastAsia="Times New Roman" w:hAnsiTheme="minorHAnsi"/>
          <w:color w:val="000000" w:themeColor="text1"/>
          <w:lang w:eastAsia="ar-SA"/>
        </w:rPr>
        <w:t xml:space="preserve">przygotowania </w:t>
      </w:r>
      <w:r w:rsidRPr="002854E7">
        <w:rPr>
          <w:rFonts w:asciiTheme="minorHAnsi" w:eastAsia="Times New Roman" w:hAnsiTheme="minorHAnsi"/>
          <w:color w:val="000000" w:themeColor="text1"/>
          <w:lang w:eastAsia="ar-SA"/>
        </w:rPr>
        <w:t>Nieruchomości Demonstracyjnej</w:t>
      </w:r>
      <w:r w:rsidR="00937F22" w:rsidRPr="002854E7">
        <w:rPr>
          <w:rFonts w:asciiTheme="minorHAnsi" w:eastAsia="Times New Roman" w:hAnsiTheme="minorHAnsi"/>
          <w:color w:val="000000" w:themeColor="text1"/>
          <w:lang w:eastAsia="ar-SA"/>
        </w:rPr>
        <w:t xml:space="preserve"> do </w:t>
      </w:r>
      <w:r w:rsidR="00CC687A" w:rsidRPr="002854E7">
        <w:rPr>
          <w:rFonts w:asciiTheme="minorHAnsi" w:eastAsia="Times New Roman" w:hAnsiTheme="minorHAnsi"/>
          <w:color w:val="000000" w:themeColor="text1"/>
          <w:lang w:eastAsia="ar-SA"/>
        </w:rPr>
        <w:t xml:space="preserve">wybudowania </w:t>
      </w:r>
      <w:r w:rsidR="00937F22" w:rsidRPr="002854E7">
        <w:rPr>
          <w:rFonts w:asciiTheme="minorHAnsi" w:eastAsia="Times New Roman" w:hAnsiTheme="minorHAnsi"/>
          <w:color w:val="000000" w:themeColor="text1"/>
          <w:lang w:eastAsia="ar-SA"/>
        </w:rPr>
        <w:t>Demonstratora</w:t>
      </w:r>
      <w:r w:rsidRPr="002854E7">
        <w:rPr>
          <w:rFonts w:asciiTheme="minorHAnsi" w:eastAsia="Times New Roman" w:hAnsiTheme="minorHAnsi"/>
          <w:color w:val="000000" w:themeColor="text1"/>
          <w:lang w:eastAsia="ar-SA"/>
        </w:rPr>
        <w:t>.</w:t>
      </w:r>
      <w:r w:rsidR="00D86F70" w:rsidRPr="002854E7">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zainteresowanych Uczestników Przedsięwzięcia z co najmniej 7</w:t>
      </w:r>
      <w:r w:rsidR="010E1BDE" w:rsidRPr="002854E7">
        <w:rPr>
          <w:rFonts w:asciiTheme="minorHAnsi" w:eastAsia="Times New Roman" w:hAnsiTheme="minorHAnsi"/>
          <w:color w:val="000000" w:themeColor="text1"/>
          <w:lang w:eastAsia="ar-SA"/>
        </w:rPr>
        <w:t>-</w:t>
      </w:r>
      <w:r w:rsidR="00D86F70" w:rsidRPr="002854E7">
        <w:rPr>
          <w:rFonts w:asciiTheme="minorHAnsi" w:eastAsia="Times New Roman" w:hAnsiTheme="minorHAnsi"/>
          <w:color w:val="000000" w:themeColor="text1"/>
          <w:lang w:eastAsia="ar-SA"/>
        </w:rPr>
        <w:t>dniowym wyprzedzeniem</w:t>
      </w:r>
      <w:r w:rsidR="00A7114C" w:rsidRPr="002854E7">
        <w:rPr>
          <w:rFonts w:asciiTheme="minorHAnsi" w:eastAsia="Times New Roman" w:hAnsiTheme="minorHAnsi"/>
          <w:color w:val="000000" w:themeColor="text1"/>
          <w:lang w:eastAsia="ar-SA"/>
        </w:rPr>
        <w:t>, a Uczestnicy Przedsięwzięcia są zobowiązani do udziału w nim</w:t>
      </w:r>
      <w:r w:rsidR="00D86F70" w:rsidRPr="002854E7">
        <w:rPr>
          <w:rFonts w:asciiTheme="minorHAnsi" w:eastAsia="Times New Roman" w:hAnsiTheme="minorHAnsi"/>
          <w:color w:val="000000" w:themeColor="text1"/>
          <w:lang w:eastAsia="ar-SA"/>
        </w:rPr>
        <w:t>.</w:t>
      </w:r>
      <w:r w:rsidR="00A7114C" w:rsidRPr="002854E7">
        <w:rPr>
          <w:rFonts w:asciiTheme="minorHAnsi" w:eastAsia="Times New Roman" w:hAnsiTheme="minorHAnsi"/>
          <w:color w:val="000000" w:themeColor="text1"/>
          <w:lang w:eastAsia="ar-SA"/>
        </w:rPr>
        <w:t xml:space="preserve"> W posiedzeniu wedle uznania NCBR może uczestniczyć Partner Strategiczny.</w:t>
      </w:r>
    </w:p>
    <w:p w14:paraId="62F7830B" w14:textId="77777777" w:rsidR="00A12025" w:rsidRPr="002854E7" w:rsidRDefault="00A12025" w:rsidP="003E0140">
      <w:pPr>
        <w:spacing w:after="0" w:line="240" w:lineRule="auto"/>
        <w:contextualSpacing/>
        <w:rPr>
          <w:color w:val="000000" w:themeColor="text1"/>
        </w:rPr>
      </w:pPr>
      <w:bookmarkStart w:id="654" w:name="_Toc504994983"/>
    </w:p>
    <w:p w14:paraId="4C6B2E5D" w14:textId="2D58BAA6" w:rsidR="0071142A" w:rsidRPr="002854E7" w:rsidRDefault="00285C43" w:rsidP="00B96C37">
      <w:pPr>
        <w:pStyle w:val="Nagwek2"/>
        <w:numPr>
          <w:ilvl w:val="0"/>
          <w:numId w:val="14"/>
        </w:numPr>
        <w:spacing w:before="0" w:line="240" w:lineRule="auto"/>
        <w:ind w:left="0" w:hanging="567"/>
        <w:contextualSpacing/>
        <w:rPr>
          <w:rFonts w:asciiTheme="minorHAnsi" w:hAnsiTheme="minorHAnsi"/>
          <w:sz w:val="22"/>
          <w:szCs w:val="22"/>
        </w:rPr>
      </w:pPr>
      <w:bookmarkStart w:id="655" w:name="_Ref505916635"/>
      <w:bookmarkStart w:id="656" w:name="_Toc511371216"/>
      <w:bookmarkStart w:id="657" w:name="_Toc54798328"/>
      <w:bookmarkStart w:id="658" w:name="_Toc52745924"/>
      <w:r w:rsidRPr="002854E7">
        <w:rPr>
          <w:rFonts w:asciiTheme="minorHAnsi" w:hAnsiTheme="minorHAnsi"/>
          <w:sz w:val="22"/>
          <w:szCs w:val="22"/>
        </w:rPr>
        <w:t>[</w:t>
      </w:r>
      <w:r w:rsidR="0071142A" w:rsidRPr="002854E7">
        <w:rPr>
          <w:rFonts w:asciiTheme="minorHAnsi" w:hAnsiTheme="minorHAnsi"/>
          <w:sz w:val="22"/>
          <w:szCs w:val="22"/>
        </w:rPr>
        <w:t>R</w:t>
      </w:r>
      <w:r w:rsidR="001F666D" w:rsidRPr="002854E7">
        <w:rPr>
          <w:rFonts w:asciiTheme="minorHAnsi" w:hAnsiTheme="minorHAnsi"/>
          <w:sz w:val="22"/>
          <w:szCs w:val="22"/>
        </w:rPr>
        <w:t>A</w:t>
      </w:r>
      <w:r w:rsidR="0071142A" w:rsidRPr="002854E7">
        <w:rPr>
          <w:rFonts w:asciiTheme="minorHAnsi" w:hAnsiTheme="minorHAnsi"/>
          <w:sz w:val="22"/>
          <w:szCs w:val="22"/>
        </w:rPr>
        <w:t>PORTOWANIE POSTĘPÓW</w:t>
      </w:r>
      <w:r w:rsidR="0012066D" w:rsidRPr="002854E7">
        <w:rPr>
          <w:rFonts w:asciiTheme="minorHAnsi" w:hAnsiTheme="minorHAnsi"/>
          <w:sz w:val="22"/>
          <w:szCs w:val="22"/>
        </w:rPr>
        <w:t>, HARMONOGRAM RZECZOWO-FINANSOWY</w:t>
      </w:r>
      <w:r w:rsidRPr="002854E7">
        <w:rPr>
          <w:rFonts w:asciiTheme="minorHAnsi" w:hAnsiTheme="minorHAnsi"/>
          <w:sz w:val="22"/>
          <w:szCs w:val="22"/>
        </w:rPr>
        <w:t>]</w:t>
      </w:r>
      <w:bookmarkEnd w:id="654"/>
      <w:bookmarkEnd w:id="655"/>
      <w:bookmarkEnd w:id="656"/>
      <w:bookmarkEnd w:id="657"/>
      <w:bookmarkEnd w:id="658"/>
    </w:p>
    <w:p w14:paraId="46DE78CE" w14:textId="77777777" w:rsidR="008B77C5" w:rsidRPr="002854E7" w:rsidRDefault="008B77C5" w:rsidP="003E0140">
      <w:pPr>
        <w:pStyle w:val="Akapitzlist"/>
        <w:spacing w:after="0" w:line="240" w:lineRule="auto"/>
        <w:ind w:left="426"/>
        <w:jc w:val="both"/>
        <w:rPr>
          <w:rFonts w:asciiTheme="minorHAnsi" w:hAnsiTheme="minorHAnsi"/>
          <w:color w:val="000000" w:themeColor="text1"/>
        </w:rPr>
      </w:pPr>
    </w:p>
    <w:p w14:paraId="5FCD5A90" w14:textId="410D6F1D" w:rsidR="00285C43" w:rsidRPr="002854E7" w:rsidRDefault="007B0C87" w:rsidP="00B96C37">
      <w:pPr>
        <w:pStyle w:val="Akapitzlist"/>
        <w:numPr>
          <w:ilvl w:val="0"/>
          <w:numId w:val="2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Wykonawca</w:t>
      </w:r>
      <w:r w:rsidR="00B805A9" w:rsidRPr="002854E7">
        <w:rPr>
          <w:rFonts w:asciiTheme="minorHAnsi" w:hAnsiTheme="minorHAnsi"/>
          <w:color w:val="000000" w:themeColor="text1"/>
        </w:rPr>
        <w:t xml:space="preserve"> jest zobowiązany do przekazywania NCBR raportów</w:t>
      </w:r>
      <w:r w:rsidR="00247E90" w:rsidRPr="002854E7">
        <w:rPr>
          <w:rFonts w:asciiTheme="minorHAnsi" w:hAnsiTheme="minorHAnsi"/>
          <w:color w:val="000000" w:themeColor="text1"/>
        </w:rPr>
        <w:t xml:space="preserve"> z </w:t>
      </w:r>
      <w:r w:rsidR="00B805A9" w:rsidRPr="002854E7">
        <w:rPr>
          <w:rFonts w:asciiTheme="minorHAnsi" w:hAnsiTheme="minorHAnsi"/>
          <w:color w:val="000000" w:themeColor="text1"/>
        </w:rPr>
        <w:t>postępu</w:t>
      </w:r>
      <w:r w:rsidR="00247E90" w:rsidRPr="002854E7">
        <w:rPr>
          <w:rFonts w:asciiTheme="minorHAnsi" w:hAnsiTheme="minorHAnsi"/>
          <w:color w:val="000000" w:themeColor="text1"/>
        </w:rPr>
        <w:t xml:space="preserve"> w </w:t>
      </w:r>
      <w:r w:rsidR="00B805A9" w:rsidRPr="002854E7">
        <w:rPr>
          <w:rFonts w:asciiTheme="minorHAnsi" w:hAnsiTheme="minorHAnsi"/>
          <w:color w:val="000000" w:themeColor="text1"/>
        </w:rPr>
        <w:t>wykonaniu Umowy, obejmujących informację</w:t>
      </w:r>
      <w:r w:rsidR="00247E90" w:rsidRPr="002854E7">
        <w:rPr>
          <w:rFonts w:asciiTheme="minorHAnsi" w:hAnsiTheme="minorHAnsi"/>
          <w:color w:val="000000" w:themeColor="text1"/>
        </w:rPr>
        <w:t xml:space="preserve"> o </w:t>
      </w:r>
      <w:r w:rsidR="00B805A9" w:rsidRPr="002854E7">
        <w:rPr>
          <w:rFonts w:asciiTheme="minorHAnsi" w:hAnsiTheme="minorHAnsi"/>
          <w:color w:val="000000" w:themeColor="text1"/>
        </w:rPr>
        <w:t>stanie realizacji kluczowych Prac B+R</w:t>
      </w:r>
      <w:r w:rsidR="004A7452" w:rsidRPr="002854E7">
        <w:rPr>
          <w:rFonts w:asciiTheme="minorHAnsi" w:hAnsiTheme="minorHAnsi"/>
          <w:color w:val="000000" w:themeColor="text1"/>
        </w:rPr>
        <w:t xml:space="preserve"> w odniesieniu do Harmonogramu </w:t>
      </w:r>
      <w:r w:rsidR="001C760A" w:rsidRPr="002854E7">
        <w:rPr>
          <w:rFonts w:asciiTheme="minorHAnsi" w:hAnsiTheme="minorHAnsi"/>
          <w:color w:val="000000" w:themeColor="text1"/>
        </w:rPr>
        <w:t>Rzeczowo-</w:t>
      </w:r>
      <w:del w:id="659" w:author="Autor">
        <w:r w:rsidR="001C760A" w:rsidRPr="002854E7" w:rsidDel="00A00355">
          <w:rPr>
            <w:rFonts w:asciiTheme="minorHAnsi" w:hAnsiTheme="minorHAnsi"/>
            <w:color w:val="000000" w:themeColor="text1"/>
          </w:rPr>
          <w:delText>Finansowym</w:delText>
        </w:r>
        <w:r w:rsidR="00CE0F9A" w:rsidRPr="002854E7" w:rsidDel="00A00355">
          <w:rPr>
            <w:rFonts w:asciiTheme="minorHAnsi" w:hAnsiTheme="minorHAnsi"/>
            <w:color w:val="000000" w:themeColor="text1"/>
          </w:rPr>
          <w:delText xml:space="preserve"> </w:delText>
        </w:r>
      </w:del>
      <w:ins w:id="660" w:author="Autor">
        <w:r w:rsidR="00A00355" w:rsidRPr="002854E7">
          <w:rPr>
            <w:rFonts w:asciiTheme="minorHAnsi" w:hAnsiTheme="minorHAnsi"/>
            <w:color w:val="000000" w:themeColor="text1"/>
          </w:rPr>
          <w:t xml:space="preserve">Finansowego </w:t>
        </w:r>
      </w:ins>
      <w:r w:rsidR="004A7452" w:rsidRPr="002854E7">
        <w:rPr>
          <w:rFonts w:asciiTheme="minorHAnsi" w:hAnsiTheme="minorHAnsi"/>
          <w:color w:val="000000" w:themeColor="text1"/>
        </w:rPr>
        <w:t>danego Etapu (w tym realizacji Zadań Badawczych i osiągania Kamieni Milowych)</w:t>
      </w:r>
      <w:r w:rsidRPr="002854E7">
        <w:rPr>
          <w:rFonts w:asciiTheme="minorHAnsi" w:hAnsiTheme="minorHAnsi"/>
          <w:color w:val="000000" w:themeColor="text1"/>
        </w:rPr>
        <w:t xml:space="preserve"> </w:t>
      </w:r>
      <w:r w:rsidR="004A7452" w:rsidRPr="002854E7">
        <w:rPr>
          <w:rFonts w:asciiTheme="minorHAnsi" w:hAnsiTheme="minorHAnsi"/>
          <w:color w:val="000000" w:themeColor="text1"/>
        </w:rPr>
        <w:t>przedstawianego w ramach Selekcji do Etapu poprzedzającego,</w:t>
      </w:r>
      <w:r w:rsidR="00F374A8" w:rsidRPr="002854E7">
        <w:rPr>
          <w:rFonts w:asciiTheme="minorHAnsi" w:hAnsiTheme="minorHAnsi"/>
          <w:color w:val="000000" w:themeColor="text1"/>
        </w:rPr>
        <w:t xml:space="preserve"> </w:t>
      </w:r>
      <w:r w:rsidR="004A7452" w:rsidRPr="002854E7">
        <w:rPr>
          <w:rFonts w:asciiTheme="minorHAnsi" w:hAnsiTheme="minorHAnsi"/>
          <w:color w:val="000000" w:themeColor="text1"/>
        </w:rPr>
        <w:t>oraz</w:t>
      </w:r>
      <w:r w:rsidRPr="002854E7">
        <w:rPr>
          <w:rFonts w:asciiTheme="minorHAnsi" w:hAnsiTheme="minorHAnsi"/>
          <w:color w:val="000000" w:themeColor="text1"/>
        </w:rPr>
        <w:t xml:space="preserve"> informacje o wydatkach związanych z realizacją Prac B+R. Informacje o wydatkach, wskazane w zdaniu poprzedzającym, zawierają co najmniej:</w:t>
      </w:r>
    </w:p>
    <w:p w14:paraId="64183D72" w14:textId="0D98E75F" w:rsidR="00964F07" w:rsidRPr="002854E7" w:rsidRDefault="00964F07" w:rsidP="00B96C37">
      <w:pPr>
        <w:pStyle w:val="Akapitzlist"/>
        <w:numPr>
          <w:ilvl w:val="1"/>
          <w:numId w:val="2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lastRenderedPageBreak/>
        <w:t xml:space="preserve">przypisanie wydatków do poszczególnych </w:t>
      </w:r>
      <w:r w:rsidR="004A7452" w:rsidRPr="002854E7">
        <w:rPr>
          <w:rFonts w:asciiTheme="minorHAnsi" w:hAnsiTheme="minorHAnsi"/>
          <w:color w:val="000000" w:themeColor="text1"/>
        </w:rPr>
        <w:t>Zadań Badawczych</w:t>
      </w:r>
      <w:r w:rsidR="00C85A9F" w:rsidRPr="002854E7">
        <w:rPr>
          <w:rFonts w:asciiTheme="minorHAnsi" w:hAnsiTheme="minorHAnsi"/>
          <w:color w:val="000000" w:themeColor="text1"/>
        </w:rPr>
        <w:t xml:space="preserve"> i </w:t>
      </w:r>
      <w:r w:rsidR="002C4472" w:rsidRPr="002854E7">
        <w:rPr>
          <w:rFonts w:asciiTheme="minorHAnsi" w:hAnsiTheme="minorHAnsi"/>
          <w:color w:val="000000" w:themeColor="text1"/>
        </w:rPr>
        <w:t>Kamieni Milowych</w:t>
      </w:r>
      <w:r w:rsidR="004A7452" w:rsidRPr="002854E7">
        <w:rPr>
          <w:rFonts w:asciiTheme="minorHAnsi" w:hAnsiTheme="minorHAnsi"/>
          <w:color w:val="000000" w:themeColor="text1"/>
        </w:rPr>
        <w:t xml:space="preserve"> realizowanych w ramach Prac B+R,</w:t>
      </w:r>
      <w:r w:rsidRPr="002854E7">
        <w:rPr>
          <w:rFonts w:asciiTheme="minorHAnsi" w:hAnsiTheme="minorHAnsi"/>
          <w:color w:val="000000" w:themeColor="text1"/>
        </w:rPr>
        <w:t xml:space="preserve"> wskazanych odpowiednio w </w:t>
      </w:r>
      <w:r w:rsidR="004A7452" w:rsidRPr="002854E7">
        <w:rPr>
          <w:rFonts w:asciiTheme="minorHAnsi" w:hAnsiTheme="minorHAnsi"/>
          <w:color w:val="000000" w:themeColor="text1"/>
        </w:rPr>
        <w:t xml:space="preserve">Harmonogramie </w:t>
      </w:r>
      <w:r w:rsidR="001C760A" w:rsidRPr="002854E7">
        <w:rPr>
          <w:rFonts w:asciiTheme="minorHAnsi" w:hAnsiTheme="minorHAnsi"/>
          <w:color w:val="000000" w:themeColor="text1"/>
        </w:rPr>
        <w:t xml:space="preserve">Rzeczowo-Finansowym </w:t>
      </w:r>
      <w:r w:rsidR="007B38C4" w:rsidRPr="002854E7">
        <w:rPr>
          <w:rFonts w:asciiTheme="minorHAnsi" w:hAnsiTheme="minorHAnsi"/>
          <w:color w:val="000000" w:themeColor="text1"/>
        </w:rPr>
        <w:t xml:space="preserve">w zakresie </w:t>
      </w:r>
      <w:r w:rsidR="004A7452" w:rsidRPr="002854E7">
        <w:rPr>
          <w:rFonts w:asciiTheme="minorHAnsi" w:hAnsiTheme="minorHAnsi"/>
          <w:color w:val="000000" w:themeColor="text1"/>
        </w:rPr>
        <w:t xml:space="preserve">Etapu I, Harmonogramie </w:t>
      </w:r>
      <w:r w:rsidR="001C760A" w:rsidRPr="002854E7">
        <w:rPr>
          <w:rFonts w:asciiTheme="minorHAnsi" w:hAnsiTheme="minorHAnsi"/>
          <w:color w:val="000000" w:themeColor="text1"/>
        </w:rPr>
        <w:t>Rzeczowo-Finansowym</w:t>
      </w:r>
      <w:r w:rsidR="004A7452" w:rsidRPr="002854E7">
        <w:rPr>
          <w:rFonts w:asciiTheme="minorHAnsi" w:hAnsiTheme="minorHAnsi"/>
          <w:color w:val="000000" w:themeColor="text1"/>
        </w:rPr>
        <w:t xml:space="preserve"> </w:t>
      </w:r>
      <w:r w:rsidR="007B38C4" w:rsidRPr="002854E7">
        <w:rPr>
          <w:rFonts w:asciiTheme="minorHAnsi" w:hAnsiTheme="minorHAnsi"/>
          <w:color w:val="000000" w:themeColor="text1"/>
        </w:rPr>
        <w:t xml:space="preserve">w zakresie </w:t>
      </w:r>
      <w:r w:rsidR="004A7452" w:rsidRPr="002854E7">
        <w:rPr>
          <w:rFonts w:asciiTheme="minorHAnsi" w:hAnsiTheme="minorHAnsi"/>
          <w:color w:val="000000" w:themeColor="text1"/>
        </w:rPr>
        <w:t xml:space="preserve">Etapu II, Harmonogramie </w:t>
      </w:r>
      <w:r w:rsidR="001C760A" w:rsidRPr="002854E7">
        <w:rPr>
          <w:rFonts w:asciiTheme="minorHAnsi" w:hAnsiTheme="minorHAnsi"/>
          <w:color w:val="000000" w:themeColor="text1"/>
        </w:rPr>
        <w:t xml:space="preserve">Rzeczowo-Finansowym </w:t>
      </w:r>
      <w:r w:rsidR="007B38C4" w:rsidRPr="002854E7">
        <w:rPr>
          <w:rFonts w:asciiTheme="minorHAnsi" w:hAnsiTheme="minorHAnsi"/>
          <w:color w:val="000000" w:themeColor="text1"/>
        </w:rPr>
        <w:t xml:space="preserve">w zakresie </w:t>
      </w:r>
      <w:r w:rsidR="004A7452" w:rsidRPr="002854E7">
        <w:rPr>
          <w:rFonts w:asciiTheme="minorHAnsi" w:hAnsiTheme="minorHAnsi"/>
          <w:color w:val="000000" w:themeColor="text1"/>
        </w:rPr>
        <w:t>Etapu I</w:t>
      </w:r>
      <w:r w:rsidR="001A356C" w:rsidRPr="002854E7">
        <w:rPr>
          <w:rFonts w:asciiTheme="minorHAnsi" w:hAnsiTheme="minorHAnsi"/>
          <w:color w:val="000000" w:themeColor="text1"/>
        </w:rPr>
        <w:t>II</w:t>
      </w:r>
      <w:r w:rsidR="004A7452" w:rsidRPr="002854E7">
        <w:rPr>
          <w:rFonts w:asciiTheme="minorHAnsi" w:hAnsiTheme="minorHAnsi"/>
          <w:color w:val="000000" w:themeColor="text1"/>
        </w:rPr>
        <w:t>.</w:t>
      </w:r>
    </w:p>
    <w:p w14:paraId="10FA3747" w14:textId="77777777" w:rsidR="00964F07" w:rsidRPr="002854E7" w:rsidRDefault="00964F07" w:rsidP="00B96C37">
      <w:pPr>
        <w:pStyle w:val="Akapitzlist"/>
        <w:numPr>
          <w:ilvl w:val="1"/>
          <w:numId w:val="2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2854E7" w:rsidRDefault="007B0C87" w:rsidP="00B96C37">
      <w:pPr>
        <w:pStyle w:val="Akapitzlist"/>
        <w:numPr>
          <w:ilvl w:val="0"/>
          <w:numId w:val="27"/>
        </w:numPr>
        <w:spacing w:after="0" w:line="240" w:lineRule="auto"/>
        <w:ind w:left="426" w:hanging="426"/>
        <w:jc w:val="both"/>
        <w:rPr>
          <w:rFonts w:asciiTheme="minorHAnsi" w:hAnsiTheme="minorHAnsi"/>
          <w:color w:val="000000" w:themeColor="text1"/>
        </w:rPr>
      </w:pPr>
      <w:bookmarkStart w:id="661" w:name="_Hlk57782446"/>
      <w:bookmarkEnd w:id="661"/>
      <w:r w:rsidRPr="002854E7">
        <w:rPr>
          <w:rFonts w:asciiTheme="minorHAnsi" w:hAnsiTheme="minorHAnsi"/>
          <w:color w:val="000000" w:themeColor="text1"/>
        </w:rPr>
        <w:t xml:space="preserve">Wykonawca </w:t>
      </w:r>
      <w:r w:rsidR="00477621" w:rsidRPr="002854E7">
        <w:rPr>
          <w:rFonts w:asciiTheme="minorHAnsi" w:hAnsiTheme="minorHAnsi"/>
          <w:color w:val="000000" w:themeColor="text1"/>
        </w:rPr>
        <w:t>jest zobowiązany do dokumentowania Prac B+R,</w:t>
      </w:r>
      <w:r w:rsidR="00247E90" w:rsidRPr="002854E7">
        <w:rPr>
          <w:rFonts w:asciiTheme="minorHAnsi" w:hAnsiTheme="minorHAnsi"/>
          <w:color w:val="000000" w:themeColor="text1"/>
        </w:rPr>
        <w:t xml:space="preserve"> w </w:t>
      </w:r>
      <w:r w:rsidR="00477621" w:rsidRPr="002854E7">
        <w:rPr>
          <w:rFonts w:asciiTheme="minorHAnsi" w:hAnsiTheme="minorHAnsi"/>
          <w:color w:val="000000" w:themeColor="text1"/>
        </w:rPr>
        <w:t>szczególności</w:t>
      </w:r>
      <w:r w:rsidR="00247E90" w:rsidRPr="002854E7">
        <w:rPr>
          <w:rFonts w:asciiTheme="minorHAnsi" w:hAnsiTheme="minorHAnsi"/>
          <w:color w:val="000000" w:themeColor="text1"/>
        </w:rPr>
        <w:t xml:space="preserve"> w </w:t>
      </w:r>
      <w:r w:rsidR="00477621" w:rsidRPr="002854E7">
        <w:rPr>
          <w:rFonts w:asciiTheme="minorHAnsi" w:hAnsiTheme="minorHAnsi"/>
          <w:color w:val="000000" w:themeColor="text1"/>
        </w:rPr>
        <w:t>zakresie Wyników Prac B+R</w:t>
      </w:r>
      <w:r w:rsidR="00B26627" w:rsidRPr="002854E7">
        <w:rPr>
          <w:rFonts w:asciiTheme="minorHAnsi" w:hAnsiTheme="minorHAnsi"/>
          <w:color w:val="000000" w:themeColor="text1"/>
        </w:rPr>
        <w:t>,</w:t>
      </w:r>
      <w:r w:rsidR="00247E90" w:rsidRPr="002854E7">
        <w:rPr>
          <w:rFonts w:asciiTheme="minorHAnsi" w:hAnsiTheme="minorHAnsi"/>
          <w:color w:val="000000" w:themeColor="text1"/>
        </w:rPr>
        <w:t xml:space="preserve"> w </w:t>
      </w:r>
      <w:r w:rsidR="00B26627" w:rsidRPr="002854E7">
        <w:rPr>
          <w:rFonts w:asciiTheme="minorHAnsi" w:hAnsiTheme="minorHAnsi"/>
          <w:color w:val="000000" w:themeColor="text1"/>
        </w:rPr>
        <w:t>drodze Dokumentacji B+R</w:t>
      </w:r>
      <w:r w:rsidR="00477621" w:rsidRPr="002854E7">
        <w:rPr>
          <w:rFonts w:asciiTheme="minorHAnsi" w:hAnsiTheme="minorHAnsi"/>
          <w:color w:val="000000" w:themeColor="text1"/>
        </w:rPr>
        <w:t>.</w:t>
      </w:r>
    </w:p>
    <w:p w14:paraId="0177D3A6" w14:textId="77777777" w:rsidR="007B0C87" w:rsidRPr="002854E7" w:rsidRDefault="007B0C87" w:rsidP="00B96C37">
      <w:pPr>
        <w:pStyle w:val="Akapitzlist"/>
        <w:numPr>
          <w:ilvl w:val="0"/>
          <w:numId w:val="2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Wykonawca jest zobowiązany do przedstawienia na </w:t>
      </w:r>
      <w:r w:rsidR="007E3BE8" w:rsidRPr="002854E7">
        <w:rPr>
          <w:rFonts w:asciiTheme="minorHAnsi" w:hAnsiTheme="minorHAnsi"/>
          <w:color w:val="000000" w:themeColor="text1"/>
        </w:rPr>
        <w:t xml:space="preserve">każde </w:t>
      </w:r>
      <w:r w:rsidRPr="002854E7">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2854E7">
        <w:rPr>
          <w:rFonts w:asciiTheme="minorHAnsi" w:hAnsiTheme="minorHAnsi"/>
          <w:color w:val="000000" w:themeColor="text1"/>
        </w:rPr>
        <w:t>Etapu</w:t>
      </w:r>
      <w:r w:rsidRPr="002854E7">
        <w:rPr>
          <w:rFonts w:asciiTheme="minorHAnsi" w:hAnsiTheme="minorHAnsi"/>
          <w:color w:val="000000" w:themeColor="text1"/>
        </w:rPr>
        <w:t>. Wykonawca jest zobowiązany do przekazania NCBR kopii takich dokumentów, w terminie 7 dni od otrzymania stosownego wezwania.</w:t>
      </w:r>
    </w:p>
    <w:p w14:paraId="6CFF30D0" w14:textId="5573A013" w:rsidR="00B805A9" w:rsidRPr="002854E7" w:rsidRDefault="00B805A9" w:rsidP="00B96C37">
      <w:pPr>
        <w:pStyle w:val="Akapitzlist"/>
        <w:numPr>
          <w:ilvl w:val="0"/>
          <w:numId w:val="2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Raport jest przekazywany NCBR</w:t>
      </w:r>
      <w:r w:rsidR="00247E90" w:rsidRPr="002854E7">
        <w:rPr>
          <w:rFonts w:asciiTheme="minorHAnsi" w:hAnsiTheme="minorHAnsi"/>
          <w:color w:val="000000" w:themeColor="text1"/>
        </w:rPr>
        <w:t xml:space="preserve"> </w:t>
      </w:r>
      <w:r w:rsidR="007E5085" w:rsidRPr="002854E7">
        <w:rPr>
          <w:rFonts w:asciiTheme="minorHAnsi" w:hAnsiTheme="minorHAnsi"/>
          <w:color w:val="000000" w:themeColor="text1"/>
        </w:rPr>
        <w:t xml:space="preserve">wyłącznie w ramach </w:t>
      </w:r>
      <w:r w:rsidR="000F1F75" w:rsidRPr="002854E7">
        <w:rPr>
          <w:rFonts w:asciiTheme="minorHAnsi" w:hAnsiTheme="minorHAnsi"/>
          <w:color w:val="000000" w:themeColor="text1"/>
        </w:rPr>
        <w:t>Etapu I, Etapu II</w:t>
      </w:r>
      <w:r w:rsidR="007E5085" w:rsidRPr="002854E7">
        <w:rPr>
          <w:rFonts w:asciiTheme="minorHAnsi" w:hAnsiTheme="minorHAnsi"/>
          <w:color w:val="000000" w:themeColor="text1"/>
        </w:rPr>
        <w:t xml:space="preserve"> i </w:t>
      </w:r>
      <w:r w:rsidR="000F1F75" w:rsidRPr="002854E7">
        <w:rPr>
          <w:rFonts w:asciiTheme="minorHAnsi" w:hAnsiTheme="minorHAnsi"/>
          <w:color w:val="000000" w:themeColor="text1"/>
        </w:rPr>
        <w:t xml:space="preserve">Etapu </w:t>
      </w:r>
      <w:r w:rsidR="001A356C" w:rsidRPr="002854E7">
        <w:rPr>
          <w:rFonts w:asciiTheme="minorHAnsi" w:hAnsiTheme="minorHAnsi"/>
          <w:color w:val="000000" w:themeColor="text1"/>
        </w:rPr>
        <w:t>III</w:t>
      </w:r>
      <w:r w:rsidR="007E5085" w:rsidRPr="002854E7">
        <w:rPr>
          <w:rFonts w:asciiTheme="minorHAnsi" w:hAnsiTheme="minorHAnsi"/>
          <w:color w:val="000000" w:themeColor="text1"/>
        </w:rPr>
        <w:t xml:space="preserve">, </w:t>
      </w:r>
      <w:r w:rsidR="00247E90" w:rsidRPr="002854E7">
        <w:rPr>
          <w:rFonts w:asciiTheme="minorHAnsi" w:hAnsiTheme="minorHAnsi"/>
          <w:color w:val="000000" w:themeColor="text1"/>
        </w:rPr>
        <w:t>w </w:t>
      </w:r>
      <w:r w:rsidR="0071540E" w:rsidRPr="002854E7">
        <w:rPr>
          <w:rFonts w:asciiTheme="minorHAnsi" w:hAnsiTheme="minorHAnsi"/>
          <w:color w:val="000000" w:themeColor="text1"/>
        </w:rPr>
        <w:t>języku polskim</w:t>
      </w:r>
      <w:r w:rsidR="00247E90" w:rsidRPr="002854E7">
        <w:rPr>
          <w:rFonts w:asciiTheme="minorHAnsi" w:hAnsiTheme="minorHAnsi"/>
          <w:color w:val="000000" w:themeColor="text1"/>
        </w:rPr>
        <w:t xml:space="preserve"> w </w:t>
      </w:r>
      <w:r w:rsidRPr="002854E7">
        <w:rPr>
          <w:rFonts w:asciiTheme="minorHAnsi" w:hAnsiTheme="minorHAnsi"/>
          <w:color w:val="000000" w:themeColor="text1"/>
        </w:rPr>
        <w:t>formie elektronicznej</w:t>
      </w:r>
      <w:r w:rsidR="00553FBC" w:rsidRPr="002854E7">
        <w:rPr>
          <w:rFonts w:asciiTheme="minorHAnsi" w:hAnsiTheme="minorHAnsi"/>
          <w:color w:val="000000" w:themeColor="text1"/>
        </w:rPr>
        <w:t xml:space="preserve"> do 28 dnia </w:t>
      </w:r>
      <w:r w:rsidR="007E5085" w:rsidRPr="002854E7">
        <w:rPr>
          <w:rFonts w:asciiTheme="minorHAnsi" w:hAnsiTheme="minorHAnsi"/>
          <w:color w:val="000000" w:themeColor="text1"/>
        </w:rPr>
        <w:t xml:space="preserve">co drugiego </w:t>
      </w:r>
      <w:r w:rsidR="00553FBC" w:rsidRPr="002854E7">
        <w:rPr>
          <w:rFonts w:asciiTheme="minorHAnsi" w:hAnsiTheme="minorHAnsi"/>
          <w:color w:val="000000" w:themeColor="text1"/>
        </w:rPr>
        <w:t>miesiąca</w:t>
      </w:r>
      <w:r w:rsidR="007E5085" w:rsidRPr="002854E7">
        <w:rPr>
          <w:rFonts w:asciiTheme="minorHAnsi" w:hAnsiTheme="minorHAnsi"/>
          <w:color w:val="000000" w:themeColor="text1"/>
        </w:rPr>
        <w:t xml:space="preserve"> za okres poprzedzających złożenie raportu dwóch miesięcy</w:t>
      </w:r>
      <w:r w:rsidRPr="002854E7">
        <w:rPr>
          <w:rFonts w:asciiTheme="minorHAnsi" w:hAnsiTheme="minorHAnsi"/>
          <w:color w:val="000000" w:themeColor="text1"/>
        </w:rPr>
        <w:t xml:space="preserve">. </w:t>
      </w:r>
      <w:r w:rsidR="001736A0" w:rsidRPr="002854E7">
        <w:rPr>
          <w:rFonts w:asciiTheme="minorHAnsi" w:hAnsiTheme="minorHAnsi"/>
          <w:color w:val="000000" w:themeColor="text1"/>
        </w:rPr>
        <w:t>NCBR dopuszcza przekazywanie raportów w języku angielskim, wraz z tłumaczeniem na język polski.</w:t>
      </w:r>
    </w:p>
    <w:p w14:paraId="6616E563" w14:textId="76B23FA3" w:rsidR="008725E7" w:rsidRPr="002854E7" w:rsidRDefault="00C85A9F" w:rsidP="00B96C37">
      <w:pPr>
        <w:pStyle w:val="Akapitzlist"/>
        <w:numPr>
          <w:ilvl w:val="0"/>
          <w:numId w:val="27"/>
        </w:numPr>
        <w:spacing w:after="0" w:line="240" w:lineRule="auto"/>
        <w:ind w:left="426" w:hanging="426"/>
        <w:jc w:val="both"/>
        <w:rPr>
          <w:rFonts w:asciiTheme="minorHAnsi" w:hAnsiTheme="minorHAnsi"/>
          <w:color w:val="000000" w:themeColor="text1"/>
        </w:rPr>
      </w:pPr>
      <w:bookmarkStart w:id="662" w:name="_Hlk59370570"/>
      <w:r w:rsidRPr="002854E7">
        <w:rPr>
          <w:rFonts w:asciiTheme="minorHAnsi" w:hAnsiTheme="minorHAnsi"/>
          <w:color w:val="000000" w:themeColor="text1"/>
        </w:rPr>
        <w:t>Wykonawca jest uprawniony do dokonywania</w:t>
      </w:r>
      <w:r w:rsidR="001F25FA" w:rsidRPr="002854E7">
        <w:rPr>
          <w:rFonts w:asciiTheme="minorHAnsi" w:hAnsiTheme="minorHAnsi"/>
          <w:color w:val="000000" w:themeColor="text1"/>
        </w:rPr>
        <w:t>,</w:t>
      </w:r>
      <w:r w:rsidRPr="002854E7">
        <w:rPr>
          <w:rFonts w:asciiTheme="minorHAnsi" w:hAnsiTheme="minorHAnsi"/>
          <w:color w:val="000000" w:themeColor="text1"/>
        </w:rPr>
        <w:t xml:space="preserve"> </w:t>
      </w:r>
      <w:r w:rsidR="001F25FA" w:rsidRPr="002854E7">
        <w:rPr>
          <w:rFonts w:asciiTheme="minorHAnsi" w:hAnsiTheme="minorHAnsi"/>
          <w:color w:val="000000" w:themeColor="text1"/>
        </w:rPr>
        <w:t xml:space="preserve">po uprzednim zawiadomieniu </w:t>
      </w:r>
      <w:r w:rsidRPr="002854E7">
        <w:rPr>
          <w:rFonts w:asciiTheme="minorHAnsi" w:hAnsiTheme="minorHAnsi"/>
          <w:color w:val="000000" w:themeColor="text1"/>
        </w:rPr>
        <w:t>NCBR</w:t>
      </w:r>
      <w:r w:rsidR="001F25FA" w:rsidRPr="002854E7">
        <w:rPr>
          <w:rFonts w:asciiTheme="minorHAnsi" w:hAnsiTheme="minorHAnsi"/>
          <w:color w:val="000000" w:themeColor="text1"/>
        </w:rPr>
        <w:t xml:space="preserve"> o ich treści i zakresie,</w:t>
      </w:r>
      <w:r w:rsidRPr="002854E7">
        <w:rPr>
          <w:rFonts w:asciiTheme="minorHAnsi" w:hAnsiTheme="minorHAnsi"/>
          <w:color w:val="000000" w:themeColor="text1"/>
        </w:rPr>
        <w:t xml:space="preserve"> zmian Harmonogramu Rzeczowo-Finansowego w zakresie, w którym nie prowadzi on do (i) zwiększenia łącznego Wynagrodzenia Wykonawcy za dany Etap względem Wynagrodzenia Wykonawcy określonego we Wniosku, z uwzględnieniem ewentualnych późniejszych Postąpień oraz (ii) przekroczenia Terminu Doręczenia Wynik</w:t>
      </w:r>
      <w:r w:rsidR="001F25FA" w:rsidRPr="002854E7">
        <w:rPr>
          <w:rFonts w:asciiTheme="minorHAnsi" w:hAnsiTheme="minorHAnsi"/>
          <w:color w:val="000000" w:themeColor="text1"/>
        </w:rPr>
        <w:t>ó</w:t>
      </w:r>
      <w:r w:rsidRPr="002854E7">
        <w:rPr>
          <w:rFonts w:asciiTheme="minorHAnsi" w:hAnsiTheme="minorHAnsi"/>
          <w:color w:val="000000" w:themeColor="text1"/>
        </w:rPr>
        <w:t>w Prac Etapu, z zastrzeżeniem zdania kolejnego. Zmiany Harmonogramu Rzeczowo-Finansowego w zakresie Etapu II przedstawione w ramach Wyniku Prac Etapu I w zaktualizowanej Ofercie</w:t>
      </w:r>
      <w:r w:rsidR="00B01461" w:rsidRPr="002854E7">
        <w:rPr>
          <w:rFonts w:asciiTheme="minorHAnsi" w:hAnsiTheme="minorHAnsi"/>
          <w:color w:val="000000" w:themeColor="text1"/>
        </w:rPr>
        <w:t xml:space="preserve"> oraz w zakresie Etapu III przedstawione w ramach Wyniku Prac Etapu II w zaktualizowanej Ofercie</w:t>
      </w:r>
      <w:r w:rsidRPr="002854E7">
        <w:rPr>
          <w:rFonts w:asciiTheme="minorHAnsi" w:hAnsiTheme="minorHAnsi"/>
          <w:color w:val="000000" w:themeColor="text1"/>
        </w:rPr>
        <w:t>, nie wymagają zgody NCBR, przy czym nie mogą prowadzić one do zmian wskazanych w ppkt (i)-(ii) zdania poprzedzającego. Zmiany Harmonogramu Rzeczowo-Finansowego zgodnie z tym paragrafem nie stanowią zmiany Umowy</w:t>
      </w:r>
      <w:bookmarkEnd w:id="662"/>
      <w:r w:rsidR="008725E7" w:rsidRPr="002854E7">
        <w:rPr>
          <w:rFonts w:asciiTheme="minorHAnsi" w:hAnsiTheme="minorHAnsi"/>
          <w:color w:val="000000" w:themeColor="text1"/>
        </w:rPr>
        <w:t>.</w:t>
      </w:r>
    </w:p>
    <w:p w14:paraId="15008D88" w14:textId="77777777" w:rsidR="00553FBC" w:rsidRPr="002854E7" w:rsidRDefault="00553FBC" w:rsidP="003E0140">
      <w:pPr>
        <w:pStyle w:val="Akapitzlist"/>
        <w:spacing w:after="0" w:line="240" w:lineRule="auto"/>
        <w:ind w:left="426"/>
        <w:rPr>
          <w:rFonts w:asciiTheme="minorHAnsi" w:hAnsiTheme="minorHAnsi"/>
          <w:color w:val="000000" w:themeColor="text1"/>
        </w:rPr>
      </w:pPr>
    </w:p>
    <w:p w14:paraId="5142640F" w14:textId="77777777" w:rsidR="00202F53" w:rsidRPr="002854E7" w:rsidRDefault="00202F53" w:rsidP="00B96C37">
      <w:pPr>
        <w:pStyle w:val="Nagwek2"/>
        <w:numPr>
          <w:ilvl w:val="0"/>
          <w:numId w:val="14"/>
        </w:numPr>
        <w:spacing w:before="0" w:line="240" w:lineRule="auto"/>
        <w:ind w:left="0" w:hanging="567"/>
        <w:contextualSpacing/>
        <w:rPr>
          <w:rFonts w:asciiTheme="minorHAnsi" w:hAnsiTheme="minorHAnsi"/>
          <w:sz w:val="22"/>
          <w:szCs w:val="22"/>
        </w:rPr>
      </w:pPr>
      <w:bookmarkStart w:id="663" w:name="_Toc504994984"/>
      <w:bookmarkStart w:id="664" w:name="_Ref505916638"/>
      <w:bookmarkStart w:id="665" w:name="_Ref508809689"/>
      <w:bookmarkStart w:id="666" w:name="_Ref511378886"/>
      <w:bookmarkStart w:id="667" w:name="_Toc511371217"/>
      <w:bookmarkStart w:id="668" w:name="_Toc54798329"/>
      <w:bookmarkStart w:id="669" w:name="_Toc52745925"/>
      <w:bookmarkStart w:id="670" w:name="_Ref58603573"/>
      <w:r w:rsidRPr="002854E7">
        <w:rPr>
          <w:rFonts w:asciiTheme="minorHAnsi" w:hAnsiTheme="minorHAnsi"/>
          <w:sz w:val="22"/>
          <w:szCs w:val="22"/>
        </w:rPr>
        <w:t>[KONTROLA</w:t>
      </w:r>
      <w:r w:rsidR="00523156" w:rsidRPr="002854E7">
        <w:rPr>
          <w:rFonts w:asciiTheme="minorHAnsi" w:hAnsiTheme="minorHAnsi"/>
          <w:sz w:val="22"/>
          <w:szCs w:val="22"/>
        </w:rPr>
        <w:t>]</w:t>
      </w:r>
      <w:bookmarkEnd w:id="663"/>
      <w:bookmarkEnd w:id="664"/>
      <w:bookmarkEnd w:id="665"/>
      <w:bookmarkEnd w:id="666"/>
      <w:bookmarkEnd w:id="667"/>
      <w:bookmarkEnd w:id="668"/>
      <w:bookmarkEnd w:id="669"/>
      <w:bookmarkEnd w:id="670"/>
    </w:p>
    <w:p w14:paraId="7B05827D" w14:textId="48A7BA84" w:rsidR="003740FE" w:rsidRPr="002854E7" w:rsidRDefault="003740FE" w:rsidP="00B96C37">
      <w:pPr>
        <w:pStyle w:val="Akapitzlist"/>
        <w:numPr>
          <w:ilvl w:val="0"/>
          <w:numId w:val="28"/>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NCBR jest uprawnione w trakcie każde</w:t>
      </w:r>
      <w:r w:rsidR="000F1F75" w:rsidRPr="002854E7">
        <w:rPr>
          <w:rFonts w:asciiTheme="minorHAnsi" w:hAnsiTheme="minorHAnsi"/>
          <w:color w:val="000000" w:themeColor="text1"/>
        </w:rPr>
        <w:t>go</w:t>
      </w:r>
      <w:r w:rsidRPr="002854E7">
        <w:rPr>
          <w:rFonts w:asciiTheme="minorHAnsi" w:hAnsiTheme="minorHAnsi"/>
          <w:color w:val="000000" w:themeColor="text1"/>
        </w:rPr>
        <w:t xml:space="preserve"> </w:t>
      </w:r>
      <w:r w:rsidR="000F1F75" w:rsidRPr="002854E7">
        <w:rPr>
          <w:rFonts w:asciiTheme="minorHAnsi" w:hAnsiTheme="minorHAnsi"/>
          <w:color w:val="000000" w:themeColor="text1"/>
        </w:rPr>
        <w:t xml:space="preserve">Etapu </w:t>
      </w:r>
      <w:r w:rsidRPr="002854E7">
        <w:rPr>
          <w:rFonts w:asciiTheme="minorHAnsi" w:hAnsiTheme="minorHAnsi"/>
          <w:color w:val="000000" w:themeColor="text1"/>
        </w:rPr>
        <w:t>do dokonania, w każdym czasie, kontroli wykonania Prac B+R przez Wykonawcę zgodnie z Umową</w:t>
      </w:r>
      <w:r w:rsidR="00FA004B" w:rsidRPr="002854E7">
        <w:rPr>
          <w:rFonts w:asciiTheme="minorHAnsi" w:hAnsiTheme="minorHAnsi"/>
          <w:color w:val="000000" w:themeColor="text1"/>
        </w:rPr>
        <w:t xml:space="preserve"> i odpowiednio </w:t>
      </w:r>
      <w:r w:rsidR="000C4142" w:rsidRPr="002854E7">
        <w:rPr>
          <w:rFonts w:asciiTheme="minorHAnsi" w:hAnsiTheme="minorHAnsi"/>
          <w:color w:val="000000" w:themeColor="text1"/>
        </w:rPr>
        <w:t xml:space="preserve">Harmonogramem </w:t>
      </w:r>
      <w:r w:rsidR="001C760A" w:rsidRPr="002854E7">
        <w:rPr>
          <w:rFonts w:asciiTheme="minorHAnsi" w:hAnsiTheme="minorHAnsi"/>
          <w:color w:val="000000" w:themeColor="text1"/>
        </w:rPr>
        <w:t>Rzeczowo-Finansowym</w:t>
      </w:r>
      <w:r w:rsidR="000C4142" w:rsidRPr="002854E7">
        <w:rPr>
          <w:rFonts w:asciiTheme="minorHAnsi" w:hAnsiTheme="minorHAnsi"/>
          <w:color w:val="000000" w:themeColor="text1"/>
        </w:rPr>
        <w:t xml:space="preserve"> </w:t>
      </w:r>
      <w:bookmarkStart w:id="671" w:name="_Hlk59596512"/>
      <w:r w:rsidR="0013103D" w:rsidRPr="002854E7">
        <w:rPr>
          <w:rFonts w:asciiTheme="minorHAnsi" w:hAnsiTheme="minorHAnsi"/>
          <w:color w:val="000000" w:themeColor="text1"/>
        </w:rPr>
        <w:t>w zakresie</w:t>
      </w:r>
      <w:bookmarkEnd w:id="671"/>
      <w:r w:rsidR="0013103D" w:rsidRPr="002854E7">
        <w:rPr>
          <w:rFonts w:asciiTheme="minorHAnsi" w:hAnsiTheme="minorHAnsi"/>
          <w:color w:val="000000" w:themeColor="text1"/>
        </w:rPr>
        <w:t xml:space="preserve"> </w:t>
      </w:r>
      <w:r w:rsidR="000C4142" w:rsidRPr="002854E7">
        <w:rPr>
          <w:rFonts w:asciiTheme="minorHAnsi" w:hAnsiTheme="minorHAnsi"/>
          <w:color w:val="000000" w:themeColor="text1"/>
        </w:rPr>
        <w:t xml:space="preserve">Etapu I, Harmonogramem </w:t>
      </w:r>
      <w:r w:rsidR="001C760A" w:rsidRPr="002854E7">
        <w:rPr>
          <w:rFonts w:asciiTheme="minorHAnsi" w:hAnsiTheme="minorHAnsi"/>
          <w:color w:val="000000" w:themeColor="text1"/>
        </w:rPr>
        <w:t>Rzeczowo-Finansowym</w:t>
      </w:r>
      <w:r w:rsidR="000C4142" w:rsidRPr="002854E7">
        <w:rPr>
          <w:rFonts w:asciiTheme="minorHAnsi" w:hAnsiTheme="minorHAnsi"/>
          <w:color w:val="000000" w:themeColor="text1"/>
        </w:rPr>
        <w:t xml:space="preserve"> </w:t>
      </w:r>
      <w:r w:rsidR="0013103D" w:rsidRPr="002854E7">
        <w:rPr>
          <w:rFonts w:asciiTheme="minorHAnsi" w:hAnsiTheme="minorHAnsi"/>
          <w:color w:val="000000" w:themeColor="text1"/>
        </w:rPr>
        <w:t xml:space="preserve">w zakresie </w:t>
      </w:r>
      <w:r w:rsidR="000C4142" w:rsidRPr="002854E7">
        <w:rPr>
          <w:rFonts w:asciiTheme="minorHAnsi" w:hAnsiTheme="minorHAnsi"/>
          <w:color w:val="000000" w:themeColor="text1"/>
        </w:rPr>
        <w:t xml:space="preserve">Etapu II </w:t>
      </w:r>
      <w:r w:rsidR="00521F77" w:rsidRPr="002854E7">
        <w:rPr>
          <w:rFonts w:asciiTheme="minorHAnsi" w:hAnsiTheme="minorHAnsi"/>
          <w:color w:val="000000" w:themeColor="text1"/>
        </w:rPr>
        <w:t>lub</w:t>
      </w:r>
      <w:r w:rsidR="000C4142" w:rsidRPr="002854E7">
        <w:rPr>
          <w:rFonts w:asciiTheme="minorHAnsi" w:hAnsiTheme="minorHAnsi"/>
          <w:color w:val="000000" w:themeColor="text1"/>
        </w:rPr>
        <w:t xml:space="preserve"> Harmonogramem </w:t>
      </w:r>
      <w:r w:rsidR="001C760A" w:rsidRPr="002854E7">
        <w:rPr>
          <w:rFonts w:asciiTheme="minorHAnsi" w:hAnsiTheme="minorHAnsi"/>
          <w:color w:val="000000" w:themeColor="text1"/>
        </w:rPr>
        <w:t xml:space="preserve">Rzeczowo-Finansowym </w:t>
      </w:r>
      <w:r w:rsidR="0013103D" w:rsidRPr="002854E7">
        <w:rPr>
          <w:rFonts w:asciiTheme="minorHAnsi" w:hAnsiTheme="minorHAnsi"/>
          <w:color w:val="000000" w:themeColor="text1"/>
        </w:rPr>
        <w:t xml:space="preserve">w zakresie </w:t>
      </w:r>
      <w:r w:rsidR="000C4142" w:rsidRPr="002854E7">
        <w:rPr>
          <w:rFonts w:asciiTheme="minorHAnsi" w:hAnsiTheme="minorHAnsi"/>
          <w:color w:val="000000" w:themeColor="text1"/>
        </w:rPr>
        <w:t xml:space="preserve">Etapu </w:t>
      </w:r>
      <w:r w:rsidR="00521F77" w:rsidRPr="002854E7">
        <w:rPr>
          <w:rFonts w:asciiTheme="minorHAnsi" w:hAnsiTheme="minorHAnsi"/>
          <w:color w:val="000000" w:themeColor="text1"/>
        </w:rPr>
        <w:t>III</w:t>
      </w:r>
      <w:r w:rsidR="00964F07" w:rsidRPr="002854E7">
        <w:rPr>
          <w:rFonts w:asciiTheme="minorHAnsi" w:hAnsiTheme="minorHAnsi"/>
          <w:color w:val="000000" w:themeColor="text1"/>
        </w:rPr>
        <w:t>, zarówno w siedzibie Wykonawcy jak i miejscu prowadzenia Prac B+R, niezależnie od tego czy dysponentem tego miejsca jest Wykonawca lub Podwykonawca</w:t>
      </w:r>
      <w:r w:rsidRPr="002854E7">
        <w:rPr>
          <w:rFonts w:asciiTheme="minorHAnsi" w:hAnsiTheme="minorHAnsi"/>
          <w:color w:val="000000" w:themeColor="text1"/>
        </w:rPr>
        <w:t>. Kontrola obejmuje w</w:t>
      </w:r>
      <w:r w:rsidR="000F1F75" w:rsidRPr="002854E7">
        <w:rPr>
          <w:rFonts w:asciiTheme="minorHAnsi" w:hAnsiTheme="minorHAnsi"/>
          <w:color w:val="000000" w:themeColor="text1"/>
        </w:rPr>
        <w:t> </w:t>
      </w:r>
      <w:r w:rsidRPr="002854E7">
        <w:rPr>
          <w:rFonts w:asciiTheme="minorHAnsi" w:hAnsiTheme="minorHAnsi"/>
          <w:color w:val="000000" w:themeColor="text1"/>
        </w:rPr>
        <w:t>szczególności weryfikację realizacji Prac B+R.</w:t>
      </w:r>
    </w:p>
    <w:p w14:paraId="1D6BFCF5" w14:textId="4B153CA4" w:rsidR="003740FE" w:rsidRPr="002854E7" w:rsidRDefault="003740FE" w:rsidP="00B96C37">
      <w:pPr>
        <w:pStyle w:val="Akapitzlist"/>
        <w:numPr>
          <w:ilvl w:val="0"/>
          <w:numId w:val="28"/>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W przypadku zamiaru skorzystania z uprawnienia wskazanego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_Ref479975533 \n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przez NCBR, NCBR zawiadomi Wykonawcę w formie pisemnej lub elektronicznej o planowanej kontroli z</w:t>
      </w:r>
      <w:r w:rsidR="000F1F75" w:rsidRPr="002854E7">
        <w:rPr>
          <w:rFonts w:asciiTheme="minorHAnsi" w:hAnsiTheme="minorHAnsi"/>
          <w:color w:val="000000" w:themeColor="text1"/>
        </w:rPr>
        <w:t> </w:t>
      </w:r>
      <w:r w:rsidRPr="002854E7">
        <w:rPr>
          <w:rFonts w:asciiTheme="minorHAnsi" w:hAnsiTheme="minorHAnsi"/>
          <w:color w:val="000000" w:themeColor="text1"/>
        </w:rPr>
        <w:t>wyprzedzeniem wynoszącym co najmniej 5 Dni Roboczych.</w:t>
      </w:r>
    </w:p>
    <w:p w14:paraId="52D40D1B" w14:textId="77777777" w:rsidR="00964F07" w:rsidRPr="002854E7" w:rsidRDefault="00964F07" w:rsidP="00B96C37">
      <w:pPr>
        <w:pStyle w:val="Akapitzlist"/>
        <w:numPr>
          <w:ilvl w:val="0"/>
          <w:numId w:val="28"/>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2854E7">
        <w:rPr>
          <w:rFonts w:asciiTheme="minorHAnsi" w:hAnsiTheme="minorHAnsi"/>
          <w:color w:val="000000" w:themeColor="text1"/>
        </w:rPr>
        <w:t> </w:t>
      </w:r>
      <w:r w:rsidRPr="002854E7">
        <w:rPr>
          <w:rFonts w:asciiTheme="minorHAnsi" w:hAnsiTheme="minorHAnsi"/>
          <w:color w:val="000000" w:themeColor="text1"/>
        </w:rPr>
        <w:t>Pracami B+R, zapewnienie kontaktu z członkami Zespołu</w:t>
      </w:r>
      <w:r w:rsidR="00D16247" w:rsidRPr="002854E7">
        <w:rPr>
          <w:rFonts w:asciiTheme="minorHAnsi" w:hAnsiTheme="minorHAnsi"/>
          <w:color w:val="000000" w:themeColor="text1"/>
        </w:rPr>
        <w:t xml:space="preserve"> Projektowego</w:t>
      </w:r>
      <w:r w:rsidRPr="002854E7">
        <w:rPr>
          <w:rFonts w:asciiTheme="minorHAnsi" w:hAnsiTheme="minorHAnsi"/>
          <w:color w:val="000000" w:themeColor="text1"/>
        </w:rPr>
        <w:t xml:space="preserve"> </w:t>
      </w:r>
      <w:r w:rsidR="007651FF" w:rsidRPr="002854E7">
        <w:rPr>
          <w:rFonts w:asciiTheme="minorHAnsi" w:hAnsiTheme="minorHAnsi"/>
          <w:color w:val="000000" w:themeColor="text1"/>
        </w:rPr>
        <w:t>skierowanych do realizacji Przedsięwzięcia</w:t>
      </w:r>
      <w:r w:rsidRPr="002854E7">
        <w:rPr>
          <w:rFonts w:asciiTheme="minorHAnsi" w:hAnsiTheme="minorHAnsi"/>
          <w:color w:val="000000" w:themeColor="text1"/>
        </w:rPr>
        <w:t xml:space="preserve">, na każde żądanie w ramach kontroli oraz dostęp </w:t>
      </w:r>
      <w:r w:rsidR="000358F3" w:rsidRPr="002854E7">
        <w:rPr>
          <w:rFonts w:asciiTheme="minorHAnsi" w:hAnsiTheme="minorHAnsi"/>
          <w:color w:val="000000" w:themeColor="text1"/>
        </w:rPr>
        <w:t xml:space="preserve">do </w:t>
      </w:r>
      <w:r w:rsidRPr="002854E7">
        <w:rPr>
          <w:rFonts w:asciiTheme="minorHAnsi" w:hAnsiTheme="minorHAnsi"/>
          <w:color w:val="000000" w:themeColor="text1"/>
        </w:rPr>
        <w:t>pomieszczeń w których prowadzone są Prace B+R.</w:t>
      </w:r>
    </w:p>
    <w:p w14:paraId="2C07B74D" w14:textId="77777777" w:rsidR="00813AE2" w:rsidRPr="002854E7" w:rsidRDefault="00964F07" w:rsidP="00B96C37">
      <w:pPr>
        <w:pStyle w:val="Akapitzlist"/>
        <w:numPr>
          <w:ilvl w:val="0"/>
          <w:numId w:val="28"/>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672" w:name="_Ref511378891"/>
    </w:p>
    <w:p w14:paraId="3F0FCD6E" w14:textId="77777777" w:rsidR="0012066D" w:rsidRPr="002854E7" w:rsidRDefault="0012066D" w:rsidP="00D93764">
      <w:pPr>
        <w:pStyle w:val="Akapitzlist"/>
        <w:spacing w:after="0" w:line="240" w:lineRule="auto"/>
        <w:ind w:left="426"/>
        <w:jc w:val="both"/>
        <w:rPr>
          <w:rFonts w:asciiTheme="minorHAnsi" w:hAnsiTheme="minorHAnsi"/>
          <w:color w:val="000000" w:themeColor="text1"/>
        </w:rPr>
      </w:pPr>
    </w:p>
    <w:bookmarkEnd w:id="672"/>
    <w:p w14:paraId="5C48C13D" w14:textId="77777777" w:rsidR="00226323" w:rsidRPr="002854E7" w:rsidRDefault="00226323" w:rsidP="003E0140">
      <w:pPr>
        <w:spacing w:after="0" w:line="240" w:lineRule="auto"/>
        <w:ind w:left="66"/>
        <w:contextualSpacing/>
        <w:jc w:val="both"/>
        <w:rPr>
          <w:rFonts w:asciiTheme="minorHAnsi" w:hAnsiTheme="minorHAnsi"/>
          <w:color w:val="000000" w:themeColor="text1"/>
        </w:rPr>
      </w:pPr>
    </w:p>
    <w:p w14:paraId="6E2A178D" w14:textId="77777777" w:rsidR="00511B9D" w:rsidRPr="002854E7" w:rsidRDefault="00451EB5" w:rsidP="00B96C37">
      <w:pPr>
        <w:pStyle w:val="Nagwek1"/>
        <w:numPr>
          <w:ilvl w:val="0"/>
          <w:numId w:val="1"/>
        </w:numPr>
        <w:spacing w:before="0" w:after="0" w:line="240" w:lineRule="auto"/>
        <w:contextualSpacing/>
        <w:rPr>
          <w:rFonts w:asciiTheme="minorHAnsi" w:hAnsiTheme="minorHAnsi"/>
          <w:sz w:val="22"/>
          <w:szCs w:val="22"/>
        </w:rPr>
      </w:pPr>
      <w:bookmarkStart w:id="673" w:name="_Ref494891351"/>
      <w:bookmarkStart w:id="674" w:name="_Ref494891464"/>
      <w:bookmarkStart w:id="675" w:name="_Toc504994986"/>
      <w:bookmarkStart w:id="676" w:name="_Toc511371218"/>
      <w:bookmarkStart w:id="677" w:name="_Toc54798330"/>
      <w:bookmarkStart w:id="678" w:name="_Toc52745926"/>
      <w:r w:rsidRPr="002854E7">
        <w:rPr>
          <w:rFonts w:asciiTheme="minorHAnsi" w:hAnsiTheme="minorHAnsi"/>
          <w:sz w:val="22"/>
          <w:szCs w:val="22"/>
        </w:rPr>
        <w:t>OBOWIĄZEK ZACHOWANIA POUFNOŚCI</w:t>
      </w:r>
      <w:bookmarkEnd w:id="673"/>
      <w:bookmarkEnd w:id="674"/>
      <w:bookmarkEnd w:id="675"/>
      <w:bookmarkEnd w:id="676"/>
      <w:r w:rsidR="000D08F8" w:rsidRPr="002854E7">
        <w:rPr>
          <w:rFonts w:asciiTheme="minorHAnsi" w:hAnsiTheme="minorHAnsi"/>
          <w:sz w:val="22"/>
          <w:szCs w:val="22"/>
        </w:rPr>
        <w:t xml:space="preserve"> I DANE OSOBOWE</w:t>
      </w:r>
      <w:bookmarkEnd w:id="677"/>
      <w:bookmarkEnd w:id="678"/>
    </w:p>
    <w:p w14:paraId="5FD6669F" w14:textId="77777777" w:rsidR="009645F9" w:rsidRPr="002854E7" w:rsidRDefault="009645F9" w:rsidP="00B96C37">
      <w:pPr>
        <w:pStyle w:val="Nagwek2"/>
        <w:numPr>
          <w:ilvl w:val="0"/>
          <w:numId w:val="14"/>
        </w:numPr>
        <w:spacing w:before="0" w:line="240" w:lineRule="auto"/>
        <w:ind w:left="0" w:hanging="567"/>
        <w:contextualSpacing/>
        <w:rPr>
          <w:rFonts w:asciiTheme="minorHAnsi" w:hAnsiTheme="minorHAnsi"/>
          <w:sz w:val="22"/>
          <w:szCs w:val="22"/>
        </w:rPr>
      </w:pPr>
      <w:bookmarkStart w:id="679" w:name="_Toc504994987"/>
      <w:bookmarkStart w:id="680" w:name="_Toc511371219"/>
      <w:bookmarkStart w:id="681" w:name="_Toc54798331"/>
      <w:bookmarkStart w:id="682" w:name="_Toc52745927"/>
      <w:r w:rsidRPr="002854E7">
        <w:rPr>
          <w:rFonts w:asciiTheme="minorHAnsi" w:hAnsiTheme="minorHAnsi"/>
          <w:sz w:val="22"/>
          <w:szCs w:val="22"/>
        </w:rPr>
        <w:t>[POUFNOŚĆ]</w:t>
      </w:r>
      <w:bookmarkEnd w:id="679"/>
      <w:bookmarkEnd w:id="680"/>
      <w:bookmarkEnd w:id="681"/>
      <w:bookmarkEnd w:id="682"/>
    </w:p>
    <w:p w14:paraId="3F2BB8E7" w14:textId="77777777" w:rsidR="00C77FA1" w:rsidRPr="002854E7" w:rsidRDefault="00852479" w:rsidP="00B96C37">
      <w:pPr>
        <w:pStyle w:val="Akapitzlist"/>
        <w:numPr>
          <w:ilvl w:val="0"/>
          <w:numId w:val="6"/>
        </w:numPr>
        <w:spacing w:after="0" w:line="240" w:lineRule="auto"/>
        <w:ind w:left="426" w:hanging="426"/>
        <w:jc w:val="both"/>
        <w:rPr>
          <w:rFonts w:asciiTheme="minorHAnsi" w:hAnsiTheme="minorHAnsi"/>
          <w:color w:val="000000" w:themeColor="text1"/>
        </w:rPr>
      </w:pPr>
      <w:bookmarkStart w:id="683" w:name="_Ref479975533"/>
      <w:r w:rsidRPr="002854E7">
        <w:rPr>
          <w:rFonts w:asciiTheme="minorHAnsi" w:hAnsiTheme="minorHAnsi"/>
          <w:color w:val="000000" w:themeColor="text1"/>
        </w:rPr>
        <w:t>Strony postanawiają,</w:t>
      </w:r>
      <w:r w:rsidR="00FD311D" w:rsidRPr="002854E7">
        <w:rPr>
          <w:rFonts w:asciiTheme="minorHAnsi" w:hAnsiTheme="minorHAnsi"/>
          <w:color w:val="000000" w:themeColor="text1"/>
        </w:rPr>
        <w:t xml:space="preserve"> że </w:t>
      </w:r>
      <w:r w:rsidRPr="002854E7">
        <w:rPr>
          <w:rFonts w:asciiTheme="minorHAnsi" w:hAnsiTheme="minorHAnsi"/>
          <w:color w:val="000000" w:themeColor="text1"/>
        </w:rPr>
        <w:t>będą utrzymywać</w:t>
      </w:r>
      <w:r w:rsidR="00247E90" w:rsidRPr="002854E7">
        <w:rPr>
          <w:rFonts w:asciiTheme="minorHAnsi" w:hAnsiTheme="minorHAnsi"/>
          <w:color w:val="000000" w:themeColor="text1"/>
        </w:rPr>
        <w:t xml:space="preserve"> w </w:t>
      </w:r>
      <w:r w:rsidRPr="002854E7">
        <w:rPr>
          <w:rFonts w:asciiTheme="minorHAnsi" w:hAnsiTheme="minorHAnsi"/>
          <w:color w:val="000000" w:themeColor="text1"/>
        </w:rPr>
        <w:t xml:space="preserve">poufności treść wszelkich </w:t>
      </w:r>
      <w:r w:rsidR="00C77FA1" w:rsidRPr="002854E7">
        <w:rPr>
          <w:rFonts w:asciiTheme="minorHAnsi" w:hAnsiTheme="minorHAnsi"/>
          <w:color w:val="000000" w:themeColor="text1"/>
        </w:rPr>
        <w:t>Informacji Poufnych</w:t>
      </w:r>
      <w:r w:rsidRPr="002854E7">
        <w:rPr>
          <w:rFonts w:asciiTheme="minorHAnsi" w:hAnsiTheme="minorHAnsi"/>
          <w:color w:val="000000" w:themeColor="text1"/>
        </w:rPr>
        <w:t xml:space="preserve">, które otrzymały lub mogą otrzymać od </w:t>
      </w:r>
      <w:r w:rsidR="00C77FA1" w:rsidRPr="002854E7">
        <w:rPr>
          <w:rFonts w:asciiTheme="minorHAnsi" w:hAnsiTheme="minorHAnsi"/>
          <w:color w:val="000000" w:themeColor="text1"/>
        </w:rPr>
        <w:t>innej</w:t>
      </w:r>
      <w:r w:rsidRPr="002854E7">
        <w:rPr>
          <w:rFonts w:asciiTheme="minorHAnsi" w:hAnsiTheme="minorHAnsi"/>
          <w:color w:val="000000" w:themeColor="text1"/>
        </w:rPr>
        <w:t xml:space="preserve"> Strony</w:t>
      </w:r>
      <w:r w:rsidR="00C77FA1" w:rsidRPr="002854E7">
        <w:rPr>
          <w:rFonts w:asciiTheme="minorHAnsi" w:hAnsiTheme="minorHAnsi"/>
          <w:color w:val="000000" w:themeColor="text1"/>
        </w:rPr>
        <w:t xml:space="preserve"> Umowy</w:t>
      </w:r>
      <w:r w:rsidR="00247E90" w:rsidRPr="002854E7">
        <w:rPr>
          <w:rFonts w:asciiTheme="minorHAnsi" w:hAnsiTheme="minorHAnsi"/>
          <w:color w:val="000000" w:themeColor="text1"/>
        </w:rPr>
        <w:t xml:space="preserve"> i </w:t>
      </w:r>
      <w:r w:rsidRPr="002854E7">
        <w:rPr>
          <w:rFonts w:asciiTheme="minorHAnsi" w:hAnsiTheme="minorHAnsi"/>
          <w:color w:val="000000" w:themeColor="text1"/>
        </w:rPr>
        <w:t>będą wykorzystywać Informacje Poufne jedynie dl</w:t>
      </w:r>
      <w:r w:rsidR="00C77FA1" w:rsidRPr="002854E7">
        <w:rPr>
          <w:rFonts w:asciiTheme="minorHAnsi" w:hAnsiTheme="minorHAnsi"/>
          <w:color w:val="000000" w:themeColor="text1"/>
        </w:rPr>
        <w:t>a celów przewidzianych</w:t>
      </w:r>
      <w:r w:rsidR="00247E90" w:rsidRPr="002854E7">
        <w:rPr>
          <w:rFonts w:asciiTheme="minorHAnsi" w:hAnsiTheme="minorHAnsi"/>
          <w:color w:val="000000" w:themeColor="text1"/>
        </w:rPr>
        <w:t xml:space="preserve"> w </w:t>
      </w:r>
      <w:r w:rsidR="00C77FA1" w:rsidRPr="002854E7">
        <w:rPr>
          <w:rFonts w:asciiTheme="minorHAnsi" w:hAnsiTheme="minorHAnsi"/>
          <w:color w:val="000000" w:themeColor="text1"/>
        </w:rPr>
        <w:t>Umowie.</w:t>
      </w:r>
      <w:bookmarkEnd w:id="683"/>
    </w:p>
    <w:p w14:paraId="0B615947" w14:textId="77777777" w:rsidR="00F374AB" w:rsidRPr="002854E7" w:rsidRDefault="00F374AB" w:rsidP="00B96C37">
      <w:pPr>
        <w:pStyle w:val="Akapitzlist"/>
        <w:numPr>
          <w:ilvl w:val="0"/>
          <w:numId w:val="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Wykonawca w przypadku, gdy Informacja Poufna stanowi jego tajemnicę przedsiębiorstwa w rozumieniu Ustawy ZNK, jest zobowiązany </w:t>
      </w:r>
      <w:r w:rsidR="00363C62" w:rsidRPr="002854E7">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2854E7">
        <w:rPr>
          <w:rFonts w:asciiTheme="minorHAnsi" w:hAnsiTheme="minorHAnsi"/>
          <w:color w:val="000000" w:themeColor="text1"/>
        </w:rPr>
        <w:t xml:space="preserve">pod </w:t>
      </w:r>
      <w:r w:rsidR="00363C62" w:rsidRPr="002854E7">
        <w:rPr>
          <w:rFonts w:asciiTheme="minorHAnsi" w:hAnsiTheme="minorHAnsi"/>
          <w:color w:val="000000" w:themeColor="text1"/>
        </w:rPr>
        <w:t>rygorem zwolnienia NCBR z uznania</w:t>
      </w:r>
      <w:r w:rsidRPr="002854E7">
        <w:rPr>
          <w:rFonts w:asciiTheme="minorHAnsi" w:hAnsiTheme="minorHAnsi"/>
          <w:color w:val="000000" w:themeColor="text1"/>
        </w:rPr>
        <w:t xml:space="preserve">, że </w:t>
      </w:r>
      <w:r w:rsidR="00363C62" w:rsidRPr="002854E7">
        <w:rPr>
          <w:rFonts w:asciiTheme="minorHAnsi" w:hAnsiTheme="minorHAnsi"/>
          <w:color w:val="000000" w:themeColor="text1"/>
        </w:rPr>
        <w:t>informacja nie jest tajemnicą przedsiębiorstwa.</w:t>
      </w:r>
    </w:p>
    <w:p w14:paraId="30AAA6BA" w14:textId="6CB8BA13" w:rsidR="000E3831" w:rsidRPr="002854E7" w:rsidRDefault="000E3831" w:rsidP="00B96C37">
      <w:pPr>
        <w:pStyle w:val="Akapitzlist"/>
        <w:numPr>
          <w:ilvl w:val="0"/>
          <w:numId w:val="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_Ref479975535 \r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ins w:id="684" w:author="Autor">
        <w:r w:rsidR="004B7DE5" w:rsidRPr="002854E7">
          <w:rPr>
            <w:rFonts w:asciiTheme="minorHAnsi" w:hAnsiTheme="minorHAnsi"/>
            <w:color w:val="000000" w:themeColor="text1"/>
          </w:rPr>
          <w:t xml:space="preserve"> W szczególności NCBR, za uprzednią pisemną (pod rygorem nieważności) zgodą Wykonawcy i w zakresie w niej określonym, może przekazywać Informacje Poufne określonym w zgodzie podmiotom zainteresowanym Przedsięwzięciem, w szczególności organom władzy publicznej, podmiotom zainteresowanym finansowaniem rozwoju Rozwiązania tworzonego przez Wykonawcę lub potencjalnych odbiorców Rozwiązania, a także potencjalnym odbiorcom Rozwiązania.</w:t>
        </w:r>
      </w:ins>
    </w:p>
    <w:p w14:paraId="1DCAEE50" w14:textId="77777777" w:rsidR="00C77FA1" w:rsidRPr="002854E7" w:rsidRDefault="00C77FA1" w:rsidP="00B96C37">
      <w:pPr>
        <w:pStyle w:val="Akapitzlist"/>
        <w:numPr>
          <w:ilvl w:val="0"/>
          <w:numId w:val="6"/>
        </w:numPr>
        <w:spacing w:after="0" w:line="240" w:lineRule="auto"/>
        <w:ind w:left="426" w:hanging="426"/>
        <w:jc w:val="both"/>
        <w:rPr>
          <w:rFonts w:asciiTheme="minorHAnsi" w:hAnsiTheme="minorHAnsi"/>
          <w:color w:val="000000" w:themeColor="text1"/>
        </w:rPr>
      </w:pPr>
      <w:bookmarkStart w:id="685" w:name="_Ref479975535"/>
      <w:r w:rsidRPr="002854E7">
        <w:rPr>
          <w:rFonts w:asciiTheme="minorHAnsi" w:hAnsiTheme="minorHAnsi"/>
          <w:color w:val="000000" w:themeColor="text1"/>
        </w:rPr>
        <w:t>Strony będą upoważnione do ujawnienia wszelkich Informacji Poufnych:</w:t>
      </w:r>
      <w:bookmarkEnd w:id="685"/>
    </w:p>
    <w:p w14:paraId="0D252425" w14:textId="77777777" w:rsidR="00C77FA1" w:rsidRPr="002854E7" w:rsidRDefault="00C77FA1" w:rsidP="00B96C37">
      <w:pPr>
        <w:pStyle w:val="Akapitzlist"/>
        <w:numPr>
          <w:ilvl w:val="1"/>
          <w:numId w:val="6"/>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pracownikom, członkom kierownictwa</w:t>
      </w:r>
      <w:r w:rsidR="00247E90" w:rsidRPr="002854E7">
        <w:rPr>
          <w:rFonts w:asciiTheme="minorHAnsi" w:hAnsiTheme="minorHAnsi"/>
          <w:color w:val="000000" w:themeColor="text1"/>
        </w:rPr>
        <w:t xml:space="preserve"> i </w:t>
      </w:r>
      <w:r w:rsidRPr="002854E7">
        <w:rPr>
          <w:rFonts w:asciiTheme="minorHAnsi" w:hAnsiTheme="minorHAnsi"/>
          <w:color w:val="000000" w:themeColor="text1"/>
        </w:rPr>
        <w:t>dyrektorom oraz Podmiotom Powiązanym</w:t>
      </w:r>
      <w:r w:rsidR="00502B7B" w:rsidRPr="002854E7">
        <w:rPr>
          <w:rFonts w:asciiTheme="minorHAnsi" w:hAnsiTheme="minorHAnsi"/>
          <w:color w:val="000000" w:themeColor="text1"/>
        </w:rPr>
        <w:t>;</w:t>
      </w:r>
      <w:r w:rsidRPr="002854E7">
        <w:rPr>
          <w:rFonts w:asciiTheme="minorHAnsi" w:hAnsiTheme="minorHAnsi"/>
          <w:color w:val="000000" w:themeColor="text1"/>
        </w:rPr>
        <w:t xml:space="preserve"> </w:t>
      </w:r>
    </w:p>
    <w:p w14:paraId="64E851F1" w14:textId="1DDE4239" w:rsidR="00C77FA1" w:rsidRPr="002854E7" w:rsidRDefault="00C77FA1" w:rsidP="00B96C37">
      <w:pPr>
        <w:pStyle w:val="Akapitzlist"/>
        <w:numPr>
          <w:ilvl w:val="1"/>
          <w:numId w:val="6"/>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audytorom</w:t>
      </w:r>
      <w:r w:rsidR="00630C21" w:rsidRPr="002854E7">
        <w:rPr>
          <w:rFonts w:asciiTheme="minorHAnsi" w:hAnsiTheme="minorHAnsi"/>
          <w:color w:val="000000" w:themeColor="text1"/>
        </w:rPr>
        <w:t xml:space="preserve"> i doradcom prawnym</w:t>
      </w:r>
      <w:r w:rsidRPr="002854E7">
        <w:rPr>
          <w:rFonts w:asciiTheme="minorHAnsi" w:hAnsiTheme="minorHAnsi"/>
          <w:color w:val="000000" w:themeColor="text1"/>
        </w:rPr>
        <w:t xml:space="preserve">; </w:t>
      </w:r>
    </w:p>
    <w:p w14:paraId="3F9C74B9" w14:textId="77777777" w:rsidR="00C77FA1" w:rsidRPr="002854E7" w:rsidRDefault="00C77FA1" w:rsidP="00B96C37">
      <w:pPr>
        <w:pStyle w:val="Akapitzlist"/>
        <w:numPr>
          <w:ilvl w:val="1"/>
          <w:numId w:val="6"/>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innym osobom trzecim, które zobowiązały się</w:t>
      </w:r>
      <w:r w:rsidR="00247E90" w:rsidRPr="002854E7">
        <w:rPr>
          <w:rFonts w:asciiTheme="minorHAnsi" w:hAnsiTheme="minorHAnsi"/>
          <w:color w:val="000000" w:themeColor="text1"/>
        </w:rPr>
        <w:t xml:space="preserve"> w </w:t>
      </w:r>
      <w:r w:rsidR="005E1771" w:rsidRPr="002854E7">
        <w:rPr>
          <w:rFonts w:asciiTheme="minorHAnsi" w:hAnsiTheme="minorHAnsi"/>
          <w:color w:val="000000" w:themeColor="text1"/>
        </w:rPr>
        <w:t>formie pisemnej</w:t>
      </w:r>
      <w:r w:rsidRPr="002854E7">
        <w:rPr>
          <w:rFonts w:asciiTheme="minorHAnsi" w:hAnsiTheme="minorHAnsi"/>
          <w:color w:val="000000" w:themeColor="text1"/>
        </w:rPr>
        <w:t xml:space="preserve"> </w:t>
      </w:r>
      <w:r w:rsidR="000E3831" w:rsidRPr="002854E7">
        <w:rPr>
          <w:rFonts w:asciiTheme="minorHAnsi" w:hAnsiTheme="minorHAnsi"/>
          <w:color w:val="000000" w:themeColor="text1"/>
        </w:rPr>
        <w:t xml:space="preserve">(pod rygorem nieważności) </w:t>
      </w:r>
      <w:r w:rsidRPr="002854E7">
        <w:rPr>
          <w:rFonts w:asciiTheme="minorHAnsi" w:hAnsiTheme="minorHAnsi"/>
          <w:color w:val="000000" w:themeColor="text1"/>
        </w:rPr>
        <w:t xml:space="preserve">wobec nich do zachowania poufności informacji, jakie mogą otrzymać; oraz </w:t>
      </w:r>
    </w:p>
    <w:p w14:paraId="7036C5CE" w14:textId="2E41D66B" w:rsidR="00C77FA1" w:rsidRPr="002854E7" w:rsidRDefault="000E3831" w:rsidP="00B96C37">
      <w:pPr>
        <w:pStyle w:val="Akapitzlist"/>
        <w:numPr>
          <w:ilvl w:val="1"/>
          <w:numId w:val="6"/>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 xml:space="preserve">właściwym organom </w:t>
      </w:r>
      <w:r w:rsidR="00C77FA1" w:rsidRPr="002854E7">
        <w:rPr>
          <w:rFonts w:asciiTheme="minorHAnsi" w:hAnsiTheme="minorHAnsi"/>
          <w:color w:val="000000" w:themeColor="text1"/>
        </w:rPr>
        <w:t xml:space="preserve">na </w:t>
      </w:r>
      <w:r w:rsidRPr="002854E7">
        <w:rPr>
          <w:rFonts w:asciiTheme="minorHAnsi" w:hAnsiTheme="minorHAnsi"/>
          <w:color w:val="000000" w:themeColor="text1"/>
        </w:rPr>
        <w:t xml:space="preserve">podstawie i w granicach określonych w powszechnie </w:t>
      </w:r>
      <w:r w:rsidR="00C77FA1" w:rsidRPr="002854E7">
        <w:rPr>
          <w:rFonts w:asciiTheme="minorHAnsi" w:hAnsiTheme="minorHAnsi"/>
          <w:color w:val="000000" w:themeColor="text1"/>
        </w:rPr>
        <w:t>obowiązujących przepis</w:t>
      </w:r>
      <w:r w:rsidRPr="002854E7">
        <w:rPr>
          <w:rFonts w:asciiTheme="minorHAnsi" w:hAnsiTheme="minorHAnsi"/>
          <w:color w:val="000000" w:themeColor="text1"/>
        </w:rPr>
        <w:t>ach</w:t>
      </w:r>
      <w:r w:rsidR="00C77FA1" w:rsidRPr="002854E7">
        <w:rPr>
          <w:rFonts w:asciiTheme="minorHAnsi" w:hAnsiTheme="minorHAnsi"/>
          <w:color w:val="000000" w:themeColor="text1"/>
        </w:rPr>
        <w:t xml:space="preserve"> prawa</w:t>
      </w:r>
      <w:r w:rsidR="00843FC0" w:rsidRPr="002854E7">
        <w:rPr>
          <w:rFonts w:asciiTheme="minorHAnsi" w:hAnsiTheme="minorHAnsi"/>
          <w:color w:val="000000" w:themeColor="text1"/>
        </w:rPr>
        <w:t>,</w:t>
      </w:r>
      <w:r w:rsidR="00247E90" w:rsidRPr="002854E7">
        <w:rPr>
          <w:rFonts w:asciiTheme="minorHAnsi" w:hAnsiTheme="minorHAnsi"/>
          <w:color w:val="000000" w:themeColor="text1"/>
        </w:rPr>
        <w:t xml:space="preserve"> w </w:t>
      </w:r>
      <w:r w:rsidR="005552E3" w:rsidRPr="002854E7">
        <w:rPr>
          <w:rFonts w:asciiTheme="minorHAnsi" w:hAnsiTheme="minorHAnsi"/>
          <w:color w:val="000000" w:themeColor="text1"/>
        </w:rPr>
        <w:t>szczególności,</w:t>
      </w:r>
      <w:r w:rsidR="00843FC0" w:rsidRPr="002854E7">
        <w:rPr>
          <w:rFonts w:asciiTheme="minorHAnsi" w:hAnsiTheme="minorHAnsi"/>
          <w:color w:val="000000" w:themeColor="text1"/>
        </w:rPr>
        <w:t xml:space="preserve"> jeśli Informacja Poufna stanowi Informację Publiczną,</w:t>
      </w:r>
    </w:p>
    <w:p w14:paraId="2ECB9420" w14:textId="32B5F930" w:rsidR="0023273C" w:rsidRPr="002854E7" w:rsidRDefault="0023273C" w:rsidP="00B96C37">
      <w:pPr>
        <w:pStyle w:val="Akapitzlist"/>
        <w:numPr>
          <w:ilvl w:val="1"/>
          <w:numId w:val="6"/>
        </w:numPr>
        <w:spacing w:after="0" w:line="240" w:lineRule="auto"/>
        <w:ind w:left="851" w:hanging="425"/>
        <w:jc w:val="both"/>
        <w:rPr>
          <w:rFonts w:asciiTheme="minorHAnsi" w:hAnsiTheme="minorHAnsi"/>
          <w:color w:val="000000" w:themeColor="text1"/>
        </w:rPr>
      </w:pPr>
      <w:bookmarkStart w:id="686" w:name="_Hlk57783390"/>
      <w:r w:rsidRPr="002854E7">
        <w:rPr>
          <w:rFonts w:asciiTheme="minorHAnsi" w:hAnsiTheme="minorHAnsi"/>
          <w:color w:val="000000" w:themeColor="text1"/>
        </w:rPr>
        <w:t>Partnerowi Strategicznemu,</w:t>
      </w:r>
    </w:p>
    <w:bookmarkEnd w:id="686"/>
    <w:p w14:paraId="004F5F8F" w14:textId="51E8E06E" w:rsidR="00C77FA1" w:rsidRPr="002854E7" w:rsidRDefault="004F4481" w:rsidP="003E0140">
      <w:pPr>
        <w:spacing w:after="0" w:line="240" w:lineRule="auto"/>
        <w:ind w:left="426"/>
        <w:contextualSpacing/>
        <w:jc w:val="both"/>
        <w:rPr>
          <w:ins w:id="687" w:author="Autor"/>
          <w:rFonts w:asciiTheme="minorHAnsi" w:hAnsiTheme="minorHAnsi"/>
          <w:color w:val="000000" w:themeColor="text1"/>
        </w:rPr>
      </w:pPr>
      <w:r w:rsidRPr="002854E7">
        <w:rPr>
          <w:rFonts w:asciiTheme="minorHAnsi" w:hAnsiTheme="minorHAnsi"/>
          <w:color w:val="000000" w:themeColor="text1"/>
        </w:rPr>
        <w:t>pod warunkiem,</w:t>
      </w:r>
      <w:r w:rsidR="00FD311D" w:rsidRPr="002854E7">
        <w:rPr>
          <w:rFonts w:asciiTheme="minorHAnsi" w:hAnsiTheme="minorHAnsi"/>
          <w:color w:val="000000" w:themeColor="text1"/>
        </w:rPr>
        <w:t xml:space="preserve"> że </w:t>
      </w:r>
      <w:r w:rsidRPr="002854E7">
        <w:rPr>
          <w:rFonts w:asciiTheme="minorHAnsi" w:hAnsiTheme="minorHAnsi"/>
          <w:color w:val="000000" w:themeColor="text1"/>
        </w:rPr>
        <w:t>ograniczą ujawnienie Informacji Poufnych do możliwie minimalnego zakresu</w:t>
      </w:r>
      <w:r w:rsidR="00247E90" w:rsidRPr="002854E7">
        <w:rPr>
          <w:rFonts w:asciiTheme="minorHAnsi" w:hAnsiTheme="minorHAnsi"/>
          <w:color w:val="000000" w:themeColor="text1"/>
        </w:rPr>
        <w:t xml:space="preserve"> i w </w:t>
      </w:r>
      <w:r w:rsidRPr="002854E7">
        <w:rPr>
          <w:rFonts w:asciiTheme="minorHAnsi" w:hAnsiTheme="minorHAnsi"/>
          <w:color w:val="000000" w:themeColor="text1"/>
        </w:rPr>
        <w:t>każdym przypadku podejmą wszelkie niezbędne starania,</w:t>
      </w:r>
      <w:r w:rsidR="00247E90" w:rsidRPr="002854E7">
        <w:rPr>
          <w:rFonts w:asciiTheme="minorHAnsi" w:hAnsiTheme="minorHAnsi"/>
          <w:color w:val="000000" w:themeColor="text1"/>
        </w:rPr>
        <w:t xml:space="preserve"> w </w:t>
      </w:r>
      <w:r w:rsidRPr="002854E7">
        <w:rPr>
          <w:rFonts w:asciiTheme="minorHAnsi" w:hAnsiTheme="minorHAnsi"/>
          <w:color w:val="000000" w:themeColor="text1"/>
        </w:rPr>
        <w:t>celu zapobiegnięcia ujawnienia Informacji Poufnych osobom niepowołanym</w:t>
      </w:r>
      <w:r w:rsidR="00247E90" w:rsidRPr="002854E7">
        <w:rPr>
          <w:rFonts w:asciiTheme="minorHAnsi" w:hAnsiTheme="minorHAnsi"/>
          <w:color w:val="000000" w:themeColor="text1"/>
        </w:rPr>
        <w:t xml:space="preserve"> i </w:t>
      </w:r>
      <w:r w:rsidRPr="002854E7">
        <w:rPr>
          <w:rFonts w:asciiTheme="minorHAnsi" w:hAnsiTheme="minorHAnsi"/>
          <w:color w:val="000000" w:themeColor="text1"/>
        </w:rPr>
        <w:t>do wiadomości publicznej</w:t>
      </w:r>
      <w:r w:rsidR="00247E90" w:rsidRPr="002854E7">
        <w:rPr>
          <w:rFonts w:asciiTheme="minorHAnsi" w:hAnsiTheme="minorHAnsi"/>
          <w:color w:val="000000" w:themeColor="text1"/>
        </w:rPr>
        <w:t xml:space="preserve"> w </w:t>
      </w:r>
      <w:r w:rsidRPr="002854E7">
        <w:rPr>
          <w:rFonts w:asciiTheme="minorHAnsi" w:hAnsiTheme="minorHAnsi"/>
          <w:color w:val="000000" w:themeColor="text1"/>
        </w:rPr>
        <w:t>zakresie większym niż jest to wymagane przepisami prawa.</w:t>
      </w:r>
    </w:p>
    <w:p w14:paraId="6DF6C9E1" w14:textId="651835FB" w:rsidR="005711EC" w:rsidRPr="002854E7" w:rsidRDefault="00841271" w:rsidP="003E0140">
      <w:pPr>
        <w:spacing w:after="0" w:line="240" w:lineRule="auto"/>
        <w:ind w:left="426"/>
        <w:contextualSpacing/>
        <w:jc w:val="both"/>
        <w:rPr>
          <w:rFonts w:asciiTheme="minorHAnsi" w:hAnsiTheme="minorHAnsi"/>
          <w:color w:val="000000" w:themeColor="text1"/>
        </w:rPr>
      </w:pPr>
      <w:bookmarkStart w:id="688" w:name="_Hlk62207186"/>
      <w:ins w:id="689" w:author="Autor">
        <w:r w:rsidRPr="002854E7">
          <w:rPr>
            <w:rFonts w:asciiTheme="minorHAnsi" w:hAnsiTheme="minorHAnsi"/>
            <w:color w:val="000000" w:themeColor="text1"/>
          </w:rPr>
          <w:t>Dodatkowo NCBR jest uprawniony do ujawniania, bez ograniczeń co do środków, miejsca i czasu ujawnienia, w szczególności w szeroko rozumianej domenie publicznej, bez konieczności uzyskiwania zgody Wykonawcy, wartości parametrów stanowiących bezpośrednio podstawę dla obliczenia wyniku punktowego Wykonawcy w ramach oceny Wyników Prac Etapu pod względem merytorycznym, w zakresie określonym w Załączniku nr 5 do Regulaminu.</w:t>
        </w:r>
      </w:ins>
      <w:bookmarkEnd w:id="688"/>
    </w:p>
    <w:p w14:paraId="00119DD6" w14:textId="77777777" w:rsidR="002511F7" w:rsidRPr="002854E7" w:rsidRDefault="009E67AF" w:rsidP="00B96C37">
      <w:pPr>
        <w:pStyle w:val="Akapitzlist"/>
        <w:numPr>
          <w:ilvl w:val="0"/>
          <w:numId w:val="6"/>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Postanowienia niniejszego rozdziału obowiązują przez czas trwania Umowy oraz okres </w:t>
      </w:r>
      <w:r w:rsidR="00E96857" w:rsidRPr="002854E7">
        <w:rPr>
          <w:rFonts w:asciiTheme="minorHAnsi" w:hAnsiTheme="minorHAnsi"/>
          <w:color w:val="000000" w:themeColor="text1"/>
        </w:rPr>
        <w:t xml:space="preserve">10 </w:t>
      </w:r>
      <w:r w:rsidRPr="002854E7">
        <w:rPr>
          <w:rFonts w:asciiTheme="minorHAnsi" w:hAnsiTheme="minorHAnsi"/>
          <w:color w:val="000000" w:themeColor="text1"/>
        </w:rPr>
        <w:t>lat od jej rozwiązania lub jej wygaśnięcia.</w:t>
      </w:r>
    </w:p>
    <w:p w14:paraId="3EE0C6A7" w14:textId="77777777" w:rsidR="000D08F8" w:rsidRPr="002854E7" w:rsidRDefault="000D08F8" w:rsidP="00B96C37">
      <w:pPr>
        <w:numPr>
          <w:ilvl w:val="0"/>
          <w:numId w:val="6"/>
        </w:numPr>
        <w:spacing w:after="0" w:line="240" w:lineRule="auto"/>
        <w:ind w:left="426"/>
        <w:contextualSpacing/>
        <w:jc w:val="both"/>
        <w:rPr>
          <w:rFonts w:asciiTheme="minorHAnsi" w:hAnsiTheme="minorHAnsi" w:cstheme="minorHAnsi"/>
          <w:color w:val="000000" w:themeColor="text1"/>
        </w:rPr>
      </w:pPr>
      <w:r w:rsidRPr="002854E7">
        <w:rPr>
          <w:rFonts w:asciiTheme="minorHAnsi" w:hAnsiTheme="minorHAnsi" w:cstheme="minorHAnsi"/>
          <w:color w:val="000000" w:themeColor="text1"/>
        </w:rPr>
        <w:t xml:space="preserve">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w:t>
      </w:r>
      <w:r w:rsidRPr="002854E7">
        <w:rPr>
          <w:rFonts w:asciiTheme="minorHAnsi" w:hAnsiTheme="minorHAnsi" w:cstheme="minorHAnsi"/>
          <w:color w:val="000000" w:themeColor="text1"/>
        </w:rPr>
        <w:lastRenderedPageBreak/>
        <w:t>przepływu takich danych oraz uchylenia dyrektywy 95/46/WE (ogólne rozporządzenie o ochronie danych, Dz. Urz. UE L 119 z 04.05.2016 r., dalej: RODO) oraz wydanymi na jego podstawie krajowymi przepisami z zakresu ochrony danych osobowych.</w:t>
      </w:r>
    </w:p>
    <w:p w14:paraId="5031C773" w14:textId="1E6DAF1E" w:rsidR="000D08F8" w:rsidRPr="002854E7" w:rsidRDefault="000D08F8" w:rsidP="00B96C37">
      <w:pPr>
        <w:numPr>
          <w:ilvl w:val="0"/>
          <w:numId w:val="6"/>
        </w:numPr>
        <w:spacing w:after="0" w:line="240" w:lineRule="auto"/>
        <w:ind w:left="426"/>
        <w:contextualSpacing/>
        <w:jc w:val="both"/>
        <w:rPr>
          <w:rFonts w:asciiTheme="minorHAnsi" w:hAnsiTheme="minorHAnsi"/>
          <w:color w:val="000000" w:themeColor="text1"/>
        </w:rPr>
      </w:pPr>
      <w:r w:rsidRPr="002854E7">
        <w:rPr>
          <w:rFonts w:asciiTheme="minorHAnsi" w:hAnsiTheme="minorHAnsi"/>
          <w:color w:val="000000" w:themeColor="text1"/>
        </w:rPr>
        <w:t xml:space="preserve">Szczegółowe obowiązki Stron w związku z przetwarzaniem danych osobowych w ramach wykonywania Umowy określono w </w:t>
      </w:r>
      <w:r w:rsidR="430670A5" w:rsidRPr="002854E7">
        <w:rPr>
          <w:rFonts w:asciiTheme="minorHAnsi" w:hAnsiTheme="minorHAnsi"/>
          <w:color w:val="000000" w:themeColor="text1"/>
        </w:rPr>
        <w:t>Załączni</w:t>
      </w:r>
      <w:r w:rsidRPr="002854E7">
        <w:rPr>
          <w:rFonts w:asciiTheme="minorHAnsi" w:hAnsiTheme="minorHAnsi"/>
          <w:color w:val="000000" w:themeColor="text1"/>
        </w:rPr>
        <w:t xml:space="preserve">ku nr </w:t>
      </w:r>
      <w:r w:rsidR="54404A33" w:rsidRPr="002854E7">
        <w:rPr>
          <w:rFonts w:asciiTheme="minorHAnsi" w:hAnsiTheme="minorHAnsi"/>
          <w:color w:val="000000" w:themeColor="text1"/>
        </w:rPr>
        <w:t>4</w:t>
      </w:r>
      <w:r w:rsidRPr="002854E7">
        <w:rPr>
          <w:rFonts w:asciiTheme="minorHAnsi" w:hAnsiTheme="minorHAnsi"/>
          <w:color w:val="000000" w:themeColor="text1"/>
        </w:rPr>
        <w:t xml:space="preserve"> do Umowy.</w:t>
      </w:r>
    </w:p>
    <w:p w14:paraId="5AE08BAE" w14:textId="4A772332" w:rsidR="00B6038D" w:rsidRPr="002854E7" w:rsidRDefault="00B6038D" w:rsidP="00B96C37">
      <w:pPr>
        <w:numPr>
          <w:ilvl w:val="0"/>
          <w:numId w:val="6"/>
        </w:numPr>
        <w:spacing w:after="0" w:line="240" w:lineRule="auto"/>
        <w:ind w:left="426"/>
        <w:contextualSpacing/>
        <w:jc w:val="both"/>
        <w:rPr>
          <w:rFonts w:asciiTheme="minorHAnsi" w:hAnsiTheme="minorHAnsi"/>
          <w:color w:val="000000" w:themeColor="text1"/>
        </w:rPr>
      </w:pPr>
      <w:r w:rsidRPr="002854E7">
        <w:rPr>
          <w:rFonts w:asciiTheme="minorHAnsi" w:hAnsiTheme="minorHAnsi"/>
          <w:color w:val="000000" w:themeColor="text1"/>
        </w:rPr>
        <w:t>Postanowienia niniejszego Rozdziału nie dotyczą informacji, które zostały ujawnione w trakcie realizacji obowiązków związanych z demonstracją technologii i określonych w </w:t>
      </w:r>
      <w:r w:rsidR="63D2B982" w:rsidRPr="002854E7">
        <w:rPr>
          <w:rFonts w:asciiTheme="minorHAnsi" w:hAnsiTheme="minorHAnsi"/>
          <w:color w:val="000000" w:themeColor="text1"/>
        </w:rPr>
        <w:t>Załączni</w:t>
      </w:r>
      <w:r w:rsidRPr="002854E7">
        <w:rPr>
          <w:rFonts w:asciiTheme="minorHAnsi" w:hAnsiTheme="minorHAnsi"/>
          <w:color w:val="000000" w:themeColor="text1"/>
        </w:rPr>
        <w:t xml:space="preserve">ku nr 6 do </w:t>
      </w:r>
      <w:r w:rsidR="031AAA93" w:rsidRPr="002854E7">
        <w:rPr>
          <w:rFonts w:asciiTheme="minorHAnsi" w:hAnsiTheme="minorHAnsi"/>
          <w:color w:val="000000" w:themeColor="text1"/>
        </w:rPr>
        <w:t>Regulaminu</w:t>
      </w:r>
      <w:r w:rsidRPr="002854E7">
        <w:rPr>
          <w:rFonts w:asciiTheme="minorHAnsi" w:hAnsiTheme="minorHAnsi"/>
          <w:color w:val="000000" w:themeColor="text1"/>
        </w:rPr>
        <w:t>. Wykonawca potwierdza, że godzi się na to, że w ramach realizacji wskazanych obowiązków może dojść do ujawnienia osobom trzecim pewnych informacji, które stanowią Informacje Poufne w rozumieniu niniejszego Rozdziału.</w:t>
      </w:r>
    </w:p>
    <w:p w14:paraId="20BD7599" w14:textId="77777777" w:rsidR="009E67AF" w:rsidRPr="002854E7" w:rsidRDefault="009E67AF" w:rsidP="003E0140">
      <w:pPr>
        <w:spacing w:after="0" w:line="240" w:lineRule="auto"/>
        <w:ind w:left="426"/>
        <w:contextualSpacing/>
        <w:rPr>
          <w:rFonts w:asciiTheme="minorHAnsi" w:hAnsiTheme="minorHAnsi"/>
          <w:color w:val="000000" w:themeColor="text1"/>
        </w:rPr>
      </w:pPr>
    </w:p>
    <w:p w14:paraId="1F553ADD" w14:textId="77777777" w:rsidR="0071142A" w:rsidRPr="002854E7" w:rsidRDefault="0071142A" w:rsidP="00B96C37">
      <w:pPr>
        <w:pStyle w:val="Nagwek1"/>
        <w:numPr>
          <w:ilvl w:val="0"/>
          <w:numId w:val="1"/>
        </w:numPr>
        <w:spacing w:before="0" w:after="0" w:line="240" w:lineRule="auto"/>
        <w:contextualSpacing/>
        <w:rPr>
          <w:rFonts w:asciiTheme="minorHAnsi" w:hAnsiTheme="minorHAnsi"/>
          <w:sz w:val="22"/>
          <w:szCs w:val="22"/>
        </w:rPr>
      </w:pPr>
      <w:bookmarkStart w:id="690" w:name="_Ref493309957"/>
      <w:bookmarkStart w:id="691" w:name="_Ref493314700"/>
      <w:bookmarkStart w:id="692" w:name="_Toc504994988"/>
      <w:bookmarkStart w:id="693" w:name="_Toc511371220"/>
      <w:bookmarkStart w:id="694" w:name="_Toc54798332"/>
      <w:bookmarkStart w:id="695" w:name="_Toc52745928"/>
      <w:r w:rsidRPr="002854E7">
        <w:rPr>
          <w:rFonts w:asciiTheme="minorHAnsi" w:hAnsiTheme="minorHAnsi"/>
          <w:sz w:val="22"/>
          <w:szCs w:val="22"/>
        </w:rPr>
        <w:t>PRZENIESIENIE PRAW LUB OBOWIĄZKÓW</w:t>
      </w:r>
      <w:bookmarkEnd w:id="690"/>
      <w:bookmarkEnd w:id="691"/>
      <w:bookmarkEnd w:id="692"/>
      <w:bookmarkEnd w:id="693"/>
      <w:bookmarkEnd w:id="694"/>
      <w:bookmarkEnd w:id="695"/>
    </w:p>
    <w:p w14:paraId="23BFE051" w14:textId="77777777" w:rsidR="009645F9" w:rsidRPr="002854E7" w:rsidRDefault="009645F9" w:rsidP="00B96C37">
      <w:pPr>
        <w:pStyle w:val="Nagwek2"/>
        <w:numPr>
          <w:ilvl w:val="0"/>
          <w:numId w:val="14"/>
        </w:numPr>
        <w:spacing w:before="0" w:line="240" w:lineRule="auto"/>
        <w:ind w:left="0" w:hanging="567"/>
        <w:contextualSpacing/>
        <w:rPr>
          <w:rFonts w:asciiTheme="minorHAnsi" w:hAnsiTheme="minorHAnsi"/>
          <w:sz w:val="22"/>
          <w:szCs w:val="22"/>
        </w:rPr>
      </w:pPr>
      <w:bookmarkStart w:id="696" w:name="_Ref493859754"/>
      <w:bookmarkStart w:id="697" w:name="_Ref493860286"/>
      <w:bookmarkStart w:id="698" w:name="_Toc504994989"/>
      <w:bookmarkStart w:id="699" w:name="_Toc511371221"/>
      <w:bookmarkStart w:id="700" w:name="_Toc54798333"/>
      <w:bookmarkStart w:id="701" w:name="_Toc52745929"/>
      <w:r w:rsidRPr="002854E7">
        <w:rPr>
          <w:rFonts w:asciiTheme="minorHAnsi" w:hAnsiTheme="minorHAnsi"/>
          <w:sz w:val="22"/>
          <w:szCs w:val="22"/>
        </w:rPr>
        <w:t>[PRZENIESIENIE PRAW LUB OBOWIĄZKÓW]</w:t>
      </w:r>
      <w:bookmarkEnd w:id="696"/>
      <w:bookmarkEnd w:id="697"/>
      <w:bookmarkEnd w:id="698"/>
      <w:bookmarkEnd w:id="699"/>
      <w:bookmarkEnd w:id="700"/>
      <w:bookmarkEnd w:id="701"/>
    </w:p>
    <w:p w14:paraId="130D4777" w14:textId="15E27CB7" w:rsidR="00E104C6" w:rsidRPr="002854E7" w:rsidRDefault="00E57F2A" w:rsidP="00B96C37">
      <w:pPr>
        <w:pStyle w:val="Akapitzlist"/>
        <w:numPr>
          <w:ilvl w:val="6"/>
          <w:numId w:val="14"/>
        </w:numPr>
        <w:spacing w:after="0" w:line="240" w:lineRule="auto"/>
        <w:ind w:left="426"/>
        <w:jc w:val="both"/>
        <w:rPr>
          <w:rFonts w:asciiTheme="minorHAnsi" w:hAnsiTheme="minorHAnsi"/>
          <w:color w:val="000000" w:themeColor="text1"/>
        </w:rPr>
      </w:pPr>
      <w:bookmarkStart w:id="702" w:name="_Ref493859736"/>
      <w:r w:rsidRPr="002854E7">
        <w:rPr>
          <w:rFonts w:asciiTheme="minorHAnsi" w:hAnsiTheme="minorHAnsi"/>
          <w:color w:val="000000" w:themeColor="text1"/>
        </w:rPr>
        <w:t xml:space="preserve">Żadna </w:t>
      </w:r>
      <w:r w:rsidR="00C77FA1" w:rsidRPr="002854E7">
        <w:rPr>
          <w:rFonts w:asciiTheme="minorHAnsi" w:hAnsiTheme="minorHAnsi"/>
          <w:color w:val="000000" w:themeColor="text1"/>
        </w:rPr>
        <w:t xml:space="preserve">ze Stron nie ma prawa do dokonania przeniesienia praw lub obowiązków </w:t>
      </w:r>
      <w:r w:rsidR="009645F9" w:rsidRPr="002854E7">
        <w:rPr>
          <w:rFonts w:asciiTheme="minorHAnsi" w:hAnsiTheme="minorHAnsi"/>
          <w:color w:val="000000" w:themeColor="text1"/>
        </w:rPr>
        <w:t>wynikających</w:t>
      </w:r>
      <w:r w:rsidR="00247E90" w:rsidRPr="002854E7">
        <w:rPr>
          <w:rFonts w:asciiTheme="minorHAnsi" w:hAnsiTheme="minorHAnsi"/>
          <w:color w:val="000000" w:themeColor="text1"/>
        </w:rPr>
        <w:t xml:space="preserve"> z </w:t>
      </w:r>
      <w:r w:rsidR="00C77FA1" w:rsidRPr="002854E7">
        <w:rPr>
          <w:rFonts w:asciiTheme="minorHAnsi" w:hAnsiTheme="minorHAnsi"/>
          <w:color w:val="000000" w:themeColor="text1"/>
        </w:rPr>
        <w:t xml:space="preserve">Umowy, bez uzyskania uprzedniej pisemnej (pod rygorem nieważności) zgody </w:t>
      </w:r>
      <w:bookmarkEnd w:id="702"/>
      <w:r w:rsidR="003740FE" w:rsidRPr="002854E7">
        <w:rPr>
          <w:rFonts w:asciiTheme="minorHAnsi" w:hAnsiTheme="minorHAnsi"/>
          <w:color w:val="000000" w:themeColor="text1"/>
        </w:rPr>
        <w:t>drugiej Strony</w:t>
      </w:r>
      <w:r w:rsidR="00420643" w:rsidRPr="002854E7">
        <w:rPr>
          <w:rFonts w:asciiTheme="minorHAnsi" w:hAnsiTheme="minorHAnsi"/>
          <w:color w:val="000000" w:themeColor="text1"/>
        </w:rPr>
        <w:t xml:space="preserve">, z zastrzeżeniem </w:t>
      </w:r>
      <w:r w:rsidR="00F24E73" w:rsidRPr="002854E7">
        <w:rPr>
          <w:rFonts w:asciiTheme="minorHAnsi" w:hAnsiTheme="minorHAnsi"/>
          <w:color w:val="000000" w:themeColor="text1"/>
        </w:rPr>
        <w:t xml:space="preserve">paragrafu </w:t>
      </w:r>
      <w:r w:rsidR="00420643" w:rsidRPr="002854E7">
        <w:rPr>
          <w:rFonts w:asciiTheme="minorHAnsi" w:hAnsiTheme="minorHAnsi"/>
          <w:color w:val="000000" w:themeColor="text1"/>
        </w:rPr>
        <w:t>kolejnego</w:t>
      </w:r>
      <w:r w:rsidR="003740FE" w:rsidRPr="002854E7">
        <w:rPr>
          <w:rFonts w:asciiTheme="minorHAnsi" w:hAnsiTheme="minorHAnsi"/>
          <w:color w:val="000000" w:themeColor="text1"/>
        </w:rPr>
        <w:t>.</w:t>
      </w:r>
    </w:p>
    <w:p w14:paraId="7F7B5101" w14:textId="7909C3BC" w:rsidR="001B6429" w:rsidRPr="002854E7" w:rsidRDefault="00420643" w:rsidP="00B96C37">
      <w:pPr>
        <w:pStyle w:val="Akapitzlist"/>
        <w:numPr>
          <w:ilvl w:val="6"/>
          <w:numId w:val="14"/>
        </w:num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 xml:space="preserve">NCBR jest uprawnione do dokonania </w:t>
      </w:r>
      <w:r w:rsidR="002E10CA" w:rsidRPr="002854E7">
        <w:rPr>
          <w:rFonts w:asciiTheme="minorHAnsi" w:hAnsiTheme="minorHAnsi"/>
          <w:color w:val="000000" w:themeColor="text1"/>
        </w:rPr>
        <w:t>przeniesienia</w:t>
      </w:r>
      <w:r w:rsidRPr="002854E7">
        <w:rPr>
          <w:rFonts w:asciiTheme="minorHAnsi" w:hAnsiTheme="minorHAnsi"/>
          <w:color w:val="000000" w:themeColor="text1"/>
        </w:rPr>
        <w:t xml:space="preserve"> części praw lub obowiązków wynikających z Umowy, </w:t>
      </w:r>
      <w:r w:rsidR="00DA7158" w:rsidRPr="002854E7">
        <w:rPr>
          <w:rFonts w:asciiTheme="minorHAnsi" w:hAnsiTheme="minorHAnsi"/>
          <w:color w:val="000000" w:themeColor="text1"/>
        </w:rPr>
        <w:t xml:space="preserve">na </w:t>
      </w:r>
      <w:r w:rsidR="00627323" w:rsidRPr="002854E7">
        <w:rPr>
          <w:rFonts w:asciiTheme="minorHAnsi" w:hAnsiTheme="minorHAnsi"/>
          <w:color w:val="000000" w:themeColor="text1"/>
        </w:rPr>
        <w:t>Partnera Strategicznego</w:t>
      </w:r>
      <w:r w:rsidR="00DA7158" w:rsidRPr="002854E7">
        <w:rPr>
          <w:rFonts w:asciiTheme="minorHAnsi" w:hAnsiTheme="minorHAnsi"/>
          <w:color w:val="000000" w:themeColor="text1"/>
        </w:rPr>
        <w:t xml:space="preserve">, bez konieczności uzyskiwania </w:t>
      </w:r>
      <w:r w:rsidR="001F666D" w:rsidRPr="002854E7">
        <w:rPr>
          <w:rFonts w:asciiTheme="minorHAnsi" w:hAnsiTheme="minorHAnsi"/>
          <w:color w:val="000000" w:themeColor="text1"/>
        </w:rPr>
        <w:t xml:space="preserve">odrębnej </w:t>
      </w:r>
      <w:r w:rsidR="00DA7158" w:rsidRPr="002854E7">
        <w:rPr>
          <w:rFonts w:asciiTheme="minorHAnsi" w:hAnsiTheme="minorHAnsi"/>
          <w:color w:val="000000" w:themeColor="text1"/>
        </w:rPr>
        <w:t>zgody Wykonawcy.</w:t>
      </w:r>
    </w:p>
    <w:p w14:paraId="38DF9D15" w14:textId="77777777" w:rsidR="00553FBC" w:rsidRPr="002854E7" w:rsidRDefault="00553FBC" w:rsidP="003E0140">
      <w:pPr>
        <w:pStyle w:val="Akapitzlist"/>
        <w:spacing w:after="0" w:line="240" w:lineRule="auto"/>
        <w:ind w:left="426"/>
        <w:jc w:val="both"/>
        <w:rPr>
          <w:rFonts w:asciiTheme="minorHAnsi" w:hAnsiTheme="minorHAnsi"/>
          <w:color w:val="000000" w:themeColor="text1"/>
        </w:rPr>
      </w:pPr>
    </w:p>
    <w:p w14:paraId="759A0312" w14:textId="77777777" w:rsidR="0071142A" w:rsidRPr="002854E7" w:rsidRDefault="009D3B0F" w:rsidP="00B96C37">
      <w:pPr>
        <w:pStyle w:val="Nagwek1"/>
        <w:numPr>
          <w:ilvl w:val="0"/>
          <w:numId w:val="1"/>
        </w:numPr>
        <w:spacing w:before="0" w:after="0" w:line="240" w:lineRule="auto"/>
        <w:contextualSpacing/>
        <w:rPr>
          <w:rFonts w:asciiTheme="minorHAnsi" w:hAnsiTheme="minorHAnsi"/>
          <w:sz w:val="22"/>
          <w:szCs w:val="22"/>
        </w:rPr>
      </w:pPr>
      <w:bookmarkStart w:id="703" w:name="_Toc504994990"/>
      <w:bookmarkStart w:id="704" w:name="_Toc511371222"/>
      <w:bookmarkStart w:id="705" w:name="_Ref43121956"/>
      <w:bookmarkStart w:id="706" w:name="_Toc54798334"/>
      <w:bookmarkStart w:id="707" w:name="_Toc52745930"/>
      <w:r w:rsidRPr="002854E7">
        <w:rPr>
          <w:rFonts w:asciiTheme="minorHAnsi" w:hAnsiTheme="minorHAnsi"/>
          <w:sz w:val="22"/>
          <w:szCs w:val="22"/>
        </w:rPr>
        <w:t xml:space="preserve">WYGAŚNIĘCIE, </w:t>
      </w:r>
      <w:r w:rsidR="0071142A" w:rsidRPr="002854E7">
        <w:rPr>
          <w:rFonts w:asciiTheme="minorHAnsi" w:hAnsiTheme="minorHAnsi"/>
          <w:sz w:val="22"/>
          <w:szCs w:val="22"/>
        </w:rPr>
        <w:t xml:space="preserve">ODSTĄPIENIE </w:t>
      </w:r>
      <w:r w:rsidR="00871592" w:rsidRPr="002854E7">
        <w:rPr>
          <w:rFonts w:asciiTheme="minorHAnsi" w:hAnsiTheme="minorHAnsi"/>
          <w:sz w:val="22"/>
          <w:szCs w:val="22"/>
        </w:rPr>
        <w:t xml:space="preserve">I </w:t>
      </w:r>
      <w:r w:rsidRPr="002854E7">
        <w:rPr>
          <w:rFonts w:asciiTheme="minorHAnsi" w:hAnsiTheme="minorHAnsi"/>
          <w:sz w:val="22"/>
          <w:szCs w:val="22"/>
        </w:rPr>
        <w:t xml:space="preserve">WYPOWIEDZENIE </w:t>
      </w:r>
      <w:r w:rsidR="0071142A" w:rsidRPr="002854E7">
        <w:rPr>
          <w:rFonts w:asciiTheme="minorHAnsi" w:hAnsiTheme="minorHAnsi"/>
          <w:sz w:val="22"/>
          <w:szCs w:val="22"/>
        </w:rPr>
        <w:t>UMOWY</w:t>
      </w:r>
      <w:bookmarkEnd w:id="703"/>
      <w:bookmarkEnd w:id="704"/>
      <w:bookmarkEnd w:id="705"/>
      <w:bookmarkEnd w:id="706"/>
      <w:bookmarkEnd w:id="707"/>
    </w:p>
    <w:p w14:paraId="3074BE94" w14:textId="77777777" w:rsidR="001E3064" w:rsidRPr="002854E7" w:rsidRDefault="001E3064" w:rsidP="00B96C37">
      <w:pPr>
        <w:pStyle w:val="Nagwek2"/>
        <w:numPr>
          <w:ilvl w:val="0"/>
          <w:numId w:val="14"/>
        </w:numPr>
        <w:spacing w:before="0" w:line="240" w:lineRule="auto"/>
        <w:ind w:left="0" w:hanging="567"/>
        <w:contextualSpacing/>
        <w:rPr>
          <w:rFonts w:asciiTheme="minorHAnsi" w:hAnsiTheme="minorHAnsi"/>
          <w:sz w:val="22"/>
          <w:szCs w:val="22"/>
        </w:rPr>
      </w:pPr>
      <w:bookmarkStart w:id="708" w:name="_Ref494449237"/>
      <w:bookmarkStart w:id="709" w:name="_Toc504994991"/>
      <w:bookmarkStart w:id="710" w:name="_Toc511371223"/>
      <w:bookmarkStart w:id="711" w:name="_Toc54798335"/>
      <w:bookmarkStart w:id="712" w:name="_Toc52745931"/>
      <w:r w:rsidRPr="002854E7">
        <w:rPr>
          <w:rFonts w:asciiTheme="minorHAnsi" w:hAnsiTheme="minorHAnsi"/>
          <w:sz w:val="22"/>
          <w:szCs w:val="22"/>
        </w:rPr>
        <w:t>[WYGAŚNIĘCIE UMOWY]</w:t>
      </w:r>
      <w:bookmarkEnd w:id="708"/>
      <w:bookmarkEnd w:id="709"/>
      <w:bookmarkEnd w:id="710"/>
      <w:bookmarkEnd w:id="711"/>
      <w:bookmarkEnd w:id="712"/>
    </w:p>
    <w:p w14:paraId="09C0031E" w14:textId="384AD906" w:rsidR="00C86BC8" w:rsidRPr="002854E7" w:rsidRDefault="00C86BC8" w:rsidP="00B96C37">
      <w:pPr>
        <w:numPr>
          <w:ilvl w:val="0"/>
          <w:numId w:val="16"/>
        </w:numPr>
        <w:spacing w:after="0" w:line="240" w:lineRule="auto"/>
        <w:ind w:left="426" w:hanging="426"/>
        <w:contextualSpacing/>
        <w:jc w:val="both"/>
        <w:rPr>
          <w:rFonts w:asciiTheme="minorHAnsi" w:hAnsiTheme="minorHAnsi"/>
          <w:color w:val="000000" w:themeColor="text1"/>
        </w:rPr>
      </w:pPr>
      <w:bookmarkStart w:id="713" w:name="_Ref494863561"/>
      <w:bookmarkStart w:id="714" w:name="_Hlk495047801"/>
      <w:r w:rsidRPr="002854E7">
        <w:rPr>
          <w:rFonts w:asciiTheme="minorHAnsi" w:hAnsiTheme="minorHAnsi"/>
          <w:color w:val="000000" w:themeColor="text1"/>
        </w:rPr>
        <w:t>Umowa</w:t>
      </w:r>
      <w:r w:rsidR="4D8E965E" w:rsidRPr="002854E7">
        <w:rPr>
          <w:rFonts w:asciiTheme="minorHAnsi" w:hAnsiTheme="minorHAnsi"/>
          <w:color w:val="000000" w:themeColor="text1"/>
        </w:rPr>
        <w:t xml:space="preserve"> jest zawarta na czas określony realizacji Prac B+R </w:t>
      </w:r>
      <w:r w:rsidRPr="002854E7">
        <w:rPr>
          <w:rFonts w:asciiTheme="minorHAnsi" w:hAnsiTheme="minorHAnsi"/>
          <w:color w:val="000000" w:themeColor="text1"/>
        </w:rPr>
        <w:t xml:space="preserve">zgodnie z Harmonogramem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w:t>
      </w:r>
    </w:p>
    <w:p w14:paraId="26445717" w14:textId="27B6D6FB" w:rsidR="003740FE" w:rsidRPr="002854E7" w:rsidRDefault="003740FE" w:rsidP="00B96C37">
      <w:pPr>
        <w:numPr>
          <w:ilvl w:val="0"/>
          <w:numId w:val="16"/>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Umowa</w:t>
      </w:r>
      <w:r w:rsidR="00FF61E0" w:rsidRPr="002854E7">
        <w:rPr>
          <w:rFonts w:asciiTheme="minorHAnsi" w:hAnsiTheme="minorHAnsi"/>
          <w:color w:val="000000" w:themeColor="text1"/>
        </w:rPr>
        <w:t xml:space="preserve">, z </w:t>
      </w:r>
      <w:r w:rsidR="00FF61E0" w:rsidRPr="002854E7">
        <w:rPr>
          <w:rFonts w:asciiTheme="minorHAnsi" w:hAnsiTheme="minorHAnsi" w:cstheme="minorHAnsi"/>
          <w:color w:val="000000" w:themeColor="text1"/>
        </w:rPr>
        <w:t xml:space="preserve">zastrzeżeniem </w:t>
      </w:r>
      <w:r w:rsidR="00FF61E0" w:rsidRPr="002854E7">
        <w:rPr>
          <w:rFonts w:asciiTheme="minorHAnsi" w:hAnsiTheme="minorHAnsi" w:cstheme="minorHAnsi"/>
          <w:color w:val="000000" w:themeColor="text1"/>
          <w:shd w:val="clear" w:color="auto" w:fill="E6E6E6"/>
        </w:rPr>
        <w:fldChar w:fldCharType="begin"/>
      </w:r>
      <w:r w:rsidR="00FF61E0" w:rsidRPr="002854E7">
        <w:rPr>
          <w:rFonts w:asciiTheme="minorHAnsi" w:hAnsiTheme="minorHAnsi" w:cstheme="minorHAnsi"/>
          <w:color w:val="000000" w:themeColor="text1"/>
        </w:rPr>
        <w:instrText xml:space="preserve"> REF _Ref494449237 \r \h  \* MERGEFORMAT </w:instrText>
      </w:r>
      <w:r w:rsidR="00FF61E0" w:rsidRPr="002854E7">
        <w:rPr>
          <w:rFonts w:asciiTheme="minorHAnsi" w:hAnsiTheme="minorHAnsi" w:cstheme="minorHAnsi"/>
          <w:color w:val="000000" w:themeColor="text1"/>
          <w:shd w:val="clear" w:color="auto" w:fill="E6E6E6"/>
        </w:rPr>
      </w:r>
      <w:r w:rsidR="00FF61E0" w:rsidRPr="002854E7">
        <w:rPr>
          <w:rFonts w:asciiTheme="minorHAnsi" w:hAnsiTheme="minorHAnsi" w:cstheme="minorHAnsi"/>
          <w:color w:val="000000" w:themeColor="text1"/>
          <w:shd w:val="clear" w:color="auto" w:fill="E6E6E6"/>
        </w:rPr>
        <w:fldChar w:fldCharType="separate"/>
      </w:r>
      <w:r w:rsidR="00EB3B9C">
        <w:rPr>
          <w:rFonts w:asciiTheme="minorHAnsi" w:hAnsiTheme="minorHAnsi" w:cstheme="minorHAnsi"/>
          <w:color w:val="000000" w:themeColor="text1"/>
        </w:rPr>
        <w:t>ART. 37</w:t>
      </w:r>
      <w:r w:rsidR="00FF61E0" w:rsidRPr="002854E7">
        <w:rPr>
          <w:rFonts w:asciiTheme="minorHAnsi" w:hAnsiTheme="minorHAnsi" w:cstheme="minorHAnsi"/>
          <w:color w:val="000000" w:themeColor="text1"/>
          <w:shd w:val="clear" w:color="auto" w:fill="E6E6E6"/>
        </w:rPr>
        <w:fldChar w:fldCharType="end"/>
      </w:r>
      <w:r w:rsidR="00FF61E0" w:rsidRPr="002854E7">
        <w:rPr>
          <w:rFonts w:asciiTheme="minorHAnsi" w:hAnsiTheme="minorHAnsi" w:cstheme="minorHAnsi"/>
          <w:color w:val="000000" w:themeColor="text1"/>
        </w:rPr>
        <w:t xml:space="preserve"> </w:t>
      </w:r>
      <w:r w:rsidR="00FF61E0" w:rsidRPr="002854E7">
        <w:rPr>
          <w:rFonts w:asciiTheme="minorHAnsi" w:hAnsiTheme="minorHAnsi" w:cstheme="minorHAnsi"/>
          <w:color w:val="000000" w:themeColor="text1"/>
          <w:shd w:val="clear" w:color="auto" w:fill="E6E6E6"/>
        </w:rPr>
        <w:fldChar w:fldCharType="begin"/>
      </w:r>
      <w:r w:rsidR="00FF61E0" w:rsidRPr="002854E7">
        <w:rPr>
          <w:rFonts w:asciiTheme="minorHAnsi" w:hAnsiTheme="minorHAnsi" w:cstheme="minorHAnsi"/>
          <w:color w:val="000000" w:themeColor="text1"/>
        </w:rPr>
        <w:instrText xml:space="preserve"> REF _Ref52799527 \n \h </w:instrText>
      </w:r>
      <w:r w:rsidR="005C7FCC" w:rsidRPr="002854E7">
        <w:rPr>
          <w:rFonts w:asciiTheme="minorHAnsi" w:hAnsiTheme="minorHAnsi" w:cstheme="minorHAnsi"/>
          <w:color w:val="000000" w:themeColor="text1"/>
        </w:rPr>
        <w:instrText xml:space="preserve"> \* MERGEFORMAT </w:instrText>
      </w:r>
      <w:r w:rsidR="00FF61E0" w:rsidRPr="002854E7">
        <w:rPr>
          <w:rFonts w:asciiTheme="minorHAnsi" w:hAnsiTheme="minorHAnsi" w:cstheme="minorHAnsi"/>
          <w:color w:val="000000" w:themeColor="text1"/>
          <w:shd w:val="clear" w:color="auto" w:fill="E6E6E6"/>
        </w:rPr>
      </w:r>
      <w:r w:rsidR="00FF61E0" w:rsidRPr="002854E7">
        <w:rPr>
          <w:rFonts w:asciiTheme="minorHAnsi" w:hAnsiTheme="minorHAnsi" w:cstheme="minorHAnsi"/>
          <w:color w:val="000000" w:themeColor="text1"/>
          <w:shd w:val="clear" w:color="auto" w:fill="E6E6E6"/>
        </w:rPr>
        <w:fldChar w:fldCharType="separate"/>
      </w:r>
      <w:r w:rsidR="00EB3B9C">
        <w:rPr>
          <w:rFonts w:asciiTheme="minorHAnsi" w:hAnsiTheme="minorHAnsi" w:cstheme="minorHAnsi"/>
          <w:color w:val="000000" w:themeColor="text1"/>
        </w:rPr>
        <w:t>§3</w:t>
      </w:r>
      <w:r w:rsidR="00FF61E0" w:rsidRPr="002854E7">
        <w:rPr>
          <w:rFonts w:asciiTheme="minorHAnsi" w:hAnsiTheme="minorHAnsi" w:cstheme="minorHAnsi"/>
          <w:color w:val="000000" w:themeColor="text1"/>
          <w:shd w:val="clear" w:color="auto" w:fill="E6E6E6"/>
        </w:rPr>
        <w:fldChar w:fldCharType="end"/>
      </w:r>
      <w:r w:rsidR="00FF61E0" w:rsidRPr="002854E7">
        <w:rPr>
          <w:rFonts w:asciiTheme="minorHAnsi" w:hAnsiTheme="minorHAnsi" w:cstheme="minorHAnsi"/>
          <w:color w:val="000000" w:themeColor="text1"/>
        </w:rPr>
        <w:t xml:space="preserve">, </w:t>
      </w:r>
      <w:r w:rsidRPr="002854E7">
        <w:rPr>
          <w:rFonts w:asciiTheme="minorHAnsi" w:hAnsiTheme="minorHAnsi"/>
          <w:color w:val="000000" w:themeColor="text1"/>
        </w:rPr>
        <w:t>wygasa:</w:t>
      </w:r>
      <w:bookmarkEnd w:id="713"/>
    </w:p>
    <w:bookmarkEnd w:id="714"/>
    <w:p w14:paraId="26CDC1E2" w14:textId="2A488A0F" w:rsidR="003740FE" w:rsidRPr="002854E7" w:rsidRDefault="003740FE" w:rsidP="00B96C37">
      <w:pPr>
        <w:pStyle w:val="Akapitzlist"/>
        <w:numPr>
          <w:ilvl w:val="2"/>
          <w:numId w:val="2"/>
        </w:numPr>
        <w:spacing w:after="0" w:line="240" w:lineRule="auto"/>
        <w:ind w:left="851"/>
        <w:jc w:val="both"/>
        <w:rPr>
          <w:rFonts w:asciiTheme="minorHAnsi" w:hAnsiTheme="minorHAnsi" w:cstheme="minorHAnsi"/>
          <w:color w:val="000000" w:themeColor="text1"/>
        </w:rPr>
      </w:pPr>
      <w:r w:rsidRPr="002854E7">
        <w:rPr>
          <w:rFonts w:asciiTheme="minorHAnsi" w:hAnsiTheme="minorHAnsi"/>
          <w:color w:val="000000" w:themeColor="text1"/>
        </w:rPr>
        <w:t xml:space="preserve">w przypadku i z dniem </w:t>
      </w:r>
      <w:r w:rsidR="00A1595E" w:rsidRPr="002854E7">
        <w:rPr>
          <w:rFonts w:asciiTheme="minorHAnsi" w:hAnsiTheme="minorHAnsi"/>
          <w:color w:val="000000" w:themeColor="text1"/>
        </w:rPr>
        <w:t>uzyskania przez Wykonawcę</w:t>
      </w:r>
      <w:r w:rsidRPr="002854E7">
        <w:rPr>
          <w:rFonts w:asciiTheme="minorHAnsi" w:hAnsiTheme="minorHAnsi"/>
          <w:color w:val="000000" w:themeColor="text1"/>
        </w:rPr>
        <w:t xml:space="preserve"> Wyniku Negatywnego</w:t>
      </w:r>
      <w:r w:rsidR="00CA60B0" w:rsidRPr="002854E7">
        <w:rPr>
          <w:rFonts w:asciiTheme="minorHAnsi" w:hAnsiTheme="minorHAnsi"/>
          <w:color w:val="000000" w:themeColor="text1"/>
        </w:rPr>
        <w:t xml:space="preserve"> albo Wyniku Pozytywnego (bez Dopuszczenia do Kolejnego Etapu), tj. z dniem </w:t>
      </w:r>
      <w:r w:rsidR="00A1595E" w:rsidRPr="002854E7">
        <w:rPr>
          <w:rFonts w:asciiTheme="minorHAnsi" w:hAnsiTheme="minorHAnsi"/>
          <w:color w:val="000000" w:themeColor="text1"/>
        </w:rPr>
        <w:t xml:space="preserve">opublikowaniem </w:t>
      </w:r>
      <w:r w:rsidR="00CA60B0" w:rsidRPr="002854E7">
        <w:rPr>
          <w:rFonts w:asciiTheme="minorHAnsi" w:hAnsiTheme="minorHAnsi"/>
          <w:color w:val="000000" w:themeColor="text1"/>
        </w:rPr>
        <w:t xml:space="preserve">właściwej </w:t>
      </w:r>
      <w:r w:rsidR="00A1595E" w:rsidRPr="002854E7">
        <w:rPr>
          <w:rFonts w:asciiTheme="minorHAnsi" w:hAnsiTheme="minorHAnsi"/>
          <w:color w:val="000000" w:themeColor="text1"/>
        </w:rPr>
        <w:t>Listy Rankingowej</w:t>
      </w:r>
      <w:r w:rsidR="00006991" w:rsidRPr="002854E7">
        <w:rPr>
          <w:rFonts w:asciiTheme="minorHAnsi" w:hAnsiTheme="minorHAnsi"/>
          <w:color w:val="000000" w:themeColor="text1"/>
        </w:rPr>
        <w:t xml:space="preserve"> danego Etapu</w:t>
      </w:r>
      <w:r w:rsidRPr="002854E7">
        <w:rPr>
          <w:rFonts w:asciiTheme="minorHAnsi" w:hAnsiTheme="minorHAnsi" w:cstheme="minorHAnsi"/>
          <w:color w:val="000000" w:themeColor="text1"/>
        </w:rPr>
        <w:t>;</w:t>
      </w:r>
    </w:p>
    <w:p w14:paraId="3E93BB3E" w14:textId="24D03F45" w:rsidR="00FC2DEA" w:rsidRPr="002854E7" w:rsidRDefault="00FC2DEA" w:rsidP="00B96C37">
      <w:pPr>
        <w:pStyle w:val="Akapitzlist"/>
        <w:numPr>
          <w:ilvl w:val="2"/>
          <w:numId w:val="2"/>
        </w:numPr>
        <w:spacing w:after="0" w:line="240" w:lineRule="auto"/>
        <w:ind w:left="851"/>
        <w:jc w:val="both"/>
        <w:rPr>
          <w:rFonts w:asciiTheme="minorHAnsi" w:hAnsiTheme="minorHAnsi" w:cstheme="minorHAnsi"/>
          <w:color w:val="000000" w:themeColor="text1"/>
        </w:rPr>
      </w:pPr>
      <w:r w:rsidRPr="002854E7">
        <w:rPr>
          <w:rFonts w:asciiTheme="minorHAnsi" w:hAnsiTheme="minorHAnsi" w:cstheme="minorHAnsi"/>
          <w:color w:val="000000" w:themeColor="text1"/>
        </w:rPr>
        <w:t xml:space="preserve">z chwilą wypłaty </w:t>
      </w:r>
      <w:r w:rsidR="005552E3" w:rsidRPr="002854E7">
        <w:rPr>
          <w:rFonts w:asciiTheme="minorHAnsi" w:hAnsiTheme="minorHAnsi" w:cstheme="minorHAnsi"/>
          <w:color w:val="000000" w:themeColor="text1"/>
        </w:rPr>
        <w:t>wynagrodzenia w</w:t>
      </w:r>
      <w:r w:rsidR="00613E48" w:rsidRPr="002854E7">
        <w:rPr>
          <w:rFonts w:asciiTheme="minorHAnsi" w:hAnsiTheme="minorHAnsi" w:cstheme="minorHAnsi"/>
          <w:color w:val="000000" w:themeColor="text1"/>
        </w:rPr>
        <w:t xml:space="preserve"> ramach Etapu III</w:t>
      </w:r>
      <w:r w:rsidRPr="002854E7">
        <w:rPr>
          <w:rFonts w:asciiTheme="minorHAnsi" w:hAnsiTheme="minorHAnsi" w:cstheme="minorHAnsi"/>
          <w:color w:val="000000" w:themeColor="text1"/>
        </w:rPr>
        <w:t>;</w:t>
      </w:r>
    </w:p>
    <w:p w14:paraId="7093CA99" w14:textId="009594A3" w:rsidR="003740FE" w:rsidRPr="002854E7" w:rsidRDefault="003740FE" w:rsidP="00B96C37">
      <w:pPr>
        <w:pStyle w:val="Akapitzlist"/>
        <w:numPr>
          <w:ilvl w:val="2"/>
          <w:numId w:val="2"/>
        </w:numPr>
        <w:spacing w:after="0" w:line="240" w:lineRule="auto"/>
        <w:ind w:left="851"/>
        <w:rPr>
          <w:rFonts w:asciiTheme="minorHAnsi" w:hAnsiTheme="minorHAnsi"/>
          <w:color w:val="000000" w:themeColor="text1"/>
        </w:rPr>
      </w:pPr>
      <w:r w:rsidRPr="002854E7">
        <w:rPr>
          <w:rFonts w:asciiTheme="minorHAnsi" w:hAnsiTheme="minorHAnsi"/>
          <w:color w:val="000000" w:themeColor="text1"/>
        </w:rPr>
        <w:t>w innych przypadku określonych w Umowie.</w:t>
      </w:r>
    </w:p>
    <w:p w14:paraId="70D036C1" w14:textId="294B0C88" w:rsidR="003740FE" w:rsidRPr="002854E7" w:rsidRDefault="003740FE" w:rsidP="00B96C37">
      <w:pPr>
        <w:numPr>
          <w:ilvl w:val="0"/>
          <w:numId w:val="16"/>
        </w:numPr>
        <w:spacing w:after="0" w:line="240" w:lineRule="auto"/>
        <w:ind w:left="426" w:hanging="426"/>
        <w:contextualSpacing/>
        <w:jc w:val="both"/>
        <w:rPr>
          <w:rFonts w:asciiTheme="minorHAnsi" w:hAnsiTheme="minorHAnsi"/>
          <w:color w:val="000000" w:themeColor="text1"/>
        </w:rPr>
      </w:pPr>
      <w:bookmarkStart w:id="715" w:name="_Ref494449242"/>
      <w:bookmarkStart w:id="716" w:name="_Ref52799527"/>
      <w:bookmarkStart w:id="717" w:name="_Hlk497898201"/>
      <w:r w:rsidRPr="002854E7">
        <w:rPr>
          <w:rFonts w:asciiTheme="minorHAnsi" w:hAnsiTheme="minorHAnsi"/>
          <w:color w:val="000000" w:themeColor="text1"/>
        </w:rPr>
        <w:t xml:space="preserve">Wygaśnięcie Umowy nie wpływa na trwanie stosunków prawnych pomiędzy Stronami, które powstały na podstawie </w:t>
      </w:r>
      <w:r w:rsidR="00A65152" w:rsidRPr="002854E7">
        <w:rPr>
          <w:rFonts w:asciiTheme="minorHAnsi" w:hAnsiTheme="minorHAnsi"/>
          <w:color w:val="000000" w:themeColor="text1"/>
        </w:rPr>
        <w:t>następujących</w:t>
      </w:r>
      <w:r w:rsidRPr="002854E7">
        <w:rPr>
          <w:rFonts w:asciiTheme="minorHAnsi" w:hAnsiTheme="minorHAnsi"/>
          <w:color w:val="000000" w:themeColor="text1"/>
        </w:rPr>
        <w:t xml:space="preserve"> postanowień</w:t>
      </w:r>
      <w:r w:rsidR="00A65152" w:rsidRPr="002854E7">
        <w:rPr>
          <w:rFonts w:asciiTheme="minorHAnsi" w:hAnsiTheme="minorHAnsi"/>
          <w:color w:val="000000" w:themeColor="text1"/>
        </w:rPr>
        <w:t xml:space="preserve">: dotyczących Odbioru Wyników Prac </w:t>
      </w:r>
      <w:r w:rsidR="000F1F75" w:rsidRPr="002854E7">
        <w:rPr>
          <w:rFonts w:asciiTheme="minorHAnsi" w:hAnsiTheme="minorHAnsi"/>
          <w:color w:val="000000" w:themeColor="text1"/>
        </w:rPr>
        <w:t xml:space="preserve">Etapu </w:t>
      </w:r>
      <w:r w:rsidR="00A65152" w:rsidRPr="002854E7">
        <w:rPr>
          <w:rFonts w:asciiTheme="minorHAnsi" w:hAnsiTheme="minorHAnsi"/>
          <w:color w:val="000000" w:themeColor="text1"/>
        </w:rPr>
        <w:t xml:space="preserve">oraz zapłaty wynagrodzenia za zrealizowane przez Wykonawcę </w:t>
      </w:r>
      <w:r w:rsidR="000F1F75" w:rsidRPr="002854E7">
        <w:rPr>
          <w:rFonts w:asciiTheme="minorHAnsi" w:hAnsiTheme="minorHAnsi"/>
          <w:color w:val="000000" w:themeColor="text1"/>
        </w:rPr>
        <w:t>Etapu</w:t>
      </w:r>
      <w:r w:rsidR="00A65152" w:rsidRPr="002854E7">
        <w:rPr>
          <w:rFonts w:asciiTheme="minorHAnsi" w:hAnsiTheme="minorHAnsi"/>
          <w:color w:val="000000" w:themeColor="text1"/>
        </w:rPr>
        <w:t>,</w:t>
      </w:r>
      <w:r w:rsidRPr="002854E7">
        <w:rPr>
          <w:rFonts w:asciiTheme="minorHAnsi" w:hAnsiTheme="minorHAnsi"/>
          <w:color w:val="000000" w:themeColor="text1"/>
        </w:rPr>
        <w:t xml:space="preserve"> dotyczących </w:t>
      </w:r>
      <w:r w:rsidR="005552E3" w:rsidRPr="002854E7">
        <w:rPr>
          <w:rFonts w:asciiTheme="minorHAnsi" w:hAnsiTheme="minorHAnsi"/>
          <w:color w:val="000000" w:themeColor="text1"/>
        </w:rPr>
        <w:t>zobowiązań</w:t>
      </w:r>
      <w:r w:rsidR="00CA1B7D" w:rsidRPr="002854E7">
        <w:rPr>
          <w:rFonts w:asciiTheme="minorHAnsi" w:hAnsiTheme="minorHAnsi"/>
          <w:color w:val="000000" w:themeColor="text1"/>
        </w:rPr>
        <w:t xml:space="preserve"> związanych z </w:t>
      </w:r>
      <w:r w:rsidR="00087373" w:rsidRPr="002854E7">
        <w:rPr>
          <w:rFonts w:asciiTheme="minorHAnsi" w:hAnsiTheme="minorHAnsi"/>
          <w:color w:val="000000" w:themeColor="text1"/>
        </w:rPr>
        <w:t>Weryfikacją Rozwiązania</w:t>
      </w:r>
      <w:r w:rsidR="00CA1B7D" w:rsidRPr="002854E7">
        <w:rPr>
          <w:rFonts w:asciiTheme="minorHAnsi" w:hAnsiTheme="minorHAnsi"/>
          <w:color w:val="000000" w:themeColor="text1"/>
        </w:rPr>
        <w:t xml:space="preserve"> (</w:t>
      </w:r>
      <w:r w:rsidR="00CA1B7D" w:rsidRPr="002854E7">
        <w:rPr>
          <w:rFonts w:asciiTheme="minorHAnsi" w:hAnsiTheme="minorHAnsi"/>
          <w:color w:val="000000" w:themeColor="text1"/>
          <w:shd w:val="clear" w:color="auto" w:fill="E6E6E6"/>
        </w:rPr>
        <w:fldChar w:fldCharType="begin"/>
      </w:r>
      <w:r w:rsidR="00CA1B7D" w:rsidRPr="002854E7">
        <w:rPr>
          <w:rFonts w:asciiTheme="minorHAnsi" w:hAnsiTheme="minorHAnsi"/>
          <w:color w:val="000000" w:themeColor="text1"/>
        </w:rPr>
        <w:instrText xml:space="preserve"> REF _Ref52746367 \r \h </w:instrText>
      </w:r>
      <w:r w:rsidR="003E0140" w:rsidRPr="002854E7">
        <w:rPr>
          <w:rFonts w:asciiTheme="minorHAnsi" w:hAnsiTheme="minorHAnsi"/>
          <w:color w:val="000000" w:themeColor="text1"/>
        </w:rPr>
        <w:instrText xml:space="preserve"> \* MERGEFORMAT </w:instrText>
      </w:r>
      <w:r w:rsidR="00CA1B7D" w:rsidRPr="002854E7">
        <w:rPr>
          <w:rFonts w:asciiTheme="minorHAnsi" w:hAnsiTheme="minorHAnsi"/>
          <w:color w:val="000000" w:themeColor="text1"/>
          <w:shd w:val="clear" w:color="auto" w:fill="E6E6E6"/>
        </w:rPr>
      </w:r>
      <w:r w:rsidR="00CA1B7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 </w:t>
      </w:r>
      <w:r w:rsidR="00CA1B7D" w:rsidRPr="002854E7">
        <w:rPr>
          <w:rFonts w:asciiTheme="minorHAnsi" w:hAnsiTheme="minorHAnsi"/>
          <w:color w:val="000000" w:themeColor="text1"/>
          <w:shd w:val="clear" w:color="auto" w:fill="E6E6E6"/>
        </w:rPr>
        <w:fldChar w:fldCharType="end"/>
      </w:r>
      <w:r w:rsidR="00CA1B7D" w:rsidRPr="002854E7">
        <w:rPr>
          <w:rFonts w:asciiTheme="minorHAnsi" w:hAnsiTheme="minorHAnsi"/>
          <w:color w:val="000000" w:themeColor="text1"/>
        </w:rPr>
        <w:t xml:space="preserve">), </w:t>
      </w:r>
      <w:r w:rsidRPr="002854E7">
        <w:rPr>
          <w:rFonts w:asciiTheme="minorHAnsi" w:hAnsiTheme="minorHAnsi"/>
          <w:color w:val="000000" w:themeColor="text1"/>
        </w:rPr>
        <w:t>praw własności intelektualnych określonych w Umowie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_Ref493844374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VII. </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lub postanowień dotyczących zachowania poufności określonych w Umowie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_Ref494891351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IX. </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W przypadku wskazanych postanowień wygasają one z upływem terminów odpowiednio w tych postanowieniach określonych</w:t>
      </w:r>
      <w:r w:rsidR="00A65152" w:rsidRPr="002854E7">
        <w:rPr>
          <w:rFonts w:asciiTheme="minorHAnsi" w:hAnsiTheme="minorHAnsi"/>
          <w:color w:val="000000" w:themeColor="text1"/>
        </w:rPr>
        <w:t xml:space="preserve"> lub w przypadku wykonania obowiązków w nich określonych</w:t>
      </w:r>
      <w:r w:rsidRPr="002854E7">
        <w:rPr>
          <w:rFonts w:asciiTheme="minorHAnsi" w:hAnsiTheme="minorHAnsi"/>
          <w:color w:val="000000" w:themeColor="text1"/>
        </w:rPr>
        <w:t>.</w:t>
      </w:r>
      <w:bookmarkEnd w:id="715"/>
      <w:r w:rsidR="009D6928" w:rsidRPr="002854E7">
        <w:rPr>
          <w:rFonts w:asciiTheme="minorHAnsi" w:hAnsiTheme="minorHAnsi"/>
          <w:color w:val="000000" w:themeColor="text1"/>
        </w:rPr>
        <w:t xml:space="preserve"> </w:t>
      </w:r>
      <w:bookmarkStart w:id="718" w:name="_Hlk21071938"/>
      <w:r w:rsidR="009D6928" w:rsidRPr="002854E7">
        <w:rPr>
          <w:rFonts w:asciiTheme="minorHAnsi" w:hAnsiTheme="minorHAnsi"/>
          <w:color w:val="000000" w:themeColor="text1"/>
        </w:rPr>
        <w:t xml:space="preserve">Tak długo jak jakiekolwiek </w:t>
      </w:r>
      <w:r w:rsidR="005552E3" w:rsidRPr="002854E7">
        <w:rPr>
          <w:rFonts w:asciiTheme="minorHAnsi" w:hAnsiTheme="minorHAnsi"/>
          <w:color w:val="000000" w:themeColor="text1"/>
        </w:rPr>
        <w:t>postanowienie</w:t>
      </w:r>
      <w:r w:rsidR="009D6928" w:rsidRPr="002854E7">
        <w:rPr>
          <w:rFonts w:asciiTheme="minorHAnsi" w:hAnsiTheme="minorHAnsi"/>
          <w:color w:val="000000" w:themeColor="text1"/>
        </w:rPr>
        <w:t xml:space="preserve"> Umowy obowiązuje, postanowienia Umowy w zakresie (</w:t>
      </w:r>
      <w:r w:rsidR="009D6928" w:rsidRPr="002854E7">
        <w:rPr>
          <w:rFonts w:asciiTheme="minorHAnsi" w:hAnsiTheme="minorHAnsi"/>
          <w:color w:val="000000" w:themeColor="text1"/>
          <w:shd w:val="clear" w:color="auto" w:fill="E6E6E6"/>
        </w:rPr>
        <w:fldChar w:fldCharType="begin"/>
      </w:r>
      <w:r w:rsidR="009D6928" w:rsidRPr="002854E7">
        <w:rPr>
          <w:rFonts w:asciiTheme="minorHAnsi" w:hAnsiTheme="minorHAnsi"/>
          <w:color w:val="000000" w:themeColor="text1"/>
        </w:rPr>
        <w:instrText xml:space="preserve"> REF _Ref505434968 \r \h </w:instrText>
      </w:r>
      <w:r w:rsidR="00862665" w:rsidRPr="002854E7">
        <w:rPr>
          <w:rFonts w:asciiTheme="minorHAnsi" w:hAnsiTheme="minorHAnsi"/>
          <w:color w:val="000000" w:themeColor="text1"/>
        </w:rPr>
        <w:instrText xml:space="preserve"> \* MERGEFORMAT </w:instrText>
      </w:r>
      <w:r w:rsidR="009D6928" w:rsidRPr="002854E7">
        <w:rPr>
          <w:rFonts w:asciiTheme="minorHAnsi" w:hAnsiTheme="minorHAnsi"/>
          <w:color w:val="000000" w:themeColor="text1"/>
          <w:shd w:val="clear" w:color="auto" w:fill="E6E6E6"/>
        </w:rPr>
      </w:r>
      <w:r w:rsidR="009D692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XII. </w:t>
      </w:r>
      <w:r w:rsidR="009D6928" w:rsidRPr="002854E7">
        <w:rPr>
          <w:rFonts w:asciiTheme="minorHAnsi" w:hAnsiTheme="minorHAnsi"/>
          <w:color w:val="000000" w:themeColor="text1"/>
          <w:shd w:val="clear" w:color="auto" w:fill="E6E6E6"/>
        </w:rPr>
        <w:fldChar w:fldCharType="end"/>
      </w:r>
      <w:r w:rsidR="00817A5A" w:rsidRPr="002854E7">
        <w:rPr>
          <w:rFonts w:asciiTheme="minorHAnsi" w:hAnsiTheme="minorHAnsi"/>
          <w:color w:val="000000" w:themeColor="text1"/>
        </w:rPr>
        <w:t xml:space="preserve">- </w:t>
      </w:r>
      <w:r w:rsidR="009D6928" w:rsidRPr="002854E7">
        <w:rPr>
          <w:rFonts w:asciiTheme="minorHAnsi" w:hAnsiTheme="minorHAnsi"/>
          <w:color w:val="000000" w:themeColor="text1"/>
          <w:shd w:val="clear" w:color="auto" w:fill="E6E6E6"/>
        </w:rPr>
        <w:fldChar w:fldCharType="begin"/>
      </w:r>
      <w:r w:rsidR="009D6928" w:rsidRPr="002854E7">
        <w:rPr>
          <w:rFonts w:asciiTheme="minorHAnsi" w:hAnsiTheme="minorHAnsi"/>
          <w:color w:val="000000" w:themeColor="text1"/>
        </w:rPr>
        <w:instrText xml:space="preserve"> REF _Ref21071865 \r \h </w:instrText>
      </w:r>
      <w:r w:rsidR="00862665" w:rsidRPr="002854E7">
        <w:rPr>
          <w:rFonts w:asciiTheme="minorHAnsi" w:hAnsiTheme="minorHAnsi"/>
          <w:color w:val="000000" w:themeColor="text1"/>
        </w:rPr>
        <w:instrText xml:space="preserve"> \* MERGEFORMAT </w:instrText>
      </w:r>
      <w:r w:rsidR="009D6928" w:rsidRPr="002854E7">
        <w:rPr>
          <w:rFonts w:asciiTheme="minorHAnsi" w:hAnsiTheme="minorHAnsi"/>
          <w:color w:val="000000" w:themeColor="text1"/>
          <w:shd w:val="clear" w:color="auto" w:fill="E6E6E6"/>
        </w:rPr>
      </w:r>
      <w:r w:rsidR="009D692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XIV. </w:t>
      </w:r>
      <w:r w:rsidR="009D6928" w:rsidRPr="002854E7">
        <w:rPr>
          <w:rFonts w:asciiTheme="minorHAnsi" w:hAnsiTheme="minorHAnsi"/>
          <w:color w:val="000000" w:themeColor="text1"/>
          <w:shd w:val="clear" w:color="auto" w:fill="E6E6E6"/>
        </w:rPr>
        <w:fldChar w:fldCharType="end"/>
      </w:r>
      <w:r w:rsidR="009D6928" w:rsidRPr="002854E7">
        <w:rPr>
          <w:rFonts w:asciiTheme="minorHAnsi" w:hAnsiTheme="minorHAnsi"/>
          <w:color w:val="000000" w:themeColor="text1"/>
        </w:rPr>
        <w:t>) mają zastosowanie.</w:t>
      </w:r>
      <w:bookmarkEnd w:id="716"/>
      <w:bookmarkEnd w:id="718"/>
    </w:p>
    <w:bookmarkEnd w:id="717"/>
    <w:p w14:paraId="7ED18EF5" w14:textId="77777777" w:rsidR="001F38B7" w:rsidRPr="002854E7" w:rsidRDefault="001F38B7" w:rsidP="003E0140">
      <w:pPr>
        <w:pStyle w:val="Akapitzlist"/>
        <w:spacing w:after="0" w:line="240" w:lineRule="auto"/>
        <w:ind w:left="851"/>
        <w:rPr>
          <w:rFonts w:asciiTheme="minorHAnsi" w:hAnsiTheme="minorHAnsi"/>
          <w:color w:val="000000" w:themeColor="text1"/>
        </w:rPr>
      </w:pPr>
    </w:p>
    <w:p w14:paraId="48664F27" w14:textId="77777777" w:rsidR="0071142A" w:rsidRPr="002854E7" w:rsidRDefault="00285C43" w:rsidP="00B96C37">
      <w:pPr>
        <w:pStyle w:val="Nagwek2"/>
        <w:numPr>
          <w:ilvl w:val="0"/>
          <w:numId w:val="14"/>
        </w:numPr>
        <w:spacing w:before="0" w:line="240" w:lineRule="auto"/>
        <w:ind w:left="0" w:hanging="567"/>
        <w:contextualSpacing/>
        <w:rPr>
          <w:rFonts w:asciiTheme="minorHAnsi" w:hAnsiTheme="minorHAnsi"/>
          <w:sz w:val="22"/>
        </w:rPr>
      </w:pPr>
      <w:bookmarkStart w:id="719" w:name="_Ref493846761"/>
      <w:bookmarkStart w:id="720" w:name="_Toc504994992"/>
      <w:bookmarkStart w:id="721" w:name="_Toc511371224"/>
      <w:bookmarkStart w:id="722" w:name="_Toc54798336"/>
      <w:bookmarkStart w:id="723" w:name="_Toc52745932"/>
      <w:r w:rsidRPr="002854E7">
        <w:rPr>
          <w:rFonts w:asciiTheme="minorHAnsi" w:hAnsiTheme="minorHAnsi"/>
          <w:sz w:val="22"/>
        </w:rPr>
        <w:t>[</w:t>
      </w:r>
      <w:r w:rsidR="00813AE2" w:rsidRPr="002854E7">
        <w:rPr>
          <w:rFonts w:asciiTheme="minorHAnsi" w:hAnsiTheme="minorHAnsi"/>
          <w:sz w:val="22"/>
        </w:rPr>
        <w:t>WYPOWIEDZENIE</w:t>
      </w:r>
      <w:r w:rsidR="0071142A" w:rsidRPr="002854E7">
        <w:rPr>
          <w:rFonts w:asciiTheme="minorHAnsi" w:hAnsiTheme="minorHAnsi"/>
          <w:sz w:val="22"/>
        </w:rPr>
        <w:t xml:space="preserve"> UMOWY</w:t>
      </w:r>
      <w:r w:rsidRPr="002854E7">
        <w:rPr>
          <w:rFonts w:asciiTheme="minorHAnsi" w:hAnsiTheme="minorHAnsi"/>
          <w:sz w:val="22"/>
        </w:rPr>
        <w:t>]</w:t>
      </w:r>
      <w:bookmarkEnd w:id="719"/>
      <w:bookmarkEnd w:id="720"/>
      <w:bookmarkEnd w:id="721"/>
      <w:bookmarkEnd w:id="722"/>
      <w:bookmarkEnd w:id="723"/>
    </w:p>
    <w:p w14:paraId="37D61B22" w14:textId="52A25FCA" w:rsidR="00D579C1" w:rsidRPr="002854E7" w:rsidRDefault="000D08F8" w:rsidP="00B96C37">
      <w:pPr>
        <w:numPr>
          <w:ilvl w:val="0"/>
          <w:numId w:val="34"/>
        </w:numPr>
        <w:spacing w:after="0" w:line="240" w:lineRule="auto"/>
        <w:ind w:left="426" w:hanging="426"/>
        <w:contextualSpacing/>
        <w:jc w:val="both"/>
        <w:rPr>
          <w:rFonts w:asciiTheme="minorHAnsi" w:hAnsiTheme="minorHAnsi"/>
          <w:color w:val="000000" w:themeColor="text1"/>
        </w:rPr>
      </w:pPr>
      <w:bookmarkStart w:id="724" w:name="_Ref494007190"/>
      <w:r w:rsidRPr="002854E7">
        <w:rPr>
          <w:rFonts w:asciiTheme="minorHAnsi" w:hAnsiTheme="minorHAnsi"/>
          <w:color w:val="000000" w:themeColor="text1"/>
        </w:rPr>
        <w:t>W przypadku ustalenia przez NCBR (wedle własnego uznania) w ramach oceny przeprowadzonej w trakcie Selekcji dowolnego Etapu</w:t>
      </w:r>
      <w:r w:rsidR="77D85E65" w:rsidRPr="002854E7">
        <w:rPr>
          <w:rFonts w:asciiTheme="minorHAnsi" w:hAnsiTheme="minorHAnsi"/>
          <w:color w:val="000000" w:themeColor="text1"/>
        </w:rPr>
        <w:t xml:space="preserve"> </w:t>
      </w:r>
      <w:r w:rsidR="2DDD795A" w:rsidRPr="002854E7">
        <w:rPr>
          <w:rFonts w:asciiTheme="minorHAnsi" w:hAnsiTheme="minorHAnsi"/>
          <w:color w:val="000000" w:themeColor="text1"/>
        </w:rPr>
        <w:t xml:space="preserve">względem danego </w:t>
      </w:r>
      <w:r w:rsidR="77D85E65" w:rsidRPr="002854E7">
        <w:rPr>
          <w:rFonts w:asciiTheme="minorHAnsi" w:hAnsiTheme="minorHAnsi"/>
          <w:color w:val="000000" w:themeColor="text1"/>
        </w:rPr>
        <w:t>Strumieni</w:t>
      </w:r>
      <w:r w:rsidR="2D18A641" w:rsidRPr="002854E7">
        <w:rPr>
          <w:rFonts w:asciiTheme="minorHAnsi" w:hAnsiTheme="minorHAnsi"/>
          <w:color w:val="000000" w:themeColor="text1"/>
        </w:rPr>
        <w:t>a</w:t>
      </w:r>
      <w:r w:rsidRPr="002854E7">
        <w:rPr>
          <w:rFonts w:asciiTheme="minorHAnsi" w:hAnsiTheme="minorHAnsi"/>
          <w:color w:val="000000" w:themeColor="text1"/>
        </w:rPr>
        <w:t>, że</w:t>
      </w:r>
      <w:r w:rsidR="00D579C1" w:rsidRPr="002854E7">
        <w:rPr>
          <w:rFonts w:asciiTheme="minorHAnsi" w:hAnsiTheme="minorHAnsi"/>
          <w:color w:val="000000" w:themeColor="text1"/>
        </w:rPr>
        <w:t>:</w:t>
      </w:r>
    </w:p>
    <w:p w14:paraId="04EC64C2" w14:textId="4CC74DCD" w:rsidR="00D579C1" w:rsidRPr="002854E7" w:rsidRDefault="000D08F8"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2854E7">
        <w:rPr>
          <w:rFonts w:asciiTheme="minorHAnsi" w:hAnsiTheme="minorHAnsi"/>
          <w:color w:val="000000" w:themeColor="text1"/>
        </w:rPr>
        <w:t>osiągnięcie</w:t>
      </w:r>
      <w:r w:rsidRPr="002854E7">
        <w:rPr>
          <w:rFonts w:asciiTheme="minorHAnsi" w:hAnsiTheme="minorHAnsi"/>
          <w:color w:val="000000" w:themeColor="text1"/>
        </w:rPr>
        <w:t xml:space="preserve"> celów </w:t>
      </w:r>
      <w:r w:rsidR="00E71E61" w:rsidRPr="002854E7">
        <w:rPr>
          <w:rFonts w:asciiTheme="minorHAnsi" w:hAnsiTheme="minorHAnsi"/>
          <w:color w:val="000000" w:themeColor="text1"/>
        </w:rPr>
        <w:t>P</w:t>
      </w:r>
      <w:r w:rsidRPr="002854E7">
        <w:rPr>
          <w:rFonts w:asciiTheme="minorHAnsi" w:hAnsiTheme="minorHAnsi"/>
          <w:color w:val="000000" w:themeColor="text1"/>
        </w:rPr>
        <w:t xml:space="preserve">rzedsięwzięcia wskazanych w </w:t>
      </w:r>
      <w:r w:rsidR="00A03C15" w:rsidRPr="002854E7">
        <w:rPr>
          <w:rFonts w:asciiTheme="minorHAnsi" w:hAnsiTheme="minorHAnsi"/>
          <w:color w:val="000000" w:themeColor="text1"/>
          <w:shd w:val="clear" w:color="auto" w:fill="E6E6E6"/>
        </w:rPr>
        <w:fldChar w:fldCharType="begin"/>
      </w:r>
      <w:r w:rsidR="00A03C15" w:rsidRPr="002854E7">
        <w:rPr>
          <w:rFonts w:asciiTheme="minorHAnsi" w:hAnsiTheme="minorHAnsi"/>
          <w:color w:val="000000" w:themeColor="text1"/>
        </w:rPr>
        <w:instrText xml:space="preserve"> REF _Ref52799611 \n \h </w:instrText>
      </w:r>
      <w:r w:rsidR="005C7FCC" w:rsidRPr="002854E7">
        <w:rPr>
          <w:rFonts w:asciiTheme="minorHAnsi" w:hAnsiTheme="minorHAnsi"/>
          <w:color w:val="000000" w:themeColor="text1"/>
        </w:rPr>
        <w:instrText xml:space="preserve"> \* MERGEFORMAT </w:instrText>
      </w:r>
      <w:r w:rsidR="00A03C15" w:rsidRPr="002854E7">
        <w:rPr>
          <w:rFonts w:asciiTheme="minorHAnsi" w:hAnsiTheme="minorHAnsi"/>
          <w:color w:val="000000" w:themeColor="text1"/>
          <w:shd w:val="clear" w:color="auto" w:fill="E6E6E6"/>
        </w:rPr>
      </w:r>
      <w:r w:rsidR="00A03C15"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w:t>
      </w:r>
      <w:r w:rsidR="00A03C15" w:rsidRPr="002854E7">
        <w:rPr>
          <w:rFonts w:asciiTheme="minorHAnsi" w:hAnsiTheme="minorHAnsi"/>
          <w:color w:val="000000" w:themeColor="text1"/>
          <w:shd w:val="clear" w:color="auto" w:fill="E6E6E6"/>
        </w:rPr>
        <w:fldChar w:fldCharType="end"/>
      </w:r>
      <w:r w:rsidR="00A03C15" w:rsidRPr="002854E7">
        <w:rPr>
          <w:rFonts w:asciiTheme="minorHAnsi" w:hAnsiTheme="minorHAnsi"/>
          <w:color w:val="000000" w:themeColor="text1"/>
        </w:rPr>
        <w:t xml:space="preserve"> </w:t>
      </w:r>
      <w:r w:rsidR="00D579C1" w:rsidRPr="002854E7">
        <w:rPr>
          <w:rFonts w:asciiTheme="minorHAnsi" w:hAnsiTheme="minorHAnsi"/>
          <w:color w:val="000000" w:themeColor="text1"/>
        </w:rPr>
        <w:t xml:space="preserve">ze względów technologicznych, finansowych lub czasowych </w:t>
      </w:r>
      <w:r w:rsidR="00523768" w:rsidRPr="002854E7">
        <w:rPr>
          <w:rFonts w:asciiTheme="minorHAnsi" w:hAnsiTheme="minorHAnsi"/>
          <w:color w:val="000000" w:themeColor="text1"/>
        </w:rPr>
        <w:t>lub</w:t>
      </w:r>
    </w:p>
    <w:p w14:paraId="2A9391D7" w14:textId="77777777" w:rsidR="00DF6C11" w:rsidRPr="002854E7" w:rsidRDefault="00DF6C11" w:rsidP="00B96C37">
      <w:pPr>
        <w:numPr>
          <w:ilvl w:val="1"/>
          <w:numId w:val="34"/>
        </w:numPr>
        <w:spacing w:after="0" w:line="240" w:lineRule="auto"/>
        <w:ind w:left="851"/>
        <w:jc w:val="both"/>
        <w:rPr>
          <w:rFonts w:asciiTheme="minorHAnsi" w:eastAsiaTheme="minorEastAsia" w:hAnsiTheme="minorHAnsi"/>
          <w:color w:val="000000" w:themeColor="text1"/>
        </w:rPr>
      </w:pPr>
      <w:r w:rsidRPr="002854E7">
        <w:rPr>
          <w:rFonts w:ascii="Calibri" w:eastAsia="Calibri" w:hAnsi="Calibri" w:cs="Calibri"/>
          <w:color w:val="000000" w:themeColor="text1"/>
        </w:rPr>
        <w:t xml:space="preserve">żaden z Uczestników Przedsięwzięcia nie przedstawił Wyników Prac Etapu, które by zachowywały pełną zgodność z przedstawionymi przez niego we Wnioskach założeniach dot. Wymagań Obligatoryjnych, Wymagań Konkursowych, Wymagań Opcjonalnych i </w:t>
      </w:r>
      <w:r w:rsidRPr="002854E7">
        <w:rPr>
          <w:rFonts w:ascii="Calibri" w:eastAsia="Calibri" w:hAnsi="Calibri" w:cs="Calibri"/>
          <w:color w:val="000000" w:themeColor="text1"/>
        </w:rPr>
        <w:lastRenderedPageBreak/>
        <w:t>Wymagań Jakościowych (tj. że Uczestnicy Przedsięwzięcia uzyskują Wyniki Pozytywne tylko dzięki mechanizmowi określonemu w art. 10 §3 Umowy),</w:t>
      </w:r>
    </w:p>
    <w:p w14:paraId="5609D2A8" w14:textId="39025952" w:rsidR="00D579C1" w:rsidRPr="002854E7" w:rsidRDefault="00006991"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 xml:space="preserve">nastąpił </w:t>
      </w:r>
      <w:r w:rsidR="00523768" w:rsidRPr="002854E7">
        <w:rPr>
          <w:rFonts w:asciiTheme="minorHAnsi" w:hAnsiTheme="minorHAnsi"/>
          <w:color w:val="000000" w:themeColor="text1"/>
        </w:rPr>
        <w:t>postęp techniczn</w:t>
      </w:r>
      <w:r w:rsidRPr="002854E7">
        <w:rPr>
          <w:rFonts w:asciiTheme="minorHAnsi" w:hAnsiTheme="minorHAnsi"/>
          <w:color w:val="000000" w:themeColor="text1"/>
        </w:rPr>
        <w:t>y</w:t>
      </w:r>
      <w:r w:rsidR="00523768" w:rsidRPr="002854E7">
        <w:rPr>
          <w:rFonts w:asciiTheme="minorHAnsi" w:hAnsiTheme="minorHAnsi"/>
          <w:color w:val="000000" w:themeColor="text1"/>
        </w:rPr>
        <w:t xml:space="preserve"> mając</w:t>
      </w:r>
      <w:r w:rsidRPr="002854E7">
        <w:rPr>
          <w:rFonts w:asciiTheme="minorHAnsi" w:hAnsiTheme="minorHAnsi"/>
          <w:color w:val="000000" w:themeColor="text1"/>
        </w:rPr>
        <w:t>y</w:t>
      </w:r>
      <w:r w:rsidR="00523768" w:rsidRPr="002854E7">
        <w:rPr>
          <w:rFonts w:asciiTheme="minorHAnsi" w:hAnsiTheme="minorHAnsi"/>
          <w:color w:val="000000" w:themeColor="text1"/>
        </w:rPr>
        <w:t xml:space="preserve"> miejsce poza Przedsięwzięciem </w:t>
      </w:r>
      <w:r w:rsidR="00E4049C" w:rsidRPr="002854E7">
        <w:rPr>
          <w:rFonts w:asciiTheme="minorHAnsi" w:hAnsiTheme="minorHAnsi"/>
          <w:color w:val="000000" w:themeColor="text1"/>
        </w:rPr>
        <w:t xml:space="preserve">lub </w:t>
      </w:r>
    </w:p>
    <w:p w14:paraId="1B964AAC" w14:textId="2A29776E" w:rsidR="00D579C1" w:rsidRPr="002854E7" w:rsidRDefault="00006991" w:rsidP="00B96C37">
      <w:pPr>
        <w:numPr>
          <w:ilvl w:val="1"/>
          <w:numId w:val="34"/>
        </w:numPr>
        <w:spacing w:after="0" w:line="240" w:lineRule="auto"/>
        <w:ind w:left="851"/>
        <w:contextualSpacing/>
        <w:jc w:val="both"/>
        <w:rPr>
          <w:rFonts w:asciiTheme="minorHAnsi" w:hAnsiTheme="minorHAnsi"/>
          <w:color w:val="000000" w:themeColor="text1"/>
        </w:rPr>
      </w:pPr>
      <w:bookmarkStart w:id="725" w:name="_Hlk57782715"/>
      <w:r w:rsidRPr="002854E7">
        <w:rPr>
          <w:rFonts w:asciiTheme="minorHAnsi" w:hAnsiTheme="minorHAnsi"/>
          <w:color w:val="000000" w:themeColor="text1"/>
        </w:rPr>
        <w:t>istnieje realne ryzyko</w:t>
      </w:r>
      <w:r w:rsidR="00E4049C" w:rsidRPr="002854E7">
        <w:rPr>
          <w:rFonts w:asciiTheme="minorHAnsi" w:hAnsiTheme="minorHAnsi"/>
          <w:color w:val="000000" w:themeColor="text1"/>
        </w:rPr>
        <w:t>, że real</w:t>
      </w:r>
      <w:r w:rsidR="00D579C1" w:rsidRPr="002854E7">
        <w:rPr>
          <w:rFonts w:asciiTheme="minorHAnsi" w:hAnsiTheme="minorHAnsi"/>
          <w:color w:val="000000" w:themeColor="text1"/>
        </w:rPr>
        <w:t>izacja</w:t>
      </w:r>
      <w:r w:rsidR="00E4049C" w:rsidRPr="002854E7">
        <w:rPr>
          <w:rFonts w:asciiTheme="minorHAnsi" w:hAnsiTheme="minorHAnsi"/>
          <w:color w:val="000000" w:themeColor="text1"/>
        </w:rPr>
        <w:t xml:space="preserve"> wszystkich Etapów wykroczy poza dzień 30.11.2023 r., </w:t>
      </w:r>
      <w:bookmarkEnd w:id="725"/>
    </w:p>
    <w:p w14:paraId="72F60F95" w14:textId="1F2E32F1" w:rsidR="00D76307" w:rsidRPr="002854E7" w:rsidRDefault="001F666D" w:rsidP="0035631C">
      <w:pPr>
        <w:spacing w:after="0" w:line="240" w:lineRule="auto"/>
        <w:ind w:left="491"/>
        <w:contextualSpacing/>
        <w:jc w:val="both"/>
        <w:rPr>
          <w:rFonts w:asciiTheme="minorHAnsi" w:hAnsiTheme="minorHAnsi"/>
          <w:color w:val="000000" w:themeColor="text1"/>
        </w:rPr>
      </w:pPr>
      <w:r w:rsidRPr="002854E7">
        <w:rPr>
          <w:rFonts w:asciiTheme="minorHAnsi" w:hAnsiTheme="minorHAnsi"/>
          <w:color w:val="000000" w:themeColor="text1"/>
        </w:rPr>
        <w:t xml:space="preserve">wobec czego </w:t>
      </w:r>
      <w:r w:rsidR="00523768" w:rsidRPr="002854E7">
        <w:rPr>
          <w:rFonts w:asciiTheme="minorHAnsi" w:hAnsiTheme="minorHAnsi"/>
          <w:color w:val="000000" w:themeColor="text1"/>
        </w:rPr>
        <w:t xml:space="preserve">dalsza realizacja </w:t>
      </w:r>
      <w:r w:rsidRPr="002854E7">
        <w:rPr>
          <w:rFonts w:asciiTheme="minorHAnsi" w:hAnsiTheme="minorHAnsi"/>
          <w:color w:val="000000" w:themeColor="text1"/>
        </w:rPr>
        <w:t xml:space="preserve">Przedsięwzięcia </w:t>
      </w:r>
      <w:r w:rsidR="00523768" w:rsidRPr="002854E7">
        <w:rPr>
          <w:rFonts w:asciiTheme="minorHAnsi" w:hAnsiTheme="minorHAnsi"/>
          <w:color w:val="000000" w:themeColor="text1"/>
        </w:rPr>
        <w:t xml:space="preserve">nie jest zasadna, NCBR </w:t>
      </w:r>
      <w:r w:rsidR="003740FE" w:rsidRPr="002854E7">
        <w:rPr>
          <w:rFonts w:asciiTheme="minorHAnsi" w:hAnsiTheme="minorHAnsi"/>
          <w:color w:val="000000" w:themeColor="text1"/>
        </w:rPr>
        <w:t xml:space="preserve">może </w:t>
      </w:r>
      <w:r w:rsidR="00523768" w:rsidRPr="002854E7">
        <w:rPr>
          <w:rFonts w:asciiTheme="minorHAnsi" w:hAnsiTheme="minorHAnsi"/>
          <w:color w:val="000000" w:themeColor="text1"/>
        </w:rPr>
        <w:t>rozwiązać Umowę</w:t>
      </w:r>
      <w:r w:rsidR="003740FE" w:rsidRPr="002854E7">
        <w:rPr>
          <w:rFonts w:asciiTheme="minorHAnsi" w:hAnsiTheme="minorHAnsi"/>
          <w:color w:val="000000" w:themeColor="text1"/>
        </w:rPr>
        <w:t xml:space="preserve"> z zachowaniem dwumiesięcznego okresu wypowiedzenia. </w:t>
      </w:r>
      <w:r w:rsidR="00523768" w:rsidRPr="002854E7">
        <w:rPr>
          <w:rFonts w:asciiTheme="minorHAnsi" w:hAnsiTheme="minorHAnsi"/>
          <w:color w:val="000000" w:themeColor="text1"/>
        </w:rPr>
        <w:t>Wypowiedzenie może nastąpić wyłącznie w trakcie trwania Selekcji danego Etapu</w:t>
      </w:r>
      <w:r w:rsidR="00D579C1" w:rsidRPr="002854E7">
        <w:rPr>
          <w:rFonts w:asciiTheme="minorHAnsi" w:hAnsiTheme="minorHAnsi"/>
          <w:color w:val="000000" w:themeColor="text1"/>
        </w:rPr>
        <w:t xml:space="preserve"> (od Terminu Doręczenia Wyników Prac Etapu do publikacji Listy Rankingowej)</w:t>
      </w:r>
      <w:r w:rsidR="0097566A" w:rsidRPr="002854E7">
        <w:rPr>
          <w:rFonts w:asciiTheme="minorHAnsi" w:hAnsiTheme="minorHAnsi"/>
          <w:color w:val="000000" w:themeColor="text1"/>
        </w:rPr>
        <w:t>, wymaga wypowiedzenia umów z Konkurentami Wykonawcy</w:t>
      </w:r>
      <w:r w:rsidR="0028560D" w:rsidRPr="002854E7">
        <w:rPr>
          <w:rFonts w:asciiTheme="minorHAnsi" w:hAnsiTheme="minorHAnsi"/>
          <w:color w:val="000000" w:themeColor="text1"/>
        </w:rPr>
        <w:t xml:space="preserve"> w danym Strumieniu</w:t>
      </w:r>
      <w:r w:rsidR="00523768" w:rsidRPr="002854E7">
        <w:rPr>
          <w:rFonts w:asciiTheme="minorHAnsi" w:hAnsiTheme="minorHAnsi"/>
          <w:color w:val="000000" w:themeColor="text1"/>
        </w:rPr>
        <w:t xml:space="preserve"> oraz nie zwalnia NCBR z obowiązku zapłaty wynagrodzenia Wykonawcy za </w:t>
      </w:r>
      <w:r w:rsidR="00D579C1" w:rsidRPr="002854E7">
        <w:rPr>
          <w:rFonts w:asciiTheme="minorHAnsi" w:hAnsiTheme="minorHAnsi"/>
          <w:color w:val="000000" w:themeColor="text1"/>
        </w:rPr>
        <w:t>wykonane dotychczas</w:t>
      </w:r>
      <w:r w:rsidR="00523768" w:rsidRPr="002854E7">
        <w:rPr>
          <w:rFonts w:asciiTheme="minorHAnsi" w:hAnsiTheme="minorHAnsi"/>
          <w:color w:val="000000" w:themeColor="text1"/>
        </w:rPr>
        <w:t xml:space="preserve"> Etap</w:t>
      </w:r>
      <w:r w:rsidR="00D579C1" w:rsidRPr="002854E7">
        <w:rPr>
          <w:rFonts w:asciiTheme="minorHAnsi" w:hAnsiTheme="minorHAnsi"/>
          <w:color w:val="000000" w:themeColor="text1"/>
        </w:rPr>
        <w:t>y</w:t>
      </w:r>
      <w:r w:rsidR="00523768" w:rsidRPr="002854E7">
        <w:rPr>
          <w:rFonts w:asciiTheme="minorHAnsi" w:hAnsiTheme="minorHAnsi"/>
          <w:color w:val="000000" w:themeColor="text1"/>
        </w:rPr>
        <w:t xml:space="preserve">. W razie wypowiedzenia Umowy w trybie niniejszego paragrafu NCBR Wyniki Pozytywne </w:t>
      </w:r>
      <w:r w:rsidR="00DA3717" w:rsidRPr="002854E7">
        <w:rPr>
          <w:rFonts w:asciiTheme="minorHAnsi" w:hAnsiTheme="minorHAnsi"/>
          <w:color w:val="000000" w:themeColor="text1"/>
        </w:rPr>
        <w:t xml:space="preserve">z Dopuszczeniem do Kolejnego Etapu </w:t>
      </w:r>
      <w:r w:rsidR="00523768" w:rsidRPr="002854E7">
        <w:rPr>
          <w:rFonts w:asciiTheme="minorHAnsi" w:hAnsiTheme="minorHAnsi"/>
          <w:color w:val="000000" w:themeColor="text1"/>
        </w:rPr>
        <w:t>są bezskuteczne w zakresie dopuszczenia Wykonawcy do kolejnego Etapu</w:t>
      </w:r>
      <w:r w:rsidR="0028560D" w:rsidRPr="002854E7">
        <w:rPr>
          <w:rFonts w:asciiTheme="minorHAnsi" w:hAnsiTheme="minorHAnsi"/>
          <w:color w:val="000000" w:themeColor="text1"/>
        </w:rPr>
        <w:t xml:space="preserve"> w danym Strumieniu</w:t>
      </w:r>
      <w:r w:rsidR="00523768" w:rsidRPr="002854E7">
        <w:rPr>
          <w:rFonts w:asciiTheme="minorHAnsi" w:hAnsiTheme="minorHAnsi"/>
          <w:color w:val="000000" w:themeColor="text1"/>
        </w:rPr>
        <w:t>.</w:t>
      </w:r>
    </w:p>
    <w:p w14:paraId="02B6EDAE" w14:textId="7EB176AE" w:rsidR="00D76307" w:rsidRPr="002854E7" w:rsidRDefault="00D76307" w:rsidP="00B96C37">
      <w:pPr>
        <w:numPr>
          <w:ilvl w:val="0"/>
          <w:numId w:val="34"/>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Gdy liczba Uczestników Przedsięwzięcia, którzy otrzymali Wynik Pozytywny z Dopuszczeniem do Kolejnego Etapu w ramach danego Etapu jest mniejsza niż maksymalna liczba Uczestników Przedsięwzięcia, którzy mogli otrzymać Wynik Pozytywny w ramach danego Etapu i </w:t>
      </w:r>
      <w:r w:rsidR="003A7DE9" w:rsidRPr="002854E7">
        <w:rPr>
          <w:rFonts w:asciiTheme="minorHAnsi" w:hAnsiTheme="minorHAnsi"/>
          <w:color w:val="000000" w:themeColor="text1"/>
        </w:rPr>
        <w:t>stanowi</w:t>
      </w:r>
      <w:r w:rsidRPr="002854E7">
        <w:rPr>
          <w:rFonts w:asciiTheme="minorHAnsi" w:hAnsiTheme="minorHAnsi"/>
          <w:color w:val="000000" w:themeColor="text1"/>
        </w:rPr>
        <w:t xml:space="preserve"> to w ocenie NCBR ograniczeni</w:t>
      </w:r>
      <w:r w:rsidR="003A7DE9" w:rsidRPr="002854E7">
        <w:rPr>
          <w:rFonts w:asciiTheme="minorHAnsi" w:hAnsiTheme="minorHAnsi"/>
          <w:color w:val="000000" w:themeColor="text1"/>
        </w:rPr>
        <w:t>e</w:t>
      </w:r>
      <w:r w:rsidRPr="002854E7">
        <w:rPr>
          <w:rFonts w:asciiTheme="minorHAnsi" w:hAnsiTheme="minorHAnsi"/>
          <w:color w:val="000000" w:themeColor="text1"/>
        </w:rPr>
        <w:t xml:space="preserve"> konkurencji w zakresie opracowania Rozwiązań w danym Strumieniu, NCBR ma prawo do wypowiedzenia Umowy z Wykonawcą ze skutkiem na dzień złożenia wypowiedzenia. </w:t>
      </w:r>
    </w:p>
    <w:p w14:paraId="0BDBED85" w14:textId="08716EDE" w:rsidR="003740FE" w:rsidRPr="002854E7" w:rsidRDefault="003740FE" w:rsidP="00B96C37">
      <w:pPr>
        <w:numPr>
          <w:ilvl w:val="0"/>
          <w:numId w:val="34"/>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NCBR może wypowiedzieć Umowę z</w:t>
      </w:r>
      <w:r w:rsidR="00D94A34" w:rsidRPr="002854E7">
        <w:rPr>
          <w:rFonts w:asciiTheme="minorHAnsi" w:hAnsiTheme="minorHAnsi"/>
          <w:color w:val="000000" w:themeColor="text1"/>
        </w:rPr>
        <w:t xml:space="preserve">e skutkiem natychmiastowym </w:t>
      </w:r>
      <w:r w:rsidRPr="002854E7">
        <w:rPr>
          <w:rFonts w:asciiTheme="minorHAnsi" w:hAnsiTheme="minorHAnsi"/>
          <w:color w:val="000000" w:themeColor="text1"/>
        </w:rPr>
        <w:t>(z zastrzeżeniem innych uprawnień NCBR określonych w Umowie, przysługujących mu w tych przypadkach)</w:t>
      </w:r>
      <w:r w:rsidR="00D94A34" w:rsidRPr="002854E7">
        <w:rPr>
          <w:rFonts w:asciiTheme="minorHAnsi" w:hAnsiTheme="minorHAnsi"/>
          <w:color w:val="000000" w:themeColor="text1"/>
        </w:rPr>
        <w:t xml:space="preserve"> w</w:t>
      </w:r>
      <w:r w:rsidR="000F1F75" w:rsidRPr="002854E7">
        <w:rPr>
          <w:rFonts w:asciiTheme="minorHAnsi" w:hAnsiTheme="minorHAnsi"/>
          <w:color w:val="000000" w:themeColor="text1"/>
        </w:rPr>
        <w:t> </w:t>
      </w:r>
      <w:r w:rsidR="005552E3" w:rsidRPr="002854E7">
        <w:rPr>
          <w:rFonts w:asciiTheme="minorHAnsi" w:hAnsiTheme="minorHAnsi"/>
          <w:color w:val="000000" w:themeColor="text1"/>
        </w:rPr>
        <w:t>przypadku,</w:t>
      </w:r>
      <w:r w:rsidR="00D94A34" w:rsidRPr="002854E7">
        <w:rPr>
          <w:rFonts w:asciiTheme="minorHAnsi" w:hAnsiTheme="minorHAnsi"/>
          <w:color w:val="000000" w:themeColor="text1"/>
        </w:rPr>
        <w:t xml:space="preserve"> gdy</w:t>
      </w:r>
      <w:r w:rsidRPr="002854E7">
        <w:rPr>
          <w:rFonts w:asciiTheme="minorHAnsi" w:hAnsiTheme="minorHAnsi"/>
          <w:color w:val="000000" w:themeColor="text1"/>
        </w:rPr>
        <w:t xml:space="preserve">: </w:t>
      </w:r>
    </w:p>
    <w:p w14:paraId="0F33B4CD" w14:textId="52951CB7" w:rsidR="00492080" w:rsidRPr="002854E7" w:rsidRDefault="00492080" w:rsidP="00B96C37">
      <w:pPr>
        <w:pStyle w:val="Akapitzlist"/>
        <w:numPr>
          <w:ilvl w:val="1"/>
          <w:numId w:val="34"/>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w</w:t>
      </w:r>
      <w:r w:rsidR="00BE4FE5" w:rsidRPr="002854E7">
        <w:rPr>
          <w:rFonts w:asciiTheme="minorHAnsi" w:hAnsiTheme="minorHAnsi"/>
          <w:color w:val="000000" w:themeColor="text1"/>
        </w:rPr>
        <w:t xml:space="preserve"> </w:t>
      </w:r>
      <w:r w:rsidRPr="002854E7">
        <w:rPr>
          <w:rFonts w:asciiTheme="minorHAnsi" w:hAnsiTheme="minorHAnsi"/>
          <w:color w:val="000000" w:themeColor="text1"/>
        </w:rPr>
        <w:t xml:space="preserve">przypadku </w:t>
      </w:r>
      <w:r w:rsidR="00663147" w:rsidRPr="002854E7">
        <w:rPr>
          <w:rFonts w:asciiTheme="minorHAnsi" w:hAnsiTheme="minorHAnsi"/>
          <w:color w:val="000000" w:themeColor="text1"/>
        </w:rPr>
        <w:t xml:space="preserve">wystąpienia niezgodności któregokolwiek i oświadczenia lub zapewnienia Wykonawcy </w:t>
      </w:r>
      <w:r w:rsidR="00BE4FE5" w:rsidRPr="002854E7">
        <w:rPr>
          <w:rFonts w:asciiTheme="minorHAnsi" w:hAnsiTheme="minorHAnsi"/>
          <w:color w:val="000000" w:themeColor="text1"/>
        </w:rPr>
        <w:t xml:space="preserve">wskazanego </w:t>
      </w:r>
      <w:r w:rsidR="00BE4FE5" w:rsidRPr="002854E7">
        <w:rPr>
          <w:rFonts w:asciiTheme="minorHAnsi" w:hAnsiTheme="minorHAnsi"/>
          <w:color w:val="000000" w:themeColor="text1"/>
          <w:shd w:val="clear" w:color="auto" w:fill="E6E6E6"/>
        </w:rPr>
        <w:fldChar w:fldCharType="begin"/>
      </w:r>
      <w:r w:rsidR="00BE4FE5" w:rsidRPr="002854E7">
        <w:rPr>
          <w:rFonts w:asciiTheme="minorHAnsi" w:hAnsiTheme="minorHAnsi"/>
          <w:color w:val="000000" w:themeColor="text1"/>
        </w:rPr>
        <w:instrText xml:space="preserve"> REF _Ref479914715 \r \h  \* MERGEFORMAT </w:instrText>
      </w:r>
      <w:r w:rsidR="00BE4FE5" w:rsidRPr="002854E7">
        <w:rPr>
          <w:rFonts w:asciiTheme="minorHAnsi" w:hAnsiTheme="minorHAnsi"/>
          <w:color w:val="000000" w:themeColor="text1"/>
          <w:shd w:val="clear" w:color="auto" w:fill="E6E6E6"/>
        </w:rPr>
      </w:r>
      <w:r w:rsidR="00BE4FE5"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6</w:t>
      </w:r>
      <w:r w:rsidR="00BE4FE5" w:rsidRPr="002854E7">
        <w:rPr>
          <w:rFonts w:asciiTheme="minorHAnsi" w:hAnsiTheme="minorHAnsi"/>
          <w:color w:val="000000" w:themeColor="text1"/>
          <w:shd w:val="clear" w:color="auto" w:fill="E6E6E6"/>
        </w:rPr>
        <w:fldChar w:fldCharType="end"/>
      </w:r>
      <w:r w:rsidR="00BE4FE5" w:rsidRPr="002854E7">
        <w:rPr>
          <w:rFonts w:asciiTheme="minorHAnsi" w:hAnsiTheme="minorHAnsi"/>
          <w:color w:val="000000" w:themeColor="text1"/>
        </w:rPr>
        <w:t xml:space="preserve"> </w:t>
      </w:r>
      <w:r w:rsidR="00BE4FE5" w:rsidRPr="002854E7">
        <w:rPr>
          <w:rFonts w:asciiTheme="minorHAnsi" w:hAnsiTheme="minorHAnsi"/>
          <w:color w:val="000000" w:themeColor="text1"/>
          <w:shd w:val="clear" w:color="auto" w:fill="E6E6E6"/>
        </w:rPr>
        <w:fldChar w:fldCharType="begin"/>
      </w:r>
      <w:r w:rsidR="00BE4FE5" w:rsidRPr="002854E7">
        <w:rPr>
          <w:rFonts w:asciiTheme="minorHAnsi" w:hAnsiTheme="minorHAnsi"/>
          <w:color w:val="000000" w:themeColor="text1"/>
        </w:rPr>
        <w:instrText xml:space="preserve"> REF _Ref494427531 \r \h  \* MERGEFORMAT </w:instrText>
      </w:r>
      <w:r w:rsidR="00BE4FE5" w:rsidRPr="002854E7">
        <w:rPr>
          <w:rFonts w:asciiTheme="minorHAnsi" w:hAnsiTheme="minorHAnsi"/>
          <w:color w:val="000000" w:themeColor="text1"/>
          <w:shd w:val="clear" w:color="auto" w:fill="E6E6E6"/>
        </w:rPr>
      </w:r>
      <w:r w:rsidR="00BE4FE5"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00BE4FE5" w:rsidRPr="002854E7">
        <w:rPr>
          <w:rFonts w:asciiTheme="minorHAnsi" w:hAnsiTheme="minorHAnsi"/>
          <w:color w:val="000000" w:themeColor="text1"/>
          <w:shd w:val="clear" w:color="auto" w:fill="E6E6E6"/>
        </w:rPr>
        <w:fldChar w:fldCharType="end"/>
      </w:r>
      <w:r w:rsidR="00BE4FE5" w:rsidRPr="002854E7">
        <w:rPr>
          <w:rFonts w:asciiTheme="minorHAnsi" w:hAnsiTheme="minorHAnsi"/>
          <w:color w:val="000000" w:themeColor="text1"/>
        </w:rPr>
        <w:t xml:space="preserve"> </w:t>
      </w:r>
      <w:r w:rsidR="00663147" w:rsidRPr="002854E7">
        <w:rPr>
          <w:rFonts w:asciiTheme="minorHAnsi" w:hAnsiTheme="minorHAnsi"/>
          <w:color w:val="000000" w:themeColor="text1"/>
        </w:rPr>
        <w:t>ze stanem prawnym lub faktycznym</w:t>
      </w:r>
      <w:r w:rsidRPr="002854E7">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2854E7">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2854E7">
        <w:rPr>
          <w:rFonts w:asciiTheme="minorHAnsi" w:hAnsiTheme="minorHAnsi"/>
          <w:color w:val="000000" w:themeColor="text1"/>
        </w:rPr>
        <w:t>;</w:t>
      </w:r>
    </w:p>
    <w:p w14:paraId="4DABD9C3" w14:textId="3D2B003B" w:rsidR="00E64FE7" w:rsidRPr="002854E7" w:rsidRDefault="00E64FE7"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przygotowanie Demonstratora nie będzie możliwe na Nieruchomoś</w:t>
      </w:r>
      <w:r w:rsidR="004D27D6" w:rsidRPr="002854E7">
        <w:rPr>
          <w:rFonts w:asciiTheme="minorHAnsi" w:hAnsiTheme="minorHAnsi"/>
          <w:color w:val="000000" w:themeColor="text1"/>
        </w:rPr>
        <w:t>c</w:t>
      </w:r>
      <w:r w:rsidRPr="002854E7">
        <w:rPr>
          <w:rFonts w:asciiTheme="minorHAnsi" w:hAnsiTheme="minorHAnsi"/>
          <w:color w:val="000000" w:themeColor="text1"/>
        </w:rPr>
        <w:t>i Demonstracyjnej z powodu wycofania się jej właściciela ze współpracy z NCBR</w:t>
      </w:r>
      <w:r w:rsidR="00E74D39" w:rsidRPr="002854E7">
        <w:rPr>
          <w:rFonts w:asciiTheme="minorHAnsi" w:hAnsiTheme="minorHAnsi"/>
          <w:color w:val="000000" w:themeColor="text1"/>
        </w:rPr>
        <w:t xml:space="preserve"> lub bezskutecznego zakończenia procesu wyboru Partnera Strategicznego przeprowadzonego przez NCBR z powodu braku odpowiednich ofert</w:t>
      </w:r>
      <w:r w:rsidRPr="002854E7">
        <w:rPr>
          <w:rFonts w:asciiTheme="minorHAnsi" w:hAnsiTheme="minorHAnsi"/>
          <w:color w:val="000000" w:themeColor="text1"/>
        </w:rPr>
        <w:t xml:space="preserve">, </w:t>
      </w:r>
    </w:p>
    <w:p w14:paraId="355D1A00" w14:textId="6125A9E0" w:rsidR="00775B5B" w:rsidRPr="002854E7" w:rsidRDefault="00775B5B" w:rsidP="00B96C37">
      <w:pPr>
        <w:numPr>
          <w:ilvl w:val="1"/>
          <w:numId w:val="34"/>
        </w:numPr>
        <w:spacing w:after="0" w:line="240" w:lineRule="auto"/>
        <w:ind w:left="851"/>
        <w:contextualSpacing/>
        <w:jc w:val="both"/>
        <w:rPr>
          <w:rFonts w:asciiTheme="minorHAnsi" w:hAnsiTheme="minorHAnsi"/>
          <w:color w:val="000000" w:themeColor="text1"/>
        </w:rPr>
      </w:pPr>
      <w:bookmarkStart w:id="726" w:name="_Hlk57780776"/>
      <w:r w:rsidRPr="002854E7">
        <w:rPr>
          <w:rFonts w:asciiTheme="minorHAnsi" w:hAnsiTheme="minorHAnsi"/>
          <w:color w:val="000000" w:themeColor="text1"/>
        </w:rPr>
        <w:t xml:space="preserve">wyłącznie w ramach Etapu III: wynik lub termin zakończenia postępowań administracyjnych niezbędnych do wybudowania lub przeprowadzenia testów Demonstratora uniemożliwia realizację Etapu III zgodnie z jego celem i </w:t>
      </w:r>
      <w:r w:rsidR="00F9047C" w:rsidRPr="002854E7">
        <w:rPr>
          <w:rFonts w:asciiTheme="minorHAnsi" w:hAnsiTheme="minorHAnsi"/>
          <w:color w:val="000000" w:themeColor="text1"/>
        </w:rPr>
        <w:t>Harmonogramem</w:t>
      </w:r>
      <w:r w:rsidRPr="002854E7">
        <w:rPr>
          <w:rFonts w:asciiTheme="minorHAnsi" w:hAnsiTheme="minorHAnsi"/>
          <w:color w:val="000000" w:themeColor="text1"/>
        </w:rPr>
        <w:t xml:space="preserve">; </w:t>
      </w:r>
      <w:bookmarkEnd w:id="726"/>
    </w:p>
    <w:p w14:paraId="316E118F" w14:textId="61FEB8B4" w:rsidR="00C85A9F" w:rsidRPr="002854E7" w:rsidRDefault="00C85A9F"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 xml:space="preserve">w terminie </w:t>
      </w:r>
      <w:r w:rsidR="00E0796C" w:rsidRPr="002854E7">
        <w:rPr>
          <w:rFonts w:asciiTheme="minorHAnsi" w:hAnsiTheme="minorHAnsi"/>
          <w:color w:val="000000" w:themeColor="text1"/>
        </w:rPr>
        <w:t>5</w:t>
      </w:r>
      <w:r w:rsidRPr="002854E7">
        <w:rPr>
          <w:rFonts w:asciiTheme="minorHAnsi" w:hAnsiTheme="minorHAnsi"/>
          <w:color w:val="000000" w:themeColor="text1"/>
        </w:rPr>
        <w:t xml:space="preserve"> miesięcy od rozpoczęcia Etapu III Wykonawca nie uzyskał pozwolenia na budowę Demonstratora</w:t>
      </w:r>
      <w:r w:rsidR="005214B3" w:rsidRPr="002854E7">
        <w:rPr>
          <w:rFonts w:asciiTheme="minorHAnsi" w:hAnsiTheme="minorHAnsi"/>
          <w:color w:val="000000" w:themeColor="text1"/>
        </w:rPr>
        <w:t>;</w:t>
      </w:r>
    </w:p>
    <w:p w14:paraId="7D966957" w14:textId="456FF35B" w:rsidR="00813AE2" w:rsidRPr="002854E7" w:rsidRDefault="00813AE2"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stwierdzenia</w:t>
      </w:r>
      <w:r w:rsidR="00523768" w:rsidRPr="002854E7">
        <w:rPr>
          <w:rFonts w:asciiTheme="minorHAnsi" w:hAnsiTheme="minorHAnsi"/>
          <w:color w:val="000000" w:themeColor="text1"/>
        </w:rPr>
        <w:t>, w szczególności</w:t>
      </w:r>
      <w:r w:rsidRPr="002854E7">
        <w:rPr>
          <w:rFonts w:asciiTheme="minorHAnsi" w:hAnsiTheme="minorHAnsi"/>
          <w:color w:val="000000" w:themeColor="text1"/>
        </w:rPr>
        <w:t xml:space="preserve"> w </w:t>
      </w:r>
      <w:r w:rsidR="007A6DA0" w:rsidRPr="002854E7">
        <w:rPr>
          <w:rFonts w:asciiTheme="minorHAnsi" w:hAnsiTheme="minorHAnsi"/>
          <w:color w:val="000000" w:themeColor="text1"/>
        </w:rPr>
        <w:t>wyniku</w:t>
      </w:r>
      <w:r w:rsidR="007A6DA0" w:rsidRPr="002854E7" w:rsidDel="007A6DA0">
        <w:rPr>
          <w:rFonts w:asciiTheme="minorHAnsi" w:hAnsiTheme="minorHAnsi"/>
          <w:color w:val="000000" w:themeColor="text1"/>
        </w:rPr>
        <w:t xml:space="preserve"> </w:t>
      </w:r>
      <w:r w:rsidR="005552E3" w:rsidRPr="002854E7">
        <w:rPr>
          <w:rFonts w:asciiTheme="minorHAnsi" w:hAnsiTheme="minorHAnsi"/>
          <w:color w:val="000000" w:themeColor="text1"/>
        </w:rPr>
        <w:t>kontroli,</w:t>
      </w:r>
      <w:r w:rsidRPr="002854E7">
        <w:rPr>
          <w:rFonts w:asciiTheme="minorHAnsi" w:hAnsiTheme="minorHAnsi"/>
          <w:color w:val="000000" w:themeColor="text1"/>
        </w:rPr>
        <w:t xml:space="preserve"> o której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_Ref508809689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przez NCBR:</w:t>
      </w:r>
    </w:p>
    <w:p w14:paraId="0E542DE9" w14:textId="77777777" w:rsidR="00813AE2" w:rsidRPr="002854E7" w:rsidRDefault="00813AE2" w:rsidP="00B96C37">
      <w:pPr>
        <w:numPr>
          <w:ilvl w:val="2"/>
          <w:numId w:val="34"/>
        </w:numPr>
        <w:spacing w:after="0" w:line="240" w:lineRule="auto"/>
        <w:ind w:left="1701" w:hanging="283"/>
        <w:contextualSpacing/>
        <w:jc w:val="both"/>
        <w:rPr>
          <w:rFonts w:asciiTheme="minorHAnsi" w:hAnsiTheme="minorHAnsi"/>
          <w:color w:val="000000" w:themeColor="text1"/>
        </w:rPr>
      </w:pPr>
      <w:r w:rsidRPr="002854E7">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2854E7" w:rsidRDefault="00813AE2" w:rsidP="00B96C37">
      <w:pPr>
        <w:numPr>
          <w:ilvl w:val="2"/>
          <w:numId w:val="34"/>
        </w:numPr>
        <w:spacing w:after="0" w:line="240" w:lineRule="auto"/>
        <w:ind w:left="1701" w:hanging="283"/>
        <w:contextualSpacing/>
        <w:jc w:val="both"/>
        <w:rPr>
          <w:rFonts w:asciiTheme="minorHAnsi" w:hAnsiTheme="minorHAnsi"/>
          <w:color w:val="000000" w:themeColor="text1"/>
        </w:rPr>
      </w:pPr>
      <w:r w:rsidRPr="002854E7">
        <w:rPr>
          <w:rFonts w:asciiTheme="minorHAnsi" w:hAnsiTheme="minorHAnsi"/>
          <w:color w:val="000000" w:themeColor="text1"/>
        </w:rPr>
        <w:t xml:space="preserve">niezgodności stanu realizacji Umowy z przekazywanymi NCBR raportami lub </w:t>
      </w:r>
    </w:p>
    <w:p w14:paraId="08A30996" w14:textId="77777777" w:rsidR="00813AE2" w:rsidRPr="002854E7" w:rsidRDefault="00813AE2" w:rsidP="00B96C37">
      <w:pPr>
        <w:numPr>
          <w:ilvl w:val="2"/>
          <w:numId w:val="34"/>
        </w:numPr>
        <w:spacing w:after="0" w:line="240" w:lineRule="auto"/>
        <w:ind w:left="1701" w:hanging="283"/>
        <w:contextualSpacing/>
        <w:jc w:val="both"/>
        <w:rPr>
          <w:rFonts w:asciiTheme="minorHAnsi" w:hAnsiTheme="minorHAnsi"/>
          <w:color w:val="000000" w:themeColor="text1"/>
        </w:rPr>
      </w:pPr>
      <w:r w:rsidRPr="002854E7">
        <w:rPr>
          <w:rFonts w:asciiTheme="minorHAnsi" w:hAnsiTheme="minorHAnsi"/>
          <w:color w:val="000000" w:themeColor="text1"/>
        </w:rPr>
        <w:t>niewykonywania lub nienależytego wykonywania Umowy</w:t>
      </w:r>
    </w:p>
    <w:p w14:paraId="71B38519" w14:textId="77777777" w:rsidR="00813AE2" w:rsidRPr="002854E7" w:rsidRDefault="00813AE2" w:rsidP="00B96C37">
      <w:pPr>
        <w:numPr>
          <w:ilvl w:val="2"/>
          <w:numId w:val="34"/>
        </w:numPr>
        <w:spacing w:after="0" w:line="240" w:lineRule="auto"/>
        <w:ind w:left="1701" w:hanging="283"/>
        <w:contextualSpacing/>
        <w:jc w:val="both"/>
        <w:rPr>
          <w:rFonts w:asciiTheme="minorHAnsi" w:hAnsiTheme="minorHAnsi"/>
          <w:color w:val="000000" w:themeColor="text1"/>
        </w:rPr>
      </w:pPr>
      <w:r w:rsidRPr="002854E7">
        <w:rPr>
          <w:rFonts w:asciiTheme="minorHAnsi" w:hAnsiTheme="minorHAnsi"/>
          <w:color w:val="000000" w:themeColor="text1"/>
        </w:rPr>
        <w:t xml:space="preserve">pozornego wykonywania Umowy przez Wykonawcę, </w:t>
      </w:r>
    </w:p>
    <w:p w14:paraId="0F060679" w14:textId="77777777" w:rsidR="00813AE2" w:rsidRPr="002854E7" w:rsidRDefault="00813AE2" w:rsidP="003E0140">
      <w:pPr>
        <w:spacing w:after="0" w:line="240" w:lineRule="auto"/>
        <w:ind w:left="1418" w:hanging="2"/>
        <w:contextualSpacing/>
        <w:jc w:val="both"/>
        <w:rPr>
          <w:rFonts w:asciiTheme="minorHAnsi" w:hAnsiTheme="minorHAnsi"/>
          <w:color w:val="000000" w:themeColor="text1"/>
        </w:rPr>
      </w:pPr>
      <w:r w:rsidRPr="002854E7">
        <w:rPr>
          <w:rFonts w:asciiTheme="minorHAnsi" w:hAnsiTheme="minorHAnsi"/>
          <w:bCs/>
          <w:iCs/>
          <w:color w:val="000000" w:themeColor="text1"/>
        </w:rPr>
        <w:t xml:space="preserve">oraz nieusunięcia przez Wykonawcę stwierdzonego przez NCBR naruszenia, </w:t>
      </w:r>
      <w:r w:rsidRPr="002854E7">
        <w:rPr>
          <w:rFonts w:asciiTheme="minorHAnsi" w:hAnsiTheme="minorHAnsi"/>
          <w:color w:val="000000" w:themeColor="text1"/>
        </w:rPr>
        <w:t xml:space="preserve">pomimo bezskutecznego upływu wyznaczonego mu terminu na usunięcie </w:t>
      </w:r>
      <w:r w:rsidRPr="002854E7">
        <w:rPr>
          <w:rFonts w:asciiTheme="minorHAnsi" w:hAnsiTheme="minorHAnsi"/>
          <w:color w:val="000000" w:themeColor="text1"/>
        </w:rPr>
        <w:lastRenderedPageBreak/>
        <w:t>naruszenia, nie krótszego niż 10 Dni Roboczych</w:t>
      </w:r>
      <w:r w:rsidRPr="002854E7">
        <w:rPr>
          <w:rFonts w:asciiTheme="minorHAnsi" w:hAnsiTheme="minorHAnsi"/>
          <w:bCs/>
          <w:iCs/>
          <w:color w:val="000000" w:themeColor="text1"/>
        </w:rPr>
        <w:t>, NCBR jest uprawniony do wypowiedzenia Umowy ze skutkiem natychmiastowym</w:t>
      </w:r>
      <w:r w:rsidR="00F01581" w:rsidRPr="002854E7">
        <w:rPr>
          <w:rFonts w:asciiTheme="minorHAnsi" w:hAnsiTheme="minorHAnsi"/>
          <w:color w:val="000000" w:themeColor="text1"/>
        </w:rPr>
        <w:t>;</w:t>
      </w:r>
    </w:p>
    <w:p w14:paraId="75330321" w14:textId="5A386396" w:rsidR="00813AE2" w:rsidRPr="002854E7" w:rsidRDefault="00813AE2"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 xml:space="preserve">gdy Wykonawca odmawia poddania się kontroli, o której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_Ref508809689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lub w jakikolwiek inny sposób uniemożliwia jej przeprowadzenie;</w:t>
      </w:r>
    </w:p>
    <w:p w14:paraId="410C0B83" w14:textId="23CA5E4D" w:rsidR="004D27D6" w:rsidRPr="002854E7" w:rsidRDefault="004D27D6"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 xml:space="preserve">gdy stopień realizacji </w:t>
      </w:r>
      <w:r w:rsidR="00876549" w:rsidRPr="002854E7">
        <w:rPr>
          <w:rFonts w:asciiTheme="minorHAnsi" w:hAnsiTheme="minorHAnsi"/>
          <w:color w:val="000000" w:themeColor="text1"/>
        </w:rPr>
        <w:t>Zadań Badawczych lub punktów granicznych określonych prz</w:t>
      </w:r>
      <w:r w:rsidR="003A7DE9" w:rsidRPr="002854E7">
        <w:rPr>
          <w:rFonts w:asciiTheme="minorHAnsi" w:hAnsiTheme="minorHAnsi"/>
          <w:color w:val="000000" w:themeColor="text1"/>
        </w:rPr>
        <w:t>e</w:t>
      </w:r>
      <w:r w:rsidR="00876549" w:rsidRPr="002854E7">
        <w:rPr>
          <w:rFonts w:asciiTheme="minorHAnsi" w:hAnsiTheme="minorHAnsi"/>
          <w:color w:val="000000" w:themeColor="text1"/>
        </w:rPr>
        <w:t>z Wykonawcę dla</w:t>
      </w:r>
      <w:r w:rsidR="00D1122F" w:rsidRPr="002854E7">
        <w:rPr>
          <w:rFonts w:asciiTheme="minorHAnsi" w:hAnsiTheme="minorHAnsi"/>
          <w:color w:val="000000" w:themeColor="text1"/>
        </w:rPr>
        <w:t xml:space="preserve"> danego</w:t>
      </w:r>
      <w:r w:rsidRPr="002854E7">
        <w:rPr>
          <w:rFonts w:asciiTheme="minorHAnsi" w:hAnsiTheme="minorHAnsi"/>
          <w:color w:val="000000" w:themeColor="text1"/>
        </w:rPr>
        <w:t xml:space="preserve"> Etapu względem założeń określonych w odpowiednim dla tego Etapu Harmonogramie Rzeczowo-Finansowym </w:t>
      </w:r>
      <w:r w:rsidR="0037698D" w:rsidRPr="002854E7">
        <w:rPr>
          <w:rFonts w:asciiTheme="minorHAnsi" w:hAnsiTheme="minorHAnsi"/>
          <w:color w:val="000000" w:themeColor="text1"/>
        </w:rPr>
        <w:t xml:space="preserve">jest opóźniony o co najmniej miesiąc lub stopień ten </w:t>
      </w:r>
      <w:r w:rsidRPr="002854E7">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5DE364E7" w:rsidRPr="002854E7">
        <w:rPr>
          <w:rFonts w:asciiTheme="minorHAnsi" w:hAnsiTheme="minorHAnsi"/>
          <w:color w:val="000000" w:themeColor="text1"/>
        </w:rPr>
        <w:t>Wymagania</w:t>
      </w:r>
      <w:r w:rsidRPr="002854E7">
        <w:rPr>
          <w:rFonts w:asciiTheme="minorHAnsi" w:hAnsiTheme="minorHAnsi"/>
          <w:color w:val="000000" w:themeColor="text1"/>
        </w:rPr>
        <w:t xml:space="preserve"> Umowy</w:t>
      </w:r>
      <w:r w:rsidR="00A03C15" w:rsidRPr="002854E7">
        <w:rPr>
          <w:rFonts w:asciiTheme="minorHAnsi" w:hAnsiTheme="minorHAnsi"/>
          <w:color w:val="000000" w:themeColor="text1"/>
        </w:rPr>
        <w:t>;</w:t>
      </w:r>
    </w:p>
    <w:p w14:paraId="06228A9E" w14:textId="77777777" w:rsidR="003740FE" w:rsidRPr="002854E7" w:rsidRDefault="003740FE"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 xml:space="preserve">Wykonawca dokonał takich zmian prawno-organizacyjnych, które zakłócają lub zagrażają należytej realizacji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możliwości wykonywania Umowy lub nie poinformował NCBR o zamiarze dokonania takiej zmiany;</w:t>
      </w:r>
    </w:p>
    <w:p w14:paraId="762C83B2" w14:textId="77777777" w:rsidR="003740FE" w:rsidRPr="002854E7" w:rsidRDefault="003740FE"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 xml:space="preserve">nastąpiło jakiekolwiek zjawisko Siły Wyższej, uniemożliwiające dalszą realizację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w:t>
      </w:r>
    </w:p>
    <w:p w14:paraId="24C53BA0" w14:textId="77777777" w:rsidR="003740FE" w:rsidRPr="002854E7" w:rsidRDefault="003740FE"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działania Wykonawcy w sprawach związanych z wykonywaniem Umowy są sprzeczne z prawem;</w:t>
      </w:r>
    </w:p>
    <w:p w14:paraId="3D8D3B9F" w14:textId="77777777" w:rsidR="003740FE" w:rsidRPr="002854E7" w:rsidRDefault="003740FE"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Wykonawca nie dopełnił lub nie dopełnia swoich zobowiązań lub nie dochował lub nie dochowuje swoich zapewnień;</w:t>
      </w:r>
    </w:p>
    <w:p w14:paraId="6E351C13" w14:textId="18EB16A0" w:rsidR="003740FE" w:rsidRPr="002854E7" w:rsidRDefault="003740FE" w:rsidP="00B96C37">
      <w:pPr>
        <w:numPr>
          <w:ilvl w:val="1"/>
          <w:numId w:val="34"/>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 xml:space="preserve">w przypadku </w:t>
      </w:r>
      <w:r w:rsidR="00E558CC" w:rsidRPr="002854E7">
        <w:rPr>
          <w:rFonts w:asciiTheme="minorHAnsi" w:hAnsiTheme="minorHAnsi"/>
          <w:color w:val="000000" w:themeColor="text1"/>
        </w:rPr>
        <w:t xml:space="preserve">obciążenia NCBR korektą finansową jako beneficjenta projektu wskazanego w nagłówku Umowy, w łącznej </w:t>
      </w:r>
      <w:r w:rsidR="005552E3" w:rsidRPr="002854E7">
        <w:rPr>
          <w:rFonts w:asciiTheme="minorHAnsi" w:hAnsiTheme="minorHAnsi"/>
          <w:color w:val="000000" w:themeColor="text1"/>
        </w:rPr>
        <w:t>wartości</w:t>
      </w:r>
      <w:r w:rsidR="00E558CC" w:rsidRPr="002854E7">
        <w:rPr>
          <w:rFonts w:asciiTheme="minorHAnsi" w:hAnsiTheme="minorHAnsi"/>
          <w:color w:val="000000" w:themeColor="text1"/>
        </w:rPr>
        <w:t xml:space="preserve"> przekraczającej 10% budżetu Przedsięwzięcia wskazanego w rozdziale X Regulaminu</w:t>
      </w:r>
      <w:r w:rsidRPr="002854E7">
        <w:rPr>
          <w:rFonts w:asciiTheme="minorHAnsi" w:hAnsiTheme="minorHAnsi"/>
          <w:color w:val="000000" w:themeColor="text1"/>
        </w:rPr>
        <w:t>.</w:t>
      </w:r>
    </w:p>
    <w:p w14:paraId="0682F287" w14:textId="77777777" w:rsidR="003740FE" w:rsidRPr="002854E7" w:rsidRDefault="003740FE" w:rsidP="00B96C37">
      <w:pPr>
        <w:numPr>
          <w:ilvl w:val="0"/>
          <w:numId w:val="34"/>
        </w:numPr>
        <w:spacing w:after="0" w:line="240" w:lineRule="auto"/>
        <w:ind w:left="426" w:hanging="426"/>
        <w:contextualSpacing/>
        <w:jc w:val="both"/>
        <w:rPr>
          <w:rFonts w:asciiTheme="minorHAnsi" w:hAnsiTheme="minorHAnsi"/>
          <w:color w:val="000000" w:themeColor="text1"/>
        </w:rPr>
      </w:pPr>
      <w:bookmarkStart w:id="727" w:name="_Ref508809854"/>
      <w:bookmarkStart w:id="728" w:name="_Ref512014427"/>
      <w:r w:rsidRPr="002854E7">
        <w:rPr>
          <w:rFonts w:asciiTheme="minorHAnsi" w:hAnsiTheme="minorHAnsi"/>
          <w:color w:val="000000" w:themeColor="text1"/>
        </w:rPr>
        <w:t xml:space="preserve">W przypadku, gdy Wykonawca </w:t>
      </w:r>
      <w:r w:rsidR="00523768" w:rsidRPr="002854E7">
        <w:rPr>
          <w:rFonts w:asciiTheme="minorHAnsi" w:hAnsiTheme="minorHAnsi"/>
          <w:color w:val="000000" w:themeColor="text1"/>
        </w:rPr>
        <w:t>wypowie</w:t>
      </w:r>
      <w:r w:rsidR="00035CA1" w:rsidRPr="002854E7">
        <w:rPr>
          <w:rFonts w:asciiTheme="minorHAnsi" w:hAnsiTheme="minorHAnsi"/>
          <w:color w:val="000000" w:themeColor="text1"/>
        </w:rPr>
        <w:t xml:space="preserve"> Umow</w:t>
      </w:r>
      <w:r w:rsidR="00523768" w:rsidRPr="002854E7">
        <w:rPr>
          <w:rFonts w:asciiTheme="minorHAnsi" w:hAnsiTheme="minorHAnsi"/>
          <w:color w:val="000000" w:themeColor="text1"/>
        </w:rPr>
        <w:t>ę na podstawie bezwzględnie obowiązujących przepisów prawa</w:t>
      </w:r>
      <w:r w:rsidR="00035CA1" w:rsidRPr="002854E7">
        <w:rPr>
          <w:rFonts w:asciiTheme="minorHAnsi" w:hAnsiTheme="minorHAnsi"/>
          <w:color w:val="000000" w:themeColor="text1"/>
        </w:rPr>
        <w:t xml:space="preserve"> </w:t>
      </w:r>
      <w:r w:rsidRPr="002854E7">
        <w:rPr>
          <w:rFonts w:asciiTheme="minorHAnsi" w:hAnsiTheme="minorHAnsi"/>
          <w:color w:val="000000" w:themeColor="text1"/>
        </w:rPr>
        <w:t xml:space="preserve">na jakimkolwiek </w:t>
      </w:r>
      <w:r w:rsidR="009E27B2" w:rsidRPr="002854E7">
        <w:rPr>
          <w:rFonts w:asciiTheme="minorHAnsi" w:hAnsiTheme="minorHAnsi"/>
          <w:color w:val="000000" w:themeColor="text1"/>
        </w:rPr>
        <w:t>E</w:t>
      </w:r>
      <w:r w:rsidRPr="002854E7">
        <w:rPr>
          <w:rFonts w:asciiTheme="minorHAnsi" w:hAnsiTheme="minorHAnsi"/>
          <w:color w:val="000000" w:themeColor="text1"/>
        </w:rPr>
        <w:t>tapie realizacji Umowy, NCBR uprawniony jest w terminie 30 Dni Roboczych od dnia doręczenia mu oświadczenia Wykonawcy w przedmiocie wypowiedzenia Umowy, do żądania od Wykonawcy</w:t>
      </w:r>
      <w:r w:rsidR="001F4D70" w:rsidRPr="002854E7">
        <w:rPr>
          <w:rFonts w:asciiTheme="minorHAnsi" w:hAnsiTheme="minorHAnsi"/>
          <w:color w:val="000000" w:themeColor="text1"/>
        </w:rPr>
        <w:t xml:space="preserve"> </w:t>
      </w:r>
      <w:r w:rsidRPr="002854E7">
        <w:rPr>
          <w:rFonts w:asciiTheme="minorHAnsi" w:hAnsiTheme="minorHAnsi"/>
          <w:color w:val="000000" w:themeColor="text1"/>
        </w:rPr>
        <w:t>przeniesienia, w najszerszym dopuszczalnym prawem zakresie, całości Foreground IP, praw do Wyników Prac B+R dotychczas (do dnia doręczenia przez Wykonawcę oświadczenia w przedmiocie wypowiedzenia Umowy oraz w toku biegu terminu wypowiedzenia) wytworzonych przez Wykonawcę w toku realizacji i w związku z Umową.</w:t>
      </w:r>
      <w:bookmarkStart w:id="729" w:name="_Ref508809856"/>
      <w:bookmarkEnd w:id="727"/>
      <w:bookmarkEnd w:id="728"/>
      <w:bookmarkEnd w:id="729"/>
    </w:p>
    <w:p w14:paraId="689ECEA0" w14:textId="047FA947" w:rsidR="003740FE" w:rsidRPr="002854E7" w:rsidRDefault="003740FE" w:rsidP="00B96C37">
      <w:pPr>
        <w:numPr>
          <w:ilvl w:val="0"/>
          <w:numId w:val="34"/>
        </w:numPr>
        <w:spacing w:after="0" w:line="240" w:lineRule="auto"/>
        <w:ind w:left="426" w:hanging="426"/>
        <w:contextualSpacing/>
        <w:jc w:val="both"/>
        <w:rPr>
          <w:rFonts w:asciiTheme="minorHAnsi" w:hAnsiTheme="minorHAnsi"/>
          <w:color w:val="000000" w:themeColor="text1"/>
        </w:rPr>
      </w:pPr>
      <w:bookmarkStart w:id="730" w:name="_Ref512014428"/>
      <w:r w:rsidRPr="002854E7">
        <w:rPr>
          <w:rFonts w:asciiTheme="minorHAnsi" w:hAnsiTheme="minorHAnsi"/>
          <w:color w:val="000000" w:themeColor="text1"/>
        </w:rPr>
        <w:t xml:space="preserve">W przypadku skorzystania z uprawnienia określonego w </w:t>
      </w:r>
      <w:r w:rsidR="00DB4A7E" w:rsidRPr="002854E7">
        <w:rPr>
          <w:rFonts w:asciiTheme="minorHAnsi" w:hAnsiTheme="minorHAnsi"/>
          <w:color w:val="000000" w:themeColor="text1"/>
          <w:shd w:val="clear" w:color="auto" w:fill="E6E6E6"/>
        </w:rPr>
        <w:fldChar w:fldCharType="begin"/>
      </w:r>
      <w:r w:rsidR="00DB4A7E" w:rsidRPr="002854E7">
        <w:rPr>
          <w:rFonts w:asciiTheme="minorHAnsi" w:hAnsiTheme="minorHAnsi"/>
          <w:color w:val="000000" w:themeColor="text1"/>
        </w:rPr>
        <w:instrText xml:space="preserve"> REF _Ref493846761 \r \h  \* MERGEFORMAT </w:instrText>
      </w:r>
      <w:r w:rsidR="00DB4A7E" w:rsidRPr="002854E7">
        <w:rPr>
          <w:rFonts w:asciiTheme="minorHAnsi" w:hAnsiTheme="minorHAnsi"/>
          <w:color w:val="000000" w:themeColor="text1"/>
          <w:shd w:val="clear" w:color="auto" w:fill="E6E6E6"/>
        </w:rPr>
      </w:r>
      <w:r w:rsidR="00DB4A7E"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38</w:t>
      </w:r>
      <w:r w:rsidR="00DB4A7E" w:rsidRPr="002854E7">
        <w:rPr>
          <w:rFonts w:asciiTheme="minorHAnsi" w:hAnsiTheme="minorHAnsi"/>
          <w:color w:val="000000" w:themeColor="text1"/>
          <w:shd w:val="clear" w:color="auto" w:fill="E6E6E6"/>
        </w:rPr>
        <w:fldChar w:fldCharType="end"/>
      </w:r>
      <w:r w:rsidR="00DB4A7E" w:rsidRPr="002854E7">
        <w:rPr>
          <w:rFonts w:asciiTheme="minorHAnsi" w:hAnsiTheme="minorHAnsi"/>
          <w:color w:val="000000" w:themeColor="text1"/>
        </w:rPr>
        <w:t xml:space="preserve"> </w:t>
      </w:r>
      <w:r w:rsidR="00DB4A7E" w:rsidRPr="002854E7">
        <w:rPr>
          <w:rFonts w:asciiTheme="minorHAnsi" w:hAnsiTheme="minorHAnsi"/>
          <w:color w:val="000000" w:themeColor="text1"/>
          <w:shd w:val="clear" w:color="auto" w:fill="E6E6E6"/>
        </w:rPr>
        <w:fldChar w:fldCharType="begin"/>
      </w:r>
      <w:r w:rsidR="00DB4A7E" w:rsidRPr="002854E7">
        <w:rPr>
          <w:rFonts w:asciiTheme="minorHAnsi" w:hAnsiTheme="minorHAnsi"/>
          <w:color w:val="000000" w:themeColor="text1"/>
        </w:rPr>
        <w:instrText xml:space="preserve"> REF _Ref508809856 \r \h  \* MERGEFORMAT </w:instrText>
      </w:r>
      <w:r w:rsidR="00DB4A7E" w:rsidRPr="002854E7">
        <w:rPr>
          <w:rFonts w:asciiTheme="minorHAnsi" w:hAnsiTheme="minorHAnsi"/>
          <w:color w:val="000000" w:themeColor="text1"/>
          <w:shd w:val="clear" w:color="auto" w:fill="E6E6E6"/>
        </w:rPr>
      </w:r>
      <w:r w:rsidR="00DB4A7E"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§4</w:t>
      </w:r>
      <w:r w:rsidR="00DB4A7E" w:rsidRPr="002854E7">
        <w:rPr>
          <w:rFonts w:asciiTheme="minorHAnsi" w:hAnsiTheme="minorHAnsi"/>
          <w:color w:val="000000" w:themeColor="text1"/>
          <w:shd w:val="clear" w:color="auto" w:fill="E6E6E6"/>
        </w:rPr>
        <w:fldChar w:fldCharType="end"/>
      </w:r>
      <w:r w:rsidR="00E33FB3" w:rsidRPr="002854E7">
        <w:rPr>
          <w:rFonts w:asciiTheme="minorHAnsi" w:hAnsiTheme="minorHAnsi"/>
          <w:color w:val="000000" w:themeColor="text1"/>
        </w:rPr>
        <w:t xml:space="preserve"> </w:t>
      </w:r>
      <w:r w:rsidRPr="002854E7">
        <w:rPr>
          <w:rFonts w:asciiTheme="minorHAnsi" w:hAnsiTheme="minorHAnsi"/>
          <w:color w:val="000000" w:themeColor="text1"/>
        </w:rPr>
        <w:t>Wykonawca, z chwilą złożenia oświadczenia o wypowiedzeniu Umowy, zobowiązuje się, w terminie 6 miesięcy od dnia złożenia przez NCBR ww. oświadczenia</w:t>
      </w:r>
      <w:r w:rsidR="00510725" w:rsidRPr="002854E7">
        <w:rPr>
          <w:rFonts w:asciiTheme="minorHAnsi" w:hAnsiTheme="minorHAnsi"/>
          <w:color w:val="000000" w:themeColor="text1"/>
        </w:rPr>
        <w:t xml:space="preserve"> z zastrzeżeniem, że nie może nastąpić to później niż do 31 grudnia 2023 r.</w:t>
      </w:r>
      <w:r w:rsidRPr="002854E7">
        <w:rPr>
          <w:rFonts w:asciiTheme="minorHAnsi" w:hAnsiTheme="minorHAnsi"/>
          <w:color w:val="000000" w:themeColor="text1"/>
        </w:rPr>
        <w:t xml:space="preserve">, do zawarcia umowy (w formie pisemnej pod rygorem nieważności) przenoszącej całość Foreground IP na rzecz NCBR, bezwarunkowo, bez ograniczeń czasowych, terytorialnych i żadnych innych, bez wynagrodzenia odrębnego względem płatności otrzymanych na podstawie Umowy, w najszerszym dopuszczalnym przez prawo zakresie w szczególności w zakresie wskazanym w </w:t>
      </w:r>
      <w:r w:rsidR="00E33FB3" w:rsidRPr="002854E7">
        <w:rPr>
          <w:rFonts w:asciiTheme="minorHAnsi" w:hAnsiTheme="minorHAnsi"/>
          <w:color w:val="000000" w:themeColor="text1"/>
          <w:shd w:val="clear" w:color="auto" w:fill="E6E6E6"/>
        </w:rPr>
        <w:fldChar w:fldCharType="begin"/>
      </w:r>
      <w:r w:rsidR="00E33FB3" w:rsidRPr="002854E7">
        <w:rPr>
          <w:rFonts w:asciiTheme="minorHAnsi" w:hAnsiTheme="minorHAnsi"/>
          <w:color w:val="000000" w:themeColor="text1"/>
        </w:rPr>
        <w:instrText xml:space="preserve"> REF _Ref509404122 \r \h </w:instrText>
      </w:r>
      <w:r w:rsidR="006713B6" w:rsidRPr="002854E7">
        <w:rPr>
          <w:rFonts w:asciiTheme="minorHAnsi" w:hAnsiTheme="minorHAnsi"/>
          <w:color w:val="000000" w:themeColor="text1"/>
        </w:rPr>
        <w:instrText xml:space="preserve"> \* MERGEFORMAT </w:instrText>
      </w:r>
      <w:r w:rsidR="00E33FB3" w:rsidRPr="002854E7">
        <w:rPr>
          <w:rFonts w:asciiTheme="minorHAnsi" w:hAnsiTheme="minorHAnsi"/>
          <w:color w:val="000000" w:themeColor="text1"/>
          <w:shd w:val="clear" w:color="auto" w:fill="E6E6E6"/>
        </w:rPr>
      </w:r>
      <w:r w:rsidR="00E33FB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29</w:t>
      </w:r>
      <w:r w:rsidR="00E33FB3"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bookmarkEnd w:id="730"/>
    </w:p>
    <w:p w14:paraId="2F69C910" w14:textId="73394B4A" w:rsidR="003740FE" w:rsidRPr="002854E7" w:rsidRDefault="003740FE" w:rsidP="00B96C37">
      <w:pPr>
        <w:numPr>
          <w:ilvl w:val="0"/>
          <w:numId w:val="34"/>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Do przypadku określonego w </w:t>
      </w:r>
      <w:r w:rsidR="00B95D2B" w:rsidRPr="002854E7">
        <w:rPr>
          <w:rFonts w:asciiTheme="minorHAnsi" w:hAnsiTheme="minorHAnsi"/>
          <w:color w:val="000000" w:themeColor="text1"/>
          <w:shd w:val="clear" w:color="auto" w:fill="E6E6E6"/>
        </w:rPr>
        <w:fldChar w:fldCharType="begin"/>
      </w:r>
      <w:r w:rsidR="00B95D2B" w:rsidRPr="002854E7">
        <w:rPr>
          <w:rFonts w:asciiTheme="minorHAnsi" w:hAnsiTheme="minorHAnsi"/>
          <w:color w:val="000000" w:themeColor="text1"/>
        </w:rPr>
        <w:instrText xml:space="preserve"> REF _Ref493846761 \n \h </w:instrText>
      </w:r>
      <w:r w:rsidR="006713B6" w:rsidRPr="002854E7">
        <w:rPr>
          <w:rFonts w:asciiTheme="minorHAnsi" w:hAnsiTheme="minorHAnsi"/>
          <w:color w:val="000000" w:themeColor="text1"/>
        </w:rPr>
        <w:instrText xml:space="preserve"> \* MERGEFORMAT </w:instrText>
      </w:r>
      <w:r w:rsidR="00B95D2B" w:rsidRPr="002854E7">
        <w:rPr>
          <w:rFonts w:asciiTheme="minorHAnsi" w:hAnsiTheme="minorHAnsi"/>
          <w:color w:val="000000" w:themeColor="text1"/>
          <w:shd w:val="clear" w:color="auto" w:fill="E6E6E6"/>
        </w:rPr>
      </w:r>
      <w:r w:rsidR="00B95D2B"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38</w:t>
      </w:r>
      <w:r w:rsidR="00B95D2B" w:rsidRPr="002854E7">
        <w:rPr>
          <w:rFonts w:asciiTheme="minorHAnsi" w:hAnsiTheme="minorHAnsi"/>
          <w:color w:val="000000" w:themeColor="text1"/>
          <w:shd w:val="clear" w:color="auto" w:fill="E6E6E6"/>
        </w:rPr>
        <w:fldChar w:fldCharType="end"/>
      </w:r>
      <w:r w:rsidR="00B95D2B" w:rsidRPr="002854E7">
        <w:rPr>
          <w:rFonts w:asciiTheme="minorHAnsi" w:hAnsiTheme="minorHAnsi"/>
          <w:color w:val="000000" w:themeColor="text1"/>
        </w:rPr>
        <w:t xml:space="preserve"> </w:t>
      </w:r>
      <w:r w:rsidR="00B95D2B" w:rsidRPr="002854E7">
        <w:rPr>
          <w:rFonts w:asciiTheme="minorHAnsi" w:hAnsiTheme="minorHAnsi"/>
          <w:color w:val="000000" w:themeColor="text1"/>
          <w:shd w:val="clear" w:color="auto" w:fill="E6E6E6"/>
        </w:rPr>
        <w:fldChar w:fldCharType="begin"/>
      </w:r>
      <w:r w:rsidR="00B95D2B" w:rsidRPr="002854E7">
        <w:rPr>
          <w:rFonts w:asciiTheme="minorHAnsi" w:hAnsiTheme="minorHAnsi"/>
          <w:color w:val="000000" w:themeColor="text1"/>
        </w:rPr>
        <w:instrText xml:space="preserve"> REF _Ref512014427 \n \h </w:instrText>
      </w:r>
      <w:r w:rsidR="006713B6" w:rsidRPr="002854E7">
        <w:rPr>
          <w:rFonts w:asciiTheme="minorHAnsi" w:hAnsiTheme="minorHAnsi"/>
          <w:color w:val="000000" w:themeColor="text1"/>
        </w:rPr>
        <w:instrText xml:space="preserve"> \* MERGEFORMAT </w:instrText>
      </w:r>
      <w:r w:rsidR="00B95D2B" w:rsidRPr="002854E7">
        <w:rPr>
          <w:rFonts w:asciiTheme="minorHAnsi" w:hAnsiTheme="minorHAnsi"/>
          <w:color w:val="000000" w:themeColor="text1"/>
          <w:shd w:val="clear" w:color="auto" w:fill="E6E6E6"/>
        </w:rPr>
      </w:r>
      <w:r w:rsidR="00B95D2B"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§4</w:t>
      </w:r>
      <w:r w:rsidR="00B95D2B" w:rsidRPr="002854E7">
        <w:rPr>
          <w:rFonts w:asciiTheme="minorHAnsi" w:hAnsiTheme="minorHAnsi"/>
          <w:color w:val="000000" w:themeColor="text1"/>
          <w:shd w:val="clear" w:color="auto" w:fill="E6E6E6"/>
        </w:rPr>
        <w:fldChar w:fldCharType="end"/>
      </w:r>
      <w:r w:rsidR="00B95D2B" w:rsidRPr="002854E7">
        <w:rPr>
          <w:rFonts w:asciiTheme="minorHAnsi" w:hAnsiTheme="minorHAnsi"/>
          <w:color w:val="000000" w:themeColor="text1"/>
        </w:rPr>
        <w:t xml:space="preserve">- </w:t>
      </w:r>
      <w:r w:rsidR="00B95D2B" w:rsidRPr="002854E7">
        <w:rPr>
          <w:rFonts w:asciiTheme="minorHAnsi" w:hAnsiTheme="minorHAnsi"/>
          <w:color w:val="000000" w:themeColor="text1"/>
          <w:shd w:val="clear" w:color="auto" w:fill="E6E6E6"/>
        </w:rPr>
        <w:fldChar w:fldCharType="begin"/>
      </w:r>
      <w:r w:rsidR="00B95D2B" w:rsidRPr="002854E7">
        <w:rPr>
          <w:rFonts w:asciiTheme="minorHAnsi" w:hAnsiTheme="minorHAnsi"/>
          <w:color w:val="000000" w:themeColor="text1"/>
        </w:rPr>
        <w:instrText xml:space="preserve"> REF _Ref512014428 \n \h </w:instrText>
      </w:r>
      <w:r w:rsidR="006713B6" w:rsidRPr="002854E7">
        <w:rPr>
          <w:rFonts w:asciiTheme="minorHAnsi" w:hAnsiTheme="minorHAnsi"/>
          <w:color w:val="000000" w:themeColor="text1"/>
        </w:rPr>
        <w:instrText xml:space="preserve"> \* MERGEFORMAT </w:instrText>
      </w:r>
      <w:r w:rsidR="00B95D2B" w:rsidRPr="002854E7">
        <w:rPr>
          <w:rFonts w:asciiTheme="minorHAnsi" w:hAnsiTheme="minorHAnsi"/>
          <w:color w:val="000000" w:themeColor="text1"/>
          <w:shd w:val="clear" w:color="auto" w:fill="E6E6E6"/>
        </w:rPr>
      </w:r>
      <w:r w:rsidR="00B95D2B"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§5</w:t>
      </w:r>
      <w:r w:rsidR="00B95D2B" w:rsidRPr="002854E7">
        <w:rPr>
          <w:rFonts w:asciiTheme="minorHAnsi" w:hAnsiTheme="minorHAnsi"/>
          <w:color w:val="000000" w:themeColor="text1"/>
          <w:shd w:val="clear" w:color="auto" w:fill="E6E6E6"/>
        </w:rPr>
        <w:fldChar w:fldCharType="end"/>
      </w:r>
      <w:r w:rsidR="00AA1E7D" w:rsidRPr="002854E7">
        <w:rPr>
          <w:rFonts w:asciiTheme="minorHAnsi" w:hAnsiTheme="minorHAnsi"/>
          <w:color w:val="000000" w:themeColor="text1"/>
        </w:rPr>
        <w:t xml:space="preserve"> </w:t>
      </w:r>
      <w:r w:rsidRPr="002854E7">
        <w:rPr>
          <w:rFonts w:asciiTheme="minorHAnsi" w:hAnsiTheme="minorHAnsi"/>
          <w:color w:val="000000" w:themeColor="text1"/>
        </w:rPr>
        <w:t xml:space="preserve">odpowiednie zastosowanie mają </w:t>
      </w:r>
      <w:r w:rsidR="00B95D2B" w:rsidRPr="002854E7">
        <w:rPr>
          <w:rFonts w:asciiTheme="minorHAnsi" w:hAnsiTheme="minorHAnsi"/>
          <w:color w:val="000000" w:themeColor="text1"/>
        </w:rPr>
        <w:t>postanowienia Umowy dot. własności intelektualnej (</w:t>
      </w:r>
      <w:r w:rsidR="00B95D2B" w:rsidRPr="002854E7">
        <w:rPr>
          <w:rFonts w:asciiTheme="minorHAnsi" w:hAnsiTheme="minorHAnsi"/>
          <w:color w:val="000000" w:themeColor="text1"/>
          <w:shd w:val="clear" w:color="auto" w:fill="E6E6E6"/>
        </w:rPr>
        <w:fldChar w:fldCharType="begin"/>
      </w:r>
      <w:r w:rsidR="00B95D2B" w:rsidRPr="002854E7">
        <w:rPr>
          <w:rFonts w:asciiTheme="minorHAnsi" w:hAnsiTheme="minorHAnsi"/>
          <w:color w:val="000000" w:themeColor="text1"/>
        </w:rPr>
        <w:instrText xml:space="preserve"> REF _Ref493844374 \n \h </w:instrText>
      </w:r>
      <w:r w:rsidR="006713B6" w:rsidRPr="002854E7">
        <w:rPr>
          <w:rFonts w:asciiTheme="minorHAnsi" w:hAnsiTheme="minorHAnsi"/>
          <w:color w:val="000000" w:themeColor="text1"/>
        </w:rPr>
        <w:instrText xml:space="preserve"> \* MERGEFORMAT </w:instrText>
      </w:r>
      <w:r w:rsidR="00B95D2B" w:rsidRPr="002854E7">
        <w:rPr>
          <w:rFonts w:asciiTheme="minorHAnsi" w:hAnsiTheme="minorHAnsi"/>
          <w:color w:val="000000" w:themeColor="text1"/>
          <w:shd w:val="clear" w:color="auto" w:fill="E6E6E6"/>
        </w:rPr>
      </w:r>
      <w:r w:rsidR="00B95D2B"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VII. </w:t>
      </w:r>
      <w:r w:rsidR="00B95D2B" w:rsidRPr="002854E7">
        <w:rPr>
          <w:rFonts w:asciiTheme="minorHAnsi" w:hAnsiTheme="minorHAnsi"/>
          <w:color w:val="000000" w:themeColor="text1"/>
          <w:shd w:val="clear" w:color="auto" w:fill="E6E6E6"/>
        </w:rPr>
        <w:fldChar w:fldCharType="end"/>
      </w:r>
      <w:r w:rsidR="00B95D2B" w:rsidRPr="002854E7">
        <w:rPr>
          <w:rFonts w:asciiTheme="minorHAnsi" w:hAnsiTheme="minorHAnsi"/>
          <w:color w:val="000000" w:themeColor="text1"/>
        </w:rPr>
        <w:t>)</w:t>
      </w:r>
      <w:r w:rsidRPr="002854E7">
        <w:rPr>
          <w:rFonts w:asciiTheme="minorHAnsi" w:hAnsiTheme="minorHAnsi"/>
          <w:color w:val="000000" w:themeColor="text1"/>
        </w:rPr>
        <w:t>.</w:t>
      </w:r>
    </w:p>
    <w:p w14:paraId="085324BC" w14:textId="0DCFB844" w:rsidR="0062120B" w:rsidRPr="002854E7" w:rsidRDefault="0062120B" w:rsidP="00B96C37">
      <w:pPr>
        <w:numPr>
          <w:ilvl w:val="0"/>
          <w:numId w:val="34"/>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Ze względu na konieczność zachowania spójności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NCBR jest uprawnione do wypowiedzenia </w:t>
      </w:r>
      <w:r w:rsidR="006D3C44" w:rsidRPr="002854E7">
        <w:rPr>
          <w:rFonts w:asciiTheme="minorHAnsi" w:hAnsiTheme="minorHAnsi"/>
          <w:color w:val="000000" w:themeColor="text1"/>
        </w:rPr>
        <w:t>U</w:t>
      </w:r>
      <w:r w:rsidRPr="002854E7">
        <w:rPr>
          <w:rFonts w:asciiTheme="minorHAnsi" w:hAnsiTheme="minorHAnsi"/>
          <w:color w:val="000000" w:themeColor="text1"/>
        </w:rPr>
        <w:t xml:space="preserve">mowy ze skutkiem natychmiastowym, w </w:t>
      </w:r>
      <w:r w:rsidR="005552E3" w:rsidRPr="002854E7">
        <w:rPr>
          <w:rFonts w:asciiTheme="minorHAnsi" w:hAnsiTheme="minorHAnsi"/>
          <w:color w:val="000000" w:themeColor="text1"/>
        </w:rPr>
        <w:t>przypadku,</w:t>
      </w:r>
      <w:r w:rsidRPr="002854E7">
        <w:rPr>
          <w:rFonts w:asciiTheme="minorHAnsi" w:hAnsiTheme="minorHAnsi"/>
          <w:color w:val="000000" w:themeColor="text1"/>
        </w:rPr>
        <w:t xml:space="preserve"> gdy Wykonawca rozpoczął wykonywanie </w:t>
      </w:r>
      <w:r w:rsidR="00A95F63" w:rsidRPr="002854E7">
        <w:rPr>
          <w:rFonts w:asciiTheme="minorHAnsi" w:hAnsiTheme="minorHAnsi"/>
          <w:color w:val="000000" w:themeColor="text1"/>
        </w:rPr>
        <w:t>Etapu I</w:t>
      </w:r>
      <w:r w:rsidRPr="002854E7">
        <w:rPr>
          <w:rFonts w:asciiTheme="minorHAnsi" w:hAnsiTheme="minorHAnsi"/>
          <w:color w:val="000000" w:themeColor="text1"/>
        </w:rPr>
        <w:t xml:space="preserve"> później niż sześć </w:t>
      </w:r>
      <w:r w:rsidR="0073657D" w:rsidRPr="002854E7">
        <w:rPr>
          <w:rFonts w:asciiTheme="minorHAnsi" w:hAnsiTheme="minorHAnsi"/>
          <w:color w:val="000000" w:themeColor="text1"/>
        </w:rPr>
        <w:t xml:space="preserve">tygodni </w:t>
      </w:r>
      <w:r w:rsidRPr="002854E7">
        <w:rPr>
          <w:rFonts w:asciiTheme="minorHAnsi" w:hAnsiTheme="minorHAnsi"/>
          <w:color w:val="000000" w:themeColor="text1"/>
        </w:rPr>
        <w:t xml:space="preserve">po rozpoczęciu prac w ramach </w:t>
      </w:r>
      <w:r w:rsidR="00A95F63" w:rsidRPr="002854E7">
        <w:rPr>
          <w:rFonts w:asciiTheme="minorHAnsi" w:hAnsiTheme="minorHAnsi"/>
          <w:color w:val="000000" w:themeColor="text1"/>
        </w:rPr>
        <w:t>Etapu</w:t>
      </w:r>
      <w:r w:rsidRPr="002854E7">
        <w:rPr>
          <w:rFonts w:asciiTheme="minorHAnsi" w:hAnsiTheme="minorHAnsi"/>
          <w:color w:val="000000" w:themeColor="text1"/>
        </w:rPr>
        <w:t xml:space="preserve"> przez Konkurentów Wykonawcy</w:t>
      </w:r>
      <w:r w:rsidR="001E4464" w:rsidRPr="002854E7">
        <w:rPr>
          <w:rFonts w:asciiTheme="minorHAnsi" w:hAnsiTheme="minorHAnsi"/>
          <w:color w:val="000000" w:themeColor="text1"/>
        </w:rPr>
        <w:t>, niezależnie od przyczyny zaistnienia takich okoliczności</w:t>
      </w:r>
      <w:r w:rsidRPr="002854E7">
        <w:rPr>
          <w:rFonts w:asciiTheme="minorHAnsi" w:hAnsiTheme="minorHAnsi"/>
          <w:color w:val="000000" w:themeColor="text1"/>
        </w:rPr>
        <w:t>.</w:t>
      </w:r>
    </w:p>
    <w:p w14:paraId="78B5036E" w14:textId="14900363" w:rsidR="003740FE" w:rsidRPr="002854E7" w:rsidRDefault="003740FE" w:rsidP="00B96C37">
      <w:pPr>
        <w:numPr>
          <w:ilvl w:val="0"/>
          <w:numId w:val="34"/>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Rozwiązanie Umowy nie wpływa na trwanie stosunków prawnych pomiędzy Stronami, które powstały na podstawie następując</w:t>
      </w:r>
      <w:r w:rsidR="00CA1B7D" w:rsidRPr="002854E7">
        <w:rPr>
          <w:rFonts w:asciiTheme="minorHAnsi" w:hAnsiTheme="minorHAnsi"/>
          <w:color w:val="000000" w:themeColor="text1"/>
        </w:rPr>
        <w:t>ych postanowień</w:t>
      </w:r>
      <w:r w:rsidRPr="002854E7">
        <w:rPr>
          <w:rFonts w:asciiTheme="minorHAnsi" w:hAnsiTheme="minorHAnsi"/>
          <w:color w:val="000000" w:themeColor="text1"/>
        </w:rPr>
        <w:t xml:space="preserve"> Umowy: </w:t>
      </w:r>
      <w:ins w:id="731" w:author="Autor">
        <w:r w:rsidR="00CC1EE2" w:rsidRPr="002854E7">
          <w:rPr>
            <w:rFonts w:asciiTheme="minorHAnsi" w:hAnsiTheme="minorHAnsi"/>
            <w:color w:val="000000" w:themeColor="text1"/>
          </w:rPr>
          <w:t xml:space="preserve">dotyczących Odbioru Wyników Prac Etapu oraz zapłaty wynagrodzenia za zrealizowane przez Wykonawcę Etapy, </w:t>
        </w:r>
      </w:ins>
      <w:r w:rsidR="00CA1B7D" w:rsidRPr="002854E7">
        <w:rPr>
          <w:rFonts w:asciiTheme="minorHAnsi" w:hAnsiTheme="minorHAnsi"/>
          <w:color w:val="000000" w:themeColor="text1"/>
        </w:rPr>
        <w:t xml:space="preserve">dotyczących </w:t>
      </w:r>
      <w:r w:rsidR="005552E3" w:rsidRPr="002854E7">
        <w:rPr>
          <w:rFonts w:asciiTheme="minorHAnsi" w:hAnsiTheme="minorHAnsi"/>
          <w:color w:val="000000" w:themeColor="text1"/>
        </w:rPr>
        <w:t>zobowiązań</w:t>
      </w:r>
      <w:r w:rsidR="00CA1B7D" w:rsidRPr="002854E7">
        <w:rPr>
          <w:rFonts w:asciiTheme="minorHAnsi" w:hAnsiTheme="minorHAnsi"/>
          <w:color w:val="000000" w:themeColor="text1"/>
        </w:rPr>
        <w:t xml:space="preserve"> związanych z Demonstratorem (</w:t>
      </w:r>
      <w:r w:rsidR="00CA1B7D" w:rsidRPr="002854E7">
        <w:rPr>
          <w:rFonts w:asciiTheme="minorHAnsi" w:hAnsiTheme="minorHAnsi"/>
          <w:color w:val="000000" w:themeColor="text1"/>
          <w:shd w:val="clear" w:color="auto" w:fill="E6E6E6"/>
        </w:rPr>
        <w:fldChar w:fldCharType="begin"/>
      </w:r>
      <w:r w:rsidR="00CA1B7D" w:rsidRPr="002854E7">
        <w:rPr>
          <w:rFonts w:asciiTheme="minorHAnsi" w:hAnsiTheme="minorHAnsi"/>
          <w:color w:val="000000" w:themeColor="text1"/>
        </w:rPr>
        <w:instrText xml:space="preserve"> REF _Ref52746367 \r \h </w:instrText>
      </w:r>
      <w:r w:rsidR="003E0140" w:rsidRPr="002854E7">
        <w:rPr>
          <w:rFonts w:asciiTheme="minorHAnsi" w:hAnsiTheme="minorHAnsi"/>
          <w:color w:val="000000" w:themeColor="text1"/>
        </w:rPr>
        <w:instrText xml:space="preserve"> \* MERGEFORMAT </w:instrText>
      </w:r>
      <w:r w:rsidR="00CA1B7D" w:rsidRPr="002854E7">
        <w:rPr>
          <w:rFonts w:asciiTheme="minorHAnsi" w:hAnsiTheme="minorHAnsi"/>
          <w:color w:val="000000" w:themeColor="text1"/>
          <w:shd w:val="clear" w:color="auto" w:fill="E6E6E6"/>
        </w:rPr>
      </w:r>
      <w:r w:rsidR="00CA1B7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 </w:t>
      </w:r>
      <w:r w:rsidR="00CA1B7D" w:rsidRPr="002854E7">
        <w:rPr>
          <w:rFonts w:asciiTheme="minorHAnsi" w:hAnsiTheme="minorHAnsi"/>
          <w:color w:val="000000" w:themeColor="text1"/>
          <w:shd w:val="clear" w:color="auto" w:fill="E6E6E6"/>
        </w:rPr>
        <w:fldChar w:fldCharType="end"/>
      </w:r>
      <w:r w:rsidR="00CA1B7D" w:rsidRPr="002854E7">
        <w:rPr>
          <w:rFonts w:asciiTheme="minorHAnsi" w:hAnsiTheme="minorHAnsi"/>
          <w:color w:val="000000" w:themeColor="text1"/>
        </w:rPr>
        <w:t xml:space="preserve">), </w:t>
      </w:r>
      <w:r w:rsidRPr="002854E7">
        <w:rPr>
          <w:rFonts w:asciiTheme="minorHAnsi" w:hAnsiTheme="minorHAnsi"/>
          <w:color w:val="000000" w:themeColor="text1"/>
        </w:rPr>
        <w:t>postanowień dotyczących praw własności intelektualnych określonych w Umowie</w:t>
      </w:r>
      <w:r w:rsidR="001736A0" w:rsidRPr="002854E7">
        <w:rPr>
          <w:rFonts w:asciiTheme="minorHAnsi" w:hAnsiTheme="minorHAnsi"/>
          <w:color w:val="000000" w:themeColor="text1"/>
        </w:rPr>
        <w:t xml:space="preserve"> (</w:t>
      </w:r>
      <w:r w:rsidR="001736A0" w:rsidRPr="002854E7">
        <w:rPr>
          <w:rFonts w:asciiTheme="minorHAnsi" w:hAnsiTheme="minorHAnsi"/>
          <w:color w:val="000000" w:themeColor="text1"/>
          <w:shd w:val="clear" w:color="auto" w:fill="E6E6E6"/>
        </w:rPr>
        <w:fldChar w:fldCharType="begin"/>
      </w:r>
      <w:r w:rsidR="001736A0" w:rsidRPr="002854E7">
        <w:rPr>
          <w:rFonts w:asciiTheme="minorHAnsi" w:hAnsiTheme="minorHAnsi"/>
          <w:color w:val="000000" w:themeColor="text1"/>
        </w:rPr>
        <w:instrText xml:space="preserve"> REF _Ref493844374 \n \h </w:instrText>
      </w:r>
      <w:r w:rsidR="006713B6" w:rsidRPr="002854E7">
        <w:rPr>
          <w:rFonts w:asciiTheme="minorHAnsi" w:hAnsiTheme="minorHAnsi"/>
          <w:color w:val="000000" w:themeColor="text1"/>
        </w:rPr>
        <w:instrText xml:space="preserve"> \* MERGEFORMAT </w:instrText>
      </w:r>
      <w:r w:rsidR="001736A0" w:rsidRPr="002854E7">
        <w:rPr>
          <w:rFonts w:asciiTheme="minorHAnsi" w:hAnsiTheme="minorHAnsi"/>
          <w:color w:val="000000" w:themeColor="text1"/>
          <w:shd w:val="clear" w:color="auto" w:fill="E6E6E6"/>
        </w:rPr>
      </w:r>
      <w:r w:rsidR="001736A0"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VII. </w:t>
      </w:r>
      <w:r w:rsidR="001736A0" w:rsidRPr="002854E7">
        <w:rPr>
          <w:rFonts w:asciiTheme="minorHAnsi" w:hAnsiTheme="minorHAnsi"/>
          <w:color w:val="000000" w:themeColor="text1"/>
          <w:shd w:val="clear" w:color="auto" w:fill="E6E6E6"/>
        </w:rPr>
        <w:fldChar w:fldCharType="end"/>
      </w:r>
      <w:r w:rsidR="001736A0" w:rsidRPr="002854E7">
        <w:rPr>
          <w:rFonts w:asciiTheme="minorHAnsi" w:hAnsiTheme="minorHAnsi"/>
          <w:color w:val="000000" w:themeColor="text1"/>
        </w:rPr>
        <w:t>)</w:t>
      </w:r>
      <w:r w:rsidRPr="002854E7">
        <w:rPr>
          <w:rFonts w:asciiTheme="minorHAnsi" w:hAnsiTheme="minorHAnsi"/>
          <w:color w:val="000000" w:themeColor="text1"/>
        </w:rPr>
        <w:t xml:space="preserve"> lub postanowień dotyczących zachowania</w:t>
      </w:r>
      <w:r w:rsidR="00035CA1" w:rsidRPr="002854E7">
        <w:rPr>
          <w:rFonts w:asciiTheme="minorHAnsi" w:hAnsiTheme="minorHAnsi"/>
          <w:color w:val="000000" w:themeColor="text1"/>
        </w:rPr>
        <w:t xml:space="preserve"> poufności określonych w Umowie</w:t>
      </w:r>
      <w:r w:rsidR="001736A0" w:rsidRPr="002854E7">
        <w:rPr>
          <w:rFonts w:asciiTheme="minorHAnsi" w:hAnsiTheme="minorHAnsi"/>
          <w:color w:val="000000" w:themeColor="text1"/>
        </w:rPr>
        <w:t xml:space="preserve"> (</w:t>
      </w:r>
      <w:r w:rsidR="001736A0" w:rsidRPr="002854E7">
        <w:rPr>
          <w:rFonts w:asciiTheme="minorHAnsi" w:hAnsiTheme="minorHAnsi"/>
          <w:color w:val="000000" w:themeColor="text1"/>
          <w:shd w:val="clear" w:color="auto" w:fill="E6E6E6"/>
        </w:rPr>
        <w:fldChar w:fldCharType="begin"/>
      </w:r>
      <w:r w:rsidR="001736A0" w:rsidRPr="002854E7">
        <w:rPr>
          <w:rFonts w:asciiTheme="minorHAnsi" w:hAnsiTheme="minorHAnsi"/>
          <w:color w:val="000000" w:themeColor="text1"/>
        </w:rPr>
        <w:instrText xml:space="preserve"> REF _Ref494891351 \n \h </w:instrText>
      </w:r>
      <w:r w:rsidR="006713B6" w:rsidRPr="002854E7">
        <w:rPr>
          <w:rFonts w:asciiTheme="minorHAnsi" w:hAnsiTheme="minorHAnsi"/>
          <w:color w:val="000000" w:themeColor="text1"/>
        </w:rPr>
        <w:instrText xml:space="preserve"> \* MERGEFORMAT </w:instrText>
      </w:r>
      <w:r w:rsidR="001736A0" w:rsidRPr="002854E7">
        <w:rPr>
          <w:rFonts w:asciiTheme="minorHAnsi" w:hAnsiTheme="minorHAnsi"/>
          <w:color w:val="000000" w:themeColor="text1"/>
          <w:shd w:val="clear" w:color="auto" w:fill="E6E6E6"/>
        </w:rPr>
      </w:r>
      <w:r w:rsidR="001736A0"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IX. </w:t>
      </w:r>
      <w:r w:rsidR="001736A0" w:rsidRPr="002854E7">
        <w:rPr>
          <w:rFonts w:asciiTheme="minorHAnsi" w:hAnsiTheme="minorHAnsi"/>
          <w:color w:val="000000" w:themeColor="text1"/>
          <w:shd w:val="clear" w:color="auto" w:fill="E6E6E6"/>
        </w:rPr>
        <w:fldChar w:fldCharType="end"/>
      </w:r>
      <w:r w:rsidR="001736A0" w:rsidRPr="002854E7">
        <w:rPr>
          <w:rFonts w:asciiTheme="minorHAnsi" w:hAnsiTheme="minorHAnsi"/>
          <w:color w:val="000000" w:themeColor="text1"/>
        </w:rPr>
        <w:t>)</w:t>
      </w:r>
      <w:r w:rsidR="00035CA1" w:rsidRPr="002854E7">
        <w:rPr>
          <w:rFonts w:asciiTheme="minorHAnsi" w:hAnsiTheme="minorHAnsi"/>
          <w:color w:val="000000" w:themeColor="text1"/>
        </w:rPr>
        <w:t xml:space="preserve">. </w:t>
      </w:r>
      <w:r w:rsidRPr="002854E7">
        <w:rPr>
          <w:rFonts w:asciiTheme="minorHAnsi" w:hAnsiTheme="minorHAnsi"/>
          <w:color w:val="000000" w:themeColor="text1"/>
        </w:rPr>
        <w:t xml:space="preserve">W </w:t>
      </w:r>
      <w:r w:rsidRPr="002854E7">
        <w:rPr>
          <w:rFonts w:asciiTheme="minorHAnsi" w:hAnsiTheme="minorHAnsi"/>
          <w:color w:val="000000" w:themeColor="text1"/>
        </w:rPr>
        <w:lastRenderedPageBreak/>
        <w:t>przypadku wskazanych postanowień wygasają one z upływem terminów odpowiednio w tych postanowieniach określonych</w:t>
      </w:r>
      <w:ins w:id="732" w:author="Autor">
        <w:r w:rsidR="00CC1EE2" w:rsidRPr="002854E7">
          <w:rPr>
            <w:rFonts w:asciiTheme="minorHAnsi" w:hAnsiTheme="minorHAnsi"/>
            <w:color w:val="000000" w:themeColor="text1"/>
          </w:rPr>
          <w:t xml:space="preserve"> lub w przypadku wykonania obowiązków w nich określonych. Tak długo jak jakiekolwiek postanowienie Umowy obowiązuje, postanowienia Umowy w zakresie (</w:t>
        </w:r>
        <w:r w:rsidR="00CC1EE2" w:rsidRPr="002854E7">
          <w:rPr>
            <w:rFonts w:asciiTheme="minorHAnsi" w:hAnsiTheme="minorHAnsi"/>
            <w:color w:val="000000" w:themeColor="text1"/>
            <w:shd w:val="clear" w:color="auto" w:fill="E6E6E6"/>
          </w:rPr>
          <w:fldChar w:fldCharType="begin"/>
        </w:r>
        <w:r w:rsidR="00CC1EE2" w:rsidRPr="002854E7">
          <w:rPr>
            <w:rFonts w:asciiTheme="minorHAnsi" w:hAnsiTheme="minorHAnsi"/>
            <w:color w:val="000000" w:themeColor="text1"/>
          </w:rPr>
          <w:instrText xml:space="preserve"> REF _Ref505434968 \r \h  \* MERGEFORMAT </w:instrText>
        </w:r>
      </w:ins>
      <w:r w:rsidR="00CC1EE2" w:rsidRPr="002854E7">
        <w:rPr>
          <w:rFonts w:asciiTheme="minorHAnsi" w:hAnsiTheme="minorHAnsi"/>
          <w:color w:val="000000" w:themeColor="text1"/>
          <w:shd w:val="clear" w:color="auto" w:fill="E6E6E6"/>
        </w:rPr>
      </w:r>
      <w:ins w:id="733" w:author="Autor">
        <w:r w:rsidR="00CC1EE2"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XII. </w:t>
        </w:r>
        <w:r w:rsidR="00CC1EE2" w:rsidRPr="002854E7">
          <w:rPr>
            <w:rFonts w:asciiTheme="minorHAnsi" w:hAnsiTheme="minorHAnsi"/>
            <w:color w:val="000000" w:themeColor="text1"/>
            <w:shd w:val="clear" w:color="auto" w:fill="E6E6E6"/>
          </w:rPr>
          <w:fldChar w:fldCharType="end"/>
        </w:r>
        <w:r w:rsidR="00CC1EE2" w:rsidRPr="002854E7">
          <w:rPr>
            <w:rFonts w:asciiTheme="minorHAnsi" w:hAnsiTheme="minorHAnsi"/>
            <w:color w:val="000000" w:themeColor="text1"/>
          </w:rPr>
          <w:t xml:space="preserve">- </w:t>
        </w:r>
        <w:r w:rsidR="00CC1EE2" w:rsidRPr="002854E7">
          <w:rPr>
            <w:rFonts w:asciiTheme="minorHAnsi" w:hAnsiTheme="minorHAnsi"/>
            <w:color w:val="000000" w:themeColor="text1"/>
            <w:shd w:val="clear" w:color="auto" w:fill="E6E6E6"/>
          </w:rPr>
          <w:fldChar w:fldCharType="begin"/>
        </w:r>
        <w:r w:rsidR="00CC1EE2" w:rsidRPr="002854E7">
          <w:rPr>
            <w:rFonts w:asciiTheme="minorHAnsi" w:hAnsiTheme="minorHAnsi"/>
            <w:color w:val="000000" w:themeColor="text1"/>
          </w:rPr>
          <w:instrText xml:space="preserve"> REF _Ref21071865 \r \h  \* MERGEFORMAT </w:instrText>
        </w:r>
      </w:ins>
      <w:r w:rsidR="00CC1EE2" w:rsidRPr="002854E7">
        <w:rPr>
          <w:rFonts w:asciiTheme="minorHAnsi" w:hAnsiTheme="minorHAnsi"/>
          <w:color w:val="000000" w:themeColor="text1"/>
          <w:shd w:val="clear" w:color="auto" w:fill="E6E6E6"/>
        </w:rPr>
      </w:r>
      <w:ins w:id="734" w:author="Autor">
        <w:r w:rsidR="00CC1EE2"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XIV. </w:t>
        </w:r>
        <w:r w:rsidR="00CC1EE2" w:rsidRPr="002854E7">
          <w:rPr>
            <w:rFonts w:asciiTheme="minorHAnsi" w:hAnsiTheme="minorHAnsi"/>
            <w:color w:val="000000" w:themeColor="text1"/>
            <w:shd w:val="clear" w:color="auto" w:fill="E6E6E6"/>
          </w:rPr>
          <w:fldChar w:fldCharType="end"/>
        </w:r>
        <w:r w:rsidR="00CC1EE2" w:rsidRPr="002854E7">
          <w:rPr>
            <w:rFonts w:asciiTheme="minorHAnsi" w:hAnsiTheme="minorHAnsi"/>
            <w:color w:val="000000" w:themeColor="text1"/>
          </w:rPr>
          <w:t>) mają zastosowanie</w:t>
        </w:r>
      </w:ins>
      <w:r w:rsidRPr="002854E7">
        <w:rPr>
          <w:rFonts w:asciiTheme="minorHAnsi" w:hAnsiTheme="minorHAnsi"/>
          <w:color w:val="000000" w:themeColor="text1"/>
        </w:rPr>
        <w:t>.</w:t>
      </w:r>
    </w:p>
    <w:p w14:paraId="53518992" w14:textId="41AEFED7" w:rsidR="003740FE" w:rsidRPr="002854E7" w:rsidRDefault="003740FE" w:rsidP="00B96C37">
      <w:pPr>
        <w:numPr>
          <w:ilvl w:val="0"/>
          <w:numId w:val="34"/>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W każdym przypadku rozwiązania Umowy z zachowaniem okresu wypowiedzenia zgodnie z</w:t>
      </w:r>
      <w:r w:rsidR="00A95F63" w:rsidRPr="002854E7">
        <w:rPr>
          <w:rFonts w:asciiTheme="minorHAnsi" w:hAnsiTheme="minorHAnsi"/>
          <w:color w:val="000000" w:themeColor="text1"/>
        </w:rPr>
        <w:t> </w:t>
      </w:r>
      <w:r w:rsidRPr="002854E7">
        <w:rPr>
          <w:rFonts w:asciiTheme="minorHAnsi" w:hAnsiTheme="minorHAnsi"/>
          <w:color w:val="000000" w:themeColor="text1"/>
        </w:rPr>
        <w:t xml:space="preserve">tym </w:t>
      </w:r>
      <w:r w:rsidR="00B95D2B" w:rsidRPr="002854E7">
        <w:rPr>
          <w:rFonts w:asciiTheme="minorHAnsi" w:hAnsiTheme="minorHAnsi"/>
          <w:color w:val="000000" w:themeColor="text1"/>
        </w:rPr>
        <w:t>artykułem</w:t>
      </w:r>
      <w:r w:rsidRPr="002854E7">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bookmarkStart w:id="735" w:name="_Hlk57782968"/>
      <w:r w:rsidR="000B7585" w:rsidRPr="002854E7">
        <w:rPr>
          <w:rFonts w:asciiTheme="minorHAnsi" w:hAnsiTheme="minorHAnsi"/>
          <w:color w:val="000000" w:themeColor="text1"/>
        </w:rPr>
        <w:t>, chyba, że NCBR wyrazi uprzednią zgodę na dalszą realizację określonego zakresu czynności</w:t>
      </w:r>
      <w:bookmarkEnd w:id="735"/>
      <w:r w:rsidRPr="002854E7">
        <w:rPr>
          <w:rFonts w:asciiTheme="minorHAnsi" w:hAnsiTheme="minorHAnsi"/>
          <w:color w:val="000000" w:themeColor="text1"/>
        </w:rPr>
        <w:t xml:space="preserve">. </w:t>
      </w:r>
      <w:r w:rsidR="002F1C55" w:rsidRPr="002854E7">
        <w:rPr>
          <w:rFonts w:asciiTheme="minorHAnsi" w:hAnsiTheme="minorHAnsi"/>
          <w:color w:val="000000" w:themeColor="text1"/>
        </w:rPr>
        <w:t xml:space="preserve">W przypadku wypowiedzenia Umowy w trakcie trwania </w:t>
      </w:r>
      <w:r w:rsidR="00A95F63" w:rsidRPr="002854E7">
        <w:rPr>
          <w:rFonts w:asciiTheme="minorHAnsi" w:hAnsiTheme="minorHAnsi"/>
          <w:color w:val="000000" w:themeColor="text1"/>
        </w:rPr>
        <w:t>Etapu</w:t>
      </w:r>
      <w:r w:rsidR="002F1C55" w:rsidRPr="002854E7">
        <w:rPr>
          <w:rFonts w:asciiTheme="minorHAnsi" w:hAnsiTheme="minorHAnsi"/>
          <w:color w:val="000000" w:themeColor="text1"/>
        </w:rPr>
        <w:t xml:space="preserve">, Wykonawca przedstawia NCBR szczegółowy raport z realizacji </w:t>
      </w:r>
      <w:r w:rsidR="00A95F63" w:rsidRPr="002854E7">
        <w:rPr>
          <w:rFonts w:asciiTheme="minorHAnsi" w:hAnsiTheme="minorHAnsi"/>
          <w:color w:val="000000" w:themeColor="text1"/>
        </w:rPr>
        <w:t xml:space="preserve">Etapu </w:t>
      </w:r>
      <w:r w:rsidR="000344B2" w:rsidRPr="002854E7">
        <w:rPr>
          <w:rFonts w:asciiTheme="minorHAnsi" w:hAnsiTheme="minorHAnsi"/>
          <w:color w:val="000000" w:themeColor="text1"/>
        </w:rPr>
        <w:t xml:space="preserve">wraz z Dokumentacją B+R, do których Odbioru odpowiednie zastosowanie ma </w:t>
      </w:r>
      <w:r w:rsidR="00BD50D2" w:rsidRPr="002854E7">
        <w:rPr>
          <w:rFonts w:asciiTheme="minorHAnsi" w:hAnsiTheme="minorHAnsi"/>
          <w:color w:val="000000" w:themeColor="text1"/>
          <w:shd w:val="clear" w:color="auto" w:fill="E6E6E6"/>
        </w:rPr>
        <w:fldChar w:fldCharType="begin"/>
      </w:r>
      <w:r w:rsidR="00BD50D2" w:rsidRPr="002854E7">
        <w:rPr>
          <w:rFonts w:asciiTheme="minorHAnsi" w:hAnsiTheme="minorHAnsi"/>
          <w:color w:val="000000" w:themeColor="text1"/>
        </w:rPr>
        <w:instrText xml:space="preserve"> REF _Ref52735442 \n \h </w:instrText>
      </w:r>
      <w:r w:rsidR="005C7FCC" w:rsidRPr="002854E7">
        <w:rPr>
          <w:rFonts w:asciiTheme="minorHAnsi" w:hAnsiTheme="minorHAnsi"/>
          <w:color w:val="000000" w:themeColor="text1"/>
        </w:rPr>
        <w:instrText xml:space="preserve"> \* MERGEFORMAT </w:instrText>
      </w:r>
      <w:r w:rsidR="00BD50D2" w:rsidRPr="002854E7">
        <w:rPr>
          <w:rFonts w:asciiTheme="minorHAnsi" w:hAnsiTheme="minorHAnsi"/>
          <w:color w:val="000000" w:themeColor="text1"/>
          <w:shd w:val="clear" w:color="auto" w:fill="E6E6E6"/>
        </w:rPr>
      </w:r>
      <w:r w:rsidR="00BD50D2"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22</w:t>
      </w:r>
      <w:r w:rsidR="00BD50D2" w:rsidRPr="002854E7">
        <w:rPr>
          <w:rFonts w:asciiTheme="minorHAnsi" w:hAnsiTheme="minorHAnsi"/>
          <w:color w:val="000000" w:themeColor="text1"/>
          <w:shd w:val="clear" w:color="auto" w:fill="E6E6E6"/>
        </w:rPr>
        <w:fldChar w:fldCharType="end"/>
      </w:r>
      <w:r w:rsidR="000344B2" w:rsidRPr="002854E7">
        <w:rPr>
          <w:rFonts w:asciiTheme="minorHAnsi" w:hAnsiTheme="minorHAnsi"/>
          <w:color w:val="000000" w:themeColor="text1"/>
        </w:rPr>
        <w:t>. Wykonawcy w takim przypadku przysługuje proporcjonalne wynagrodzenie, za rzeczywiście zrealizowane Zadania Badawcze</w:t>
      </w:r>
      <w:r w:rsidR="00BD50D2" w:rsidRPr="002854E7">
        <w:rPr>
          <w:rFonts w:asciiTheme="minorHAnsi" w:hAnsiTheme="minorHAnsi"/>
          <w:color w:val="000000" w:themeColor="text1"/>
        </w:rPr>
        <w:t xml:space="preserve"> i Kamienie Milowe, w zakresie ustalonym w oparciu o Harmonogram Rzeczowo-Finansowy</w:t>
      </w:r>
      <w:r w:rsidR="000344B2" w:rsidRPr="002854E7">
        <w:rPr>
          <w:rFonts w:asciiTheme="minorHAnsi" w:hAnsiTheme="minorHAnsi"/>
          <w:color w:val="000000" w:themeColor="text1"/>
        </w:rPr>
        <w:t>.</w:t>
      </w:r>
      <w:r w:rsidR="002F1C55" w:rsidRPr="002854E7">
        <w:rPr>
          <w:rFonts w:asciiTheme="minorHAnsi" w:hAnsiTheme="minorHAnsi"/>
          <w:color w:val="000000" w:themeColor="text1"/>
        </w:rPr>
        <w:t xml:space="preserve"> </w:t>
      </w:r>
    </w:p>
    <w:p w14:paraId="7A17948E" w14:textId="272319C6" w:rsidR="006C7993" w:rsidRPr="002854E7" w:rsidRDefault="007A0BDF" w:rsidP="00B96C37">
      <w:pPr>
        <w:numPr>
          <w:ilvl w:val="0"/>
          <w:numId w:val="34"/>
        </w:numPr>
        <w:spacing w:after="0" w:line="240" w:lineRule="auto"/>
        <w:ind w:left="426" w:hanging="426"/>
        <w:contextualSpacing/>
        <w:jc w:val="both"/>
        <w:rPr>
          <w:rFonts w:asciiTheme="minorHAnsi" w:hAnsiTheme="minorHAnsi"/>
          <w:color w:val="000000" w:themeColor="text1"/>
        </w:rPr>
      </w:pPr>
      <w:bookmarkStart w:id="736" w:name="_Ref511826850"/>
      <w:r w:rsidRPr="002854E7">
        <w:rPr>
          <w:rFonts w:asciiTheme="minorHAnsi" w:hAnsiTheme="minorHAnsi"/>
          <w:color w:val="000000" w:themeColor="text1"/>
        </w:rPr>
        <w:t>Wykonawcy przysługuje uprawnienie do wypowiedzenia Umowy ze skutkiem natychmiastowym, w przypadku otrzymania pisemnego wezwania do zmiany Umowy, z</w:t>
      </w:r>
      <w:r w:rsidR="00A95F63" w:rsidRPr="002854E7">
        <w:rPr>
          <w:rFonts w:asciiTheme="minorHAnsi" w:hAnsiTheme="minorHAnsi"/>
          <w:color w:val="000000" w:themeColor="text1"/>
        </w:rPr>
        <w:t> </w:t>
      </w:r>
      <w:r w:rsidRPr="002854E7">
        <w:rPr>
          <w:rFonts w:asciiTheme="minorHAnsi" w:hAnsiTheme="minorHAnsi"/>
          <w:color w:val="000000" w:themeColor="text1"/>
        </w:rPr>
        <w:t xml:space="preserve">przyczyn wskazanych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_Ref479914715 \n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6</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_Ref494427531 \n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§2</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pkt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_Ref511826812 \n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19)</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Umowy</w:t>
      </w:r>
      <w:r w:rsidR="006C7993" w:rsidRPr="002854E7">
        <w:rPr>
          <w:rFonts w:asciiTheme="minorHAnsi" w:hAnsiTheme="minorHAnsi"/>
          <w:color w:val="000000" w:themeColor="text1"/>
        </w:rPr>
        <w:t xml:space="preserve"> lub w przypadku skorzystania przez NCBR z uprawnienia o którym mowa w </w:t>
      </w:r>
      <w:r w:rsidR="006C7993" w:rsidRPr="002854E7">
        <w:rPr>
          <w:rFonts w:asciiTheme="minorHAnsi" w:hAnsiTheme="minorHAnsi"/>
          <w:color w:val="000000" w:themeColor="text1"/>
          <w:shd w:val="clear" w:color="auto" w:fill="E6E6E6"/>
        </w:rPr>
        <w:fldChar w:fldCharType="begin"/>
      </w:r>
      <w:r w:rsidR="006C7993" w:rsidRPr="002854E7">
        <w:rPr>
          <w:rFonts w:asciiTheme="minorHAnsi" w:hAnsiTheme="minorHAnsi"/>
          <w:color w:val="000000" w:themeColor="text1"/>
        </w:rPr>
        <w:instrText xml:space="preserve"> REF _Ref479976521 \r \h </w:instrText>
      </w:r>
      <w:r w:rsidR="006262C6" w:rsidRPr="002854E7">
        <w:rPr>
          <w:rFonts w:asciiTheme="minorHAnsi" w:hAnsiTheme="minorHAnsi"/>
          <w:color w:val="000000" w:themeColor="text1"/>
        </w:rPr>
        <w:instrText xml:space="preserve"> \* MERGEFORMAT </w:instrText>
      </w:r>
      <w:r w:rsidR="006C7993" w:rsidRPr="002854E7">
        <w:rPr>
          <w:rFonts w:asciiTheme="minorHAnsi" w:hAnsiTheme="minorHAnsi"/>
          <w:color w:val="000000" w:themeColor="text1"/>
          <w:shd w:val="clear" w:color="auto" w:fill="E6E6E6"/>
        </w:rPr>
      </w:r>
      <w:r w:rsidR="006C7993"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006C7993" w:rsidRPr="002854E7">
        <w:rPr>
          <w:rFonts w:asciiTheme="minorHAnsi" w:hAnsiTheme="minorHAnsi"/>
          <w:color w:val="000000" w:themeColor="text1"/>
          <w:shd w:val="clear" w:color="auto" w:fill="E6E6E6"/>
        </w:rPr>
        <w:fldChar w:fldCharType="end"/>
      </w:r>
      <w:r w:rsidR="002D18AC"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_Ref54821375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bookmarkEnd w:id="736"/>
    </w:p>
    <w:p w14:paraId="75AB08B7" w14:textId="5A194415" w:rsidR="007A0BDF" w:rsidRPr="002854E7" w:rsidRDefault="006C7993" w:rsidP="00B96C37">
      <w:pPr>
        <w:numPr>
          <w:ilvl w:val="0"/>
          <w:numId w:val="34"/>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2854E7">
        <w:rPr>
          <w:rFonts w:asciiTheme="minorHAnsi" w:hAnsiTheme="minorHAnsi"/>
          <w:color w:val="000000" w:themeColor="text1"/>
        </w:rPr>
        <w:t xml:space="preserve">i nie odebranych dotychczas </w:t>
      </w:r>
      <w:r w:rsidRPr="002854E7">
        <w:rPr>
          <w:rFonts w:asciiTheme="minorHAnsi" w:hAnsiTheme="minorHAnsi"/>
          <w:color w:val="000000" w:themeColor="text1"/>
        </w:rPr>
        <w:t xml:space="preserve">Wyników Prac </w:t>
      </w:r>
      <w:r w:rsidR="00A95F63" w:rsidRPr="002854E7">
        <w:rPr>
          <w:rFonts w:asciiTheme="minorHAnsi" w:hAnsiTheme="minorHAnsi"/>
          <w:color w:val="000000" w:themeColor="text1"/>
        </w:rPr>
        <w:t xml:space="preserve">Etapu </w:t>
      </w:r>
      <w:r w:rsidR="006F5228" w:rsidRPr="002854E7">
        <w:rPr>
          <w:rFonts w:asciiTheme="minorHAnsi" w:hAnsiTheme="minorHAnsi"/>
          <w:color w:val="000000" w:themeColor="text1"/>
        </w:rPr>
        <w:t xml:space="preserve">(w tym ich wersji roboczych) </w:t>
      </w:r>
      <w:r w:rsidRPr="002854E7">
        <w:rPr>
          <w:rFonts w:asciiTheme="minorHAnsi" w:hAnsiTheme="minorHAnsi"/>
          <w:color w:val="000000" w:themeColor="text1"/>
        </w:rPr>
        <w:t xml:space="preserve">oraz Prac B+R, przy czym </w:t>
      </w:r>
      <w:r w:rsidR="00A03C15" w:rsidRPr="002854E7">
        <w:rPr>
          <w:rFonts w:asciiTheme="minorHAnsi" w:hAnsiTheme="minorHAnsi"/>
          <w:color w:val="000000" w:themeColor="text1"/>
          <w:shd w:val="clear" w:color="auto" w:fill="E6E6E6"/>
        </w:rPr>
        <w:fldChar w:fldCharType="begin"/>
      </w:r>
      <w:r w:rsidR="00A03C15" w:rsidRPr="002854E7">
        <w:rPr>
          <w:rFonts w:asciiTheme="minorHAnsi" w:hAnsiTheme="minorHAnsi"/>
          <w:color w:val="000000" w:themeColor="text1"/>
        </w:rPr>
        <w:instrText xml:space="preserve"> REF _Ref52735442 \n \h </w:instrText>
      </w:r>
      <w:r w:rsidR="005C7FCC" w:rsidRPr="002854E7">
        <w:rPr>
          <w:rFonts w:asciiTheme="minorHAnsi" w:hAnsiTheme="minorHAnsi"/>
          <w:color w:val="000000" w:themeColor="text1"/>
        </w:rPr>
        <w:instrText xml:space="preserve"> \* MERGEFORMAT </w:instrText>
      </w:r>
      <w:r w:rsidR="00A03C15" w:rsidRPr="002854E7">
        <w:rPr>
          <w:rFonts w:asciiTheme="minorHAnsi" w:hAnsiTheme="minorHAnsi"/>
          <w:color w:val="000000" w:themeColor="text1"/>
          <w:shd w:val="clear" w:color="auto" w:fill="E6E6E6"/>
        </w:rPr>
      </w:r>
      <w:r w:rsidR="00A03C15"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22</w:t>
      </w:r>
      <w:r w:rsidR="00A03C15" w:rsidRPr="002854E7">
        <w:rPr>
          <w:rFonts w:asciiTheme="minorHAnsi" w:hAnsiTheme="minorHAnsi"/>
          <w:color w:val="000000" w:themeColor="text1"/>
          <w:shd w:val="clear" w:color="auto" w:fill="E6E6E6"/>
        </w:rPr>
        <w:fldChar w:fldCharType="end"/>
      </w:r>
      <w:r w:rsidR="00A03C15" w:rsidRPr="002854E7">
        <w:rPr>
          <w:rFonts w:asciiTheme="minorHAnsi" w:hAnsiTheme="minorHAnsi"/>
          <w:color w:val="000000" w:themeColor="text1"/>
        </w:rPr>
        <w:t xml:space="preserve"> </w:t>
      </w:r>
      <w:r w:rsidRPr="002854E7">
        <w:rPr>
          <w:rFonts w:asciiTheme="minorHAnsi" w:hAnsiTheme="minorHAnsi"/>
          <w:color w:val="000000" w:themeColor="text1"/>
        </w:rPr>
        <w:t xml:space="preserve">stosuje się odpowiednio. </w:t>
      </w:r>
      <w:r w:rsidR="005C7FCC" w:rsidRPr="002854E7">
        <w:rPr>
          <w:rFonts w:asciiTheme="minorHAnsi" w:hAnsiTheme="minorHAnsi"/>
          <w:color w:val="000000" w:themeColor="text1"/>
        </w:rPr>
        <w:t>Wykonawcy w takim przypadku przysługuje proporcjonalne wynagrodzenie, za rzeczywiście zrealizowane Zadania Badawcze i Kamienie Milowe, w zakresie ustalonym w oparciu o Harmonogram Rzeczowo-</w:t>
      </w:r>
      <w:r w:rsidR="00F9047C" w:rsidRPr="002854E7">
        <w:rPr>
          <w:rFonts w:asciiTheme="minorHAnsi" w:hAnsiTheme="minorHAnsi"/>
          <w:color w:val="000000" w:themeColor="text1"/>
        </w:rPr>
        <w:t>Finansowy. Wypowiedzenie</w:t>
      </w:r>
      <w:r w:rsidRPr="002854E7">
        <w:rPr>
          <w:rFonts w:asciiTheme="minorHAnsi" w:hAnsiTheme="minorHAnsi"/>
          <w:color w:val="000000" w:themeColor="text1"/>
        </w:rPr>
        <w:t xml:space="preserve"> Umowy</w:t>
      </w:r>
      <w:r w:rsidR="006F5228" w:rsidRPr="002854E7">
        <w:rPr>
          <w:rFonts w:asciiTheme="minorHAnsi" w:hAnsiTheme="minorHAnsi"/>
          <w:color w:val="000000" w:themeColor="text1"/>
        </w:rPr>
        <w:t xml:space="preserve">, z zastrzeżeniem postanowień dot. odpowiedzialności Stron i kar umownych wskazanych w </w:t>
      </w:r>
      <w:r w:rsidR="006F5228" w:rsidRPr="002854E7">
        <w:rPr>
          <w:rFonts w:asciiTheme="minorHAnsi" w:hAnsiTheme="minorHAnsi"/>
          <w:color w:val="000000" w:themeColor="text1"/>
          <w:shd w:val="clear" w:color="auto" w:fill="E6E6E6"/>
        </w:rPr>
        <w:fldChar w:fldCharType="begin"/>
      </w:r>
      <w:r w:rsidR="006F5228" w:rsidRPr="002854E7">
        <w:rPr>
          <w:rFonts w:asciiTheme="minorHAnsi" w:hAnsiTheme="minorHAnsi"/>
          <w:color w:val="000000" w:themeColor="text1"/>
        </w:rPr>
        <w:instrText xml:space="preserve"> REF _Ref512575636 \r \h </w:instrText>
      </w:r>
      <w:r w:rsidR="006262C6" w:rsidRPr="002854E7">
        <w:rPr>
          <w:rFonts w:asciiTheme="minorHAnsi" w:hAnsiTheme="minorHAnsi"/>
          <w:color w:val="000000" w:themeColor="text1"/>
        </w:rPr>
        <w:instrText xml:space="preserve"> \* MERGEFORMAT </w:instrText>
      </w:r>
      <w:r w:rsidR="006F5228" w:rsidRPr="002854E7">
        <w:rPr>
          <w:rFonts w:asciiTheme="minorHAnsi" w:hAnsiTheme="minorHAnsi"/>
          <w:color w:val="000000" w:themeColor="text1"/>
          <w:shd w:val="clear" w:color="auto" w:fill="E6E6E6"/>
        </w:rPr>
      </w:r>
      <w:r w:rsidR="006F522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40</w:t>
      </w:r>
      <w:r w:rsidR="006F5228" w:rsidRPr="002854E7">
        <w:rPr>
          <w:rFonts w:asciiTheme="minorHAnsi" w:hAnsiTheme="minorHAnsi"/>
          <w:color w:val="000000" w:themeColor="text1"/>
          <w:shd w:val="clear" w:color="auto" w:fill="E6E6E6"/>
        </w:rPr>
        <w:fldChar w:fldCharType="end"/>
      </w:r>
      <w:r w:rsidR="006F5228" w:rsidRPr="002854E7">
        <w:rPr>
          <w:rFonts w:asciiTheme="minorHAnsi" w:hAnsiTheme="minorHAnsi"/>
          <w:color w:val="000000" w:themeColor="text1"/>
        </w:rPr>
        <w:t>,</w:t>
      </w:r>
      <w:r w:rsidRPr="002854E7">
        <w:rPr>
          <w:rFonts w:asciiTheme="minorHAnsi" w:hAnsiTheme="minorHAnsi"/>
          <w:color w:val="000000" w:themeColor="text1"/>
        </w:rPr>
        <w:t xml:space="preserve"> nie ma wpływu na wynagrodzenie wypłacone Wykonawcy tytułem wynagrodzenia za </w:t>
      </w:r>
      <w:r w:rsidR="00A95F63" w:rsidRPr="002854E7">
        <w:rPr>
          <w:rFonts w:asciiTheme="minorHAnsi" w:hAnsiTheme="minorHAnsi"/>
          <w:color w:val="000000" w:themeColor="text1"/>
        </w:rPr>
        <w:t xml:space="preserve">Etapy </w:t>
      </w:r>
      <w:r w:rsidRPr="002854E7">
        <w:rPr>
          <w:rFonts w:asciiTheme="minorHAnsi" w:hAnsiTheme="minorHAnsi"/>
          <w:color w:val="000000" w:themeColor="text1"/>
        </w:rPr>
        <w:t>poprzedzające wypowiedzenie Umowy.</w:t>
      </w:r>
      <w:r w:rsidR="002658A2" w:rsidRPr="002854E7">
        <w:rPr>
          <w:rFonts w:asciiTheme="minorHAnsi" w:hAnsiTheme="minorHAnsi"/>
          <w:color w:val="000000" w:themeColor="text1"/>
        </w:rPr>
        <w:t xml:space="preserve"> </w:t>
      </w:r>
    </w:p>
    <w:p w14:paraId="3D7A3B82" w14:textId="651F2EB9" w:rsidR="00C37F5C" w:rsidRPr="002854E7" w:rsidDel="00CC1EE2" w:rsidRDefault="00C37F5C" w:rsidP="00B96C37">
      <w:pPr>
        <w:numPr>
          <w:ilvl w:val="0"/>
          <w:numId w:val="34"/>
        </w:numPr>
        <w:spacing w:after="0" w:line="240" w:lineRule="auto"/>
        <w:ind w:left="426" w:hanging="426"/>
        <w:contextualSpacing/>
        <w:jc w:val="both"/>
        <w:rPr>
          <w:del w:id="737" w:author="Autor"/>
          <w:rFonts w:asciiTheme="minorHAnsi" w:hAnsiTheme="minorHAnsi"/>
          <w:color w:val="000000" w:themeColor="text1"/>
        </w:rPr>
      </w:pPr>
      <w:del w:id="738" w:author="Autor">
        <w:r w:rsidRPr="002854E7" w:rsidDel="00CC1EE2">
          <w:rPr>
            <w:rFonts w:asciiTheme="minorHAnsi" w:hAnsiTheme="minorHAnsi"/>
            <w:color w:val="000000" w:themeColor="text1"/>
          </w:rPr>
          <w:delText xml:space="preserve">Rozwiązanie Umowy nie wpływa na trwanie stosunków prawnych pomiędzy Stronami, które powstały na podstawie następujących postanowień: dotyczących Odbioru Wyników Prac </w:delText>
        </w:r>
        <w:r w:rsidR="00A95F63" w:rsidRPr="002854E7" w:rsidDel="00CC1EE2">
          <w:rPr>
            <w:rFonts w:asciiTheme="minorHAnsi" w:hAnsiTheme="minorHAnsi"/>
            <w:color w:val="000000" w:themeColor="text1"/>
          </w:rPr>
          <w:delText xml:space="preserve">Etapu </w:delText>
        </w:r>
        <w:r w:rsidRPr="002854E7" w:rsidDel="00CC1EE2">
          <w:rPr>
            <w:rFonts w:asciiTheme="minorHAnsi" w:hAnsiTheme="minorHAnsi"/>
            <w:color w:val="000000" w:themeColor="text1"/>
          </w:rPr>
          <w:delText xml:space="preserve">oraz zapłaty wynagrodzenia za zrealizowane przez Wykonawcę </w:delText>
        </w:r>
        <w:r w:rsidR="00A95F63" w:rsidRPr="002854E7" w:rsidDel="00CC1EE2">
          <w:rPr>
            <w:rFonts w:asciiTheme="minorHAnsi" w:hAnsiTheme="minorHAnsi"/>
            <w:color w:val="000000" w:themeColor="text1"/>
          </w:rPr>
          <w:delText>Etapy</w:delText>
        </w:r>
        <w:r w:rsidRPr="002854E7" w:rsidDel="00CC1EE2">
          <w:rPr>
            <w:rFonts w:asciiTheme="minorHAnsi" w:hAnsiTheme="minorHAnsi"/>
            <w:color w:val="000000" w:themeColor="text1"/>
          </w:rPr>
          <w:delText>,</w:delText>
        </w:r>
        <w:r w:rsidR="00CA1B7D" w:rsidRPr="002854E7" w:rsidDel="00CC1EE2">
          <w:rPr>
            <w:rFonts w:asciiTheme="minorHAnsi" w:hAnsiTheme="minorHAnsi"/>
            <w:color w:val="000000" w:themeColor="text1"/>
          </w:rPr>
          <w:delText xml:space="preserve"> dotyczących </w:delText>
        </w:r>
        <w:r w:rsidR="005552E3" w:rsidRPr="002854E7" w:rsidDel="00CC1EE2">
          <w:rPr>
            <w:rFonts w:asciiTheme="minorHAnsi" w:hAnsiTheme="minorHAnsi"/>
            <w:color w:val="000000" w:themeColor="text1"/>
          </w:rPr>
          <w:delText>zobowiązań</w:delText>
        </w:r>
        <w:r w:rsidR="00CA1B7D" w:rsidRPr="002854E7" w:rsidDel="00CC1EE2">
          <w:rPr>
            <w:rFonts w:asciiTheme="minorHAnsi" w:hAnsiTheme="minorHAnsi"/>
            <w:color w:val="000000" w:themeColor="text1"/>
          </w:rPr>
          <w:delText xml:space="preserve"> związanych z Demonstratorem (</w:delText>
        </w:r>
        <w:r w:rsidR="00CA1B7D" w:rsidRPr="002854E7" w:rsidDel="00CC1EE2">
          <w:rPr>
            <w:rFonts w:asciiTheme="minorHAnsi" w:hAnsiTheme="minorHAnsi"/>
            <w:color w:val="000000" w:themeColor="text1"/>
            <w:shd w:val="clear" w:color="auto" w:fill="E6E6E6"/>
          </w:rPr>
          <w:fldChar w:fldCharType="begin"/>
        </w:r>
        <w:r w:rsidR="00CA1B7D" w:rsidRPr="002854E7" w:rsidDel="00CC1EE2">
          <w:rPr>
            <w:rFonts w:asciiTheme="minorHAnsi" w:hAnsiTheme="minorHAnsi"/>
            <w:color w:val="000000" w:themeColor="text1"/>
          </w:rPr>
          <w:delInstrText xml:space="preserve"> REF _Ref52746367 \r \h </w:delInstrText>
        </w:r>
        <w:r w:rsidR="003E0140" w:rsidRPr="002854E7" w:rsidDel="00CC1EE2">
          <w:rPr>
            <w:rFonts w:asciiTheme="minorHAnsi" w:hAnsiTheme="minorHAnsi"/>
            <w:color w:val="000000" w:themeColor="text1"/>
          </w:rPr>
          <w:delInstrText xml:space="preserve"> \* MERGEFORMAT </w:delInstrText>
        </w:r>
        <w:r w:rsidR="00CA1B7D" w:rsidRPr="002854E7" w:rsidDel="00CC1EE2">
          <w:rPr>
            <w:rFonts w:asciiTheme="minorHAnsi" w:hAnsiTheme="minorHAnsi"/>
            <w:color w:val="000000" w:themeColor="text1"/>
            <w:shd w:val="clear" w:color="auto" w:fill="E6E6E6"/>
          </w:rPr>
        </w:r>
        <w:r w:rsidR="00CA1B7D" w:rsidRPr="002854E7" w:rsidDel="00CC1EE2">
          <w:rPr>
            <w:rFonts w:asciiTheme="minorHAnsi" w:hAnsiTheme="minorHAnsi"/>
            <w:color w:val="000000" w:themeColor="text1"/>
            <w:shd w:val="clear" w:color="auto" w:fill="E6E6E6"/>
          </w:rPr>
          <w:fldChar w:fldCharType="separate"/>
        </w:r>
        <w:r w:rsidR="00A05573" w:rsidRPr="002854E7" w:rsidDel="00CC1EE2">
          <w:rPr>
            <w:rFonts w:asciiTheme="minorHAnsi" w:hAnsiTheme="minorHAnsi"/>
            <w:color w:val="000000" w:themeColor="text1"/>
          </w:rPr>
          <w:delText xml:space="preserve">ROZDZIAŁ V. </w:delText>
        </w:r>
        <w:r w:rsidR="00CA1B7D" w:rsidRPr="002854E7" w:rsidDel="00CC1EE2">
          <w:rPr>
            <w:rFonts w:asciiTheme="minorHAnsi" w:hAnsiTheme="minorHAnsi"/>
            <w:color w:val="000000" w:themeColor="text1"/>
            <w:shd w:val="clear" w:color="auto" w:fill="E6E6E6"/>
          </w:rPr>
          <w:fldChar w:fldCharType="end"/>
        </w:r>
        <w:r w:rsidR="00CA1B7D" w:rsidRPr="002854E7" w:rsidDel="00CC1EE2">
          <w:rPr>
            <w:rFonts w:asciiTheme="minorHAnsi" w:hAnsiTheme="minorHAnsi"/>
            <w:color w:val="000000" w:themeColor="text1"/>
          </w:rPr>
          <w:delText>),</w:delText>
        </w:r>
        <w:r w:rsidRPr="002854E7" w:rsidDel="00CC1EE2">
          <w:rPr>
            <w:rFonts w:asciiTheme="minorHAnsi" w:hAnsiTheme="minorHAnsi"/>
            <w:color w:val="000000" w:themeColor="text1"/>
          </w:rPr>
          <w:delText xml:space="preserve"> dotyczących praw własności intelektualnych określonych w Umowie (ROZDZIAŁ V</w:delText>
        </w:r>
        <w:r w:rsidR="00513551" w:rsidRPr="002854E7" w:rsidDel="00CC1EE2">
          <w:rPr>
            <w:rFonts w:asciiTheme="minorHAnsi" w:hAnsiTheme="minorHAnsi"/>
            <w:color w:val="000000" w:themeColor="text1"/>
          </w:rPr>
          <w:delText>II</w:delText>
        </w:r>
        <w:r w:rsidRPr="002854E7" w:rsidDel="00CC1EE2">
          <w:rPr>
            <w:rFonts w:asciiTheme="minorHAnsi" w:hAnsiTheme="minorHAnsi"/>
            <w:color w:val="000000" w:themeColor="text1"/>
          </w:rPr>
          <w:delText xml:space="preserve">. ) lub postanowień dotyczących zachowania poufności określonych w Umowie (ROZDZIAŁ </w:delText>
        </w:r>
        <w:r w:rsidR="00513551" w:rsidRPr="002854E7" w:rsidDel="00CC1EE2">
          <w:rPr>
            <w:rFonts w:asciiTheme="minorHAnsi" w:hAnsiTheme="minorHAnsi"/>
            <w:color w:val="000000" w:themeColor="text1"/>
          </w:rPr>
          <w:delText>IX</w:delText>
        </w:r>
        <w:r w:rsidRPr="002854E7" w:rsidDel="00CC1EE2">
          <w:rPr>
            <w:rFonts w:asciiTheme="minorHAnsi" w:hAnsiTheme="minorHAnsi"/>
            <w:color w:val="000000" w:themeColor="text1"/>
          </w:rPr>
          <w:delText>. ). W przypadku wskazanych postanowień wygasają one z upływem terminów odpowiednio w tych postanowieniach określonych lub w przypadku wykonania obowiązków w nich określonych.</w:delText>
        </w:r>
        <w:r w:rsidR="009D6928" w:rsidRPr="002854E7" w:rsidDel="00CC1EE2">
          <w:rPr>
            <w:rFonts w:asciiTheme="minorHAnsi" w:hAnsiTheme="minorHAnsi"/>
            <w:color w:val="000000" w:themeColor="text1"/>
          </w:rPr>
          <w:delText xml:space="preserve"> Tak długo jak jakiekolwiek postanowienie Umowy obowiązuje, postanowienia Umowy w zakresie (</w:delText>
        </w:r>
        <w:r w:rsidR="009D6928" w:rsidRPr="002854E7" w:rsidDel="00CC1EE2">
          <w:rPr>
            <w:rFonts w:asciiTheme="minorHAnsi" w:hAnsiTheme="minorHAnsi"/>
            <w:color w:val="000000" w:themeColor="text1"/>
            <w:shd w:val="clear" w:color="auto" w:fill="E6E6E6"/>
          </w:rPr>
          <w:fldChar w:fldCharType="begin"/>
        </w:r>
        <w:r w:rsidR="009D6928" w:rsidRPr="002854E7" w:rsidDel="00CC1EE2">
          <w:rPr>
            <w:rFonts w:asciiTheme="minorHAnsi" w:hAnsiTheme="minorHAnsi"/>
            <w:color w:val="000000" w:themeColor="text1"/>
          </w:rPr>
          <w:delInstrText xml:space="preserve"> REF _Ref505434968 \r \h </w:delInstrText>
        </w:r>
        <w:r w:rsidR="00862665" w:rsidRPr="002854E7" w:rsidDel="00CC1EE2">
          <w:rPr>
            <w:rFonts w:asciiTheme="minorHAnsi" w:hAnsiTheme="minorHAnsi"/>
            <w:color w:val="000000" w:themeColor="text1"/>
          </w:rPr>
          <w:delInstrText xml:space="preserve"> \* MERGEFORMAT </w:delInstrText>
        </w:r>
        <w:r w:rsidR="009D6928" w:rsidRPr="002854E7" w:rsidDel="00CC1EE2">
          <w:rPr>
            <w:rFonts w:asciiTheme="minorHAnsi" w:hAnsiTheme="minorHAnsi"/>
            <w:color w:val="000000" w:themeColor="text1"/>
            <w:shd w:val="clear" w:color="auto" w:fill="E6E6E6"/>
          </w:rPr>
        </w:r>
        <w:r w:rsidR="009D6928" w:rsidRPr="002854E7" w:rsidDel="00CC1EE2">
          <w:rPr>
            <w:rFonts w:asciiTheme="minorHAnsi" w:hAnsiTheme="minorHAnsi"/>
            <w:color w:val="000000" w:themeColor="text1"/>
            <w:shd w:val="clear" w:color="auto" w:fill="E6E6E6"/>
          </w:rPr>
          <w:fldChar w:fldCharType="separate"/>
        </w:r>
        <w:r w:rsidR="00A05573" w:rsidRPr="002854E7" w:rsidDel="00CC1EE2">
          <w:rPr>
            <w:rFonts w:asciiTheme="minorHAnsi" w:hAnsiTheme="minorHAnsi"/>
            <w:color w:val="000000" w:themeColor="text1"/>
          </w:rPr>
          <w:delText xml:space="preserve">ROZDZIAŁ XII. </w:delText>
        </w:r>
        <w:r w:rsidR="009D6928" w:rsidRPr="002854E7" w:rsidDel="00CC1EE2">
          <w:rPr>
            <w:rFonts w:asciiTheme="minorHAnsi" w:hAnsiTheme="minorHAnsi"/>
            <w:color w:val="000000" w:themeColor="text1"/>
            <w:shd w:val="clear" w:color="auto" w:fill="E6E6E6"/>
          </w:rPr>
          <w:fldChar w:fldCharType="end"/>
        </w:r>
        <w:r w:rsidR="00817A5A" w:rsidRPr="002854E7" w:rsidDel="00CC1EE2">
          <w:rPr>
            <w:rFonts w:asciiTheme="minorHAnsi" w:hAnsiTheme="minorHAnsi"/>
            <w:color w:val="000000" w:themeColor="text1"/>
          </w:rPr>
          <w:delText xml:space="preserve">- </w:delText>
        </w:r>
        <w:r w:rsidR="009D6928" w:rsidRPr="002854E7" w:rsidDel="00CC1EE2">
          <w:rPr>
            <w:rFonts w:asciiTheme="minorHAnsi" w:hAnsiTheme="minorHAnsi"/>
            <w:color w:val="000000" w:themeColor="text1"/>
            <w:shd w:val="clear" w:color="auto" w:fill="E6E6E6"/>
          </w:rPr>
          <w:fldChar w:fldCharType="begin"/>
        </w:r>
        <w:r w:rsidR="009D6928" w:rsidRPr="002854E7" w:rsidDel="00CC1EE2">
          <w:rPr>
            <w:rFonts w:asciiTheme="minorHAnsi" w:hAnsiTheme="minorHAnsi"/>
            <w:color w:val="000000" w:themeColor="text1"/>
          </w:rPr>
          <w:delInstrText xml:space="preserve"> REF _Ref21071865 \r \h </w:delInstrText>
        </w:r>
        <w:r w:rsidR="00862665" w:rsidRPr="002854E7" w:rsidDel="00CC1EE2">
          <w:rPr>
            <w:rFonts w:asciiTheme="minorHAnsi" w:hAnsiTheme="minorHAnsi"/>
            <w:color w:val="000000" w:themeColor="text1"/>
          </w:rPr>
          <w:delInstrText xml:space="preserve"> \* MERGEFORMAT </w:delInstrText>
        </w:r>
        <w:r w:rsidR="009D6928" w:rsidRPr="002854E7" w:rsidDel="00CC1EE2">
          <w:rPr>
            <w:rFonts w:asciiTheme="minorHAnsi" w:hAnsiTheme="minorHAnsi"/>
            <w:color w:val="000000" w:themeColor="text1"/>
            <w:shd w:val="clear" w:color="auto" w:fill="E6E6E6"/>
          </w:rPr>
        </w:r>
        <w:r w:rsidR="009D6928" w:rsidRPr="002854E7" w:rsidDel="00CC1EE2">
          <w:rPr>
            <w:rFonts w:asciiTheme="minorHAnsi" w:hAnsiTheme="minorHAnsi"/>
            <w:color w:val="000000" w:themeColor="text1"/>
            <w:shd w:val="clear" w:color="auto" w:fill="E6E6E6"/>
          </w:rPr>
          <w:fldChar w:fldCharType="separate"/>
        </w:r>
        <w:r w:rsidR="00A05573" w:rsidRPr="002854E7" w:rsidDel="00CC1EE2">
          <w:rPr>
            <w:rFonts w:asciiTheme="minorHAnsi" w:hAnsiTheme="minorHAnsi"/>
            <w:color w:val="000000" w:themeColor="text1"/>
          </w:rPr>
          <w:delText xml:space="preserve">ROZDZIAŁ XIV. </w:delText>
        </w:r>
        <w:r w:rsidR="009D6928" w:rsidRPr="002854E7" w:rsidDel="00CC1EE2">
          <w:rPr>
            <w:rFonts w:asciiTheme="minorHAnsi" w:hAnsiTheme="minorHAnsi"/>
            <w:color w:val="000000" w:themeColor="text1"/>
            <w:shd w:val="clear" w:color="auto" w:fill="E6E6E6"/>
          </w:rPr>
          <w:fldChar w:fldCharType="end"/>
        </w:r>
        <w:r w:rsidR="009D6928" w:rsidRPr="002854E7" w:rsidDel="00CC1EE2">
          <w:rPr>
            <w:rFonts w:asciiTheme="minorHAnsi" w:hAnsiTheme="minorHAnsi"/>
            <w:color w:val="000000" w:themeColor="text1"/>
          </w:rPr>
          <w:delText>) mają zastosowanie.</w:delText>
        </w:r>
      </w:del>
    </w:p>
    <w:p w14:paraId="1549BAC7" w14:textId="77777777" w:rsidR="003740FE" w:rsidRPr="002854E7" w:rsidRDefault="003740FE" w:rsidP="003E0140">
      <w:pPr>
        <w:spacing w:after="0" w:line="240" w:lineRule="auto"/>
        <w:ind w:left="426"/>
        <w:contextualSpacing/>
        <w:jc w:val="both"/>
        <w:rPr>
          <w:rFonts w:asciiTheme="minorHAnsi" w:hAnsiTheme="minorHAnsi"/>
          <w:color w:val="000000" w:themeColor="text1"/>
        </w:rPr>
      </w:pPr>
    </w:p>
    <w:p w14:paraId="488F21E2" w14:textId="77777777" w:rsidR="008C58E1" w:rsidRPr="002854E7" w:rsidRDefault="008C58E1" w:rsidP="00B96C37">
      <w:pPr>
        <w:pStyle w:val="Nagwek2"/>
        <w:numPr>
          <w:ilvl w:val="0"/>
          <w:numId w:val="14"/>
        </w:numPr>
        <w:spacing w:before="0" w:line="240" w:lineRule="auto"/>
        <w:ind w:left="0" w:hanging="567"/>
        <w:contextualSpacing/>
        <w:rPr>
          <w:rFonts w:asciiTheme="minorHAnsi" w:hAnsiTheme="minorHAnsi"/>
          <w:sz w:val="22"/>
        </w:rPr>
      </w:pPr>
      <w:bookmarkStart w:id="739" w:name="_Ref494185547"/>
      <w:bookmarkStart w:id="740" w:name="_Toc504994995"/>
      <w:bookmarkStart w:id="741" w:name="_Toc511371225"/>
      <w:bookmarkStart w:id="742" w:name="_Toc54798337"/>
      <w:bookmarkStart w:id="743" w:name="_Toc52745933"/>
      <w:bookmarkEnd w:id="724"/>
      <w:r w:rsidRPr="002854E7">
        <w:rPr>
          <w:rFonts w:asciiTheme="minorHAnsi" w:hAnsiTheme="minorHAnsi"/>
          <w:sz w:val="22"/>
        </w:rPr>
        <w:t>[</w:t>
      </w:r>
      <w:r w:rsidR="00035CA1" w:rsidRPr="002854E7">
        <w:rPr>
          <w:rFonts w:asciiTheme="minorHAnsi" w:hAnsiTheme="minorHAnsi"/>
          <w:sz w:val="22"/>
        </w:rPr>
        <w:t>ODSTĄPIENI</w:t>
      </w:r>
      <w:r w:rsidR="00813AE2" w:rsidRPr="002854E7">
        <w:rPr>
          <w:rFonts w:asciiTheme="minorHAnsi" w:hAnsiTheme="minorHAnsi"/>
          <w:sz w:val="22"/>
        </w:rPr>
        <w:t>E</w:t>
      </w:r>
      <w:r w:rsidR="00035CA1" w:rsidRPr="002854E7">
        <w:rPr>
          <w:rFonts w:asciiTheme="minorHAnsi" w:hAnsiTheme="minorHAnsi"/>
          <w:sz w:val="22"/>
        </w:rPr>
        <w:t xml:space="preserve"> OD</w:t>
      </w:r>
      <w:r w:rsidRPr="002854E7">
        <w:rPr>
          <w:rFonts w:asciiTheme="minorHAnsi" w:hAnsiTheme="minorHAnsi"/>
          <w:sz w:val="22"/>
        </w:rPr>
        <w:t xml:space="preserve"> UMOWY]</w:t>
      </w:r>
      <w:bookmarkEnd w:id="739"/>
      <w:bookmarkEnd w:id="740"/>
      <w:bookmarkEnd w:id="741"/>
      <w:bookmarkEnd w:id="742"/>
      <w:bookmarkEnd w:id="743"/>
    </w:p>
    <w:p w14:paraId="3613C0C8" w14:textId="77777777" w:rsidR="008B77C5" w:rsidRPr="002854E7" w:rsidRDefault="008B77C5" w:rsidP="003E0140">
      <w:pPr>
        <w:spacing w:after="0" w:line="240" w:lineRule="auto"/>
        <w:ind w:left="426"/>
        <w:contextualSpacing/>
        <w:jc w:val="both"/>
        <w:rPr>
          <w:rFonts w:asciiTheme="minorHAnsi" w:hAnsiTheme="minorHAnsi"/>
          <w:color w:val="000000" w:themeColor="text1"/>
        </w:rPr>
      </w:pPr>
    </w:p>
    <w:p w14:paraId="2ED77ECA" w14:textId="6768B422" w:rsidR="00035CA1" w:rsidRPr="002854E7" w:rsidRDefault="00035CA1" w:rsidP="00B96C37">
      <w:pPr>
        <w:numPr>
          <w:ilvl w:val="0"/>
          <w:numId w:val="42"/>
        </w:numPr>
        <w:spacing w:after="0" w:line="240" w:lineRule="auto"/>
        <w:ind w:left="426" w:hanging="436"/>
        <w:contextualSpacing/>
        <w:jc w:val="both"/>
        <w:rPr>
          <w:rFonts w:asciiTheme="minorHAnsi" w:hAnsiTheme="minorHAnsi"/>
          <w:color w:val="000000" w:themeColor="text1"/>
        </w:rPr>
      </w:pPr>
      <w:r w:rsidRPr="002854E7">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w:t>
      </w:r>
      <w:r w:rsidR="007A6DA0" w:rsidRPr="002854E7">
        <w:rPr>
          <w:rFonts w:asciiTheme="minorHAnsi" w:hAnsiTheme="minorHAnsi"/>
          <w:color w:val="000000" w:themeColor="text1"/>
        </w:rPr>
        <w:t xml:space="preserve">2022 </w:t>
      </w:r>
      <w:r w:rsidRPr="002854E7">
        <w:rPr>
          <w:rFonts w:asciiTheme="minorHAnsi" w:hAnsiTheme="minorHAnsi"/>
          <w:color w:val="000000" w:themeColor="text1"/>
        </w:rPr>
        <w:t xml:space="preserve">r., </w:t>
      </w:r>
      <w:r w:rsidRPr="002854E7">
        <w:rPr>
          <w:rFonts w:asciiTheme="minorHAnsi" w:hAnsiTheme="minorHAnsi"/>
          <w:bCs/>
          <w:iCs/>
          <w:color w:val="000000" w:themeColor="text1"/>
        </w:rPr>
        <w:t>ze skutkiem na dzień złożenia oświadczenia o odstąpieniu</w:t>
      </w:r>
      <w:r w:rsidRPr="002854E7">
        <w:rPr>
          <w:rFonts w:asciiTheme="minorHAnsi" w:hAnsiTheme="minorHAnsi"/>
          <w:color w:val="000000" w:themeColor="text1"/>
        </w:rPr>
        <w:t>, w przypadku zaistnienia co najmniej jednej z następujących przesłanek:</w:t>
      </w:r>
    </w:p>
    <w:p w14:paraId="1C27E5D3" w14:textId="77777777"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gdy Wykonawca wykonuje Umowę lub jej część w sposób niezgodny z jej treścią, w szczególności wykonuje Umowę w sposób nienależyty i nie zmienia sposobu realizacji Umowy, pomimo bezskutecznego upływu wyznaczonego mu terminu na usunięcie naruszenia, nie krótszego niż 10 Dni Roboczych;</w:t>
      </w:r>
    </w:p>
    <w:p w14:paraId="41A88C58" w14:textId="1D9849F1"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lastRenderedPageBreak/>
        <w:t>jeśli Wykonawca nie dochował Terminu Doręczenia Wyników Prac B+R dane</w:t>
      </w:r>
      <w:r w:rsidR="00A95F63" w:rsidRPr="002854E7">
        <w:rPr>
          <w:rFonts w:asciiTheme="minorHAnsi" w:hAnsiTheme="minorHAnsi"/>
          <w:color w:val="000000" w:themeColor="text1"/>
        </w:rPr>
        <w:t>go</w:t>
      </w:r>
      <w:r w:rsidRPr="002854E7">
        <w:rPr>
          <w:rFonts w:asciiTheme="minorHAnsi" w:hAnsiTheme="minorHAnsi"/>
          <w:color w:val="000000" w:themeColor="text1"/>
        </w:rPr>
        <w:t xml:space="preserve"> </w:t>
      </w:r>
      <w:r w:rsidR="00A95F63" w:rsidRPr="002854E7">
        <w:rPr>
          <w:rFonts w:asciiTheme="minorHAnsi" w:hAnsiTheme="minorHAnsi"/>
          <w:color w:val="000000" w:themeColor="text1"/>
        </w:rPr>
        <w:t xml:space="preserve">Etapu </w:t>
      </w:r>
      <w:r w:rsidRPr="002854E7">
        <w:rPr>
          <w:rFonts w:asciiTheme="minorHAnsi" w:hAnsiTheme="minorHAnsi"/>
          <w:color w:val="000000" w:themeColor="text1"/>
        </w:rPr>
        <w:t xml:space="preserve">z przyczyn </w:t>
      </w:r>
      <w:r w:rsidR="005552E3" w:rsidRPr="002854E7">
        <w:rPr>
          <w:rFonts w:asciiTheme="minorHAnsi" w:hAnsiTheme="minorHAnsi"/>
          <w:color w:val="000000" w:themeColor="text1"/>
        </w:rPr>
        <w:t>innych</w:t>
      </w:r>
      <w:r w:rsidRPr="002854E7">
        <w:rPr>
          <w:rFonts w:asciiTheme="minorHAnsi" w:hAnsiTheme="minorHAnsi"/>
          <w:color w:val="000000" w:themeColor="text1"/>
        </w:rPr>
        <w:t xml:space="preserve"> niż leżące po stronie NCBR</w:t>
      </w:r>
      <w:r w:rsidR="002D18AC" w:rsidRPr="002854E7">
        <w:rPr>
          <w:rFonts w:asciiTheme="minorHAnsi" w:hAnsiTheme="minorHAnsi"/>
          <w:color w:val="000000" w:themeColor="text1"/>
        </w:rPr>
        <w:t xml:space="preserve"> i nie zachodzą okoliczności wskazane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_Ref493306264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11</w:t>
      </w:r>
      <w:r w:rsidRPr="002854E7">
        <w:rPr>
          <w:rFonts w:asciiTheme="minorHAnsi" w:hAnsiTheme="minorHAnsi"/>
          <w:color w:val="000000" w:themeColor="text1"/>
          <w:shd w:val="clear" w:color="auto" w:fill="E6E6E6"/>
        </w:rPr>
        <w:fldChar w:fldCharType="end"/>
      </w:r>
      <w:r w:rsidR="002D18AC"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_Ref54795613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7A1CEAC0" w14:textId="77777777"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w przypadku</w:t>
      </w:r>
      <w:r w:rsidR="00663147" w:rsidRPr="002854E7">
        <w:rPr>
          <w:rFonts w:asciiTheme="minorHAnsi" w:hAnsiTheme="minorHAnsi"/>
          <w:color w:val="000000" w:themeColor="text1"/>
        </w:rPr>
        <w:t xml:space="preserve"> wystąpienia niezgodności któregokolwiek i oświadczenia lub zapewnienia Wykonawcy (w szczególności zawartego w Rozdziale II Umowy) ze stanem prawnym lub faktycznym</w:t>
      </w:r>
      <w:r w:rsidRPr="002854E7">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p>
    <w:p w14:paraId="4266BF56" w14:textId="77777777"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 xml:space="preserve">gdy Wykonawca zaprzestał prowadzenia działalności lub wszczęte zostało wobec niego postępowanie likwidacyjne; </w:t>
      </w:r>
    </w:p>
    <w:p w14:paraId="7AC71C2F" w14:textId="77777777"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jeżeli Wykonawca zaprzestanie realizacji przedmiotu Umowy lub wystąpi opóźnienie z przyczyn leżących po stronie Wykonawcy, po uprzednim bezskutecznym wezwaniu do jej wykonania i wyznaczenia dodatkowego terminu;</w:t>
      </w:r>
    </w:p>
    <w:p w14:paraId="43911E07" w14:textId="5F317A97"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 xml:space="preserve">jeżeli Wykonawca nie dostarczy NCBR Wyników Prac </w:t>
      </w:r>
      <w:r w:rsidR="00A95F63" w:rsidRPr="002854E7">
        <w:rPr>
          <w:rFonts w:asciiTheme="minorHAnsi" w:hAnsiTheme="minorHAnsi"/>
          <w:color w:val="000000" w:themeColor="text1"/>
        </w:rPr>
        <w:t xml:space="preserve">Etapu </w:t>
      </w:r>
      <w:r w:rsidR="009E27B2" w:rsidRPr="002854E7">
        <w:rPr>
          <w:rFonts w:asciiTheme="minorHAnsi" w:hAnsiTheme="minorHAnsi"/>
          <w:color w:val="000000" w:themeColor="text1"/>
        </w:rPr>
        <w:t xml:space="preserve">wytworzonych </w:t>
      </w:r>
      <w:r w:rsidRPr="002854E7">
        <w:rPr>
          <w:rFonts w:asciiTheme="minorHAnsi" w:hAnsiTheme="minorHAnsi"/>
          <w:color w:val="000000" w:themeColor="text1"/>
        </w:rPr>
        <w:t>w dan</w:t>
      </w:r>
      <w:r w:rsidR="00A95F63" w:rsidRPr="002854E7">
        <w:rPr>
          <w:rFonts w:asciiTheme="minorHAnsi" w:hAnsiTheme="minorHAnsi"/>
          <w:color w:val="000000" w:themeColor="text1"/>
        </w:rPr>
        <w:t>ym</w:t>
      </w:r>
      <w:r w:rsidRPr="002854E7">
        <w:rPr>
          <w:rFonts w:asciiTheme="minorHAnsi" w:hAnsiTheme="minorHAnsi"/>
          <w:color w:val="000000" w:themeColor="text1"/>
        </w:rPr>
        <w:t xml:space="preserve"> </w:t>
      </w:r>
      <w:r w:rsidR="00A95F63" w:rsidRPr="002854E7">
        <w:rPr>
          <w:rFonts w:asciiTheme="minorHAnsi" w:hAnsiTheme="minorHAnsi"/>
          <w:color w:val="000000" w:themeColor="text1"/>
        </w:rPr>
        <w:t xml:space="preserve">Etapie </w:t>
      </w:r>
      <w:r w:rsidRPr="002854E7">
        <w:rPr>
          <w:rFonts w:asciiTheme="minorHAnsi" w:hAnsiTheme="minorHAnsi"/>
          <w:color w:val="000000" w:themeColor="text1"/>
        </w:rPr>
        <w:t>w terminie określonym w Harmonogramie</w:t>
      </w:r>
      <w:r w:rsidR="009E27B2"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z zastrzeżeniem postanowień </w:t>
      </w:r>
      <w:r w:rsidR="00DB4A7E" w:rsidRPr="002854E7">
        <w:rPr>
          <w:rFonts w:asciiTheme="minorHAnsi" w:hAnsiTheme="minorHAnsi"/>
          <w:color w:val="000000" w:themeColor="text1"/>
          <w:shd w:val="clear" w:color="auto" w:fill="E6E6E6"/>
        </w:rPr>
        <w:fldChar w:fldCharType="begin"/>
      </w:r>
      <w:r w:rsidR="00DB4A7E" w:rsidRPr="002854E7">
        <w:rPr>
          <w:rFonts w:asciiTheme="minorHAnsi" w:hAnsiTheme="minorHAnsi"/>
          <w:color w:val="000000" w:themeColor="text1"/>
        </w:rPr>
        <w:instrText xml:space="preserve"> REF _Ref479947439 \r \h  \* MERGEFORMAT </w:instrText>
      </w:r>
      <w:r w:rsidR="00DB4A7E" w:rsidRPr="002854E7">
        <w:rPr>
          <w:rFonts w:asciiTheme="minorHAnsi" w:hAnsiTheme="minorHAnsi"/>
          <w:color w:val="000000" w:themeColor="text1"/>
          <w:shd w:val="clear" w:color="auto" w:fill="E6E6E6"/>
        </w:rPr>
      </w:r>
      <w:r w:rsidR="00DB4A7E"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8</w:t>
      </w:r>
      <w:r w:rsidR="00DB4A7E"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3139BC33" w14:textId="77777777"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jeżeli Wykonawca nie przystąpi w terminie wynikającym z Harmonogramu</w:t>
      </w:r>
      <w:r w:rsidR="009E27B2"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Pr="002854E7">
        <w:rPr>
          <w:rFonts w:asciiTheme="minorHAnsi" w:hAnsiTheme="minorHAnsi"/>
          <w:color w:val="000000" w:themeColor="text1"/>
        </w:rPr>
        <w:t xml:space="preserve"> do dalsze</w:t>
      </w:r>
      <w:r w:rsidR="00A95F63" w:rsidRPr="002854E7">
        <w:rPr>
          <w:rFonts w:asciiTheme="minorHAnsi" w:hAnsiTheme="minorHAnsi"/>
          <w:color w:val="000000" w:themeColor="text1"/>
        </w:rPr>
        <w:t>go</w:t>
      </w:r>
      <w:r w:rsidRPr="002854E7">
        <w:rPr>
          <w:rFonts w:asciiTheme="minorHAnsi" w:hAnsiTheme="minorHAnsi"/>
          <w:color w:val="000000" w:themeColor="text1"/>
        </w:rPr>
        <w:t xml:space="preserve"> </w:t>
      </w:r>
      <w:r w:rsidR="00A95F63" w:rsidRPr="002854E7">
        <w:rPr>
          <w:rFonts w:asciiTheme="minorHAnsi" w:hAnsiTheme="minorHAnsi"/>
          <w:color w:val="000000" w:themeColor="text1"/>
        </w:rPr>
        <w:t xml:space="preserve">Etapu </w:t>
      </w:r>
      <w:r w:rsidRPr="002854E7">
        <w:rPr>
          <w:rFonts w:asciiTheme="minorHAnsi" w:hAnsiTheme="minorHAnsi"/>
          <w:color w:val="000000" w:themeColor="text1"/>
        </w:rPr>
        <w:t>realizacji Umowy, bez względu na przyczynę takiego nieprzystąpienia;</w:t>
      </w:r>
    </w:p>
    <w:p w14:paraId="0EF5B936" w14:textId="066D9634"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 xml:space="preserve">jeżeli opóźnienie </w:t>
      </w:r>
      <w:r w:rsidR="00E474B6" w:rsidRPr="002854E7">
        <w:rPr>
          <w:rFonts w:asciiTheme="minorHAnsi" w:hAnsiTheme="minorHAnsi"/>
          <w:color w:val="000000" w:themeColor="text1"/>
        </w:rPr>
        <w:t>Wykonawcy</w:t>
      </w:r>
      <w:r w:rsidRPr="002854E7">
        <w:rPr>
          <w:rFonts w:asciiTheme="minorHAnsi" w:hAnsiTheme="minorHAnsi"/>
          <w:color w:val="000000" w:themeColor="text1"/>
        </w:rPr>
        <w:t xml:space="preserve"> w raportowaniu zgodnie 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_Ref505916635 \r \h </w:instrText>
      </w:r>
      <w:r w:rsidR="009A6ACA"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33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 zakresie dowolnego raportu przekracza 21 dni,</w:t>
      </w:r>
    </w:p>
    <w:p w14:paraId="03CF0771" w14:textId="77777777"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bookmarkStart w:id="744" w:name="_Ref494007193"/>
      <w:r w:rsidRPr="002854E7">
        <w:rPr>
          <w:rFonts w:asciiTheme="minorHAnsi" w:hAnsiTheme="minorHAnsi"/>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744"/>
    </w:p>
    <w:p w14:paraId="385D1DB8" w14:textId="77777777"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w przypadku zmniejszenia środków przyznanych NC</w:t>
      </w:r>
      <w:r w:rsidR="00DB4A7E" w:rsidRPr="002854E7">
        <w:rPr>
          <w:rFonts w:asciiTheme="minorHAnsi" w:hAnsiTheme="minorHAnsi"/>
          <w:color w:val="000000" w:themeColor="text1"/>
        </w:rPr>
        <w:t xml:space="preserve">BR jako beneficjentowi </w:t>
      </w:r>
      <w:r w:rsidR="00C47F3A" w:rsidRPr="002854E7">
        <w:rPr>
          <w:rFonts w:asciiTheme="minorHAnsi" w:hAnsiTheme="minorHAnsi"/>
          <w:color w:val="000000" w:themeColor="text1"/>
        </w:rPr>
        <w:t xml:space="preserve">projektu </w:t>
      </w:r>
      <w:r w:rsidR="00DB4A7E" w:rsidRPr="002854E7">
        <w:rPr>
          <w:rFonts w:asciiTheme="minorHAnsi" w:hAnsiTheme="minorHAnsi"/>
          <w:color w:val="000000" w:themeColor="text1"/>
        </w:rPr>
        <w:t xml:space="preserve">współfinansowanego z POIR, </w:t>
      </w:r>
      <w:r w:rsidRPr="002854E7">
        <w:rPr>
          <w:rFonts w:asciiTheme="minorHAnsi" w:hAnsiTheme="minorHAnsi"/>
          <w:color w:val="000000" w:themeColor="text1"/>
        </w:rPr>
        <w:t>lub konieczności zwrotu części lub całości przyznanych środków;</w:t>
      </w:r>
    </w:p>
    <w:p w14:paraId="6749E100" w14:textId="57745190"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 xml:space="preserve">gdy suma kar umownych nałożonych na Wykonawcę w ramach Umowy osiągnęła </w:t>
      </w:r>
      <w:r w:rsidR="00F56718" w:rsidRPr="002854E7">
        <w:rPr>
          <w:rFonts w:asciiTheme="minorHAnsi" w:hAnsiTheme="minorHAnsi"/>
          <w:color w:val="000000" w:themeColor="text1"/>
        </w:rPr>
        <w:t>20</w:t>
      </w:r>
      <w:r w:rsidRPr="002854E7">
        <w:rPr>
          <w:rFonts w:asciiTheme="minorHAnsi" w:hAnsiTheme="minorHAnsi"/>
          <w:color w:val="000000" w:themeColor="text1"/>
        </w:rPr>
        <w:t>% wartości maksymalnego wynagrodzenia przysługującego Wykonawcy w ramach Umowy</w:t>
      </w:r>
      <w:r w:rsidR="001736A0" w:rsidRPr="002854E7">
        <w:rPr>
          <w:rFonts w:asciiTheme="minorHAnsi" w:hAnsiTheme="minorHAnsi"/>
          <w:color w:val="000000" w:themeColor="text1"/>
        </w:rPr>
        <w:t xml:space="preserve">, w ramach obecnej i dotychczas zrealizowanych </w:t>
      </w:r>
      <w:r w:rsidR="00A95F63" w:rsidRPr="002854E7">
        <w:rPr>
          <w:rFonts w:asciiTheme="minorHAnsi" w:hAnsiTheme="minorHAnsi"/>
          <w:color w:val="000000" w:themeColor="text1"/>
        </w:rPr>
        <w:t>Etapów</w:t>
      </w:r>
      <w:r w:rsidR="00871592" w:rsidRPr="002854E7">
        <w:rPr>
          <w:rFonts w:asciiTheme="minorHAnsi" w:hAnsiTheme="minorHAnsi"/>
          <w:color w:val="000000" w:themeColor="text1"/>
        </w:rPr>
        <w:t xml:space="preserve">, </w:t>
      </w:r>
      <w:r w:rsidR="007C03E9" w:rsidRPr="002854E7">
        <w:rPr>
          <w:rFonts w:asciiTheme="minorHAnsi" w:hAnsiTheme="minorHAnsi"/>
          <w:color w:val="000000" w:themeColor="text1"/>
        </w:rPr>
        <w:t xml:space="preserve">ustalonego zgodnie 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_Ref479976521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p>
    <w:p w14:paraId="1849AFF1" w14:textId="3620ED5A"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w razie niezapewnienia Zabezpieczenia Należytego Wykonania Umowy w wymaganej wysokości</w:t>
      </w:r>
      <w:r w:rsidR="00627323" w:rsidRPr="002854E7">
        <w:rPr>
          <w:rFonts w:asciiTheme="minorHAnsi" w:hAnsiTheme="minorHAnsi"/>
          <w:color w:val="000000" w:themeColor="text1"/>
        </w:rPr>
        <w:t xml:space="preserve"> i terminie</w:t>
      </w:r>
      <w:r w:rsidRPr="002854E7">
        <w:rPr>
          <w:rFonts w:asciiTheme="minorHAnsi" w:hAnsiTheme="minorHAnsi"/>
          <w:color w:val="000000" w:themeColor="text1"/>
        </w:rPr>
        <w:t>;</w:t>
      </w:r>
    </w:p>
    <w:p w14:paraId="5DEF7C74" w14:textId="77777777"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w przypadku reorganizacji lub rozwiązania NCBR, które utrudni lub uniemożliwi NCBR realizację Umowy;</w:t>
      </w:r>
    </w:p>
    <w:p w14:paraId="4786480E" w14:textId="38D4C73A" w:rsidR="00035CA1" w:rsidRPr="002854E7" w:rsidRDefault="00035CA1" w:rsidP="00B96C37">
      <w:pPr>
        <w:numPr>
          <w:ilvl w:val="2"/>
          <w:numId w:val="14"/>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t>w przypadku zaistnienia nadzwyczajnej zmiany stosunków powodującej, że spełnienie świadczenia byłoby połączone z nadmiernymi trudnościami lub groziłoby jednej ze Stron rażącą stratą, czego Strony nie mogły przewidzieć przy zawarciu Umowy, lub wystąpienia okoliczności niezależnych od Stron, których nie można było przewidzieć w dniu ogłoszenia ostateczne</w:t>
      </w:r>
      <w:r w:rsidR="6527855B" w:rsidRPr="002854E7">
        <w:rPr>
          <w:rFonts w:asciiTheme="minorHAnsi" w:hAnsiTheme="minorHAnsi"/>
          <w:color w:val="000000" w:themeColor="text1"/>
        </w:rPr>
        <w:t>go Regulaminu</w:t>
      </w:r>
      <w:r w:rsidR="63CC139C" w:rsidRPr="002854E7">
        <w:rPr>
          <w:rFonts w:asciiTheme="minorHAnsi" w:hAnsiTheme="minorHAnsi"/>
          <w:color w:val="000000" w:themeColor="text1"/>
        </w:rPr>
        <w:t xml:space="preserve"> </w:t>
      </w:r>
      <w:r w:rsidRPr="002854E7">
        <w:rPr>
          <w:rFonts w:asciiTheme="minorHAnsi" w:hAnsiTheme="minorHAnsi"/>
          <w:color w:val="000000" w:themeColor="text1"/>
        </w:rPr>
        <w:t xml:space="preserve">lub wystąpienia </w:t>
      </w:r>
      <w:r w:rsidR="002F1C55" w:rsidRPr="002854E7">
        <w:rPr>
          <w:rFonts w:asciiTheme="minorHAnsi" w:hAnsiTheme="minorHAnsi"/>
          <w:color w:val="000000" w:themeColor="text1"/>
        </w:rPr>
        <w:t>Siły Wyższej</w:t>
      </w:r>
      <w:r w:rsidRPr="002854E7">
        <w:rPr>
          <w:rFonts w:asciiTheme="minorHAnsi" w:hAnsiTheme="minorHAnsi"/>
          <w:color w:val="000000" w:themeColor="text1"/>
        </w:rPr>
        <w:t>.</w:t>
      </w:r>
    </w:p>
    <w:p w14:paraId="058719BB" w14:textId="77777777" w:rsidR="00035CA1" w:rsidRPr="002854E7" w:rsidRDefault="00035CA1" w:rsidP="00B96C37">
      <w:pPr>
        <w:numPr>
          <w:ilvl w:val="0"/>
          <w:numId w:val="42"/>
        </w:numPr>
        <w:spacing w:after="0" w:line="240" w:lineRule="auto"/>
        <w:ind w:left="426" w:hanging="426"/>
        <w:contextualSpacing/>
        <w:jc w:val="both"/>
        <w:rPr>
          <w:rFonts w:asciiTheme="minorHAnsi" w:hAnsiTheme="minorHAnsi"/>
          <w:bCs/>
          <w:iCs/>
          <w:color w:val="000000" w:themeColor="text1"/>
        </w:rPr>
      </w:pPr>
      <w:r w:rsidRPr="002854E7">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2854E7" w:rsidRDefault="00035CA1" w:rsidP="00B96C37">
      <w:pPr>
        <w:numPr>
          <w:ilvl w:val="0"/>
          <w:numId w:val="42"/>
        </w:numPr>
        <w:spacing w:after="0" w:line="240" w:lineRule="auto"/>
        <w:ind w:left="426" w:hanging="426"/>
        <w:contextualSpacing/>
        <w:jc w:val="both"/>
        <w:rPr>
          <w:rFonts w:asciiTheme="minorHAnsi" w:hAnsiTheme="minorHAnsi"/>
          <w:bCs/>
          <w:iCs/>
          <w:color w:val="000000" w:themeColor="text1"/>
        </w:rPr>
      </w:pPr>
      <w:r w:rsidRPr="002854E7">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2854E7" w:rsidRDefault="00035CA1" w:rsidP="00B96C37">
      <w:pPr>
        <w:numPr>
          <w:ilvl w:val="0"/>
          <w:numId w:val="42"/>
        </w:numPr>
        <w:spacing w:after="0" w:line="240" w:lineRule="auto"/>
        <w:ind w:left="426" w:hanging="426"/>
        <w:contextualSpacing/>
        <w:jc w:val="both"/>
        <w:rPr>
          <w:rFonts w:asciiTheme="minorHAnsi" w:hAnsiTheme="minorHAnsi"/>
          <w:bCs/>
          <w:iCs/>
          <w:color w:val="000000" w:themeColor="text1"/>
        </w:rPr>
      </w:pPr>
      <w:r w:rsidRPr="002854E7">
        <w:rPr>
          <w:rFonts w:asciiTheme="minorHAnsi" w:hAnsiTheme="minorHAnsi"/>
          <w:bCs/>
          <w:iCs/>
          <w:color w:val="000000" w:themeColor="text1"/>
        </w:rPr>
        <w:t>W przypadku odstąpienia od Umowy:</w:t>
      </w:r>
    </w:p>
    <w:p w14:paraId="176BE6FD" w14:textId="77777777" w:rsidR="00035CA1" w:rsidRPr="002854E7" w:rsidRDefault="00035CA1" w:rsidP="00B96C37">
      <w:pPr>
        <w:numPr>
          <w:ilvl w:val="0"/>
          <w:numId w:val="21"/>
        </w:numPr>
        <w:spacing w:after="0" w:line="240" w:lineRule="auto"/>
        <w:ind w:left="851" w:hanging="425"/>
        <w:contextualSpacing/>
        <w:jc w:val="both"/>
        <w:rPr>
          <w:rFonts w:asciiTheme="minorHAnsi" w:hAnsiTheme="minorHAnsi"/>
          <w:bCs/>
          <w:iCs/>
          <w:color w:val="000000" w:themeColor="text1"/>
        </w:rPr>
      </w:pPr>
      <w:r w:rsidRPr="002854E7">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52566EB0" w:rsidR="00035CA1" w:rsidRPr="002854E7" w:rsidRDefault="00035CA1" w:rsidP="00B96C37">
      <w:pPr>
        <w:numPr>
          <w:ilvl w:val="0"/>
          <w:numId w:val="21"/>
        </w:numPr>
        <w:spacing w:after="0" w:line="240" w:lineRule="auto"/>
        <w:ind w:left="851" w:hanging="425"/>
        <w:contextualSpacing/>
        <w:jc w:val="both"/>
        <w:rPr>
          <w:rFonts w:asciiTheme="minorHAnsi" w:hAnsiTheme="minorHAnsi"/>
          <w:color w:val="000000" w:themeColor="text1"/>
        </w:rPr>
      </w:pPr>
      <w:r w:rsidRPr="002854E7">
        <w:rPr>
          <w:rFonts w:asciiTheme="minorHAnsi" w:hAnsiTheme="minorHAnsi"/>
          <w:color w:val="000000" w:themeColor="text1"/>
        </w:rPr>
        <w:lastRenderedPageBreak/>
        <w:t>wysokość wynagrodzenia należna Wykonawcy zostanie ustalona proporcjonalnie na podstawie zakresu prac przez niego wykonanych i zaakceptowanych przez NCBR do dnia odstąpienia od Umowy</w:t>
      </w:r>
      <w:r w:rsidR="00502B7B" w:rsidRPr="002854E7">
        <w:rPr>
          <w:rFonts w:asciiTheme="minorHAnsi" w:hAnsiTheme="minorHAnsi"/>
          <w:color w:val="000000" w:themeColor="text1"/>
        </w:rPr>
        <w:t>;</w:t>
      </w:r>
    </w:p>
    <w:p w14:paraId="26E7BFEA" w14:textId="358CA93B" w:rsidR="00035CA1" w:rsidRPr="002854E7" w:rsidRDefault="00035CA1" w:rsidP="00B96C37">
      <w:pPr>
        <w:numPr>
          <w:ilvl w:val="0"/>
          <w:numId w:val="21"/>
        </w:numPr>
        <w:spacing w:after="0" w:line="240" w:lineRule="auto"/>
        <w:ind w:left="851" w:hanging="425"/>
        <w:contextualSpacing/>
        <w:jc w:val="both"/>
        <w:rPr>
          <w:rFonts w:asciiTheme="minorHAnsi" w:hAnsiTheme="minorHAnsi"/>
          <w:bCs/>
          <w:iCs/>
          <w:color w:val="000000" w:themeColor="text1"/>
        </w:rPr>
      </w:pPr>
      <w:r w:rsidRPr="002854E7">
        <w:rPr>
          <w:rFonts w:asciiTheme="minorHAnsi" w:hAnsiTheme="minorHAnsi"/>
          <w:bCs/>
          <w:iCs/>
          <w:color w:val="000000" w:themeColor="text1"/>
        </w:rPr>
        <w:t>odstąpienie nie wpływa na rozporządzenia Foreground IP oraz Background IP, w tym udzielenie zgód, upoważnie</w:t>
      </w:r>
      <w:r w:rsidR="000358F3" w:rsidRPr="002854E7">
        <w:rPr>
          <w:rFonts w:asciiTheme="minorHAnsi" w:hAnsiTheme="minorHAnsi"/>
          <w:bCs/>
          <w:iCs/>
          <w:color w:val="000000" w:themeColor="text1"/>
        </w:rPr>
        <w:t>ń</w:t>
      </w:r>
      <w:r w:rsidRPr="002854E7">
        <w:rPr>
          <w:rFonts w:asciiTheme="minorHAnsi" w:hAnsiTheme="minorHAnsi"/>
          <w:bCs/>
          <w:iCs/>
          <w:color w:val="000000" w:themeColor="text1"/>
        </w:rPr>
        <w:t xml:space="preserve"> oraz zezwoleń, dokonane zgodnie z Umową (</w:t>
      </w:r>
      <w:r w:rsidRPr="002854E7">
        <w:rPr>
          <w:rFonts w:asciiTheme="minorHAnsi" w:hAnsiTheme="minorHAnsi"/>
          <w:bCs/>
          <w:iCs/>
          <w:color w:val="000000" w:themeColor="text1"/>
          <w:shd w:val="clear" w:color="auto" w:fill="E6E6E6"/>
        </w:rPr>
        <w:fldChar w:fldCharType="begin"/>
      </w:r>
      <w:r w:rsidRPr="002854E7">
        <w:rPr>
          <w:rFonts w:asciiTheme="minorHAnsi" w:hAnsiTheme="minorHAnsi"/>
          <w:bCs/>
          <w:iCs/>
          <w:color w:val="000000" w:themeColor="text1"/>
        </w:rPr>
        <w:instrText xml:space="preserve"> REF _Ref493844374 \r \h  \* MERGEFORMAT </w:instrText>
      </w:r>
      <w:r w:rsidRPr="002854E7">
        <w:rPr>
          <w:rFonts w:asciiTheme="minorHAnsi" w:hAnsiTheme="minorHAnsi"/>
          <w:bCs/>
          <w:iCs/>
          <w:color w:val="000000" w:themeColor="text1"/>
          <w:shd w:val="clear" w:color="auto" w:fill="E6E6E6"/>
        </w:rPr>
      </w:r>
      <w:r w:rsidRPr="002854E7">
        <w:rPr>
          <w:rFonts w:asciiTheme="minorHAnsi" w:hAnsiTheme="minorHAnsi"/>
          <w:bCs/>
          <w:iCs/>
          <w:color w:val="000000" w:themeColor="text1"/>
          <w:shd w:val="clear" w:color="auto" w:fill="E6E6E6"/>
        </w:rPr>
        <w:fldChar w:fldCharType="separate"/>
      </w:r>
      <w:r w:rsidR="00EB3B9C">
        <w:rPr>
          <w:rFonts w:asciiTheme="minorHAnsi" w:hAnsiTheme="minorHAnsi"/>
          <w:bCs/>
          <w:iCs/>
          <w:color w:val="000000" w:themeColor="text1"/>
        </w:rPr>
        <w:t xml:space="preserve">ROZDZIAŁ VII. </w:t>
      </w:r>
      <w:r w:rsidRPr="002854E7">
        <w:rPr>
          <w:rFonts w:asciiTheme="minorHAnsi" w:hAnsiTheme="minorHAnsi"/>
          <w:bCs/>
          <w:iCs/>
          <w:color w:val="000000" w:themeColor="text1"/>
          <w:shd w:val="clear" w:color="auto" w:fill="E6E6E6"/>
        </w:rPr>
        <w:fldChar w:fldCharType="end"/>
      </w:r>
      <w:r w:rsidRPr="002854E7">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2854E7">
        <w:rPr>
          <w:rFonts w:asciiTheme="minorHAnsi" w:hAnsiTheme="minorHAnsi"/>
          <w:bCs/>
          <w:iCs/>
          <w:color w:val="000000" w:themeColor="text1"/>
          <w:shd w:val="clear" w:color="auto" w:fill="E6E6E6"/>
        </w:rPr>
        <w:fldChar w:fldCharType="begin"/>
      </w:r>
      <w:r w:rsidRPr="002854E7">
        <w:rPr>
          <w:rFonts w:asciiTheme="minorHAnsi" w:hAnsiTheme="minorHAnsi"/>
          <w:bCs/>
          <w:iCs/>
          <w:color w:val="000000" w:themeColor="text1"/>
        </w:rPr>
        <w:instrText xml:space="preserve"> REF _Ref494891464 \n \h  \* MERGEFORMAT </w:instrText>
      </w:r>
      <w:r w:rsidRPr="002854E7">
        <w:rPr>
          <w:rFonts w:asciiTheme="minorHAnsi" w:hAnsiTheme="minorHAnsi"/>
          <w:bCs/>
          <w:iCs/>
          <w:color w:val="000000" w:themeColor="text1"/>
          <w:shd w:val="clear" w:color="auto" w:fill="E6E6E6"/>
        </w:rPr>
      </w:r>
      <w:r w:rsidRPr="002854E7">
        <w:rPr>
          <w:rFonts w:asciiTheme="minorHAnsi" w:hAnsiTheme="minorHAnsi"/>
          <w:bCs/>
          <w:iCs/>
          <w:color w:val="000000" w:themeColor="text1"/>
          <w:shd w:val="clear" w:color="auto" w:fill="E6E6E6"/>
        </w:rPr>
        <w:fldChar w:fldCharType="separate"/>
      </w:r>
      <w:r w:rsidR="00EB3B9C">
        <w:rPr>
          <w:rFonts w:asciiTheme="minorHAnsi" w:hAnsiTheme="minorHAnsi"/>
          <w:bCs/>
          <w:iCs/>
          <w:color w:val="000000" w:themeColor="text1"/>
        </w:rPr>
        <w:t xml:space="preserve">ROZDZIAŁ IX. </w:t>
      </w:r>
      <w:r w:rsidRPr="002854E7">
        <w:rPr>
          <w:rFonts w:asciiTheme="minorHAnsi" w:hAnsiTheme="minorHAnsi"/>
          <w:bCs/>
          <w:iCs/>
          <w:color w:val="000000" w:themeColor="text1"/>
          <w:shd w:val="clear" w:color="auto" w:fill="E6E6E6"/>
        </w:rPr>
        <w:fldChar w:fldCharType="end"/>
      </w:r>
      <w:r w:rsidRPr="002854E7">
        <w:rPr>
          <w:rFonts w:asciiTheme="minorHAnsi" w:hAnsiTheme="minorHAnsi"/>
          <w:bCs/>
          <w:iCs/>
          <w:color w:val="000000" w:themeColor="text1"/>
        </w:rPr>
        <w:t>)</w:t>
      </w:r>
      <w:r w:rsidRPr="002854E7">
        <w:rPr>
          <w:rFonts w:asciiTheme="minorHAnsi" w:hAnsiTheme="minorHAnsi"/>
          <w:color w:val="000000" w:themeColor="text1"/>
        </w:rPr>
        <w:t>, w których to przypadkach zastosowanie mają wskazane w tych klauzulach zasady szczególne</w:t>
      </w:r>
      <w:r w:rsidRPr="002854E7">
        <w:rPr>
          <w:rFonts w:asciiTheme="minorHAnsi" w:hAnsiTheme="minorHAnsi"/>
          <w:bCs/>
          <w:iCs/>
          <w:color w:val="000000" w:themeColor="text1"/>
        </w:rPr>
        <w:t>.</w:t>
      </w:r>
      <w:r w:rsidR="009D6928" w:rsidRPr="002854E7">
        <w:rPr>
          <w:rFonts w:asciiTheme="minorHAnsi" w:hAnsiTheme="minorHAnsi"/>
          <w:bCs/>
          <w:iCs/>
          <w:color w:val="000000" w:themeColor="text1"/>
        </w:rPr>
        <w:t xml:space="preserve"> </w:t>
      </w:r>
      <w:r w:rsidR="009D6928" w:rsidRPr="002854E7">
        <w:rPr>
          <w:rFonts w:asciiTheme="minorHAnsi" w:hAnsiTheme="minorHAnsi"/>
          <w:color w:val="000000" w:themeColor="text1"/>
        </w:rPr>
        <w:t>Tak długo jak jakiekolwiek postanowienie Umowy obowiązuje, postanowienia Umowy w zakresie (</w:t>
      </w:r>
      <w:r w:rsidR="009D6928" w:rsidRPr="002854E7">
        <w:rPr>
          <w:rFonts w:asciiTheme="minorHAnsi" w:hAnsiTheme="minorHAnsi"/>
          <w:color w:val="000000" w:themeColor="text1"/>
          <w:shd w:val="clear" w:color="auto" w:fill="E6E6E6"/>
        </w:rPr>
        <w:fldChar w:fldCharType="begin"/>
      </w:r>
      <w:r w:rsidR="009D6928" w:rsidRPr="002854E7">
        <w:rPr>
          <w:rFonts w:asciiTheme="minorHAnsi" w:hAnsiTheme="minorHAnsi"/>
          <w:color w:val="000000" w:themeColor="text1"/>
        </w:rPr>
        <w:instrText xml:space="preserve"> REF _Ref505434968 \r \h </w:instrText>
      </w:r>
      <w:r w:rsidR="00862665" w:rsidRPr="002854E7">
        <w:rPr>
          <w:rFonts w:asciiTheme="minorHAnsi" w:hAnsiTheme="minorHAnsi"/>
          <w:color w:val="000000" w:themeColor="text1"/>
        </w:rPr>
        <w:instrText xml:space="preserve"> \* MERGEFORMAT </w:instrText>
      </w:r>
      <w:r w:rsidR="009D6928" w:rsidRPr="002854E7">
        <w:rPr>
          <w:rFonts w:asciiTheme="minorHAnsi" w:hAnsiTheme="minorHAnsi"/>
          <w:color w:val="000000" w:themeColor="text1"/>
          <w:shd w:val="clear" w:color="auto" w:fill="E6E6E6"/>
        </w:rPr>
      </w:r>
      <w:r w:rsidR="009D692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XII. </w:t>
      </w:r>
      <w:r w:rsidR="009D6928" w:rsidRPr="002854E7">
        <w:rPr>
          <w:rFonts w:asciiTheme="minorHAnsi" w:hAnsiTheme="minorHAnsi"/>
          <w:color w:val="000000" w:themeColor="text1"/>
          <w:shd w:val="clear" w:color="auto" w:fill="E6E6E6"/>
        </w:rPr>
        <w:fldChar w:fldCharType="end"/>
      </w:r>
      <w:r w:rsidR="00817A5A" w:rsidRPr="002854E7">
        <w:rPr>
          <w:rFonts w:asciiTheme="minorHAnsi" w:hAnsiTheme="minorHAnsi"/>
          <w:color w:val="000000" w:themeColor="text1"/>
        </w:rPr>
        <w:t xml:space="preserve">- </w:t>
      </w:r>
      <w:r w:rsidR="009D6928" w:rsidRPr="002854E7">
        <w:rPr>
          <w:rFonts w:asciiTheme="minorHAnsi" w:hAnsiTheme="minorHAnsi"/>
          <w:color w:val="000000" w:themeColor="text1"/>
          <w:shd w:val="clear" w:color="auto" w:fill="E6E6E6"/>
        </w:rPr>
        <w:fldChar w:fldCharType="begin"/>
      </w:r>
      <w:r w:rsidR="009D6928" w:rsidRPr="002854E7">
        <w:rPr>
          <w:rFonts w:asciiTheme="minorHAnsi" w:hAnsiTheme="minorHAnsi"/>
          <w:color w:val="000000" w:themeColor="text1"/>
        </w:rPr>
        <w:instrText xml:space="preserve"> REF _Ref21071865 \r \h </w:instrText>
      </w:r>
      <w:r w:rsidR="00862665" w:rsidRPr="002854E7">
        <w:rPr>
          <w:rFonts w:asciiTheme="minorHAnsi" w:hAnsiTheme="minorHAnsi"/>
          <w:color w:val="000000" w:themeColor="text1"/>
        </w:rPr>
        <w:instrText xml:space="preserve"> \* MERGEFORMAT </w:instrText>
      </w:r>
      <w:r w:rsidR="009D6928" w:rsidRPr="002854E7">
        <w:rPr>
          <w:rFonts w:asciiTheme="minorHAnsi" w:hAnsiTheme="minorHAnsi"/>
          <w:color w:val="000000" w:themeColor="text1"/>
          <w:shd w:val="clear" w:color="auto" w:fill="E6E6E6"/>
        </w:rPr>
      </w:r>
      <w:r w:rsidR="009D6928"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XIV. </w:t>
      </w:r>
      <w:r w:rsidR="009D6928" w:rsidRPr="002854E7">
        <w:rPr>
          <w:rFonts w:asciiTheme="minorHAnsi" w:hAnsiTheme="minorHAnsi"/>
          <w:color w:val="000000" w:themeColor="text1"/>
          <w:shd w:val="clear" w:color="auto" w:fill="E6E6E6"/>
        </w:rPr>
        <w:fldChar w:fldCharType="end"/>
      </w:r>
      <w:r w:rsidR="009D6928" w:rsidRPr="002854E7">
        <w:rPr>
          <w:rFonts w:asciiTheme="minorHAnsi" w:hAnsiTheme="minorHAnsi"/>
          <w:color w:val="000000" w:themeColor="text1"/>
        </w:rPr>
        <w:t>) mają zastosowanie.</w:t>
      </w:r>
    </w:p>
    <w:p w14:paraId="23BA36EC" w14:textId="77777777" w:rsidR="00035CA1" w:rsidRPr="002854E7" w:rsidRDefault="00035CA1" w:rsidP="00B96C37">
      <w:pPr>
        <w:numPr>
          <w:ilvl w:val="0"/>
          <w:numId w:val="42"/>
        </w:numPr>
        <w:spacing w:after="0" w:line="240" w:lineRule="auto"/>
        <w:ind w:left="426" w:hanging="426"/>
        <w:contextualSpacing/>
        <w:jc w:val="both"/>
        <w:rPr>
          <w:rFonts w:asciiTheme="minorHAnsi" w:hAnsiTheme="minorHAnsi"/>
          <w:bCs/>
          <w:iCs/>
          <w:color w:val="000000" w:themeColor="text1"/>
        </w:rPr>
      </w:pPr>
      <w:r w:rsidRPr="002854E7">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2854E7" w:rsidRDefault="00035CA1" w:rsidP="00B96C37">
      <w:pPr>
        <w:numPr>
          <w:ilvl w:val="0"/>
          <w:numId w:val="42"/>
        </w:numPr>
        <w:spacing w:after="0" w:line="240" w:lineRule="auto"/>
        <w:ind w:left="426" w:hanging="426"/>
        <w:contextualSpacing/>
        <w:jc w:val="both"/>
        <w:rPr>
          <w:rFonts w:asciiTheme="minorHAnsi" w:hAnsiTheme="minorHAnsi"/>
          <w:bCs/>
          <w:iCs/>
          <w:color w:val="000000" w:themeColor="text1"/>
        </w:rPr>
      </w:pPr>
      <w:r w:rsidRPr="002854E7">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2854E7" w:rsidRDefault="001B458D" w:rsidP="003E0140">
      <w:pPr>
        <w:pStyle w:val="Akapitzlist"/>
        <w:spacing w:after="0" w:line="240" w:lineRule="auto"/>
        <w:ind w:left="426"/>
        <w:jc w:val="both"/>
        <w:rPr>
          <w:rFonts w:asciiTheme="minorHAnsi" w:hAnsiTheme="minorHAnsi"/>
          <w:color w:val="000000" w:themeColor="text1"/>
        </w:rPr>
      </w:pPr>
    </w:p>
    <w:p w14:paraId="7A456ACA" w14:textId="77777777" w:rsidR="00363109" w:rsidRPr="002854E7" w:rsidRDefault="00631CF5" w:rsidP="00B96C37">
      <w:pPr>
        <w:pStyle w:val="Nagwek1"/>
        <w:numPr>
          <w:ilvl w:val="0"/>
          <w:numId w:val="1"/>
        </w:numPr>
        <w:spacing w:before="0" w:after="0" w:line="240" w:lineRule="auto"/>
        <w:contextualSpacing/>
        <w:rPr>
          <w:rFonts w:asciiTheme="minorHAnsi" w:hAnsiTheme="minorHAnsi"/>
          <w:sz w:val="22"/>
          <w:szCs w:val="22"/>
        </w:rPr>
      </w:pPr>
      <w:bookmarkStart w:id="745" w:name="_Ref505434968"/>
      <w:bookmarkStart w:id="746" w:name="_Toc504994996"/>
      <w:bookmarkStart w:id="747" w:name="_Toc511371226"/>
      <w:bookmarkStart w:id="748" w:name="_Toc54798338"/>
      <w:bookmarkStart w:id="749" w:name="_Toc52745934"/>
      <w:r w:rsidRPr="002854E7">
        <w:rPr>
          <w:rFonts w:asciiTheme="minorHAnsi" w:hAnsiTheme="minorHAnsi"/>
          <w:sz w:val="22"/>
          <w:szCs w:val="22"/>
        </w:rPr>
        <w:t xml:space="preserve">ODPOWIEDZIALNOŚĆ STRON </w:t>
      </w:r>
      <w:r w:rsidR="004A669B" w:rsidRPr="002854E7">
        <w:rPr>
          <w:rFonts w:asciiTheme="minorHAnsi" w:hAnsiTheme="minorHAnsi"/>
          <w:sz w:val="22"/>
          <w:szCs w:val="22"/>
        </w:rPr>
        <w:t>I</w:t>
      </w:r>
      <w:r w:rsidR="00A1375C" w:rsidRPr="002854E7">
        <w:rPr>
          <w:rFonts w:asciiTheme="minorHAnsi" w:hAnsiTheme="minorHAnsi"/>
          <w:sz w:val="22"/>
          <w:szCs w:val="22"/>
        </w:rPr>
        <w:t xml:space="preserve"> </w:t>
      </w:r>
      <w:r w:rsidR="00363109" w:rsidRPr="002854E7">
        <w:rPr>
          <w:rFonts w:asciiTheme="minorHAnsi" w:hAnsiTheme="minorHAnsi"/>
          <w:sz w:val="22"/>
          <w:szCs w:val="22"/>
        </w:rPr>
        <w:t>KARY UMOWNE</w:t>
      </w:r>
      <w:bookmarkEnd w:id="745"/>
      <w:bookmarkEnd w:id="746"/>
      <w:bookmarkEnd w:id="747"/>
      <w:bookmarkEnd w:id="748"/>
      <w:bookmarkEnd w:id="749"/>
    </w:p>
    <w:p w14:paraId="541EBD18" w14:textId="77777777" w:rsidR="00631CF5" w:rsidRPr="002854E7" w:rsidRDefault="00631CF5" w:rsidP="00B96C37">
      <w:pPr>
        <w:pStyle w:val="Nagwek2"/>
        <w:numPr>
          <w:ilvl w:val="0"/>
          <w:numId w:val="14"/>
        </w:numPr>
        <w:spacing w:before="0" w:line="240" w:lineRule="auto"/>
        <w:ind w:left="0" w:hanging="567"/>
        <w:contextualSpacing/>
        <w:rPr>
          <w:rFonts w:asciiTheme="minorHAnsi" w:eastAsia="Times New Roman" w:hAnsiTheme="minorHAnsi"/>
          <w:sz w:val="22"/>
          <w:szCs w:val="22"/>
        </w:rPr>
      </w:pPr>
      <w:bookmarkStart w:id="750" w:name="_Toc479963869"/>
      <w:bookmarkStart w:id="751" w:name="_Ref479974598"/>
      <w:bookmarkStart w:id="752" w:name="_Toc504994997"/>
      <w:bookmarkStart w:id="753" w:name="_Ref505798575"/>
      <w:bookmarkStart w:id="754" w:name="_Toc511371227"/>
      <w:bookmarkStart w:id="755" w:name="_Ref512575636"/>
      <w:bookmarkStart w:id="756" w:name="_Toc54798339"/>
      <w:bookmarkStart w:id="757" w:name="_Toc52745935"/>
      <w:r w:rsidRPr="002854E7">
        <w:rPr>
          <w:rFonts w:asciiTheme="minorHAnsi" w:eastAsia="Times New Roman" w:hAnsiTheme="minorHAnsi"/>
          <w:sz w:val="22"/>
          <w:szCs w:val="22"/>
        </w:rPr>
        <w:t>[</w:t>
      </w:r>
      <w:r w:rsidR="003E5E68" w:rsidRPr="002854E7">
        <w:rPr>
          <w:rFonts w:asciiTheme="minorHAnsi" w:hAnsiTheme="minorHAnsi"/>
          <w:sz w:val="22"/>
          <w:szCs w:val="22"/>
        </w:rPr>
        <w:t>OGÓLNA</w:t>
      </w:r>
      <w:r w:rsidR="003E5E68" w:rsidRPr="002854E7">
        <w:rPr>
          <w:rFonts w:asciiTheme="minorHAnsi" w:eastAsia="Times New Roman" w:hAnsiTheme="minorHAnsi"/>
          <w:sz w:val="22"/>
          <w:szCs w:val="22"/>
        </w:rPr>
        <w:t xml:space="preserve"> </w:t>
      </w:r>
      <w:r w:rsidRPr="002854E7">
        <w:rPr>
          <w:rFonts w:asciiTheme="minorHAnsi" w:eastAsia="Times New Roman" w:hAnsiTheme="minorHAnsi"/>
          <w:sz w:val="22"/>
          <w:szCs w:val="22"/>
        </w:rPr>
        <w:t xml:space="preserve">ODPOWIEDZIALNOŚĆ KONTRAKTOWA STRON </w:t>
      </w:r>
      <w:r w:rsidR="004A669B" w:rsidRPr="002854E7">
        <w:rPr>
          <w:rFonts w:asciiTheme="minorHAnsi" w:eastAsia="Times New Roman" w:hAnsiTheme="minorHAnsi"/>
          <w:sz w:val="22"/>
          <w:szCs w:val="22"/>
        </w:rPr>
        <w:t>I</w:t>
      </w:r>
      <w:r w:rsidR="00A1375C" w:rsidRPr="002854E7">
        <w:rPr>
          <w:rFonts w:asciiTheme="minorHAnsi" w:eastAsia="Times New Roman" w:hAnsiTheme="minorHAnsi"/>
          <w:sz w:val="22"/>
          <w:szCs w:val="22"/>
        </w:rPr>
        <w:t xml:space="preserve"> </w:t>
      </w:r>
      <w:r w:rsidRPr="002854E7">
        <w:rPr>
          <w:rFonts w:asciiTheme="minorHAnsi" w:eastAsia="Times New Roman" w:hAnsiTheme="minorHAnsi"/>
          <w:sz w:val="22"/>
          <w:szCs w:val="22"/>
        </w:rPr>
        <w:t>KARY UMOWNE]</w:t>
      </w:r>
      <w:bookmarkEnd w:id="750"/>
      <w:bookmarkEnd w:id="751"/>
      <w:bookmarkEnd w:id="752"/>
      <w:bookmarkEnd w:id="753"/>
      <w:bookmarkEnd w:id="754"/>
      <w:bookmarkEnd w:id="755"/>
      <w:bookmarkEnd w:id="756"/>
      <w:bookmarkEnd w:id="757"/>
      <w:r w:rsidRPr="002854E7">
        <w:rPr>
          <w:rFonts w:asciiTheme="minorHAnsi" w:eastAsia="Times New Roman" w:hAnsiTheme="minorHAnsi"/>
          <w:sz w:val="22"/>
          <w:szCs w:val="22"/>
        </w:rPr>
        <w:t xml:space="preserve"> </w:t>
      </w:r>
    </w:p>
    <w:p w14:paraId="3A492958" w14:textId="77777777" w:rsidR="007C1C4D" w:rsidRPr="002854E7" w:rsidRDefault="007C1C4D" w:rsidP="003E0140">
      <w:pPr>
        <w:spacing w:after="0" w:line="240" w:lineRule="auto"/>
        <w:ind w:left="426"/>
        <w:contextualSpacing/>
        <w:jc w:val="both"/>
        <w:rPr>
          <w:rFonts w:asciiTheme="minorHAnsi" w:hAnsiTheme="minorHAnsi"/>
          <w:color w:val="000000" w:themeColor="text1"/>
        </w:rPr>
      </w:pPr>
    </w:p>
    <w:p w14:paraId="23C3F6D4" w14:textId="77777777" w:rsidR="00631CF5" w:rsidRPr="002854E7" w:rsidRDefault="00631CF5" w:rsidP="00B96C37">
      <w:pPr>
        <w:numPr>
          <w:ilvl w:val="0"/>
          <w:numId w:val="22"/>
        </w:numPr>
        <w:spacing w:after="0" w:line="240" w:lineRule="auto"/>
        <w:ind w:left="426"/>
        <w:contextualSpacing/>
        <w:jc w:val="both"/>
        <w:rPr>
          <w:rFonts w:asciiTheme="minorHAnsi" w:hAnsiTheme="minorHAnsi"/>
          <w:color w:val="000000" w:themeColor="text1"/>
        </w:rPr>
      </w:pPr>
      <w:r w:rsidRPr="002854E7">
        <w:rPr>
          <w:rFonts w:asciiTheme="minorHAnsi" w:hAnsiTheme="minorHAnsi"/>
          <w:color w:val="000000" w:themeColor="text1"/>
        </w:rPr>
        <w:t>Strony ponoszą odpowiedzialność</w:t>
      </w:r>
      <w:r w:rsidR="00247E90" w:rsidRPr="002854E7">
        <w:rPr>
          <w:rFonts w:asciiTheme="minorHAnsi" w:hAnsiTheme="minorHAnsi"/>
          <w:color w:val="000000" w:themeColor="text1"/>
        </w:rPr>
        <w:t xml:space="preserve"> z </w:t>
      </w:r>
      <w:r w:rsidRPr="002854E7">
        <w:rPr>
          <w:rFonts w:asciiTheme="minorHAnsi" w:hAnsiTheme="minorHAnsi"/>
          <w:color w:val="000000" w:themeColor="text1"/>
        </w:rPr>
        <w:t>tytułu niewykonania lub nienależytego wykonania Umowy na warunkach</w:t>
      </w:r>
      <w:r w:rsidR="00247E90" w:rsidRPr="002854E7">
        <w:rPr>
          <w:rFonts w:asciiTheme="minorHAnsi" w:hAnsiTheme="minorHAnsi"/>
          <w:color w:val="000000" w:themeColor="text1"/>
        </w:rPr>
        <w:t xml:space="preserve"> w </w:t>
      </w:r>
      <w:r w:rsidRPr="002854E7">
        <w:rPr>
          <w:rFonts w:asciiTheme="minorHAnsi" w:hAnsiTheme="minorHAnsi"/>
          <w:color w:val="000000" w:themeColor="text1"/>
        </w:rPr>
        <w:t>niej określonych.</w:t>
      </w:r>
    </w:p>
    <w:p w14:paraId="2FE0DF09" w14:textId="27E99455" w:rsidR="00631CF5" w:rsidRPr="002854E7" w:rsidRDefault="00631CF5" w:rsidP="00B96C37">
      <w:pPr>
        <w:numPr>
          <w:ilvl w:val="0"/>
          <w:numId w:val="22"/>
        </w:numPr>
        <w:spacing w:after="0" w:line="240" w:lineRule="auto"/>
        <w:ind w:left="426"/>
        <w:contextualSpacing/>
        <w:jc w:val="both"/>
        <w:rPr>
          <w:rFonts w:asciiTheme="minorHAnsi" w:eastAsia="Times New Roman" w:hAnsiTheme="minorHAnsi"/>
          <w:color w:val="000000" w:themeColor="text1"/>
        </w:rPr>
      </w:pPr>
      <w:r w:rsidRPr="002854E7">
        <w:rPr>
          <w:rFonts w:asciiTheme="minorHAnsi" w:hAnsiTheme="minorHAnsi"/>
          <w:color w:val="000000" w:themeColor="text1"/>
        </w:rPr>
        <w:t>Strony nie odpowiadają za niewykonanie lub nienależyte wykonanie zobowiązania wynikłe</w:t>
      </w:r>
      <w:r w:rsidR="00247E90" w:rsidRPr="002854E7">
        <w:rPr>
          <w:rFonts w:asciiTheme="minorHAnsi" w:hAnsiTheme="minorHAnsi"/>
          <w:color w:val="000000" w:themeColor="text1"/>
        </w:rPr>
        <w:t xml:space="preserve"> z </w:t>
      </w:r>
      <w:r w:rsidRPr="002854E7">
        <w:rPr>
          <w:rFonts w:asciiTheme="minorHAnsi" w:hAnsiTheme="minorHAnsi"/>
          <w:color w:val="000000" w:themeColor="text1"/>
        </w:rPr>
        <w:t xml:space="preserve">działania </w:t>
      </w:r>
      <w:r w:rsidR="007C03E9" w:rsidRPr="002854E7">
        <w:rPr>
          <w:rFonts w:asciiTheme="minorHAnsi" w:hAnsiTheme="minorHAnsi"/>
          <w:color w:val="000000" w:themeColor="text1"/>
        </w:rPr>
        <w:t>S</w:t>
      </w:r>
      <w:r w:rsidRPr="002854E7">
        <w:rPr>
          <w:rFonts w:asciiTheme="minorHAnsi" w:hAnsiTheme="minorHAnsi"/>
          <w:color w:val="000000" w:themeColor="text1"/>
        </w:rPr>
        <w:t xml:space="preserve">iły </w:t>
      </w:r>
      <w:r w:rsidR="007C03E9" w:rsidRPr="002854E7">
        <w:rPr>
          <w:rFonts w:asciiTheme="minorHAnsi" w:hAnsiTheme="minorHAnsi"/>
          <w:color w:val="000000" w:themeColor="text1"/>
        </w:rPr>
        <w:t>W</w:t>
      </w:r>
      <w:r w:rsidRPr="002854E7">
        <w:rPr>
          <w:rFonts w:asciiTheme="minorHAnsi" w:hAnsiTheme="minorHAnsi"/>
          <w:color w:val="000000" w:themeColor="text1"/>
        </w:rPr>
        <w:t>yższej</w:t>
      </w:r>
      <w:r w:rsidR="007C03E9" w:rsidRPr="002854E7">
        <w:rPr>
          <w:rFonts w:asciiTheme="minorHAnsi" w:hAnsiTheme="minorHAnsi"/>
          <w:color w:val="000000" w:themeColor="text1"/>
        </w:rPr>
        <w:t>.</w:t>
      </w:r>
    </w:p>
    <w:p w14:paraId="60D922B3" w14:textId="77777777" w:rsidR="001E08EC" w:rsidRPr="002854E7" w:rsidRDefault="00EF464C" w:rsidP="00B96C37">
      <w:pPr>
        <w:numPr>
          <w:ilvl w:val="0"/>
          <w:numId w:val="22"/>
        </w:numPr>
        <w:spacing w:after="0" w:line="240" w:lineRule="auto"/>
        <w:ind w:left="426"/>
        <w:contextualSpacing/>
        <w:jc w:val="both"/>
        <w:rPr>
          <w:rFonts w:asciiTheme="minorHAnsi" w:eastAsia="Times New Roman" w:hAnsiTheme="minorHAnsi"/>
          <w:color w:val="000000" w:themeColor="text1"/>
        </w:rPr>
      </w:pPr>
      <w:r w:rsidRPr="002854E7">
        <w:rPr>
          <w:rFonts w:asciiTheme="minorHAnsi" w:hAnsiTheme="minorHAnsi"/>
          <w:color w:val="000000" w:themeColor="text1"/>
        </w:rPr>
        <w:t>Strony</w:t>
      </w:r>
      <w:r w:rsidR="00247E90" w:rsidRPr="002854E7">
        <w:rPr>
          <w:rFonts w:asciiTheme="minorHAnsi" w:hAnsiTheme="minorHAnsi"/>
          <w:color w:val="000000" w:themeColor="text1"/>
        </w:rPr>
        <w:t xml:space="preserve"> </w:t>
      </w:r>
      <w:r w:rsidR="001E08EC" w:rsidRPr="002854E7">
        <w:rPr>
          <w:rFonts w:asciiTheme="minorHAnsi" w:hAnsiTheme="minorHAnsi"/>
          <w:color w:val="000000" w:themeColor="text1"/>
        </w:rPr>
        <w:t>postanawiają, że:</w:t>
      </w:r>
    </w:p>
    <w:p w14:paraId="05152358" w14:textId="77777777" w:rsidR="001E08EC" w:rsidRPr="002854E7" w:rsidRDefault="001E08EC" w:rsidP="00B96C37">
      <w:pPr>
        <w:numPr>
          <w:ilvl w:val="1"/>
          <w:numId w:val="22"/>
        </w:numPr>
        <w:spacing w:after="0" w:line="240" w:lineRule="auto"/>
        <w:ind w:left="851" w:hanging="425"/>
        <w:contextualSpacing/>
        <w:jc w:val="both"/>
        <w:rPr>
          <w:rFonts w:asciiTheme="minorHAnsi" w:eastAsia="Times New Roman" w:hAnsiTheme="minorHAnsi"/>
          <w:color w:val="000000" w:themeColor="text1"/>
        </w:rPr>
      </w:pPr>
      <w:r w:rsidRPr="002854E7">
        <w:rPr>
          <w:rFonts w:asciiTheme="minorHAnsi" w:hAnsiTheme="minorHAnsi"/>
          <w:color w:val="000000" w:themeColor="text1"/>
        </w:rPr>
        <w:t xml:space="preserve">wyłączają odpowiedzialność </w:t>
      </w:r>
      <w:r w:rsidR="001F4D70" w:rsidRPr="002854E7">
        <w:rPr>
          <w:rFonts w:asciiTheme="minorHAnsi" w:hAnsiTheme="minorHAnsi"/>
          <w:color w:val="000000" w:themeColor="text1"/>
        </w:rPr>
        <w:t>NCBR</w:t>
      </w:r>
      <w:r w:rsidR="00035CA1" w:rsidRPr="002854E7">
        <w:rPr>
          <w:rFonts w:asciiTheme="minorHAnsi" w:hAnsiTheme="minorHAnsi"/>
          <w:color w:val="000000" w:themeColor="text1"/>
        </w:rPr>
        <w:t xml:space="preserve"> </w:t>
      </w:r>
      <w:r w:rsidR="00EF464C" w:rsidRPr="002854E7">
        <w:rPr>
          <w:rFonts w:asciiTheme="minorHAnsi" w:hAnsiTheme="minorHAnsi"/>
          <w:color w:val="000000" w:themeColor="text1"/>
        </w:rPr>
        <w:t>za okoliczności powstałe</w:t>
      </w:r>
      <w:r w:rsidR="00247E90" w:rsidRPr="002854E7">
        <w:rPr>
          <w:rFonts w:asciiTheme="minorHAnsi" w:hAnsiTheme="minorHAnsi"/>
          <w:color w:val="000000" w:themeColor="text1"/>
        </w:rPr>
        <w:t xml:space="preserve"> z </w:t>
      </w:r>
      <w:r w:rsidR="00EF464C" w:rsidRPr="002854E7">
        <w:rPr>
          <w:rFonts w:asciiTheme="minorHAnsi" w:hAnsiTheme="minorHAnsi"/>
          <w:color w:val="000000" w:themeColor="text1"/>
        </w:rPr>
        <w:t xml:space="preserve">przyczyn innych niż wina umyślna </w:t>
      </w:r>
      <w:r w:rsidR="001F4D70" w:rsidRPr="002854E7">
        <w:rPr>
          <w:rFonts w:asciiTheme="minorHAnsi" w:hAnsiTheme="minorHAnsi"/>
          <w:color w:val="000000" w:themeColor="text1"/>
        </w:rPr>
        <w:t>NCBR</w:t>
      </w:r>
      <w:r w:rsidRPr="002854E7">
        <w:rPr>
          <w:rFonts w:asciiTheme="minorHAnsi" w:hAnsiTheme="minorHAnsi"/>
          <w:color w:val="000000" w:themeColor="text1"/>
        </w:rPr>
        <w:t>;</w:t>
      </w:r>
    </w:p>
    <w:p w14:paraId="16F9932E" w14:textId="77777777" w:rsidR="001E08EC" w:rsidRPr="002854E7" w:rsidRDefault="001F4D70" w:rsidP="00B96C37">
      <w:pPr>
        <w:numPr>
          <w:ilvl w:val="1"/>
          <w:numId w:val="22"/>
        </w:numPr>
        <w:spacing w:after="0" w:line="240" w:lineRule="auto"/>
        <w:ind w:left="851" w:hanging="425"/>
        <w:contextualSpacing/>
        <w:jc w:val="both"/>
        <w:rPr>
          <w:rFonts w:asciiTheme="minorHAnsi" w:eastAsia="Times New Roman" w:hAnsiTheme="minorHAnsi"/>
          <w:color w:val="000000" w:themeColor="text1"/>
        </w:rPr>
      </w:pPr>
      <w:r w:rsidRPr="002854E7">
        <w:rPr>
          <w:rFonts w:asciiTheme="minorHAnsi" w:hAnsiTheme="minorHAnsi"/>
          <w:color w:val="000000" w:themeColor="text1"/>
        </w:rPr>
        <w:t>NCBR odpowiada</w:t>
      </w:r>
      <w:r w:rsidR="00035CA1" w:rsidRPr="002854E7">
        <w:rPr>
          <w:rFonts w:asciiTheme="minorHAnsi" w:hAnsiTheme="minorHAnsi"/>
          <w:color w:val="000000" w:themeColor="text1"/>
        </w:rPr>
        <w:t xml:space="preserve"> względem </w:t>
      </w:r>
      <w:r w:rsidRPr="002854E7">
        <w:rPr>
          <w:rFonts w:asciiTheme="minorHAnsi" w:hAnsiTheme="minorHAnsi"/>
          <w:color w:val="000000" w:themeColor="text1"/>
        </w:rPr>
        <w:t xml:space="preserve">Wykonawcy </w:t>
      </w:r>
      <w:r w:rsidR="00EF464C" w:rsidRPr="002854E7">
        <w:rPr>
          <w:rFonts w:asciiTheme="minorHAnsi" w:hAnsiTheme="minorHAnsi"/>
          <w:color w:val="000000" w:themeColor="text1"/>
        </w:rPr>
        <w:t>jedynie</w:t>
      </w:r>
      <w:r w:rsidR="00247E90" w:rsidRPr="002854E7">
        <w:rPr>
          <w:rFonts w:asciiTheme="minorHAnsi" w:hAnsiTheme="minorHAnsi"/>
          <w:color w:val="000000" w:themeColor="text1"/>
        </w:rPr>
        <w:t xml:space="preserve"> w </w:t>
      </w:r>
      <w:r w:rsidR="00EF464C" w:rsidRPr="002854E7">
        <w:rPr>
          <w:rFonts w:asciiTheme="minorHAnsi" w:hAnsiTheme="minorHAnsi"/>
          <w:color w:val="000000" w:themeColor="text1"/>
        </w:rPr>
        <w:t>granicach straty</w:t>
      </w:r>
      <w:r w:rsidR="00510725" w:rsidRPr="002854E7">
        <w:rPr>
          <w:rFonts w:asciiTheme="minorHAnsi" w:hAnsiTheme="minorHAnsi"/>
          <w:color w:val="000000" w:themeColor="text1"/>
        </w:rPr>
        <w:t xml:space="preserve"> rzeczywistej</w:t>
      </w:r>
      <w:r w:rsidR="00EF464C" w:rsidRPr="002854E7">
        <w:rPr>
          <w:rFonts w:asciiTheme="minorHAnsi" w:hAnsiTheme="minorHAnsi"/>
          <w:color w:val="000000" w:themeColor="text1"/>
        </w:rPr>
        <w:t xml:space="preserve">, którą </w:t>
      </w:r>
      <w:r w:rsidR="00E474B6" w:rsidRPr="002854E7">
        <w:rPr>
          <w:rFonts w:asciiTheme="minorHAnsi" w:hAnsiTheme="minorHAnsi"/>
          <w:color w:val="000000" w:themeColor="text1"/>
        </w:rPr>
        <w:t>Wykonawca</w:t>
      </w:r>
      <w:r w:rsidR="00EF464C" w:rsidRPr="002854E7">
        <w:rPr>
          <w:rFonts w:asciiTheme="minorHAnsi" w:hAnsiTheme="minorHAnsi"/>
          <w:color w:val="000000" w:themeColor="text1"/>
        </w:rPr>
        <w:t xml:space="preserve"> poniósł wskutek działan</w:t>
      </w:r>
      <w:r w:rsidR="001E08EC" w:rsidRPr="002854E7">
        <w:rPr>
          <w:rFonts w:asciiTheme="minorHAnsi" w:hAnsiTheme="minorHAnsi"/>
          <w:color w:val="000000" w:themeColor="text1"/>
        </w:rPr>
        <w:t xml:space="preserve">ia lub zaniechania </w:t>
      </w:r>
      <w:r w:rsidR="00510725" w:rsidRPr="002854E7">
        <w:rPr>
          <w:rFonts w:asciiTheme="minorHAnsi" w:hAnsiTheme="minorHAnsi"/>
          <w:color w:val="000000" w:themeColor="text1"/>
        </w:rPr>
        <w:t>NCBR</w:t>
      </w:r>
      <w:r w:rsidR="001E08EC" w:rsidRPr="002854E7">
        <w:rPr>
          <w:rFonts w:asciiTheme="minorHAnsi" w:hAnsiTheme="minorHAnsi"/>
          <w:color w:val="000000" w:themeColor="text1"/>
        </w:rPr>
        <w:t>;</w:t>
      </w:r>
      <w:r w:rsidR="00EF464C" w:rsidRPr="002854E7">
        <w:rPr>
          <w:rFonts w:asciiTheme="minorHAnsi" w:hAnsiTheme="minorHAnsi"/>
          <w:color w:val="000000" w:themeColor="text1"/>
        </w:rPr>
        <w:t xml:space="preserve"> </w:t>
      </w:r>
    </w:p>
    <w:p w14:paraId="7F9005A1" w14:textId="77777777" w:rsidR="0043288F" w:rsidRPr="002854E7" w:rsidRDefault="001736A0" w:rsidP="00B96C37">
      <w:pPr>
        <w:numPr>
          <w:ilvl w:val="1"/>
          <w:numId w:val="22"/>
        </w:numPr>
        <w:spacing w:after="0" w:line="240" w:lineRule="auto"/>
        <w:ind w:left="851" w:hanging="425"/>
        <w:contextualSpacing/>
        <w:jc w:val="both"/>
        <w:rPr>
          <w:rFonts w:asciiTheme="minorHAnsi" w:eastAsia="Times New Roman" w:hAnsiTheme="minorHAnsi"/>
          <w:color w:val="000000" w:themeColor="text1"/>
        </w:rPr>
      </w:pPr>
      <w:r w:rsidRPr="002854E7">
        <w:rPr>
          <w:rFonts w:asciiTheme="minorHAnsi" w:hAnsiTheme="minorHAnsi"/>
          <w:color w:val="000000" w:themeColor="text1"/>
        </w:rPr>
        <w:t xml:space="preserve">NCBR </w:t>
      </w:r>
      <w:r w:rsidR="00035CA1" w:rsidRPr="002854E7">
        <w:rPr>
          <w:rFonts w:asciiTheme="minorHAnsi" w:hAnsiTheme="minorHAnsi"/>
          <w:color w:val="000000" w:themeColor="text1"/>
        </w:rPr>
        <w:t xml:space="preserve">nie odpowiada względem </w:t>
      </w:r>
      <w:r w:rsidRPr="002854E7">
        <w:rPr>
          <w:rFonts w:asciiTheme="minorHAnsi" w:hAnsiTheme="minorHAnsi"/>
          <w:color w:val="000000" w:themeColor="text1"/>
        </w:rPr>
        <w:t xml:space="preserve">Wykonawcy </w:t>
      </w:r>
      <w:r w:rsidR="0043288F" w:rsidRPr="002854E7">
        <w:rPr>
          <w:rFonts w:asciiTheme="minorHAnsi" w:hAnsiTheme="minorHAnsi"/>
          <w:color w:val="000000" w:themeColor="text1"/>
        </w:rPr>
        <w:t>za utracone korzyści</w:t>
      </w:r>
      <w:r w:rsidR="00247E90" w:rsidRPr="002854E7">
        <w:rPr>
          <w:rFonts w:asciiTheme="minorHAnsi" w:hAnsiTheme="minorHAnsi"/>
          <w:color w:val="000000" w:themeColor="text1"/>
        </w:rPr>
        <w:t xml:space="preserve"> i </w:t>
      </w:r>
      <w:r w:rsidR="0043288F" w:rsidRPr="002854E7">
        <w:rPr>
          <w:rFonts w:asciiTheme="minorHAnsi" w:hAnsiTheme="minorHAnsi"/>
          <w:color w:val="000000" w:themeColor="text1"/>
        </w:rPr>
        <w:t xml:space="preserve">wszelkie inne korzyści, które mógłby osiągnąć, gdyby mu szkody nie wyrządzono. W szczególności Strony wyłączają odpowiedzialność NCBR względem </w:t>
      </w:r>
      <w:r w:rsidR="00035CA1" w:rsidRPr="002854E7">
        <w:rPr>
          <w:rFonts w:asciiTheme="minorHAnsi" w:hAnsiTheme="minorHAnsi"/>
          <w:color w:val="000000" w:themeColor="text1"/>
        </w:rPr>
        <w:t>Wykonawcy</w:t>
      </w:r>
      <w:r w:rsidR="0043288F" w:rsidRPr="002854E7">
        <w:rPr>
          <w:rFonts w:asciiTheme="minorHAnsi" w:hAnsiTheme="minorHAnsi"/>
          <w:color w:val="000000" w:themeColor="text1"/>
        </w:rPr>
        <w:t xml:space="preserve"> za przychody nieuzyskane przez </w:t>
      </w:r>
      <w:r w:rsidR="00035CA1" w:rsidRPr="002854E7">
        <w:rPr>
          <w:rFonts w:asciiTheme="minorHAnsi" w:hAnsiTheme="minorHAnsi"/>
          <w:color w:val="000000" w:themeColor="text1"/>
        </w:rPr>
        <w:t>Wykonawcę</w:t>
      </w:r>
      <w:r w:rsidR="0043288F" w:rsidRPr="002854E7">
        <w:rPr>
          <w:rFonts w:asciiTheme="minorHAnsi" w:hAnsiTheme="minorHAnsi"/>
          <w:color w:val="000000" w:themeColor="text1"/>
        </w:rPr>
        <w:t xml:space="preserve"> przez wygaśnięcie Umowy wskutek jego eliminacji</w:t>
      </w:r>
      <w:r w:rsidR="00035CA1" w:rsidRPr="002854E7">
        <w:rPr>
          <w:rFonts w:asciiTheme="minorHAnsi" w:hAnsiTheme="minorHAnsi"/>
          <w:color w:val="000000" w:themeColor="text1"/>
        </w:rPr>
        <w:t xml:space="preserve"> wskutek Selekcji.</w:t>
      </w:r>
    </w:p>
    <w:p w14:paraId="5334DAFD" w14:textId="6C023070" w:rsidR="00E57FAF" w:rsidRPr="002854E7" w:rsidRDefault="00E57FAF" w:rsidP="00B96C37">
      <w:pPr>
        <w:numPr>
          <w:ilvl w:val="0"/>
          <w:numId w:val="22"/>
        </w:numPr>
        <w:spacing w:after="0" w:line="240" w:lineRule="auto"/>
        <w:ind w:left="426"/>
        <w:contextualSpacing/>
        <w:jc w:val="both"/>
        <w:rPr>
          <w:rFonts w:asciiTheme="minorHAnsi" w:hAnsiTheme="minorHAnsi"/>
          <w:color w:val="000000" w:themeColor="text1"/>
        </w:rPr>
      </w:pPr>
      <w:r w:rsidRPr="002854E7">
        <w:rPr>
          <w:rFonts w:asciiTheme="minorHAnsi" w:hAnsiTheme="minorHAnsi"/>
          <w:color w:val="000000" w:themeColor="text1"/>
        </w:rPr>
        <w:t>W przypadku wygaśnięcia Umowy</w:t>
      </w:r>
      <w:r w:rsidR="00247E90" w:rsidRPr="002854E7">
        <w:rPr>
          <w:rFonts w:asciiTheme="minorHAnsi" w:hAnsiTheme="minorHAnsi"/>
          <w:color w:val="000000" w:themeColor="text1"/>
        </w:rPr>
        <w:t xml:space="preserve"> </w:t>
      </w:r>
      <w:r w:rsidR="00470A4A" w:rsidRPr="002854E7">
        <w:rPr>
          <w:rFonts w:asciiTheme="minorHAnsi" w:hAnsiTheme="minorHAnsi"/>
          <w:color w:val="000000" w:themeColor="text1"/>
        </w:rPr>
        <w:t>Wykonawca</w:t>
      </w:r>
      <w:r w:rsidRPr="002854E7">
        <w:rPr>
          <w:rFonts w:asciiTheme="minorHAnsi" w:hAnsiTheme="minorHAnsi"/>
          <w:color w:val="000000" w:themeColor="text1"/>
        </w:rPr>
        <w:t xml:space="preserve"> zrzeka się wszelkich roszczeń względem NCBR</w:t>
      </w:r>
      <w:r w:rsidR="00247E90" w:rsidRPr="002854E7">
        <w:rPr>
          <w:rFonts w:asciiTheme="minorHAnsi" w:hAnsiTheme="minorHAnsi"/>
          <w:color w:val="000000" w:themeColor="text1"/>
        </w:rPr>
        <w:t xml:space="preserve"> </w:t>
      </w:r>
      <w:r w:rsidR="005552E3" w:rsidRPr="002854E7">
        <w:rPr>
          <w:rFonts w:asciiTheme="minorHAnsi" w:hAnsiTheme="minorHAnsi"/>
          <w:color w:val="000000" w:themeColor="text1"/>
        </w:rPr>
        <w:t>innych</w:t>
      </w:r>
      <w:r w:rsidRPr="002854E7">
        <w:rPr>
          <w:rFonts w:asciiTheme="minorHAnsi" w:hAnsiTheme="minorHAnsi"/>
          <w:color w:val="000000" w:themeColor="text1"/>
        </w:rPr>
        <w:t xml:space="preserve"> niż spowodowane</w:t>
      </w:r>
      <w:r w:rsidR="00247E90" w:rsidRPr="002854E7">
        <w:rPr>
          <w:rFonts w:asciiTheme="minorHAnsi" w:hAnsiTheme="minorHAnsi"/>
          <w:color w:val="000000" w:themeColor="text1"/>
        </w:rPr>
        <w:t xml:space="preserve"> z </w:t>
      </w:r>
      <w:r w:rsidRPr="002854E7">
        <w:rPr>
          <w:rFonts w:asciiTheme="minorHAnsi" w:hAnsiTheme="minorHAnsi"/>
          <w:color w:val="000000" w:themeColor="text1"/>
        </w:rPr>
        <w:t xml:space="preserve">winy umyślnej </w:t>
      </w:r>
      <w:r w:rsidR="00B50821" w:rsidRPr="002854E7">
        <w:rPr>
          <w:rFonts w:asciiTheme="minorHAnsi" w:hAnsiTheme="minorHAnsi"/>
          <w:color w:val="000000" w:themeColor="text1"/>
        </w:rPr>
        <w:t>NCBR</w:t>
      </w:r>
      <w:r w:rsidRPr="002854E7">
        <w:rPr>
          <w:rFonts w:asciiTheme="minorHAnsi" w:hAnsiTheme="minorHAnsi"/>
          <w:color w:val="000000" w:themeColor="text1"/>
        </w:rPr>
        <w:t>.</w:t>
      </w:r>
    </w:p>
    <w:p w14:paraId="2DC1EC29" w14:textId="55738E9D" w:rsidR="00631CF5" w:rsidRPr="002854E7" w:rsidRDefault="0008136D" w:rsidP="00B96C37">
      <w:pPr>
        <w:numPr>
          <w:ilvl w:val="0"/>
          <w:numId w:val="22"/>
        </w:numPr>
        <w:spacing w:after="0" w:line="240" w:lineRule="auto"/>
        <w:ind w:left="426"/>
        <w:contextualSpacing/>
        <w:jc w:val="both"/>
        <w:rPr>
          <w:rFonts w:asciiTheme="minorHAnsi" w:hAnsiTheme="minorHAnsi"/>
          <w:color w:val="000000" w:themeColor="text1"/>
        </w:rPr>
      </w:pPr>
      <w:bookmarkStart w:id="758" w:name="_Ref505798579"/>
      <w:r w:rsidRPr="002854E7">
        <w:rPr>
          <w:rFonts w:asciiTheme="minorHAnsi" w:hAnsiTheme="minorHAnsi"/>
          <w:color w:val="000000" w:themeColor="text1"/>
        </w:rPr>
        <w:t xml:space="preserve">NCBR jest uprawnione do żądania od </w:t>
      </w:r>
      <w:r w:rsidR="00E474B6" w:rsidRPr="002854E7">
        <w:rPr>
          <w:rFonts w:asciiTheme="minorHAnsi" w:hAnsiTheme="minorHAnsi"/>
          <w:color w:val="000000" w:themeColor="text1"/>
        </w:rPr>
        <w:t>Wykonawcy</w:t>
      </w:r>
      <w:r w:rsidRPr="002854E7">
        <w:rPr>
          <w:rFonts w:asciiTheme="minorHAnsi" w:hAnsiTheme="minorHAnsi"/>
          <w:color w:val="000000" w:themeColor="text1"/>
        </w:rPr>
        <w:t xml:space="preserve"> zapłaty </w:t>
      </w:r>
      <w:r w:rsidR="00631CF5" w:rsidRPr="002854E7">
        <w:rPr>
          <w:rFonts w:asciiTheme="minorHAnsi" w:hAnsiTheme="minorHAnsi"/>
          <w:color w:val="000000" w:themeColor="text1"/>
        </w:rPr>
        <w:t>następując</w:t>
      </w:r>
      <w:r w:rsidRPr="002854E7">
        <w:rPr>
          <w:rFonts w:asciiTheme="minorHAnsi" w:hAnsiTheme="minorHAnsi"/>
          <w:color w:val="000000" w:themeColor="text1"/>
        </w:rPr>
        <w:t>ych kar umownych</w:t>
      </w:r>
      <w:r w:rsidR="00631CF5" w:rsidRPr="002854E7">
        <w:rPr>
          <w:rFonts w:asciiTheme="minorHAnsi" w:hAnsiTheme="minorHAnsi"/>
          <w:color w:val="000000" w:themeColor="text1"/>
        </w:rPr>
        <w:t>:</w:t>
      </w:r>
      <w:bookmarkEnd w:id="758"/>
    </w:p>
    <w:p w14:paraId="3595AF18" w14:textId="2482D7F8" w:rsidR="00B83B52" w:rsidRPr="002854E7" w:rsidRDefault="00B83B52" w:rsidP="00B96C37">
      <w:pPr>
        <w:numPr>
          <w:ilvl w:val="1"/>
          <w:numId w:val="22"/>
        </w:numPr>
        <w:spacing w:after="0" w:line="240" w:lineRule="auto"/>
        <w:ind w:left="709"/>
        <w:contextualSpacing/>
        <w:jc w:val="both"/>
        <w:rPr>
          <w:rFonts w:asciiTheme="minorHAnsi" w:hAnsiTheme="minorHAnsi"/>
          <w:color w:val="000000" w:themeColor="text1"/>
        </w:rPr>
      </w:pPr>
      <w:r w:rsidRPr="002854E7">
        <w:rPr>
          <w:rFonts w:asciiTheme="minorHAnsi" w:hAnsiTheme="minorHAnsi"/>
          <w:color w:val="000000" w:themeColor="text1"/>
        </w:rPr>
        <w:t xml:space="preserve">w przypadku </w:t>
      </w:r>
      <w:r w:rsidR="001907BD" w:rsidRPr="002854E7">
        <w:rPr>
          <w:rFonts w:asciiTheme="minorHAnsi" w:hAnsiTheme="minorHAnsi"/>
          <w:color w:val="000000" w:themeColor="text1"/>
        </w:rPr>
        <w:t xml:space="preserve">zaprzestania realizacji lub </w:t>
      </w:r>
      <w:r w:rsidRPr="002854E7">
        <w:rPr>
          <w:rFonts w:asciiTheme="minorHAnsi" w:hAnsiTheme="minorHAnsi"/>
          <w:color w:val="000000" w:themeColor="text1"/>
        </w:rPr>
        <w:t>wypowiedzenia Umowy</w:t>
      </w:r>
      <w:r w:rsidR="009F2DC0" w:rsidRPr="002854E7">
        <w:rPr>
          <w:rFonts w:asciiTheme="minorHAnsi" w:hAnsiTheme="minorHAnsi"/>
          <w:color w:val="000000" w:themeColor="text1"/>
        </w:rPr>
        <w:t xml:space="preserve"> przez Wykonawcę</w:t>
      </w:r>
      <w:r w:rsidRPr="002854E7">
        <w:rPr>
          <w:rFonts w:asciiTheme="minorHAnsi" w:hAnsiTheme="minorHAnsi"/>
          <w:color w:val="000000" w:themeColor="text1"/>
        </w:rPr>
        <w:t xml:space="preserve">, poza przypadkami dopuszczalnymi przez Umowę i bezwzględnie obowiązujące przepisy prawa, kwotę stanowiącą </w:t>
      </w:r>
      <w:r w:rsidR="009F2DC0" w:rsidRPr="002854E7">
        <w:rPr>
          <w:rFonts w:asciiTheme="minorHAnsi" w:hAnsiTheme="minorHAnsi"/>
          <w:color w:val="000000" w:themeColor="text1"/>
        </w:rPr>
        <w:t>30</w:t>
      </w:r>
      <w:r w:rsidRPr="002854E7">
        <w:rPr>
          <w:rFonts w:asciiTheme="minorHAnsi" w:hAnsiTheme="minorHAnsi"/>
          <w:color w:val="000000" w:themeColor="text1"/>
        </w:rPr>
        <w:t xml:space="preserve">% łącznej wartości maksymalnego wynagrodzenia Wykonawcy za realizację Umowy, </w:t>
      </w:r>
      <w:r w:rsidR="007C03E9" w:rsidRPr="002854E7">
        <w:rPr>
          <w:rFonts w:asciiTheme="minorHAnsi" w:hAnsiTheme="minorHAnsi"/>
          <w:color w:val="000000" w:themeColor="text1"/>
        </w:rPr>
        <w:t xml:space="preserve">ustaloną zgodnie z </w:t>
      </w:r>
      <w:r w:rsidR="007C03E9" w:rsidRPr="002854E7">
        <w:rPr>
          <w:rFonts w:asciiTheme="minorHAnsi" w:hAnsiTheme="minorHAnsi"/>
          <w:color w:val="000000" w:themeColor="text1"/>
          <w:shd w:val="clear" w:color="auto" w:fill="E6E6E6"/>
        </w:rPr>
        <w:fldChar w:fldCharType="begin"/>
      </w:r>
      <w:r w:rsidR="007C03E9" w:rsidRPr="002854E7">
        <w:rPr>
          <w:rFonts w:asciiTheme="minorHAnsi" w:hAnsiTheme="minorHAnsi"/>
          <w:color w:val="000000" w:themeColor="text1"/>
        </w:rPr>
        <w:instrText xml:space="preserve"> REF _Ref479976521 \n \h </w:instrText>
      </w:r>
      <w:r w:rsidR="005C7FCC" w:rsidRPr="002854E7">
        <w:rPr>
          <w:rFonts w:asciiTheme="minorHAnsi" w:hAnsiTheme="minorHAnsi"/>
          <w:color w:val="000000" w:themeColor="text1"/>
        </w:rPr>
        <w:instrText xml:space="preserve"> \* MERGEFORMAT </w:instrText>
      </w:r>
      <w:r w:rsidR="007C03E9" w:rsidRPr="002854E7">
        <w:rPr>
          <w:rFonts w:asciiTheme="minorHAnsi" w:hAnsiTheme="minorHAnsi"/>
          <w:color w:val="000000" w:themeColor="text1"/>
          <w:shd w:val="clear" w:color="auto" w:fill="E6E6E6"/>
        </w:rPr>
      </w:r>
      <w:r w:rsidR="007C03E9"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007C03E9" w:rsidRPr="002854E7">
        <w:rPr>
          <w:rFonts w:asciiTheme="minorHAnsi" w:hAnsiTheme="minorHAnsi"/>
          <w:color w:val="000000" w:themeColor="text1"/>
          <w:shd w:val="clear" w:color="auto" w:fill="E6E6E6"/>
        </w:rPr>
        <w:fldChar w:fldCharType="end"/>
      </w:r>
      <w:r w:rsidR="007C03E9" w:rsidRPr="002854E7">
        <w:rPr>
          <w:rFonts w:asciiTheme="minorHAnsi" w:hAnsiTheme="minorHAnsi"/>
          <w:color w:val="000000" w:themeColor="text1"/>
        </w:rPr>
        <w:t xml:space="preserve"> Umowy dla dotychczas zrealizowanych i trwających Etapów wykonania Umowy</w:t>
      </w:r>
      <w:r w:rsidRPr="002854E7">
        <w:rPr>
          <w:rFonts w:asciiTheme="minorHAnsi" w:hAnsiTheme="minorHAnsi"/>
          <w:color w:val="000000" w:themeColor="text1"/>
        </w:rPr>
        <w:t>;</w:t>
      </w:r>
    </w:p>
    <w:p w14:paraId="10DCE757" w14:textId="2A22636C" w:rsidR="00B83B52" w:rsidRPr="002854E7" w:rsidRDefault="00B83B52" w:rsidP="00B96C37">
      <w:pPr>
        <w:numPr>
          <w:ilvl w:val="1"/>
          <w:numId w:val="22"/>
        </w:numPr>
        <w:spacing w:after="0" w:line="240" w:lineRule="auto"/>
        <w:ind w:left="709"/>
        <w:contextualSpacing/>
        <w:jc w:val="both"/>
        <w:rPr>
          <w:rFonts w:asciiTheme="minorHAnsi" w:hAnsiTheme="minorHAnsi"/>
          <w:color w:val="000000" w:themeColor="text1"/>
        </w:rPr>
      </w:pPr>
      <w:r w:rsidRPr="002854E7">
        <w:rPr>
          <w:rFonts w:asciiTheme="minorHAnsi" w:hAnsiTheme="minorHAnsi"/>
          <w:color w:val="000000" w:themeColor="text1"/>
        </w:rPr>
        <w:t xml:space="preserve">w przypadku nienależytego wykonania Umowy, rozumianego jako brak stworzenia Wyników Prac Etapu albo stworzenie Wyników Prac Etapu z naruszeniem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Obligatoryjnych </w:t>
      </w:r>
      <w:r w:rsidR="009F2DC0" w:rsidRPr="002854E7">
        <w:rPr>
          <w:rFonts w:asciiTheme="minorHAnsi" w:hAnsiTheme="minorHAnsi"/>
          <w:color w:val="000000" w:themeColor="text1"/>
        </w:rPr>
        <w:t>lub</w:t>
      </w:r>
      <w:r w:rsidRPr="002854E7">
        <w:rPr>
          <w:rFonts w:asciiTheme="minorHAnsi" w:hAnsiTheme="minorHAnsi"/>
          <w:color w:val="000000" w:themeColor="text1"/>
        </w:rPr>
        <w:t xml:space="preserve"> wskazanych we Wniosku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Konkursowych (z dopuszczalną tolerancją </w:t>
      </w:r>
      <w:r w:rsidR="00187675" w:rsidRPr="002854E7">
        <w:rPr>
          <w:rFonts w:asciiTheme="minorHAnsi" w:hAnsiTheme="minorHAnsi"/>
          <w:color w:val="000000" w:themeColor="text1"/>
        </w:rPr>
        <w:t>i Granicą Błędu wskazanymi</w:t>
      </w:r>
      <w:r w:rsidR="00187675" w:rsidRPr="002854E7" w:rsidDel="00187675">
        <w:rPr>
          <w:rFonts w:asciiTheme="minorHAnsi" w:hAnsiTheme="minorHAnsi"/>
          <w:color w:val="000000" w:themeColor="text1"/>
        </w:rPr>
        <w:t xml:space="preserve"> </w:t>
      </w:r>
      <w:r w:rsidRPr="002854E7">
        <w:rPr>
          <w:rFonts w:asciiTheme="minorHAnsi" w:hAnsiTheme="minorHAnsi"/>
          <w:color w:val="000000" w:themeColor="text1"/>
        </w:rPr>
        <w:t xml:space="preserve">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_Ref493944799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_Ref53698513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Jakościowych i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Opcjonalnych Umowy, kwotę stanowiącą </w:t>
      </w:r>
      <w:r w:rsidR="13BFD4A6" w:rsidRPr="002854E7">
        <w:rPr>
          <w:rFonts w:asciiTheme="minorHAnsi" w:hAnsiTheme="minorHAnsi"/>
          <w:color w:val="000000" w:themeColor="text1"/>
        </w:rPr>
        <w:t>2,</w:t>
      </w:r>
      <w:r w:rsidRPr="002854E7">
        <w:rPr>
          <w:rFonts w:asciiTheme="minorHAnsi" w:hAnsiTheme="minorHAnsi"/>
          <w:color w:val="000000" w:themeColor="text1"/>
        </w:rPr>
        <w:t xml:space="preserve">5% łącznej wartości maksymalnego wynagrodzenia Wykonawcy za realizację Umowy, ustaloną </w:t>
      </w:r>
      <w:r w:rsidR="00A14EAE" w:rsidRPr="002854E7">
        <w:rPr>
          <w:rFonts w:asciiTheme="minorHAnsi" w:hAnsiTheme="minorHAnsi"/>
          <w:color w:val="000000" w:themeColor="text1"/>
        </w:rPr>
        <w:t xml:space="preserve">zgodnie z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_Ref479976521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007C03E9" w:rsidRPr="002854E7">
        <w:rPr>
          <w:rFonts w:asciiTheme="minorHAnsi" w:hAnsiTheme="minorHAnsi"/>
          <w:color w:val="000000" w:themeColor="text1"/>
        </w:rPr>
        <w:t>Umowy</w:t>
      </w:r>
      <w:r w:rsidRPr="002854E7">
        <w:rPr>
          <w:rFonts w:asciiTheme="minorHAnsi" w:hAnsiTheme="minorHAnsi"/>
          <w:color w:val="000000" w:themeColor="text1"/>
        </w:rPr>
        <w:t xml:space="preserve"> dla dotychczas </w:t>
      </w:r>
      <w:r w:rsidR="00A14EAE" w:rsidRPr="002854E7">
        <w:rPr>
          <w:rFonts w:asciiTheme="minorHAnsi" w:hAnsiTheme="minorHAnsi"/>
          <w:color w:val="000000" w:themeColor="text1"/>
        </w:rPr>
        <w:t>z</w:t>
      </w:r>
      <w:r w:rsidRPr="002854E7">
        <w:rPr>
          <w:rFonts w:asciiTheme="minorHAnsi" w:hAnsiTheme="minorHAnsi"/>
          <w:color w:val="000000" w:themeColor="text1"/>
        </w:rPr>
        <w:t xml:space="preserve">realizowanych i </w:t>
      </w:r>
      <w:r w:rsidR="00A14EAE" w:rsidRPr="002854E7">
        <w:rPr>
          <w:rFonts w:asciiTheme="minorHAnsi" w:hAnsiTheme="minorHAnsi"/>
          <w:color w:val="000000" w:themeColor="text1"/>
        </w:rPr>
        <w:t>trwających</w:t>
      </w:r>
      <w:r w:rsidRPr="002854E7">
        <w:rPr>
          <w:rFonts w:asciiTheme="minorHAnsi" w:hAnsiTheme="minorHAnsi"/>
          <w:color w:val="000000" w:themeColor="text1"/>
        </w:rPr>
        <w:t xml:space="preserve"> Etapów wykonania Umowy</w:t>
      </w:r>
      <w:r w:rsidR="001F4028" w:rsidRPr="002854E7">
        <w:rPr>
          <w:rFonts w:asciiTheme="minorHAnsi" w:hAnsiTheme="minorHAnsi"/>
          <w:color w:val="000000" w:themeColor="text1"/>
        </w:rPr>
        <w:t xml:space="preserve">, z zastrzeżeniem, że kary opisanej w tym punkcie nie nakłada się, jeśli </w:t>
      </w:r>
      <w:r w:rsidR="0060549C" w:rsidRPr="002854E7">
        <w:rPr>
          <w:rFonts w:asciiTheme="minorHAnsi" w:hAnsiTheme="minorHAnsi"/>
          <w:color w:val="000000" w:themeColor="text1"/>
        </w:rPr>
        <w:t xml:space="preserve">w przypadku danego Etapu </w:t>
      </w:r>
      <w:r w:rsidR="001F4028" w:rsidRPr="002854E7">
        <w:rPr>
          <w:rFonts w:asciiTheme="minorHAnsi" w:hAnsiTheme="minorHAnsi"/>
          <w:color w:val="000000" w:themeColor="text1"/>
        </w:rPr>
        <w:t>NCBR dokonał Odbioru Etapu z Uwagami</w:t>
      </w:r>
      <w:r w:rsidRPr="002854E7">
        <w:rPr>
          <w:rFonts w:asciiTheme="minorHAnsi" w:hAnsiTheme="minorHAnsi"/>
          <w:color w:val="000000" w:themeColor="text1"/>
        </w:rPr>
        <w:t>;</w:t>
      </w:r>
    </w:p>
    <w:p w14:paraId="038DA8FB" w14:textId="169606C5" w:rsidR="003B354A" w:rsidRPr="002854E7" w:rsidRDefault="00631CF5" w:rsidP="00B96C37">
      <w:pPr>
        <w:numPr>
          <w:ilvl w:val="1"/>
          <w:numId w:val="22"/>
        </w:numPr>
        <w:spacing w:after="0" w:line="240" w:lineRule="auto"/>
        <w:ind w:left="709"/>
        <w:contextualSpacing/>
        <w:jc w:val="both"/>
        <w:rPr>
          <w:rFonts w:asciiTheme="minorHAnsi" w:hAnsiTheme="minorHAnsi"/>
          <w:color w:val="000000" w:themeColor="text1"/>
        </w:rPr>
      </w:pPr>
      <w:r w:rsidRPr="002854E7">
        <w:rPr>
          <w:rFonts w:asciiTheme="minorHAnsi" w:hAnsiTheme="minorHAnsi"/>
          <w:color w:val="000000" w:themeColor="text1"/>
        </w:rPr>
        <w:lastRenderedPageBreak/>
        <w:t>w przypadku odstąpienia od Umowy przez NCBR</w:t>
      </w:r>
      <w:r w:rsidR="00247E90" w:rsidRPr="002854E7">
        <w:rPr>
          <w:rFonts w:asciiTheme="minorHAnsi" w:hAnsiTheme="minorHAnsi"/>
          <w:color w:val="000000" w:themeColor="text1"/>
        </w:rPr>
        <w:t xml:space="preserve"> z </w:t>
      </w:r>
      <w:r w:rsidRPr="002854E7">
        <w:rPr>
          <w:rFonts w:asciiTheme="minorHAnsi" w:hAnsiTheme="minorHAnsi"/>
          <w:color w:val="000000" w:themeColor="text1"/>
        </w:rPr>
        <w:t xml:space="preserve">przyczyn zależnych od </w:t>
      </w:r>
      <w:r w:rsidR="00470A4A" w:rsidRPr="002854E7">
        <w:rPr>
          <w:rFonts w:asciiTheme="minorHAnsi" w:hAnsiTheme="minorHAnsi"/>
          <w:color w:val="000000" w:themeColor="text1"/>
        </w:rPr>
        <w:t>Wykonawcy</w:t>
      </w:r>
      <w:r w:rsidRPr="002854E7">
        <w:rPr>
          <w:rFonts w:asciiTheme="minorHAnsi" w:hAnsiTheme="minorHAnsi"/>
          <w:color w:val="000000" w:themeColor="text1"/>
        </w:rPr>
        <w:t xml:space="preserve"> kwotę stanowiącą </w:t>
      </w:r>
      <w:r w:rsidR="00FD36D4" w:rsidRPr="002854E7">
        <w:rPr>
          <w:rFonts w:asciiTheme="minorHAnsi" w:hAnsiTheme="minorHAnsi"/>
          <w:color w:val="000000" w:themeColor="text1"/>
        </w:rPr>
        <w:t>5</w:t>
      </w:r>
      <w:r w:rsidRPr="002854E7">
        <w:rPr>
          <w:rFonts w:asciiTheme="minorHAnsi" w:hAnsiTheme="minorHAnsi"/>
          <w:color w:val="000000" w:themeColor="text1"/>
        </w:rPr>
        <w:t>% łącznej wartości</w:t>
      </w:r>
      <w:r w:rsidR="00470A4A" w:rsidRPr="002854E7">
        <w:rPr>
          <w:rFonts w:asciiTheme="minorHAnsi" w:hAnsiTheme="minorHAnsi"/>
          <w:color w:val="000000" w:themeColor="text1"/>
        </w:rPr>
        <w:t xml:space="preserve"> maksymalnego wynagrodzenia Wykonawcy za realizację Umowy</w:t>
      </w:r>
      <w:r w:rsidR="00A1595E" w:rsidRPr="002854E7">
        <w:rPr>
          <w:rFonts w:asciiTheme="minorHAnsi" w:hAnsiTheme="minorHAnsi"/>
          <w:color w:val="000000" w:themeColor="text1"/>
        </w:rPr>
        <w:t xml:space="preserve">, </w:t>
      </w:r>
      <w:r w:rsidR="00480B6B" w:rsidRPr="002854E7">
        <w:rPr>
          <w:rFonts w:asciiTheme="minorHAnsi" w:hAnsiTheme="minorHAnsi"/>
          <w:color w:val="000000" w:themeColor="text1"/>
        </w:rPr>
        <w:t xml:space="preserve">ustaloną zgodnie z </w:t>
      </w:r>
      <w:r w:rsidR="00480B6B" w:rsidRPr="002854E7">
        <w:rPr>
          <w:rFonts w:asciiTheme="minorHAnsi" w:hAnsiTheme="minorHAnsi"/>
          <w:color w:val="000000" w:themeColor="text1"/>
          <w:shd w:val="clear" w:color="auto" w:fill="E6E6E6"/>
        </w:rPr>
        <w:fldChar w:fldCharType="begin"/>
      </w:r>
      <w:r w:rsidR="00480B6B" w:rsidRPr="002854E7">
        <w:rPr>
          <w:rFonts w:asciiTheme="minorHAnsi" w:hAnsiTheme="minorHAnsi"/>
          <w:color w:val="000000" w:themeColor="text1"/>
        </w:rPr>
        <w:instrText xml:space="preserve"> REF _Ref479976521 \n \h </w:instrText>
      </w:r>
      <w:r w:rsidR="005C7FCC" w:rsidRPr="002854E7">
        <w:rPr>
          <w:rFonts w:asciiTheme="minorHAnsi" w:hAnsiTheme="minorHAnsi"/>
          <w:color w:val="000000" w:themeColor="text1"/>
        </w:rPr>
        <w:instrText xml:space="preserve"> \* MERGEFORMAT </w:instrText>
      </w:r>
      <w:r w:rsidR="00480B6B" w:rsidRPr="002854E7">
        <w:rPr>
          <w:rFonts w:asciiTheme="minorHAnsi" w:hAnsiTheme="minorHAnsi"/>
          <w:color w:val="000000" w:themeColor="text1"/>
          <w:shd w:val="clear" w:color="auto" w:fill="E6E6E6"/>
        </w:rPr>
      </w:r>
      <w:r w:rsidR="00480B6B"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23</w:t>
      </w:r>
      <w:r w:rsidR="00480B6B" w:rsidRPr="002854E7">
        <w:rPr>
          <w:rFonts w:asciiTheme="minorHAnsi" w:hAnsiTheme="minorHAnsi"/>
          <w:color w:val="000000" w:themeColor="text1"/>
          <w:shd w:val="clear" w:color="auto" w:fill="E6E6E6"/>
        </w:rPr>
        <w:fldChar w:fldCharType="end"/>
      </w:r>
      <w:r w:rsidR="00480B6B" w:rsidRPr="002854E7">
        <w:rPr>
          <w:rFonts w:asciiTheme="minorHAnsi" w:hAnsiTheme="minorHAnsi"/>
          <w:color w:val="000000" w:themeColor="text1"/>
        </w:rPr>
        <w:t xml:space="preserve"> Umowy dla dotychczas zrealizowanych i trwających Etapów wykonania Umowy</w:t>
      </w:r>
      <w:r w:rsidR="00470A4A" w:rsidRPr="002854E7">
        <w:rPr>
          <w:rFonts w:asciiTheme="minorHAnsi" w:hAnsiTheme="minorHAnsi"/>
          <w:color w:val="000000" w:themeColor="text1"/>
        </w:rPr>
        <w:t>;</w:t>
      </w:r>
    </w:p>
    <w:p w14:paraId="6C984E9E" w14:textId="1F8FB18B" w:rsidR="00922AF4" w:rsidRPr="002854E7" w:rsidRDefault="00922AF4" w:rsidP="00B96C37">
      <w:pPr>
        <w:numPr>
          <w:ilvl w:val="1"/>
          <w:numId w:val="22"/>
        </w:numPr>
        <w:spacing w:after="0" w:line="240" w:lineRule="auto"/>
        <w:ind w:left="709"/>
        <w:contextualSpacing/>
        <w:jc w:val="both"/>
        <w:rPr>
          <w:rFonts w:asciiTheme="minorHAnsi" w:hAnsiTheme="minorHAnsi"/>
          <w:color w:val="000000" w:themeColor="text1"/>
        </w:rPr>
      </w:pPr>
      <w:r w:rsidRPr="002854E7">
        <w:rPr>
          <w:rFonts w:asciiTheme="minorHAnsi" w:hAnsiTheme="minorHAnsi"/>
          <w:color w:val="000000" w:themeColor="text1"/>
        </w:rPr>
        <w:t xml:space="preserve">w przypadku naruszenia przez </w:t>
      </w:r>
      <w:r w:rsidR="00470A4A" w:rsidRPr="002854E7">
        <w:rPr>
          <w:rFonts w:asciiTheme="minorHAnsi" w:hAnsiTheme="minorHAnsi"/>
          <w:color w:val="000000" w:themeColor="text1"/>
        </w:rPr>
        <w:t>Wykonawcę</w:t>
      </w:r>
      <w:r w:rsidRPr="002854E7">
        <w:rPr>
          <w:rFonts w:asciiTheme="minorHAnsi" w:hAnsiTheme="minorHAnsi"/>
          <w:color w:val="000000" w:themeColor="text1"/>
        </w:rPr>
        <w:t xml:space="preserve"> zasad poufności określonych</w:t>
      </w:r>
      <w:r w:rsidR="00247E90" w:rsidRPr="002854E7">
        <w:rPr>
          <w:rFonts w:asciiTheme="minorHAnsi" w:hAnsiTheme="minorHAnsi"/>
          <w:color w:val="000000" w:themeColor="text1"/>
        </w:rPr>
        <w:t xml:space="preserve"> w </w:t>
      </w:r>
      <w:r w:rsidRPr="002854E7">
        <w:rPr>
          <w:rFonts w:asciiTheme="minorHAnsi" w:hAnsiTheme="minorHAnsi"/>
          <w:color w:val="000000" w:themeColor="text1"/>
        </w:rPr>
        <w:t>niniejszej Umowie,</w:t>
      </w:r>
      <w:r w:rsidR="00247E90" w:rsidRPr="002854E7">
        <w:rPr>
          <w:rFonts w:asciiTheme="minorHAnsi" w:hAnsiTheme="minorHAnsi"/>
          <w:color w:val="000000" w:themeColor="text1"/>
        </w:rPr>
        <w:t xml:space="preserve"> w </w:t>
      </w:r>
      <w:r w:rsidRPr="002854E7">
        <w:rPr>
          <w:rFonts w:asciiTheme="minorHAnsi" w:hAnsiTheme="minorHAnsi"/>
          <w:color w:val="000000" w:themeColor="text1"/>
        </w:rPr>
        <w:t xml:space="preserve">wysokości </w:t>
      </w:r>
      <w:r w:rsidR="002C0E15" w:rsidRPr="002854E7">
        <w:rPr>
          <w:rFonts w:asciiTheme="minorHAnsi" w:hAnsiTheme="minorHAnsi"/>
          <w:color w:val="000000" w:themeColor="text1"/>
        </w:rPr>
        <w:t>100.000</w:t>
      </w:r>
      <w:r w:rsidR="00585C6F" w:rsidRPr="002854E7">
        <w:rPr>
          <w:rFonts w:asciiTheme="minorHAnsi" w:hAnsiTheme="minorHAnsi"/>
          <w:color w:val="000000" w:themeColor="text1"/>
        </w:rPr>
        <w:t>,00</w:t>
      </w:r>
      <w:r w:rsidR="002C0E15" w:rsidRPr="002854E7">
        <w:rPr>
          <w:rFonts w:asciiTheme="minorHAnsi" w:hAnsiTheme="minorHAnsi"/>
          <w:color w:val="000000" w:themeColor="text1"/>
        </w:rPr>
        <w:t xml:space="preserve"> </w:t>
      </w:r>
      <w:r w:rsidR="000E2BEC" w:rsidRPr="002854E7">
        <w:rPr>
          <w:rFonts w:asciiTheme="minorHAnsi" w:hAnsiTheme="minorHAnsi"/>
          <w:color w:val="000000" w:themeColor="text1"/>
        </w:rPr>
        <w:t xml:space="preserve">zł </w:t>
      </w:r>
      <w:r w:rsidR="00E54B00" w:rsidRPr="002854E7">
        <w:rPr>
          <w:rFonts w:asciiTheme="minorHAnsi" w:hAnsiTheme="minorHAnsi"/>
          <w:color w:val="000000" w:themeColor="text1"/>
        </w:rPr>
        <w:t>(sto tysięcy</w:t>
      </w:r>
      <w:r w:rsidR="000E2BEC" w:rsidRPr="002854E7">
        <w:rPr>
          <w:rFonts w:asciiTheme="minorHAnsi" w:hAnsiTheme="minorHAnsi"/>
          <w:color w:val="000000" w:themeColor="text1"/>
        </w:rPr>
        <w:t xml:space="preserve"> złotych</w:t>
      </w:r>
      <w:r w:rsidR="00E54B00" w:rsidRPr="002854E7">
        <w:rPr>
          <w:rFonts w:asciiTheme="minorHAnsi" w:hAnsiTheme="minorHAnsi"/>
          <w:color w:val="000000" w:themeColor="text1"/>
        </w:rPr>
        <w:t>)</w:t>
      </w:r>
      <w:r w:rsidR="00525926" w:rsidRPr="002854E7">
        <w:rPr>
          <w:rFonts w:asciiTheme="minorHAnsi" w:hAnsiTheme="minorHAnsi"/>
          <w:color w:val="000000" w:themeColor="text1"/>
        </w:rPr>
        <w:t xml:space="preserve"> </w:t>
      </w:r>
      <w:r w:rsidRPr="002854E7">
        <w:rPr>
          <w:rFonts w:asciiTheme="minorHAnsi" w:hAnsiTheme="minorHAnsi"/>
          <w:color w:val="000000" w:themeColor="text1"/>
        </w:rPr>
        <w:t>za każdy przypadek naruszenia</w:t>
      </w:r>
      <w:r w:rsidR="00502B7B" w:rsidRPr="002854E7">
        <w:rPr>
          <w:rFonts w:asciiTheme="minorHAnsi" w:hAnsiTheme="minorHAnsi"/>
          <w:color w:val="000000" w:themeColor="text1"/>
        </w:rPr>
        <w:t>, lecz</w:t>
      </w:r>
      <w:r w:rsidR="00525926" w:rsidRPr="002854E7">
        <w:rPr>
          <w:rFonts w:asciiTheme="minorHAnsi" w:hAnsiTheme="minorHAnsi"/>
          <w:color w:val="000000" w:themeColor="text1"/>
        </w:rPr>
        <w:t xml:space="preserve"> nie więcej niż </w:t>
      </w:r>
      <w:r w:rsidR="68F41390" w:rsidRPr="002854E7">
        <w:rPr>
          <w:rFonts w:asciiTheme="minorHAnsi" w:hAnsiTheme="minorHAnsi"/>
          <w:color w:val="000000" w:themeColor="text1"/>
        </w:rPr>
        <w:t>5</w:t>
      </w:r>
      <w:r w:rsidR="00525926" w:rsidRPr="002854E7">
        <w:rPr>
          <w:rFonts w:asciiTheme="minorHAnsi" w:hAnsiTheme="minorHAnsi"/>
          <w:color w:val="000000" w:themeColor="text1"/>
        </w:rPr>
        <w:t>00.000</w:t>
      </w:r>
      <w:r w:rsidR="00585C6F" w:rsidRPr="002854E7">
        <w:rPr>
          <w:rFonts w:asciiTheme="minorHAnsi" w:hAnsiTheme="minorHAnsi"/>
          <w:color w:val="000000" w:themeColor="text1"/>
        </w:rPr>
        <w:t>,00</w:t>
      </w:r>
      <w:r w:rsidR="00525926" w:rsidRPr="002854E7">
        <w:rPr>
          <w:rFonts w:asciiTheme="minorHAnsi" w:hAnsiTheme="minorHAnsi"/>
          <w:color w:val="000000" w:themeColor="text1"/>
        </w:rPr>
        <w:t xml:space="preserve"> </w:t>
      </w:r>
      <w:r w:rsidR="000E2BEC" w:rsidRPr="002854E7">
        <w:rPr>
          <w:rFonts w:asciiTheme="minorHAnsi" w:hAnsiTheme="minorHAnsi"/>
          <w:color w:val="000000" w:themeColor="text1"/>
        </w:rPr>
        <w:t xml:space="preserve">zł </w:t>
      </w:r>
      <w:r w:rsidR="00525926" w:rsidRPr="002854E7">
        <w:rPr>
          <w:rFonts w:asciiTheme="minorHAnsi" w:hAnsiTheme="minorHAnsi"/>
          <w:color w:val="000000" w:themeColor="text1"/>
        </w:rPr>
        <w:t>(</w:t>
      </w:r>
      <w:r w:rsidR="0792973D" w:rsidRPr="002854E7">
        <w:rPr>
          <w:rFonts w:asciiTheme="minorHAnsi" w:hAnsiTheme="minorHAnsi"/>
          <w:color w:val="000000" w:themeColor="text1"/>
        </w:rPr>
        <w:t>pięćset tysięcy</w:t>
      </w:r>
      <w:r w:rsidR="000E2BEC" w:rsidRPr="002854E7">
        <w:rPr>
          <w:rFonts w:asciiTheme="minorHAnsi" w:hAnsiTheme="minorHAnsi"/>
          <w:color w:val="000000" w:themeColor="text1"/>
        </w:rPr>
        <w:t xml:space="preserve"> złotych</w:t>
      </w:r>
      <w:r w:rsidR="00525926" w:rsidRPr="002854E7">
        <w:rPr>
          <w:rFonts w:asciiTheme="minorHAnsi" w:hAnsiTheme="minorHAnsi"/>
          <w:color w:val="000000" w:themeColor="text1"/>
        </w:rPr>
        <w:t>)</w:t>
      </w:r>
      <w:r w:rsidR="00470A4A" w:rsidRPr="002854E7">
        <w:rPr>
          <w:rFonts w:asciiTheme="minorHAnsi" w:hAnsiTheme="minorHAnsi"/>
          <w:color w:val="000000" w:themeColor="text1"/>
        </w:rPr>
        <w:t>;</w:t>
      </w:r>
    </w:p>
    <w:p w14:paraId="2A0CEE66" w14:textId="206DCABB" w:rsidR="00390F6B" w:rsidRPr="002854E7" w:rsidRDefault="00470A4A" w:rsidP="00B96C37">
      <w:pPr>
        <w:numPr>
          <w:ilvl w:val="1"/>
          <w:numId w:val="22"/>
        </w:numPr>
        <w:spacing w:after="0" w:line="240" w:lineRule="auto"/>
        <w:ind w:left="709"/>
        <w:contextualSpacing/>
        <w:jc w:val="both"/>
        <w:rPr>
          <w:rFonts w:asciiTheme="minorHAnsi" w:hAnsiTheme="minorHAnsi"/>
          <w:color w:val="000000" w:themeColor="text1"/>
        </w:rPr>
      </w:pPr>
      <w:r w:rsidRPr="002854E7">
        <w:rPr>
          <w:rFonts w:asciiTheme="minorHAnsi" w:hAnsiTheme="minorHAnsi"/>
          <w:color w:val="000000" w:themeColor="text1"/>
        </w:rPr>
        <w:t xml:space="preserve">w przypadku </w:t>
      </w:r>
      <w:r w:rsidR="001423FC" w:rsidRPr="002854E7">
        <w:rPr>
          <w:rFonts w:asciiTheme="minorHAnsi" w:hAnsiTheme="minorHAnsi"/>
          <w:color w:val="000000" w:themeColor="text1"/>
        </w:rPr>
        <w:t>utrudniani</w:t>
      </w:r>
      <w:r w:rsidR="00F84319" w:rsidRPr="002854E7">
        <w:rPr>
          <w:rFonts w:asciiTheme="minorHAnsi" w:hAnsiTheme="minorHAnsi"/>
          <w:color w:val="000000" w:themeColor="text1"/>
        </w:rPr>
        <w:t>a</w:t>
      </w:r>
      <w:r w:rsidR="001423FC" w:rsidRPr="002854E7">
        <w:rPr>
          <w:rFonts w:asciiTheme="minorHAnsi" w:hAnsiTheme="minorHAnsi"/>
          <w:color w:val="000000" w:themeColor="text1"/>
        </w:rPr>
        <w:t xml:space="preserve"> przeprowadzania audytu oraz za przekazywanie niekompletnych lub nierzetelnych raportów okresowych, o których mowa </w:t>
      </w:r>
      <w:r w:rsidR="0073657D" w:rsidRPr="002854E7">
        <w:rPr>
          <w:rFonts w:asciiTheme="minorHAnsi" w:hAnsiTheme="minorHAnsi"/>
          <w:color w:val="000000" w:themeColor="text1"/>
        </w:rPr>
        <w:t xml:space="preserve">odpowiednio </w:t>
      </w:r>
      <w:r w:rsidR="001423FC" w:rsidRPr="002854E7">
        <w:rPr>
          <w:rFonts w:asciiTheme="minorHAnsi" w:hAnsiTheme="minorHAnsi"/>
          <w:color w:val="000000" w:themeColor="text1"/>
        </w:rPr>
        <w:t xml:space="preserve">w </w:t>
      </w:r>
      <w:r w:rsidR="001736A0" w:rsidRPr="002854E7">
        <w:rPr>
          <w:rFonts w:asciiTheme="minorHAnsi" w:hAnsiTheme="minorHAnsi"/>
          <w:color w:val="000000" w:themeColor="text1"/>
          <w:shd w:val="clear" w:color="auto" w:fill="E6E6E6"/>
        </w:rPr>
        <w:fldChar w:fldCharType="begin"/>
      </w:r>
      <w:r w:rsidR="001736A0" w:rsidRPr="002854E7">
        <w:rPr>
          <w:rFonts w:asciiTheme="minorHAnsi" w:hAnsiTheme="minorHAnsi"/>
          <w:color w:val="000000" w:themeColor="text1"/>
        </w:rPr>
        <w:instrText xml:space="preserve"> REF _Ref509404122 \n \h </w:instrText>
      </w:r>
      <w:r w:rsidR="006713B6" w:rsidRPr="002854E7">
        <w:rPr>
          <w:rFonts w:asciiTheme="minorHAnsi" w:hAnsiTheme="minorHAnsi"/>
          <w:color w:val="000000" w:themeColor="text1"/>
        </w:rPr>
        <w:instrText xml:space="preserve"> \* MERGEFORMAT </w:instrText>
      </w:r>
      <w:r w:rsidR="001736A0" w:rsidRPr="002854E7">
        <w:rPr>
          <w:rFonts w:asciiTheme="minorHAnsi" w:hAnsiTheme="minorHAnsi"/>
          <w:color w:val="000000" w:themeColor="text1"/>
          <w:shd w:val="clear" w:color="auto" w:fill="E6E6E6"/>
        </w:rPr>
      </w:r>
      <w:r w:rsidR="001736A0"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29</w:t>
      </w:r>
      <w:r w:rsidR="001736A0" w:rsidRPr="002854E7">
        <w:rPr>
          <w:rFonts w:asciiTheme="minorHAnsi" w:hAnsiTheme="minorHAnsi"/>
          <w:color w:val="000000" w:themeColor="text1"/>
          <w:shd w:val="clear" w:color="auto" w:fill="E6E6E6"/>
        </w:rPr>
        <w:fldChar w:fldCharType="end"/>
      </w:r>
      <w:r w:rsidR="0073657D" w:rsidRPr="002854E7">
        <w:rPr>
          <w:rFonts w:asciiTheme="minorHAnsi" w:hAnsiTheme="minorHAnsi"/>
          <w:color w:val="000000" w:themeColor="text1"/>
        </w:rPr>
        <w:t xml:space="preserve"> </w:t>
      </w:r>
      <w:r w:rsidR="0073657D" w:rsidRPr="002854E7">
        <w:rPr>
          <w:rFonts w:asciiTheme="minorHAnsi" w:hAnsiTheme="minorHAnsi"/>
          <w:color w:val="000000" w:themeColor="text1"/>
          <w:shd w:val="clear" w:color="auto" w:fill="E6E6E6"/>
        </w:rPr>
        <w:fldChar w:fldCharType="begin"/>
      </w:r>
      <w:r w:rsidR="0073657D" w:rsidRPr="002854E7">
        <w:rPr>
          <w:rFonts w:asciiTheme="minorHAnsi" w:hAnsiTheme="minorHAnsi"/>
          <w:color w:val="000000" w:themeColor="text1"/>
        </w:rPr>
        <w:instrText xml:space="preserve"> REF _Ref512574702 \r \h </w:instrText>
      </w:r>
      <w:r w:rsidR="006262C6" w:rsidRPr="002854E7">
        <w:rPr>
          <w:rFonts w:asciiTheme="minorHAnsi" w:hAnsiTheme="minorHAnsi"/>
          <w:color w:val="000000" w:themeColor="text1"/>
        </w:rPr>
        <w:instrText xml:space="preserve"> \* MERGEFORMAT </w:instrText>
      </w:r>
      <w:r w:rsidR="0073657D" w:rsidRPr="002854E7">
        <w:rPr>
          <w:rFonts w:asciiTheme="minorHAnsi" w:hAnsiTheme="minorHAnsi"/>
          <w:color w:val="000000" w:themeColor="text1"/>
          <w:shd w:val="clear" w:color="auto" w:fill="E6E6E6"/>
        </w:rPr>
      </w:r>
      <w:r w:rsidR="0073657D"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§7</w:t>
      </w:r>
      <w:r w:rsidR="0073657D" w:rsidRPr="002854E7">
        <w:rPr>
          <w:rFonts w:asciiTheme="minorHAnsi" w:hAnsiTheme="minorHAnsi"/>
          <w:color w:val="000000" w:themeColor="text1"/>
          <w:shd w:val="clear" w:color="auto" w:fill="E6E6E6"/>
        </w:rPr>
        <w:fldChar w:fldCharType="end"/>
      </w:r>
      <w:r w:rsidR="0073657D" w:rsidRPr="002854E7">
        <w:rPr>
          <w:rFonts w:asciiTheme="minorHAnsi" w:hAnsiTheme="minorHAnsi"/>
          <w:color w:val="000000" w:themeColor="text1"/>
        </w:rPr>
        <w:t xml:space="preserve"> i</w:t>
      </w:r>
      <w:r w:rsidR="001736A0" w:rsidRPr="002854E7">
        <w:rPr>
          <w:rFonts w:asciiTheme="minorHAnsi" w:hAnsiTheme="minorHAnsi"/>
          <w:color w:val="000000" w:themeColor="text1"/>
        </w:rPr>
        <w:t xml:space="preserve"> </w:t>
      </w:r>
      <w:r w:rsidR="001736A0" w:rsidRPr="002854E7">
        <w:rPr>
          <w:rFonts w:asciiTheme="minorHAnsi" w:hAnsiTheme="minorHAnsi"/>
          <w:color w:val="000000" w:themeColor="text1"/>
          <w:shd w:val="clear" w:color="auto" w:fill="E6E6E6"/>
        </w:rPr>
        <w:fldChar w:fldCharType="begin"/>
      </w:r>
      <w:r w:rsidR="001736A0" w:rsidRPr="002854E7">
        <w:rPr>
          <w:rFonts w:asciiTheme="minorHAnsi" w:hAnsiTheme="minorHAnsi"/>
          <w:color w:val="000000" w:themeColor="text1"/>
        </w:rPr>
        <w:instrText xml:space="preserve"> REF _Ref511043229 \n \h </w:instrText>
      </w:r>
      <w:r w:rsidR="006713B6" w:rsidRPr="002854E7">
        <w:rPr>
          <w:rFonts w:asciiTheme="minorHAnsi" w:hAnsiTheme="minorHAnsi"/>
          <w:color w:val="000000" w:themeColor="text1"/>
        </w:rPr>
        <w:instrText xml:space="preserve"> \* MERGEFORMAT </w:instrText>
      </w:r>
      <w:r w:rsidR="001736A0" w:rsidRPr="002854E7">
        <w:rPr>
          <w:rFonts w:asciiTheme="minorHAnsi" w:hAnsiTheme="minorHAnsi"/>
          <w:color w:val="000000" w:themeColor="text1"/>
          <w:shd w:val="clear" w:color="auto" w:fill="E6E6E6"/>
        </w:rPr>
      </w:r>
      <w:r w:rsidR="001736A0"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§9</w:t>
      </w:r>
      <w:r w:rsidR="001736A0" w:rsidRPr="002854E7">
        <w:rPr>
          <w:rFonts w:asciiTheme="minorHAnsi" w:hAnsiTheme="minorHAnsi"/>
          <w:color w:val="000000" w:themeColor="text1"/>
          <w:shd w:val="clear" w:color="auto" w:fill="E6E6E6"/>
        </w:rPr>
        <w:fldChar w:fldCharType="end"/>
      </w:r>
      <w:r w:rsidR="001736A0" w:rsidRPr="002854E7">
        <w:rPr>
          <w:rFonts w:asciiTheme="minorHAnsi" w:hAnsiTheme="minorHAnsi"/>
          <w:color w:val="000000" w:themeColor="text1"/>
        </w:rPr>
        <w:t xml:space="preserve"> Umowy</w:t>
      </w:r>
      <w:r w:rsidR="001423FC" w:rsidRPr="002854E7">
        <w:rPr>
          <w:rFonts w:asciiTheme="minorHAnsi" w:hAnsiTheme="minorHAnsi"/>
          <w:color w:val="000000" w:themeColor="text1"/>
        </w:rPr>
        <w:t xml:space="preserve">, w wysokości </w:t>
      </w:r>
      <w:r w:rsidR="00AA1E7D" w:rsidRPr="002854E7">
        <w:rPr>
          <w:rFonts w:asciiTheme="minorHAnsi" w:hAnsiTheme="minorHAnsi"/>
          <w:color w:val="000000" w:themeColor="text1"/>
        </w:rPr>
        <w:t>50</w:t>
      </w:r>
      <w:r w:rsidR="001423FC" w:rsidRPr="002854E7">
        <w:rPr>
          <w:rFonts w:asciiTheme="minorHAnsi" w:hAnsiTheme="minorHAnsi"/>
          <w:color w:val="000000" w:themeColor="text1"/>
        </w:rPr>
        <w:t>.000</w:t>
      </w:r>
      <w:r w:rsidR="00585C6F" w:rsidRPr="002854E7">
        <w:rPr>
          <w:rFonts w:asciiTheme="minorHAnsi" w:hAnsiTheme="minorHAnsi"/>
          <w:color w:val="000000" w:themeColor="text1"/>
        </w:rPr>
        <w:t>,00</w:t>
      </w:r>
      <w:r w:rsidR="00AA1E7D" w:rsidRPr="002854E7">
        <w:rPr>
          <w:rFonts w:asciiTheme="minorHAnsi" w:hAnsiTheme="minorHAnsi"/>
          <w:color w:val="000000" w:themeColor="text1"/>
        </w:rPr>
        <w:t xml:space="preserve"> </w:t>
      </w:r>
      <w:r w:rsidR="005552E3" w:rsidRPr="002854E7">
        <w:rPr>
          <w:rFonts w:asciiTheme="minorHAnsi" w:hAnsiTheme="minorHAnsi"/>
          <w:color w:val="000000" w:themeColor="text1"/>
        </w:rPr>
        <w:t>zł</w:t>
      </w:r>
      <w:r w:rsidR="000E2BEC" w:rsidRPr="002854E7">
        <w:rPr>
          <w:rFonts w:asciiTheme="minorHAnsi" w:hAnsiTheme="minorHAnsi"/>
          <w:color w:val="000000" w:themeColor="text1"/>
        </w:rPr>
        <w:t xml:space="preserve"> </w:t>
      </w:r>
      <w:r w:rsidR="00AA1E7D" w:rsidRPr="002854E7">
        <w:rPr>
          <w:rFonts w:asciiTheme="minorHAnsi" w:hAnsiTheme="minorHAnsi"/>
          <w:color w:val="000000" w:themeColor="text1"/>
        </w:rPr>
        <w:t>(pięćdziesiąt</w:t>
      </w:r>
      <w:r w:rsidR="001423FC" w:rsidRPr="002854E7">
        <w:rPr>
          <w:rFonts w:asciiTheme="minorHAnsi" w:hAnsiTheme="minorHAnsi"/>
          <w:color w:val="000000" w:themeColor="text1"/>
        </w:rPr>
        <w:t xml:space="preserve"> tysięcy</w:t>
      </w:r>
      <w:r w:rsidR="000E2BEC" w:rsidRPr="002854E7">
        <w:rPr>
          <w:rFonts w:asciiTheme="minorHAnsi" w:hAnsiTheme="minorHAnsi"/>
          <w:color w:val="000000" w:themeColor="text1"/>
        </w:rPr>
        <w:t xml:space="preserve"> złotych</w:t>
      </w:r>
      <w:r w:rsidR="001423FC" w:rsidRPr="002854E7">
        <w:rPr>
          <w:rFonts w:asciiTheme="minorHAnsi" w:hAnsiTheme="minorHAnsi"/>
          <w:color w:val="000000" w:themeColor="text1"/>
        </w:rPr>
        <w:t xml:space="preserve">) za każdy przypadek naruszenia, nie więcej niż </w:t>
      </w:r>
      <w:r w:rsidR="0B1492BD" w:rsidRPr="002854E7">
        <w:rPr>
          <w:rFonts w:asciiTheme="minorHAnsi" w:hAnsiTheme="minorHAnsi"/>
          <w:color w:val="000000" w:themeColor="text1"/>
        </w:rPr>
        <w:t>5</w:t>
      </w:r>
      <w:r w:rsidR="001423FC" w:rsidRPr="002854E7">
        <w:rPr>
          <w:rFonts w:asciiTheme="minorHAnsi" w:hAnsiTheme="minorHAnsi"/>
          <w:color w:val="000000" w:themeColor="text1"/>
        </w:rPr>
        <w:t>00.000</w:t>
      </w:r>
      <w:r w:rsidR="00585C6F" w:rsidRPr="002854E7">
        <w:rPr>
          <w:rFonts w:asciiTheme="minorHAnsi" w:hAnsiTheme="minorHAnsi"/>
          <w:color w:val="000000" w:themeColor="text1"/>
        </w:rPr>
        <w:t>,00</w:t>
      </w:r>
      <w:r w:rsidR="001423FC" w:rsidRPr="002854E7">
        <w:rPr>
          <w:rFonts w:asciiTheme="minorHAnsi" w:hAnsiTheme="minorHAnsi"/>
          <w:color w:val="000000" w:themeColor="text1"/>
        </w:rPr>
        <w:t xml:space="preserve"> </w:t>
      </w:r>
      <w:r w:rsidR="000E2BEC" w:rsidRPr="002854E7">
        <w:rPr>
          <w:rFonts w:asciiTheme="minorHAnsi" w:hAnsiTheme="minorHAnsi"/>
          <w:color w:val="000000" w:themeColor="text1"/>
        </w:rPr>
        <w:t xml:space="preserve">zł </w:t>
      </w:r>
      <w:r w:rsidR="001423FC" w:rsidRPr="002854E7">
        <w:rPr>
          <w:rFonts w:asciiTheme="minorHAnsi" w:hAnsiTheme="minorHAnsi"/>
          <w:color w:val="000000" w:themeColor="text1"/>
        </w:rPr>
        <w:t>(</w:t>
      </w:r>
      <w:r w:rsidR="004D45E9" w:rsidRPr="002854E7">
        <w:rPr>
          <w:rFonts w:asciiTheme="minorHAnsi" w:hAnsiTheme="minorHAnsi"/>
          <w:color w:val="000000" w:themeColor="text1"/>
        </w:rPr>
        <w:t xml:space="preserve"> </w:t>
      </w:r>
      <w:r w:rsidR="340C1D86" w:rsidRPr="002854E7">
        <w:rPr>
          <w:rFonts w:asciiTheme="minorHAnsi" w:hAnsiTheme="minorHAnsi"/>
          <w:color w:val="000000" w:themeColor="text1"/>
        </w:rPr>
        <w:t xml:space="preserve">pięćset tysięcy </w:t>
      </w:r>
      <w:r w:rsidR="004D45E9" w:rsidRPr="002854E7">
        <w:rPr>
          <w:rFonts w:asciiTheme="minorHAnsi" w:hAnsiTheme="minorHAnsi"/>
          <w:color w:val="000000" w:themeColor="text1"/>
        </w:rPr>
        <w:t>złotych</w:t>
      </w:r>
      <w:r w:rsidR="001423FC" w:rsidRPr="002854E7">
        <w:rPr>
          <w:rFonts w:asciiTheme="minorHAnsi" w:hAnsiTheme="minorHAnsi"/>
          <w:color w:val="000000" w:themeColor="text1"/>
        </w:rPr>
        <w:t>)</w:t>
      </w:r>
      <w:r w:rsidR="00390F6B" w:rsidRPr="002854E7">
        <w:rPr>
          <w:rFonts w:asciiTheme="minorHAnsi" w:hAnsiTheme="minorHAnsi"/>
          <w:color w:val="000000" w:themeColor="text1"/>
        </w:rPr>
        <w:t>,</w:t>
      </w:r>
    </w:p>
    <w:p w14:paraId="4D228137" w14:textId="10244FEF" w:rsidR="00470A4A" w:rsidRPr="002854E7" w:rsidRDefault="00390F6B" w:rsidP="00B96C37">
      <w:pPr>
        <w:numPr>
          <w:ilvl w:val="1"/>
          <w:numId w:val="22"/>
        </w:numPr>
        <w:spacing w:after="0" w:line="240" w:lineRule="auto"/>
        <w:ind w:left="709"/>
        <w:contextualSpacing/>
        <w:jc w:val="both"/>
        <w:rPr>
          <w:rFonts w:asciiTheme="minorHAnsi" w:hAnsiTheme="minorHAnsi"/>
          <w:color w:val="000000" w:themeColor="text1"/>
        </w:rPr>
      </w:pPr>
      <w:r w:rsidRPr="002854E7">
        <w:rPr>
          <w:rFonts w:asciiTheme="minorHAnsi" w:hAnsiTheme="minorHAnsi"/>
          <w:color w:val="000000" w:themeColor="text1"/>
        </w:rPr>
        <w:t xml:space="preserve">w przypadku naruszenia zobowiązania, o którym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_Ref509404122 \r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29</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_Ref511979270 \r \h </w:instrText>
      </w:r>
      <w:r w:rsidR="006713B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§15</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 wysokości odpowiadającej wartości 50% zbywanych Foreground IP, nie mniej w każdym przypadku niż </w:t>
      </w:r>
      <w:r w:rsidR="00B95D2B" w:rsidRPr="002854E7">
        <w:rPr>
          <w:rFonts w:asciiTheme="minorHAnsi" w:hAnsiTheme="minorHAnsi"/>
          <w:color w:val="000000" w:themeColor="text1"/>
        </w:rPr>
        <w:t xml:space="preserve">1.000.000,00 </w:t>
      </w:r>
      <w:r w:rsidR="005552E3" w:rsidRPr="002854E7">
        <w:rPr>
          <w:rFonts w:asciiTheme="minorHAnsi" w:hAnsiTheme="minorHAnsi"/>
          <w:color w:val="000000" w:themeColor="text1"/>
        </w:rPr>
        <w:t>zł</w:t>
      </w:r>
      <w:r w:rsidR="000E2BEC" w:rsidRPr="002854E7">
        <w:rPr>
          <w:rFonts w:asciiTheme="minorHAnsi" w:hAnsiTheme="minorHAnsi"/>
          <w:color w:val="000000" w:themeColor="text1"/>
        </w:rPr>
        <w:t xml:space="preserve"> </w:t>
      </w:r>
      <w:r w:rsidR="00B95D2B" w:rsidRPr="002854E7">
        <w:rPr>
          <w:rFonts w:asciiTheme="minorHAnsi" w:hAnsiTheme="minorHAnsi"/>
          <w:color w:val="000000" w:themeColor="text1"/>
        </w:rPr>
        <w:t>(jeden milion</w:t>
      </w:r>
      <w:r w:rsidR="004D45E9" w:rsidRPr="002854E7">
        <w:rPr>
          <w:rFonts w:asciiTheme="minorHAnsi" w:hAnsiTheme="minorHAnsi"/>
          <w:color w:val="000000" w:themeColor="text1"/>
        </w:rPr>
        <w:t xml:space="preserve"> złotych</w:t>
      </w:r>
      <w:r w:rsidR="00B95D2B" w:rsidRPr="002854E7">
        <w:rPr>
          <w:rFonts w:asciiTheme="minorHAnsi" w:hAnsiTheme="minorHAnsi"/>
          <w:color w:val="000000" w:themeColor="text1"/>
        </w:rPr>
        <w:t>)</w:t>
      </w:r>
      <w:r w:rsidR="00CB3881" w:rsidRPr="002854E7">
        <w:rPr>
          <w:rFonts w:asciiTheme="minorHAnsi" w:hAnsiTheme="minorHAnsi"/>
          <w:color w:val="000000" w:themeColor="text1"/>
        </w:rPr>
        <w:t>,</w:t>
      </w:r>
    </w:p>
    <w:p w14:paraId="3FC403BB" w14:textId="77BAFD0B" w:rsidR="007172F3" w:rsidRPr="002854E7" w:rsidRDefault="007172F3" w:rsidP="00B96C37">
      <w:pPr>
        <w:numPr>
          <w:ilvl w:val="1"/>
          <w:numId w:val="22"/>
        </w:numPr>
        <w:spacing w:after="0" w:line="240" w:lineRule="auto"/>
        <w:ind w:left="709"/>
        <w:contextualSpacing/>
        <w:jc w:val="both"/>
        <w:rPr>
          <w:rFonts w:asciiTheme="minorHAnsi" w:hAnsiTheme="minorHAnsi"/>
          <w:color w:val="000000" w:themeColor="text1"/>
        </w:rPr>
      </w:pPr>
      <w:r w:rsidRPr="002854E7">
        <w:rPr>
          <w:rFonts w:asciiTheme="minorHAnsi" w:hAnsiTheme="minorHAnsi"/>
          <w:color w:val="000000" w:themeColor="text1"/>
        </w:rPr>
        <w:t xml:space="preserve">w przypadku naruszenia zobowiązania, o którym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_Ref509404122 \w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29</w:t>
      </w:r>
      <w:r w:rsidRPr="002854E7">
        <w:rPr>
          <w:rFonts w:asciiTheme="minorHAnsi" w:hAnsiTheme="minorHAnsi"/>
          <w:color w:val="000000" w:themeColor="text1"/>
          <w:shd w:val="clear" w:color="auto" w:fill="E6E6E6"/>
        </w:rPr>
        <w:fldChar w:fldCharType="end"/>
      </w:r>
      <w:r w:rsidR="00FA2156" w:rsidRPr="002854E7">
        <w:rPr>
          <w:rFonts w:asciiTheme="minorHAnsi" w:hAnsiTheme="minorHAnsi"/>
          <w:color w:val="000000" w:themeColor="text1"/>
        </w:rPr>
        <w:t xml:space="preserve"> </w:t>
      </w:r>
      <w:r w:rsidR="00FA2156" w:rsidRPr="002854E7">
        <w:rPr>
          <w:rFonts w:asciiTheme="minorHAnsi" w:hAnsiTheme="minorHAnsi"/>
          <w:color w:val="000000" w:themeColor="text1"/>
          <w:shd w:val="clear" w:color="auto" w:fill="E6E6E6"/>
        </w:rPr>
        <w:fldChar w:fldCharType="begin"/>
      </w:r>
      <w:r w:rsidR="00FA2156" w:rsidRPr="002854E7">
        <w:rPr>
          <w:rFonts w:asciiTheme="minorHAnsi" w:hAnsiTheme="minorHAnsi"/>
          <w:color w:val="000000" w:themeColor="text1"/>
        </w:rPr>
        <w:instrText xml:space="preserve"> REF _Ref509306433 \r \h </w:instrText>
      </w:r>
      <w:r w:rsidR="00862665" w:rsidRPr="002854E7">
        <w:rPr>
          <w:rFonts w:asciiTheme="minorHAnsi" w:hAnsiTheme="minorHAnsi"/>
          <w:color w:val="000000" w:themeColor="text1"/>
        </w:rPr>
        <w:instrText xml:space="preserve"> \* MERGEFORMAT </w:instrText>
      </w:r>
      <w:r w:rsidR="00FA2156" w:rsidRPr="002854E7">
        <w:rPr>
          <w:rFonts w:asciiTheme="minorHAnsi" w:hAnsiTheme="minorHAnsi"/>
          <w:color w:val="000000" w:themeColor="text1"/>
          <w:shd w:val="clear" w:color="auto" w:fill="E6E6E6"/>
        </w:rPr>
      </w:r>
      <w:r w:rsidR="00FA2156"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§12</w:t>
      </w:r>
      <w:r w:rsidR="00FA2156"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 wysokości </w:t>
      </w:r>
      <w:r w:rsidR="003A1513" w:rsidRPr="002854E7">
        <w:rPr>
          <w:rFonts w:asciiTheme="minorHAnsi" w:hAnsiTheme="minorHAnsi"/>
          <w:color w:val="000000" w:themeColor="text1"/>
        </w:rPr>
        <w:t>1.000.000 (jednego miliona) złotych</w:t>
      </w:r>
      <w:r w:rsidRPr="002854E7">
        <w:rPr>
          <w:rFonts w:asciiTheme="minorHAnsi" w:hAnsiTheme="minorHAnsi"/>
          <w:color w:val="000000" w:themeColor="text1"/>
        </w:rPr>
        <w:t xml:space="preserve"> za każdy przypadek naruszenia,</w:t>
      </w:r>
    </w:p>
    <w:p w14:paraId="0FE246D7" w14:textId="68D48D77" w:rsidR="007A5233" w:rsidRPr="002854E7" w:rsidRDefault="00CB3881" w:rsidP="00B96C37">
      <w:pPr>
        <w:numPr>
          <w:ilvl w:val="1"/>
          <w:numId w:val="22"/>
        </w:numPr>
        <w:spacing w:after="0" w:line="240" w:lineRule="auto"/>
        <w:ind w:left="709"/>
        <w:contextualSpacing/>
        <w:jc w:val="both"/>
        <w:rPr>
          <w:rFonts w:asciiTheme="minorHAnsi" w:hAnsiTheme="minorHAnsi"/>
          <w:color w:val="000000" w:themeColor="text1"/>
        </w:rPr>
      </w:pPr>
      <w:r w:rsidRPr="002854E7">
        <w:rPr>
          <w:rFonts w:asciiTheme="minorHAnsi" w:hAnsiTheme="minorHAnsi"/>
          <w:color w:val="000000" w:themeColor="text1"/>
        </w:rPr>
        <w:t xml:space="preserve">w przypadku opóźnień w przekazywaniu raportów okresowych, o których mowa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_Ref509404122 \n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29</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_Ref512574702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§7</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Wykonawca zapłaci karę Umowną w wysokości 1.000</w:t>
      </w:r>
      <w:r w:rsidR="000E2BEC" w:rsidRPr="002854E7">
        <w:rPr>
          <w:rFonts w:asciiTheme="minorHAnsi" w:hAnsiTheme="minorHAnsi"/>
          <w:color w:val="000000" w:themeColor="text1"/>
        </w:rPr>
        <w:t xml:space="preserve"> </w:t>
      </w:r>
      <w:r w:rsidRPr="002854E7">
        <w:rPr>
          <w:rFonts w:asciiTheme="minorHAnsi" w:hAnsiTheme="minorHAnsi"/>
          <w:color w:val="000000" w:themeColor="text1"/>
        </w:rPr>
        <w:t>(jeden tysiąc</w:t>
      </w:r>
      <w:r w:rsidR="00A14EAE" w:rsidRPr="002854E7">
        <w:rPr>
          <w:rFonts w:asciiTheme="minorHAnsi" w:hAnsiTheme="minorHAnsi"/>
          <w:color w:val="000000" w:themeColor="text1"/>
        </w:rPr>
        <w:t>)</w:t>
      </w:r>
      <w:r w:rsidR="004D45E9" w:rsidRPr="002854E7">
        <w:rPr>
          <w:rFonts w:asciiTheme="minorHAnsi" w:hAnsiTheme="minorHAnsi"/>
          <w:color w:val="000000" w:themeColor="text1"/>
        </w:rPr>
        <w:t xml:space="preserve"> złotych</w:t>
      </w:r>
      <w:r w:rsidRPr="002854E7">
        <w:rPr>
          <w:rFonts w:asciiTheme="minorHAnsi" w:hAnsiTheme="minorHAnsi"/>
          <w:color w:val="000000" w:themeColor="text1"/>
        </w:rPr>
        <w:t xml:space="preserve"> za każdy dzień opóźnienia</w:t>
      </w:r>
      <w:r w:rsidR="00A14EAE" w:rsidRPr="002854E7">
        <w:rPr>
          <w:rFonts w:asciiTheme="minorHAnsi" w:hAnsiTheme="minorHAnsi"/>
          <w:color w:val="000000" w:themeColor="text1"/>
        </w:rPr>
        <w:t>, nie więcej jednak niż 100.000 (sto tysięcy) złotych</w:t>
      </w:r>
      <w:r w:rsidR="007A5233" w:rsidRPr="002854E7">
        <w:rPr>
          <w:rFonts w:asciiTheme="minorHAnsi" w:hAnsiTheme="minorHAnsi"/>
          <w:color w:val="000000" w:themeColor="text1"/>
        </w:rPr>
        <w:t>,</w:t>
      </w:r>
    </w:p>
    <w:p w14:paraId="2F2D9264" w14:textId="75D97647" w:rsidR="007972A6" w:rsidRPr="002854E7" w:rsidRDefault="007A5233" w:rsidP="00B96C37">
      <w:pPr>
        <w:numPr>
          <w:ilvl w:val="1"/>
          <w:numId w:val="22"/>
        </w:numPr>
        <w:spacing w:after="0" w:line="240" w:lineRule="auto"/>
        <w:ind w:left="709"/>
        <w:contextualSpacing/>
        <w:jc w:val="both"/>
        <w:rPr>
          <w:ins w:id="759" w:author="Autor"/>
          <w:rFonts w:asciiTheme="minorHAnsi" w:hAnsiTheme="minorHAnsi"/>
          <w:color w:val="000000" w:themeColor="text1"/>
        </w:rPr>
      </w:pPr>
      <w:r w:rsidRPr="002854E7">
        <w:rPr>
          <w:rFonts w:asciiTheme="minorHAnsi" w:hAnsiTheme="minorHAnsi"/>
          <w:color w:val="000000" w:themeColor="text1"/>
        </w:rPr>
        <w:t xml:space="preserve">naruszenia zobowiązań wynikających postanowień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_Ref52746402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 wysokości </w:t>
      </w:r>
      <w:r w:rsidR="04DC61A0" w:rsidRPr="002854E7">
        <w:rPr>
          <w:rFonts w:asciiTheme="minorHAnsi" w:hAnsiTheme="minorHAnsi"/>
          <w:color w:val="000000" w:themeColor="text1"/>
        </w:rPr>
        <w:t>2</w:t>
      </w:r>
      <w:r w:rsidRPr="002854E7">
        <w:rPr>
          <w:rFonts w:asciiTheme="minorHAnsi" w:hAnsiTheme="minorHAnsi"/>
          <w:color w:val="000000" w:themeColor="text1"/>
        </w:rPr>
        <w:t>.000 (</w:t>
      </w:r>
      <w:r w:rsidR="1520169B" w:rsidRPr="002854E7">
        <w:rPr>
          <w:rFonts w:asciiTheme="minorHAnsi" w:hAnsiTheme="minorHAnsi"/>
          <w:color w:val="000000" w:themeColor="text1"/>
        </w:rPr>
        <w:t xml:space="preserve">dwa </w:t>
      </w:r>
      <w:r w:rsidRPr="002854E7">
        <w:rPr>
          <w:rFonts w:asciiTheme="minorHAnsi" w:hAnsiTheme="minorHAnsi"/>
          <w:color w:val="000000" w:themeColor="text1"/>
        </w:rPr>
        <w:t>tysiąc</w:t>
      </w:r>
      <w:r w:rsidR="20BD20F1" w:rsidRPr="002854E7">
        <w:rPr>
          <w:rFonts w:asciiTheme="minorHAnsi" w:hAnsiTheme="minorHAnsi"/>
          <w:color w:val="000000" w:themeColor="text1"/>
        </w:rPr>
        <w:t>e</w:t>
      </w:r>
      <w:r w:rsidRPr="002854E7">
        <w:rPr>
          <w:rFonts w:asciiTheme="minorHAnsi" w:hAnsiTheme="minorHAnsi"/>
          <w:color w:val="000000" w:themeColor="text1"/>
        </w:rPr>
        <w:t>) złotych za każdy przypadek naruszenia</w:t>
      </w:r>
      <w:ins w:id="760" w:author="Autor">
        <w:r w:rsidR="007972A6" w:rsidRPr="002854E7">
          <w:rPr>
            <w:rFonts w:asciiTheme="minorHAnsi" w:hAnsiTheme="minorHAnsi"/>
            <w:color w:val="000000" w:themeColor="text1"/>
          </w:rPr>
          <w:t>,</w:t>
        </w:r>
      </w:ins>
    </w:p>
    <w:p w14:paraId="5DCFF439" w14:textId="7AECB917" w:rsidR="007A48E9" w:rsidRPr="002854E7" w:rsidRDefault="007972A6" w:rsidP="643528BF">
      <w:pPr>
        <w:numPr>
          <w:ilvl w:val="1"/>
          <w:numId w:val="22"/>
        </w:numPr>
        <w:spacing w:after="0" w:line="240" w:lineRule="auto"/>
        <w:ind w:left="709"/>
        <w:contextualSpacing/>
        <w:jc w:val="both"/>
        <w:rPr>
          <w:rFonts w:asciiTheme="minorHAnsi" w:eastAsiaTheme="minorEastAsia" w:hAnsiTheme="minorHAnsi"/>
          <w:color w:val="000000" w:themeColor="text1"/>
        </w:rPr>
      </w:pPr>
      <w:ins w:id="761" w:author="Autor">
        <w:r w:rsidRPr="643528BF">
          <w:rPr>
            <w:rFonts w:asciiTheme="minorHAnsi" w:hAnsiTheme="minorHAnsi"/>
            <w:color w:val="000000" w:themeColor="text1"/>
          </w:rPr>
          <w:t xml:space="preserve">naruszenia zobowiązania wynikającego z </w:t>
        </w:r>
        <w:r w:rsidRPr="643528BF">
          <w:rPr>
            <w:rFonts w:asciiTheme="minorHAnsi" w:hAnsiTheme="minorHAnsi"/>
            <w:color w:val="000000" w:themeColor="text1"/>
          </w:rPr>
          <w:fldChar w:fldCharType="begin"/>
        </w:r>
        <w:r w:rsidRPr="643528BF">
          <w:rPr>
            <w:rFonts w:asciiTheme="minorHAnsi" w:hAnsiTheme="minorHAnsi"/>
            <w:color w:val="000000" w:themeColor="text1"/>
          </w:rPr>
          <w:instrText xml:space="preserve"> REF _Ref509404122 \n \h </w:instrText>
        </w:r>
      </w:ins>
      <w:r w:rsidR="002854E7" w:rsidRPr="197F605A">
        <w:rPr>
          <w:rFonts w:asciiTheme="minorHAnsi" w:hAnsiTheme="minorHAnsi"/>
          <w:color w:val="000000" w:themeColor="text1"/>
        </w:rPr>
        <w:instrText xml:space="preserve"> \* MERGEFORMAT </w:instrText>
      </w:r>
      <w:r w:rsidRPr="643528BF">
        <w:rPr>
          <w:rFonts w:asciiTheme="minorHAnsi" w:hAnsiTheme="minorHAnsi"/>
          <w:color w:val="000000" w:themeColor="text1"/>
        </w:rPr>
      </w:r>
      <w:ins w:id="762" w:author="Autor">
        <w:r w:rsidRPr="643528BF">
          <w:rPr>
            <w:rFonts w:asciiTheme="minorHAnsi" w:hAnsiTheme="minorHAnsi"/>
            <w:color w:val="000000" w:themeColor="text1"/>
          </w:rPr>
          <w:fldChar w:fldCharType="separate"/>
        </w:r>
        <w:r w:rsidR="00EB3B9C">
          <w:rPr>
            <w:rFonts w:asciiTheme="minorHAnsi" w:hAnsiTheme="minorHAnsi"/>
            <w:color w:val="000000" w:themeColor="text1"/>
          </w:rPr>
          <w:t>ART. 29</w:t>
        </w:r>
        <w:r w:rsidRPr="643528BF">
          <w:rPr>
            <w:rFonts w:asciiTheme="minorHAnsi" w:hAnsiTheme="minorHAnsi"/>
            <w:color w:val="000000" w:themeColor="text1"/>
          </w:rPr>
          <w:fldChar w:fldCharType="end"/>
        </w:r>
        <w:r w:rsidRPr="643528BF">
          <w:rPr>
            <w:rFonts w:asciiTheme="minorHAnsi" w:hAnsiTheme="minorHAnsi"/>
            <w:color w:val="000000" w:themeColor="text1"/>
          </w:rPr>
          <w:t xml:space="preserve"> </w:t>
        </w:r>
        <w:r w:rsidR="00EB3B9C">
          <w:rPr>
            <w:rFonts w:asciiTheme="minorHAnsi" w:hAnsiTheme="minorHAnsi" w:cstheme="minorHAnsi"/>
            <w:color w:val="000000" w:themeColor="text1"/>
          </w:rPr>
          <w:t>§</w:t>
        </w:r>
        <w:r w:rsidR="00EB3B9C">
          <w:rPr>
            <w:rFonts w:asciiTheme="minorHAnsi" w:hAnsiTheme="minorHAnsi"/>
            <w:color w:val="000000" w:themeColor="text1"/>
          </w:rPr>
          <w:t>2</w:t>
        </w:r>
        <w:r w:rsidR="44A228FB" w:rsidRPr="643528BF">
          <w:rPr>
            <w:rFonts w:asciiTheme="minorHAnsi" w:hAnsiTheme="minorHAnsi"/>
            <w:color w:val="000000" w:themeColor="text1"/>
          </w:rPr>
          <w:t xml:space="preserve"> </w:t>
        </w:r>
        <w:r w:rsidR="44A228FB" w:rsidRPr="643528BF">
          <w:rPr>
            <w:rFonts w:ascii="Calibri" w:eastAsia="Calibri" w:hAnsi="Calibri" w:cs="Calibri"/>
            <w:color w:val="000000" w:themeColor="text1"/>
          </w:rPr>
          <w:t>pomimo przedstawienia przez podmiot trzeci oferty odpowiadającej warunkom rynkowym</w:t>
        </w:r>
        <w:r w:rsidRPr="643528BF">
          <w:rPr>
            <w:rFonts w:asciiTheme="minorHAnsi" w:hAnsiTheme="minorHAnsi"/>
            <w:color w:val="000000" w:themeColor="text1"/>
          </w:rPr>
          <w:t>, w szczególności w wyniku odmowy lub nieudzielenia licencji podmiotowi zainteresowanemu wskutek przedłużania rozmów lub stawiania nierynkowych warunków w wysokości 25.000 (dwadzieścia pięć tysięcy złotych) za każdy przypadek naruszenia, bez limitu co do liczby naruszeń względem jednego podmiotu</w:t>
        </w:r>
      </w:ins>
      <w:del w:id="763" w:author="Autor">
        <w:r w:rsidRPr="643528BF" w:rsidDel="007972A6">
          <w:rPr>
            <w:rFonts w:asciiTheme="minorHAnsi" w:hAnsiTheme="minorHAnsi"/>
            <w:color w:val="000000" w:themeColor="text1"/>
          </w:rPr>
          <w:delText>.</w:delText>
        </w:r>
      </w:del>
    </w:p>
    <w:p w14:paraId="0DD92001" w14:textId="7FBF959D" w:rsidR="006058D8" w:rsidRPr="002854E7" w:rsidRDefault="008D26C8" w:rsidP="00B96C37">
      <w:pPr>
        <w:numPr>
          <w:ilvl w:val="0"/>
          <w:numId w:val="22"/>
        </w:numPr>
        <w:spacing w:after="0" w:line="240" w:lineRule="auto"/>
        <w:ind w:left="426" w:hanging="426"/>
        <w:contextualSpacing/>
        <w:jc w:val="both"/>
        <w:rPr>
          <w:rFonts w:asciiTheme="minorHAnsi" w:hAnsiTheme="minorHAnsi"/>
          <w:color w:val="000000" w:themeColor="text1"/>
        </w:rPr>
      </w:pPr>
      <w:ins w:id="764" w:author="Autor">
        <w:r>
          <w:rPr>
            <w:rFonts w:asciiTheme="minorHAnsi" w:hAnsiTheme="minorHAnsi"/>
            <w:color w:val="000000" w:themeColor="text1"/>
          </w:rPr>
          <w:t>(celowo pusty)</w:t>
        </w:r>
      </w:ins>
      <w:del w:id="765" w:author="Autor">
        <w:r w:rsidR="006058D8" w:rsidRPr="002854E7" w:rsidDel="008D26C8">
          <w:rPr>
            <w:rFonts w:asciiTheme="minorHAnsi" w:hAnsiTheme="minorHAnsi"/>
            <w:color w:val="000000" w:themeColor="text1"/>
          </w:rPr>
          <w:delText xml:space="preserve">W przypadku, jeśli Wykonawca nie dopełni obowiązku, o którym mowa w </w:delText>
        </w:r>
        <w:r w:rsidR="006058D8" w:rsidRPr="002854E7" w:rsidDel="008D26C8">
          <w:rPr>
            <w:rFonts w:asciiTheme="minorHAnsi" w:hAnsiTheme="minorHAnsi"/>
            <w:color w:val="000000" w:themeColor="text1"/>
            <w:shd w:val="clear" w:color="auto" w:fill="E6E6E6"/>
          </w:rPr>
          <w:fldChar w:fldCharType="begin"/>
        </w:r>
        <w:r w:rsidR="006058D8" w:rsidRPr="002854E7" w:rsidDel="008D26C8">
          <w:rPr>
            <w:rFonts w:asciiTheme="minorHAnsi" w:hAnsiTheme="minorHAnsi"/>
            <w:color w:val="000000" w:themeColor="text1"/>
          </w:rPr>
          <w:delInstrText xml:space="preserve"> REF _Ref509404122 \n \h </w:delInstrText>
        </w:r>
        <w:r w:rsidR="006713B6" w:rsidRPr="002854E7" w:rsidDel="008D26C8">
          <w:rPr>
            <w:rFonts w:asciiTheme="minorHAnsi" w:hAnsiTheme="minorHAnsi"/>
            <w:color w:val="000000" w:themeColor="text1"/>
          </w:rPr>
          <w:delInstrText xml:space="preserve"> \* MERGEFORMAT </w:delInstrText>
        </w:r>
        <w:r w:rsidR="006058D8" w:rsidRPr="002854E7" w:rsidDel="008D26C8">
          <w:rPr>
            <w:rFonts w:asciiTheme="minorHAnsi" w:hAnsiTheme="minorHAnsi"/>
            <w:color w:val="000000" w:themeColor="text1"/>
            <w:shd w:val="clear" w:color="auto" w:fill="E6E6E6"/>
          </w:rPr>
        </w:r>
        <w:r w:rsidR="006058D8" w:rsidRPr="002854E7" w:rsidDel="008D26C8">
          <w:rPr>
            <w:rFonts w:asciiTheme="minorHAnsi" w:hAnsiTheme="minorHAnsi"/>
            <w:color w:val="000000" w:themeColor="text1"/>
            <w:shd w:val="clear" w:color="auto" w:fill="E6E6E6"/>
          </w:rPr>
          <w:fldChar w:fldCharType="separate"/>
        </w:r>
        <w:r w:rsidR="00A05573" w:rsidRPr="002854E7" w:rsidDel="008D26C8">
          <w:rPr>
            <w:rFonts w:asciiTheme="minorHAnsi" w:hAnsiTheme="minorHAnsi"/>
            <w:color w:val="000000" w:themeColor="text1"/>
          </w:rPr>
          <w:delText>ART. 29</w:delText>
        </w:r>
        <w:r w:rsidR="006058D8" w:rsidRPr="002854E7" w:rsidDel="008D26C8">
          <w:rPr>
            <w:rFonts w:asciiTheme="minorHAnsi" w:hAnsiTheme="minorHAnsi"/>
            <w:color w:val="000000" w:themeColor="text1"/>
            <w:shd w:val="clear" w:color="auto" w:fill="E6E6E6"/>
          </w:rPr>
          <w:fldChar w:fldCharType="end"/>
        </w:r>
        <w:r w:rsidR="006058D8" w:rsidRPr="002854E7" w:rsidDel="008D26C8">
          <w:rPr>
            <w:rFonts w:asciiTheme="minorHAnsi" w:hAnsiTheme="minorHAnsi"/>
            <w:color w:val="000000" w:themeColor="text1"/>
          </w:rPr>
          <w:delText xml:space="preserve"> </w:delText>
        </w:r>
        <w:r w:rsidR="006058D8" w:rsidRPr="002854E7" w:rsidDel="008D26C8">
          <w:rPr>
            <w:rFonts w:asciiTheme="minorHAnsi" w:hAnsiTheme="minorHAnsi"/>
            <w:color w:val="000000" w:themeColor="text1"/>
            <w:shd w:val="clear" w:color="auto" w:fill="E6E6E6"/>
          </w:rPr>
          <w:fldChar w:fldCharType="begin"/>
        </w:r>
        <w:r w:rsidR="006058D8" w:rsidRPr="002854E7" w:rsidDel="008D26C8">
          <w:rPr>
            <w:rFonts w:asciiTheme="minorHAnsi" w:hAnsiTheme="minorHAnsi"/>
            <w:color w:val="000000" w:themeColor="text1"/>
          </w:rPr>
          <w:delInstrText xml:space="preserve"> REF _Ref511548294 \n \h </w:delInstrText>
        </w:r>
        <w:r w:rsidR="006713B6" w:rsidRPr="002854E7" w:rsidDel="008D26C8">
          <w:rPr>
            <w:rFonts w:asciiTheme="minorHAnsi" w:hAnsiTheme="minorHAnsi"/>
            <w:color w:val="000000" w:themeColor="text1"/>
          </w:rPr>
          <w:delInstrText xml:space="preserve"> \* MERGEFORMAT </w:delInstrText>
        </w:r>
        <w:r w:rsidR="006058D8" w:rsidRPr="002854E7" w:rsidDel="008D26C8">
          <w:rPr>
            <w:rFonts w:asciiTheme="minorHAnsi" w:hAnsiTheme="minorHAnsi"/>
            <w:color w:val="000000" w:themeColor="text1"/>
            <w:shd w:val="clear" w:color="auto" w:fill="E6E6E6"/>
          </w:rPr>
        </w:r>
        <w:r w:rsidR="006058D8" w:rsidRPr="002854E7" w:rsidDel="008D26C8">
          <w:rPr>
            <w:rFonts w:asciiTheme="minorHAnsi" w:hAnsiTheme="minorHAnsi"/>
            <w:color w:val="000000" w:themeColor="text1"/>
            <w:shd w:val="clear" w:color="auto" w:fill="E6E6E6"/>
          </w:rPr>
          <w:fldChar w:fldCharType="separate"/>
        </w:r>
        <w:r w:rsidR="00A05573" w:rsidRPr="002854E7" w:rsidDel="008D26C8">
          <w:rPr>
            <w:rFonts w:asciiTheme="minorHAnsi" w:hAnsiTheme="minorHAnsi"/>
            <w:color w:val="000000" w:themeColor="text1"/>
          </w:rPr>
          <w:delText>§5</w:delText>
        </w:r>
        <w:r w:rsidR="006058D8" w:rsidRPr="002854E7" w:rsidDel="008D26C8">
          <w:rPr>
            <w:rFonts w:asciiTheme="minorHAnsi" w:hAnsiTheme="minorHAnsi"/>
            <w:color w:val="000000" w:themeColor="text1"/>
            <w:shd w:val="clear" w:color="auto" w:fill="E6E6E6"/>
          </w:rPr>
          <w:fldChar w:fldCharType="end"/>
        </w:r>
        <w:r w:rsidR="006058D8" w:rsidRPr="002854E7" w:rsidDel="008D26C8">
          <w:rPr>
            <w:rFonts w:asciiTheme="minorHAnsi" w:hAnsiTheme="minorHAnsi"/>
            <w:color w:val="000000" w:themeColor="text1"/>
          </w:rPr>
          <w:delText xml:space="preserve">, NCBR jest uprawniony do żądania od Wykonawcy zapłaty kary umownej w kwocie odpowiadającej </w:delText>
        </w:r>
        <w:r w:rsidR="004779E4" w:rsidRPr="002854E7" w:rsidDel="008D26C8">
          <w:rPr>
            <w:rFonts w:asciiTheme="minorHAnsi" w:hAnsiTheme="minorHAnsi"/>
            <w:color w:val="000000" w:themeColor="text1"/>
          </w:rPr>
          <w:delText xml:space="preserve">iloczynowi podanego w procentach Przychodu z Komercjalizacji Wyników Prac B+R wskazanego w </w:delText>
        </w:r>
        <w:r w:rsidR="004779E4" w:rsidRPr="002854E7" w:rsidDel="008D26C8">
          <w:rPr>
            <w:rFonts w:asciiTheme="minorHAnsi" w:hAnsiTheme="minorHAnsi"/>
            <w:color w:val="000000" w:themeColor="text1"/>
            <w:shd w:val="clear" w:color="auto" w:fill="E6E6E6"/>
          </w:rPr>
          <w:fldChar w:fldCharType="begin"/>
        </w:r>
        <w:r w:rsidR="004779E4" w:rsidRPr="002854E7" w:rsidDel="008D26C8">
          <w:rPr>
            <w:rFonts w:asciiTheme="minorHAnsi" w:hAnsiTheme="minorHAnsi"/>
            <w:color w:val="000000" w:themeColor="text1"/>
          </w:rPr>
          <w:delInstrText xml:space="preserve"> REF _Ref509404122 \n \h </w:delInstrText>
        </w:r>
        <w:r w:rsidR="006713B6" w:rsidRPr="002854E7" w:rsidDel="008D26C8">
          <w:rPr>
            <w:rFonts w:asciiTheme="minorHAnsi" w:hAnsiTheme="minorHAnsi"/>
            <w:color w:val="000000" w:themeColor="text1"/>
          </w:rPr>
          <w:delInstrText xml:space="preserve"> \* MERGEFORMAT </w:delInstrText>
        </w:r>
        <w:r w:rsidR="004779E4" w:rsidRPr="002854E7" w:rsidDel="008D26C8">
          <w:rPr>
            <w:rFonts w:asciiTheme="minorHAnsi" w:hAnsiTheme="minorHAnsi"/>
            <w:color w:val="000000" w:themeColor="text1"/>
            <w:shd w:val="clear" w:color="auto" w:fill="E6E6E6"/>
          </w:rPr>
        </w:r>
        <w:r w:rsidR="004779E4" w:rsidRPr="002854E7" w:rsidDel="008D26C8">
          <w:rPr>
            <w:rFonts w:asciiTheme="minorHAnsi" w:hAnsiTheme="minorHAnsi"/>
            <w:color w:val="000000" w:themeColor="text1"/>
            <w:shd w:val="clear" w:color="auto" w:fill="E6E6E6"/>
          </w:rPr>
          <w:fldChar w:fldCharType="separate"/>
        </w:r>
        <w:r w:rsidR="00A05573" w:rsidRPr="002854E7" w:rsidDel="008D26C8">
          <w:rPr>
            <w:rFonts w:asciiTheme="minorHAnsi" w:hAnsiTheme="minorHAnsi"/>
            <w:color w:val="000000" w:themeColor="text1"/>
          </w:rPr>
          <w:delText>ART. 29</w:delText>
        </w:r>
        <w:r w:rsidR="004779E4" w:rsidRPr="002854E7" w:rsidDel="008D26C8">
          <w:rPr>
            <w:rFonts w:asciiTheme="minorHAnsi" w:hAnsiTheme="minorHAnsi"/>
            <w:color w:val="000000" w:themeColor="text1"/>
            <w:shd w:val="clear" w:color="auto" w:fill="E6E6E6"/>
          </w:rPr>
          <w:fldChar w:fldCharType="end"/>
        </w:r>
        <w:r w:rsidR="004779E4" w:rsidRPr="002854E7" w:rsidDel="008D26C8">
          <w:rPr>
            <w:rFonts w:asciiTheme="minorHAnsi" w:hAnsiTheme="minorHAnsi"/>
            <w:color w:val="000000" w:themeColor="text1"/>
          </w:rPr>
          <w:delText xml:space="preserve"> </w:delText>
        </w:r>
        <w:r w:rsidR="004779E4" w:rsidRPr="002854E7" w:rsidDel="008D26C8">
          <w:rPr>
            <w:rFonts w:asciiTheme="minorHAnsi" w:hAnsiTheme="minorHAnsi"/>
            <w:color w:val="000000" w:themeColor="text1"/>
            <w:shd w:val="clear" w:color="auto" w:fill="E6E6E6"/>
          </w:rPr>
          <w:fldChar w:fldCharType="begin"/>
        </w:r>
        <w:r w:rsidR="004779E4" w:rsidRPr="002854E7" w:rsidDel="008D26C8">
          <w:rPr>
            <w:rFonts w:asciiTheme="minorHAnsi" w:hAnsiTheme="minorHAnsi"/>
            <w:color w:val="000000" w:themeColor="text1"/>
          </w:rPr>
          <w:delInstrText xml:space="preserve"> REF _Ref511899654 \n \h </w:delInstrText>
        </w:r>
        <w:r w:rsidR="006713B6" w:rsidRPr="002854E7" w:rsidDel="008D26C8">
          <w:rPr>
            <w:rFonts w:asciiTheme="minorHAnsi" w:hAnsiTheme="minorHAnsi"/>
            <w:color w:val="000000" w:themeColor="text1"/>
          </w:rPr>
          <w:delInstrText xml:space="preserve"> \* MERGEFORMAT </w:delInstrText>
        </w:r>
        <w:r w:rsidR="004779E4" w:rsidRPr="002854E7" w:rsidDel="008D26C8">
          <w:rPr>
            <w:rFonts w:asciiTheme="minorHAnsi" w:hAnsiTheme="minorHAnsi"/>
            <w:color w:val="000000" w:themeColor="text1"/>
            <w:shd w:val="clear" w:color="auto" w:fill="E6E6E6"/>
          </w:rPr>
        </w:r>
        <w:r w:rsidR="004779E4" w:rsidRPr="002854E7" w:rsidDel="008D26C8">
          <w:rPr>
            <w:rFonts w:asciiTheme="minorHAnsi" w:hAnsiTheme="minorHAnsi"/>
            <w:color w:val="000000" w:themeColor="text1"/>
            <w:shd w:val="clear" w:color="auto" w:fill="E6E6E6"/>
          </w:rPr>
          <w:fldChar w:fldCharType="separate"/>
        </w:r>
        <w:r w:rsidR="00A05573" w:rsidRPr="002854E7" w:rsidDel="008D26C8">
          <w:rPr>
            <w:rFonts w:asciiTheme="minorHAnsi" w:hAnsiTheme="minorHAnsi"/>
            <w:color w:val="000000" w:themeColor="text1"/>
          </w:rPr>
          <w:delText>§5</w:delText>
        </w:r>
        <w:r w:rsidR="004779E4" w:rsidRPr="002854E7" w:rsidDel="008D26C8">
          <w:rPr>
            <w:rFonts w:asciiTheme="minorHAnsi" w:hAnsiTheme="minorHAnsi"/>
            <w:color w:val="000000" w:themeColor="text1"/>
            <w:shd w:val="clear" w:color="auto" w:fill="E6E6E6"/>
          </w:rPr>
          <w:fldChar w:fldCharType="end"/>
        </w:r>
        <w:r w:rsidR="004779E4" w:rsidRPr="002854E7" w:rsidDel="008D26C8">
          <w:rPr>
            <w:rFonts w:asciiTheme="minorHAnsi" w:hAnsiTheme="minorHAnsi"/>
            <w:color w:val="000000" w:themeColor="text1"/>
          </w:rPr>
          <w:delText xml:space="preserve"> pkt </w:delText>
        </w:r>
        <w:r w:rsidR="004779E4" w:rsidRPr="002854E7" w:rsidDel="008D26C8">
          <w:rPr>
            <w:rFonts w:asciiTheme="minorHAnsi" w:hAnsiTheme="minorHAnsi"/>
            <w:color w:val="000000" w:themeColor="text1"/>
            <w:shd w:val="clear" w:color="auto" w:fill="E6E6E6"/>
          </w:rPr>
          <w:fldChar w:fldCharType="begin"/>
        </w:r>
        <w:r w:rsidR="004779E4" w:rsidRPr="002854E7" w:rsidDel="008D26C8">
          <w:rPr>
            <w:rFonts w:asciiTheme="minorHAnsi" w:hAnsiTheme="minorHAnsi"/>
            <w:color w:val="000000" w:themeColor="text1"/>
          </w:rPr>
          <w:delInstrText xml:space="preserve"> REF _Ref511899658 \n \h </w:delInstrText>
        </w:r>
        <w:r w:rsidR="006713B6" w:rsidRPr="002854E7" w:rsidDel="008D26C8">
          <w:rPr>
            <w:rFonts w:asciiTheme="minorHAnsi" w:hAnsiTheme="minorHAnsi"/>
            <w:color w:val="000000" w:themeColor="text1"/>
          </w:rPr>
          <w:delInstrText xml:space="preserve"> \* MERGEFORMAT </w:delInstrText>
        </w:r>
        <w:r w:rsidR="004779E4" w:rsidRPr="002854E7" w:rsidDel="008D26C8">
          <w:rPr>
            <w:rFonts w:asciiTheme="minorHAnsi" w:hAnsiTheme="minorHAnsi"/>
            <w:color w:val="000000" w:themeColor="text1"/>
            <w:shd w:val="clear" w:color="auto" w:fill="E6E6E6"/>
          </w:rPr>
        </w:r>
        <w:r w:rsidR="004779E4" w:rsidRPr="002854E7" w:rsidDel="008D26C8">
          <w:rPr>
            <w:rFonts w:asciiTheme="minorHAnsi" w:hAnsiTheme="minorHAnsi"/>
            <w:color w:val="000000" w:themeColor="text1"/>
            <w:shd w:val="clear" w:color="auto" w:fill="E6E6E6"/>
          </w:rPr>
          <w:fldChar w:fldCharType="separate"/>
        </w:r>
        <w:r w:rsidR="00A05573" w:rsidRPr="002854E7" w:rsidDel="008D26C8">
          <w:rPr>
            <w:rFonts w:asciiTheme="minorHAnsi" w:hAnsiTheme="minorHAnsi"/>
            <w:color w:val="000000" w:themeColor="text1"/>
          </w:rPr>
          <w:delText>1)</w:delText>
        </w:r>
        <w:r w:rsidR="004779E4" w:rsidRPr="002854E7" w:rsidDel="008D26C8">
          <w:rPr>
            <w:rFonts w:asciiTheme="minorHAnsi" w:hAnsiTheme="minorHAnsi"/>
            <w:color w:val="000000" w:themeColor="text1"/>
            <w:shd w:val="clear" w:color="auto" w:fill="E6E6E6"/>
          </w:rPr>
          <w:fldChar w:fldCharType="end"/>
        </w:r>
        <w:r w:rsidR="004779E4" w:rsidRPr="002854E7" w:rsidDel="008D26C8">
          <w:rPr>
            <w:rFonts w:asciiTheme="minorHAnsi" w:hAnsiTheme="minorHAnsi"/>
            <w:color w:val="000000" w:themeColor="text1"/>
          </w:rPr>
          <w:delText xml:space="preserve"> i </w:delText>
        </w:r>
        <w:r w:rsidR="006058D8" w:rsidRPr="002854E7" w:rsidDel="008D26C8">
          <w:rPr>
            <w:rFonts w:asciiTheme="minorHAnsi" w:hAnsiTheme="minorHAnsi"/>
            <w:color w:val="000000" w:themeColor="text1"/>
          </w:rPr>
          <w:delText>różnicy pomiędzy wartością wynagrodzenia ustalonej przez rzeczoznawcę a wartością wynagrodzenia ustalonego przez Wykonawcę, nie mniejszej jednak w każdym wypadku niż 1</w:delText>
        </w:r>
        <w:r w:rsidR="004D45E9" w:rsidRPr="002854E7" w:rsidDel="008D26C8">
          <w:rPr>
            <w:rFonts w:asciiTheme="minorHAnsi" w:hAnsiTheme="minorHAnsi"/>
            <w:color w:val="000000" w:themeColor="text1"/>
          </w:rPr>
          <w:delText>.</w:delText>
        </w:r>
        <w:r w:rsidR="006058D8" w:rsidRPr="002854E7" w:rsidDel="008D26C8">
          <w:rPr>
            <w:rFonts w:asciiTheme="minorHAnsi" w:hAnsiTheme="minorHAnsi"/>
            <w:color w:val="000000" w:themeColor="text1"/>
          </w:rPr>
          <w:delText>000</w:delText>
        </w:r>
        <w:r w:rsidR="00585C6F" w:rsidRPr="002854E7" w:rsidDel="008D26C8">
          <w:rPr>
            <w:rFonts w:asciiTheme="minorHAnsi" w:hAnsiTheme="minorHAnsi"/>
            <w:color w:val="000000" w:themeColor="text1"/>
          </w:rPr>
          <w:delText>,00</w:delText>
        </w:r>
        <w:r w:rsidR="006058D8" w:rsidRPr="002854E7" w:rsidDel="008D26C8">
          <w:rPr>
            <w:rFonts w:asciiTheme="minorHAnsi" w:hAnsiTheme="minorHAnsi"/>
            <w:color w:val="000000" w:themeColor="text1"/>
          </w:rPr>
          <w:delText xml:space="preserve"> </w:delText>
        </w:r>
        <w:r w:rsidR="004D45E9" w:rsidRPr="002854E7" w:rsidDel="008D26C8">
          <w:rPr>
            <w:rFonts w:asciiTheme="minorHAnsi" w:hAnsiTheme="minorHAnsi"/>
            <w:color w:val="000000" w:themeColor="text1"/>
          </w:rPr>
          <w:delText xml:space="preserve">zł </w:delText>
        </w:r>
        <w:r w:rsidR="006058D8" w:rsidRPr="002854E7" w:rsidDel="008D26C8">
          <w:rPr>
            <w:rFonts w:asciiTheme="minorHAnsi" w:hAnsiTheme="minorHAnsi"/>
            <w:color w:val="000000" w:themeColor="text1"/>
          </w:rPr>
          <w:delText>(</w:delText>
        </w:r>
        <w:r w:rsidR="00585C6F" w:rsidRPr="002854E7" w:rsidDel="008D26C8">
          <w:rPr>
            <w:rFonts w:asciiTheme="minorHAnsi" w:hAnsiTheme="minorHAnsi"/>
            <w:color w:val="000000" w:themeColor="text1"/>
          </w:rPr>
          <w:delText xml:space="preserve">jeden </w:delText>
        </w:r>
        <w:r w:rsidR="006058D8" w:rsidRPr="002854E7" w:rsidDel="008D26C8">
          <w:rPr>
            <w:rFonts w:asciiTheme="minorHAnsi" w:hAnsiTheme="minorHAnsi"/>
            <w:color w:val="000000" w:themeColor="text1"/>
          </w:rPr>
          <w:delText>tysiąc</w:delText>
        </w:r>
        <w:r w:rsidR="004D45E9" w:rsidRPr="002854E7" w:rsidDel="008D26C8">
          <w:rPr>
            <w:rFonts w:asciiTheme="minorHAnsi" w:hAnsiTheme="minorHAnsi"/>
            <w:color w:val="000000" w:themeColor="text1"/>
          </w:rPr>
          <w:delText xml:space="preserve"> złotych</w:delText>
        </w:r>
        <w:r w:rsidR="006058D8" w:rsidRPr="002854E7" w:rsidDel="008D26C8">
          <w:rPr>
            <w:rFonts w:asciiTheme="minorHAnsi" w:hAnsiTheme="minorHAnsi"/>
            <w:color w:val="000000" w:themeColor="text1"/>
          </w:rPr>
          <w:delText>)</w:delText>
        </w:r>
        <w:r w:rsidR="00A81505" w:rsidRPr="002854E7" w:rsidDel="008D26C8">
          <w:rPr>
            <w:rFonts w:asciiTheme="minorHAnsi" w:hAnsiTheme="minorHAnsi"/>
            <w:color w:val="000000" w:themeColor="text1"/>
          </w:rPr>
          <w:delText xml:space="preserve"> i nie większej niż 1.000.000 (jeden milion) złotych</w:delText>
        </w:r>
        <w:r w:rsidR="006058D8" w:rsidRPr="002854E7" w:rsidDel="008D26C8">
          <w:rPr>
            <w:rFonts w:asciiTheme="minorHAnsi" w:hAnsiTheme="minorHAnsi"/>
            <w:color w:val="000000" w:themeColor="text1"/>
          </w:rPr>
          <w:delText>.</w:delText>
        </w:r>
      </w:del>
    </w:p>
    <w:p w14:paraId="599EBEB1" w14:textId="2CF269A8" w:rsidR="000A0C66" w:rsidRPr="002854E7" w:rsidRDefault="000A0C66" w:rsidP="00B96C37">
      <w:pPr>
        <w:numPr>
          <w:ilvl w:val="0"/>
          <w:numId w:val="22"/>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p w14:paraId="5DAD6C0D" w14:textId="405D62A9" w:rsidR="00631CF5" w:rsidRPr="002854E7" w:rsidRDefault="00631CF5" w:rsidP="00B96C37">
      <w:pPr>
        <w:numPr>
          <w:ilvl w:val="0"/>
          <w:numId w:val="22"/>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Kary umowne,</w:t>
      </w:r>
      <w:r w:rsidR="00247E90" w:rsidRPr="002854E7">
        <w:rPr>
          <w:rFonts w:asciiTheme="minorHAnsi" w:hAnsiTheme="minorHAnsi"/>
          <w:color w:val="000000" w:themeColor="text1"/>
        </w:rPr>
        <w:t xml:space="preserve"> o </w:t>
      </w:r>
      <w:r w:rsidRPr="002854E7">
        <w:rPr>
          <w:rFonts w:asciiTheme="minorHAnsi" w:hAnsiTheme="minorHAnsi"/>
          <w:color w:val="000000" w:themeColor="text1"/>
        </w:rPr>
        <w:t xml:space="preserve">których mowa powyżej </w:t>
      </w:r>
      <w:r w:rsidR="00470A4A" w:rsidRPr="002854E7">
        <w:rPr>
          <w:rFonts w:asciiTheme="minorHAnsi" w:hAnsiTheme="minorHAnsi"/>
          <w:color w:val="000000" w:themeColor="text1"/>
        </w:rPr>
        <w:t>Wykonawca</w:t>
      </w:r>
      <w:r w:rsidRPr="002854E7">
        <w:rPr>
          <w:rFonts w:asciiTheme="minorHAnsi" w:hAnsiTheme="minorHAnsi"/>
          <w:color w:val="000000" w:themeColor="text1"/>
        </w:rPr>
        <w:t xml:space="preserve"> zapłaci na wskazany przez NCBR rachunek,</w:t>
      </w:r>
      <w:r w:rsidR="00247E90" w:rsidRPr="002854E7">
        <w:rPr>
          <w:rFonts w:asciiTheme="minorHAnsi" w:hAnsiTheme="minorHAnsi"/>
          <w:color w:val="000000" w:themeColor="text1"/>
        </w:rPr>
        <w:t xml:space="preserve"> w </w:t>
      </w:r>
      <w:r w:rsidRPr="002854E7">
        <w:rPr>
          <w:rFonts w:asciiTheme="minorHAnsi" w:hAnsiTheme="minorHAnsi"/>
          <w:color w:val="000000" w:themeColor="text1"/>
        </w:rPr>
        <w:t>terminie 7 dni od dnia doręczenia mu noty obciążeniowej.</w:t>
      </w:r>
    </w:p>
    <w:p w14:paraId="61171692" w14:textId="4078C31C" w:rsidR="00631CF5" w:rsidRPr="002854E7" w:rsidRDefault="00470A4A" w:rsidP="00B96C37">
      <w:pPr>
        <w:numPr>
          <w:ilvl w:val="0"/>
          <w:numId w:val="22"/>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NCBR </w:t>
      </w:r>
      <w:r w:rsidR="007A5233" w:rsidRPr="002854E7">
        <w:rPr>
          <w:rFonts w:asciiTheme="minorHAnsi" w:hAnsiTheme="minorHAnsi"/>
          <w:color w:val="000000" w:themeColor="text1"/>
        </w:rPr>
        <w:t xml:space="preserve">lub </w:t>
      </w:r>
      <w:r w:rsidR="00BF6214" w:rsidRPr="002854E7">
        <w:rPr>
          <w:rFonts w:asciiTheme="minorHAnsi" w:hAnsiTheme="minorHAnsi"/>
          <w:color w:val="000000" w:themeColor="text1"/>
        </w:rPr>
        <w:t xml:space="preserve">podmiot, który uzyskał od NCBR częściową lub całościową cesję praw, </w:t>
      </w:r>
      <w:r w:rsidRPr="002854E7">
        <w:rPr>
          <w:rFonts w:asciiTheme="minorHAnsi" w:hAnsiTheme="minorHAnsi"/>
          <w:color w:val="000000" w:themeColor="text1"/>
        </w:rPr>
        <w:t>ma</w:t>
      </w:r>
      <w:r w:rsidR="00631CF5" w:rsidRPr="002854E7">
        <w:rPr>
          <w:rFonts w:asciiTheme="minorHAnsi" w:hAnsiTheme="minorHAnsi"/>
          <w:color w:val="000000" w:themeColor="text1"/>
        </w:rPr>
        <w:t xml:space="preserve"> prawo dochodzenia odszkodowania przewyższającego wysokość zastrzeżonych kar umownych na zasadach ogólnych</w:t>
      </w:r>
      <w:r w:rsidR="001A04D2" w:rsidRPr="002854E7">
        <w:rPr>
          <w:rFonts w:asciiTheme="minorHAnsi" w:hAnsiTheme="minorHAnsi"/>
          <w:color w:val="000000" w:themeColor="text1"/>
        </w:rPr>
        <w:t>, a także w przypadkach, dla których kar umownych nie zastrzeżono</w:t>
      </w:r>
      <w:r w:rsidR="00631CF5" w:rsidRPr="002854E7">
        <w:rPr>
          <w:rFonts w:asciiTheme="minorHAnsi" w:hAnsiTheme="minorHAnsi"/>
          <w:color w:val="000000" w:themeColor="text1"/>
        </w:rPr>
        <w:t>.</w:t>
      </w:r>
    </w:p>
    <w:p w14:paraId="4DC9D5CD" w14:textId="77777777" w:rsidR="00631CF5" w:rsidRPr="002854E7" w:rsidRDefault="00631CF5" w:rsidP="00B96C37">
      <w:pPr>
        <w:numPr>
          <w:ilvl w:val="0"/>
          <w:numId w:val="22"/>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Zapłata kary umownej nie zwalnia </w:t>
      </w:r>
      <w:r w:rsidR="00470A4A" w:rsidRPr="002854E7">
        <w:rPr>
          <w:rFonts w:asciiTheme="minorHAnsi" w:hAnsiTheme="minorHAnsi"/>
          <w:color w:val="000000" w:themeColor="text1"/>
        </w:rPr>
        <w:t>Wykonawcy</w:t>
      </w:r>
      <w:r w:rsidR="00247E90" w:rsidRPr="002854E7">
        <w:rPr>
          <w:rFonts w:asciiTheme="minorHAnsi" w:hAnsiTheme="minorHAnsi"/>
          <w:color w:val="000000" w:themeColor="text1"/>
        </w:rPr>
        <w:t xml:space="preserve"> z </w:t>
      </w:r>
      <w:r w:rsidRPr="002854E7">
        <w:rPr>
          <w:rFonts w:asciiTheme="minorHAnsi" w:hAnsiTheme="minorHAnsi"/>
          <w:color w:val="000000" w:themeColor="text1"/>
        </w:rPr>
        <w:t>obowiązków wynikających</w:t>
      </w:r>
      <w:r w:rsidR="00247E90" w:rsidRPr="002854E7">
        <w:rPr>
          <w:rFonts w:asciiTheme="minorHAnsi" w:hAnsiTheme="minorHAnsi"/>
          <w:color w:val="000000" w:themeColor="text1"/>
        </w:rPr>
        <w:t xml:space="preserve"> z </w:t>
      </w:r>
      <w:r w:rsidRPr="002854E7">
        <w:rPr>
          <w:rFonts w:asciiTheme="minorHAnsi" w:hAnsiTheme="minorHAnsi"/>
          <w:color w:val="000000" w:themeColor="text1"/>
        </w:rPr>
        <w:t>Umowy.</w:t>
      </w:r>
    </w:p>
    <w:p w14:paraId="531BEF7D" w14:textId="2113075C" w:rsidR="00470A4A" w:rsidRPr="002854E7" w:rsidRDefault="00470A4A" w:rsidP="00B96C37">
      <w:pPr>
        <w:numPr>
          <w:ilvl w:val="0"/>
          <w:numId w:val="22"/>
        </w:numPr>
        <w:spacing w:after="0" w:line="240" w:lineRule="auto"/>
        <w:ind w:left="426" w:hanging="426"/>
        <w:contextualSpacing/>
        <w:jc w:val="both"/>
        <w:rPr>
          <w:rFonts w:asciiTheme="minorHAnsi" w:hAnsiTheme="minorHAnsi"/>
          <w:color w:val="000000" w:themeColor="text1"/>
        </w:rPr>
      </w:pPr>
      <w:bookmarkStart w:id="766" w:name="_Ref497423141"/>
      <w:r w:rsidRPr="002854E7">
        <w:rPr>
          <w:rFonts w:asciiTheme="minorHAnsi" w:hAnsiTheme="minorHAnsi"/>
          <w:color w:val="000000" w:themeColor="text1"/>
        </w:rPr>
        <w:t>Wykonawcy nie przysługuje odszkodowanie</w:t>
      </w:r>
      <w:r w:rsidR="00A1595E" w:rsidRPr="002854E7">
        <w:rPr>
          <w:rFonts w:asciiTheme="minorHAnsi" w:hAnsiTheme="minorHAnsi"/>
          <w:color w:val="000000" w:themeColor="text1"/>
        </w:rPr>
        <w:t xml:space="preserve"> ani odsetki</w:t>
      </w:r>
      <w:r w:rsidRPr="002854E7">
        <w:rPr>
          <w:rFonts w:asciiTheme="minorHAnsi" w:hAnsiTheme="minorHAnsi"/>
          <w:color w:val="000000" w:themeColor="text1"/>
        </w:rPr>
        <w:t>, w przypadku jakiegokolwiek opóźnienia w dokonaniu płatności zgodnie z Umową, w </w:t>
      </w:r>
      <w:r w:rsidR="005552E3" w:rsidRPr="002854E7">
        <w:rPr>
          <w:rFonts w:asciiTheme="minorHAnsi" w:hAnsiTheme="minorHAnsi"/>
          <w:color w:val="000000" w:themeColor="text1"/>
        </w:rPr>
        <w:t>przypadku,</w:t>
      </w:r>
      <w:r w:rsidRPr="002854E7">
        <w:rPr>
          <w:rFonts w:asciiTheme="minorHAnsi" w:hAnsiTheme="minorHAnsi"/>
          <w:color w:val="000000" w:themeColor="text1"/>
        </w:rPr>
        <w:t xml:space="preserve"> gdy jest to wynik:</w:t>
      </w:r>
      <w:bookmarkEnd w:id="766"/>
    </w:p>
    <w:p w14:paraId="71BF7C54" w14:textId="77777777" w:rsidR="00470A4A" w:rsidRPr="002854E7" w:rsidRDefault="00470A4A" w:rsidP="00B96C37">
      <w:pPr>
        <w:pStyle w:val="Akapitzlist"/>
        <w:numPr>
          <w:ilvl w:val="0"/>
          <w:numId w:val="43"/>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braku ustanowienia Zabezpieczenia Należytego Wykonania Umowy;</w:t>
      </w:r>
    </w:p>
    <w:p w14:paraId="5A118E43" w14:textId="77777777" w:rsidR="00470A4A" w:rsidRPr="002854E7" w:rsidRDefault="00470A4A" w:rsidP="00B96C37">
      <w:pPr>
        <w:pStyle w:val="Akapitzlist"/>
        <w:numPr>
          <w:ilvl w:val="0"/>
          <w:numId w:val="43"/>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niewykonania lub nienależytego wykonania Umowy powstałego na skutek czynników niezależnych od NCBR;</w:t>
      </w:r>
    </w:p>
    <w:p w14:paraId="6E8B81F8" w14:textId="77777777" w:rsidR="0073657D" w:rsidRPr="002854E7" w:rsidRDefault="00470A4A" w:rsidP="00B96C37">
      <w:pPr>
        <w:pStyle w:val="Akapitzlist"/>
        <w:numPr>
          <w:ilvl w:val="0"/>
          <w:numId w:val="43"/>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braku środków na rachunku</w:t>
      </w:r>
      <w:r w:rsidR="00A62635" w:rsidRPr="002854E7">
        <w:rPr>
          <w:rFonts w:asciiTheme="minorHAnsi" w:hAnsiTheme="minorHAnsi"/>
          <w:color w:val="000000" w:themeColor="text1"/>
        </w:rPr>
        <w:t xml:space="preserve"> bankowym NCBR</w:t>
      </w:r>
      <w:r w:rsidRPr="002854E7">
        <w:rPr>
          <w:rFonts w:asciiTheme="minorHAnsi" w:hAnsiTheme="minorHAnsi"/>
          <w:color w:val="000000" w:themeColor="text1"/>
        </w:rPr>
        <w:t>, z którego realizowane są płatnoś</w:t>
      </w:r>
      <w:r w:rsidR="00B114B0" w:rsidRPr="002854E7">
        <w:rPr>
          <w:rFonts w:asciiTheme="minorHAnsi" w:hAnsiTheme="minorHAnsi"/>
          <w:color w:val="000000" w:themeColor="text1"/>
        </w:rPr>
        <w:t>ci</w:t>
      </w:r>
      <w:r w:rsidR="0073657D" w:rsidRPr="002854E7">
        <w:rPr>
          <w:rFonts w:asciiTheme="minorHAnsi" w:hAnsiTheme="minorHAnsi"/>
          <w:color w:val="000000" w:themeColor="text1"/>
        </w:rPr>
        <w:t>.</w:t>
      </w:r>
    </w:p>
    <w:p w14:paraId="7905FAEE" w14:textId="77777777" w:rsidR="00B95D2B" w:rsidRPr="002854E7" w:rsidRDefault="00B114B0" w:rsidP="003E0140">
      <w:pPr>
        <w:pStyle w:val="Akapitzlist"/>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lastRenderedPageBreak/>
        <w:t xml:space="preserve"> </w:t>
      </w:r>
    </w:p>
    <w:p w14:paraId="757875C4" w14:textId="43A6BDA6" w:rsidR="00D10D9D" w:rsidRPr="002854E7" w:rsidRDefault="00D10D9D" w:rsidP="00B96C37">
      <w:pPr>
        <w:pStyle w:val="Nagwek2"/>
        <w:numPr>
          <w:ilvl w:val="0"/>
          <w:numId w:val="14"/>
        </w:numPr>
        <w:spacing w:before="0" w:line="240" w:lineRule="auto"/>
        <w:ind w:left="0" w:hanging="567"/>
        <w:contextualSpacing/>
        <w:rPr>
          <w:rFonts w:asciiTheme="minorHAnsi" w:hAnsiTheme="minorHAnsi"/>
          <w:sz w:val="22"/>
          <w:szCs w:val="22"/>
        </w:rPr>
      </w:pPr>
      <w:bookmarkStart w:id="767" w:name="_Ref494984973"/>
      <w:bookmarkStart w:id="768" w:name="_Toc504994960"/>
      <w:bookmarkStart w:id="769" w:name="_Toc511371206"/>
      <w:bookmarkStart w:id="770" w:name="_Toc54798340"/>
      <w:bookmarkStart w:id="771" w:name="_Toc52745936"/>
      <w:r w:rsidRPr="002854E7">
        <w:rPr>
          <w:rFonts w:asciiTheme="minorHAnsi" w:hAnsiTheme="minorHAnsi"/>
          <w:sz w:val="22"/>
          <w:szCs w:val="22"/>
        </w:rPr>
        <w:t>[RĘKOJMIA ZA WADY</w:t>
      </w:r>
      <w:r w:rsidR="00514CC0" w:rsidRPr="002854E7">
        <w:rPr>
          <w:rFonts w:asciiTheme="minorHAnsi" w:hAnsiTheme="minorHAnsi"/>
          <w:sz w:val="22"/>
          <w:szCs w:val="22"/>
        </w:rPr>
        <w:t xml:space="preserve"> I GWARANCJA</w:t>
      </w:r>
      <w:r w:rsidRPr="002854E7">
        <w:rPr>
          <w:rFonts w:asciiTheme="minorHAnsi" w:hAnsiTheme="minorHAnsi"/>
          <w:sz w:val="22"/>
          <w:szCs w:val="22"/>
        </w:rPr>
        <w:t>]</w:t>
      </w:r>
      <w:bookmarkEnd w:id="767"/>
      <w:bookmarkEnd w:id="768"/>
      <w:bookmarkEnd w:id="769"/>
      <w:bookmarkEnd w:id="770"/>
      <w:bookmarkEnd w:id="771"/>
    </w:p>
    <w:p w14:paraId="294AE367" w14:textId="77777777" w:rsidR="00D10D9D" w:rsidRPr="002854E7" w:rsidRDefault="00D10D9D" w:rsidP="00B96C37">
      <w:pPr>
        <w:pStyle w:val="Akapitzlist"/>
        <w:numPr>
          <w:ilvl w:val="0"/>
          <w:numId w:val="65"/>
        </w:numPr>
        <w:spacing w:after="0" w:line="240" w:lineRule="auto"/>
        <w:ind w:left="426"/>
        <w:jc w:val="both"/>
        <w:rPr>
          <w:rFonts w:asciiTheme="minorHAnsi" w:hAnsiTheme="minorHAnsi"/>
          <w:color w:val="000000" w:themeColor="text1"/>
        </w:rPr>
      </w:pPr>
      <w:bookmarkStart w:id="772" w:name="_Ref494984985"/>
      <w:r w:rsidRPr="002854E7">
        <w:rPr>
          <w:rFonts w:asciiTheme="minorHAnsi" w:hAnsiTheme="minorHAnsi"/>
          <w:color w:val="000000" w:themeColor="text1"/>
        </w:rPr>
        <w:t>Wykonawca odpowiada względem NCBR z tytułu rękojmi za Wady Dokumentacji B+R, na zasadach wynikających z Ustawy k.c., z zastrzeżeniem postanowień Umowy.</w:t>
      </w:r>
      <w:bookmarkEnd w:id="772"/>
    </w:p>
    <w:p w14:paraId="3902C25B" w14:textId="73E1D36C" w:rsidR="00D10D9D" w:rsidRPr="002854E7" w:rsidRDefault="00D10D9D" w:rsidP="00B96C37">
      <w:pPr>
        <w:pStyle w:val="Akapitzlist"/>
        <w:numPr>
          <w:ilvl w:val="0"/>
          <w:numId w:val="65"/>
        </w:numPr>
        <w:spacing w:after="0" w:line="240" w:lineRule="auto"/>
        <w:ind w:left="426"/>
        <w:jc w:val="both"/>
        <w:rPr>
          <w:rFonts w:asciiTheme="minorHAnsi" w:hAnsiTheme="minorHAnsi"/>
          <w:color w:val="000000" w:themeColor="text1"/>
        </w:rPr>
      </w:pPr>
      <w:bookmarkStart w:id="773" w:name="_Ref494984976"/>
      <w:r w:rsidRPr="002854E7">
        <w:rPr>
          <w:rFonts w:asciiTheme="minorHAnsi" w:hAnsiTheme="minorHAnsi"/>
          <w:color w:val="000000" w:themeColor="text1"/>
        </w:rPr>
        <w:t xml:space="preserve">Termin do skorzystania z uprawnień wynikających z tytułu rękojmi za Wady Dokumentacji B+R, wynosi </w:t>
      </w:r>
      <w:r w:rsidR="02B5D96E" w:rsidRPr="002854E7">
        <w:rPr>
          <w:rFonts w:asciiTheme="minorHAnsi" w:hAnsiTheme="minorHAnsi"/>
          <w:color w:val="000000" w:themeColor="text1"/>
        </w:rPr>
        <w:t xml:space="preserve">5 </w:t>
      </w:r>
      <w:r w:rsidRPr="002854E7">
        <w:rPr>
          <w:rFonts w:asciiTheme="minorHAnsi" w:hAnsiTheme="minorHAnsi"/>
          <w:color w:val="000000" w:themeColor="text1"/>
        </w:rPr>
        <w:t>lat od dnia Odbioru Etapu obejmującej daną część Dokumentacji B+R przez NCBR, liczony odrębnie dla każdej części Dokumentacji B+R.</w:t>
      </w:r>
      <w:bookmarkEnd w:id="773"/>
    </w:p>
    <w:p w14:paraId="39E6F207" w14:textId="77777777" w:rsidR="00D10D9D" w:rsidRPr="002854E7" w:rsidRDefault="00D10D9D" w:rsidP="4D53BA01">
      <w:pPr>
        <w:pStyle w:val="Akapitzlist"/>
        <w:spacing w:after="0" w:line="240" w:lineRule="auto"/>
        <w:ind w:left="426"/>
        <w:jc w:val="both"/>
        <w:rPr>
          <w:rFonts w:asciiTheme="minorHAnsi" w:hAnsiTheme="minorHAnsi"/>
          <w:color w:val="000000" w:themeColor="text1"/>
        </w:rPr>
      </w:pPr>
    </w:p>
    <w:p w14:paraId="6BDFCFA1" w14:textId="77777777" w:rsidR="00C77FA1" w:rsidRPr="002854E7" w:rsidRDefault="00470A4A" w:rsidP="00B96C37">
      <w:pPr>
        <w:pStyle w:val="Nagwek1"/>
        <w:numPr>
          <w:ilvl w:val="0"/>
          <w:numId w:val="1"/>
        </w:numPr>
        <w:spacing w:before="0" w:after="0" w:line="240" w:lineRule="auto"/>
        <w:contextualSpacing/>
        <w:rPr>
          <w:rFonts w:asciiTheme="minorHAnsi" w:hAnsiTheme="minorHAnsi"/>
          <w:sz w:val="22"/>
          <w:szCs w:val="22"/>
        </w:rPr>
      </w:pPr>
      <w:bookmarkStart w:id="774" w:name="_Toc504994999"/>
      <w:bookmarkStart w:id="775" w:name="_Toc511371228"/>
      <w:bookmarkStart w:id="776" w:name="_Toc54798341"/>
      <w:bookmarkStart w:id="777" w:name="_Toc52745937"/>
      <w:r w:rsidRPr="002854E7">
        <w:rPr>
          <w:rFonts w:asciiTheme="minorHAnsi" w:hAnsiTheme="minorHAnsi"/>
          <w:sz w:val="22"/>
          <w:szCs w:val="22"/>
        </w:rPr>
        <w:t xml:space="preserve">ZMIANY </w:t>
      </w:r>
      <w:r w:rsidR="002F32D0" w:rsidRPr="002854E7">
        <w:rPr>
          <w:rFonts w:asciiTheme="minorHAnsi" w:hAnsiTheme="minorHAnsi"/>
          <w:sz w:val="22"/>
          <w:szCs w:val="22"/>
        </w:rPr>
        <w:t>UMOWY</w:t>
      </w:r>
      <w:bookmarkEnd w:id="774"/>
      <w:bookmarkEnd w:id="775"/>
      <w:bookmarkEnd w:id="776"/>
      <w:bookmarkEnd w:id="777"/>
    </w:p>
    <w:p w14:paraId="042D5292" w14:textId="77777777" w:rsidR="00285C43" w:rsidRPr="002854E7" w:rsidRDefault="00285C43" w:rsidP="00B96C37">
      <w:pPr>
        <w:pStyle w:val="Nagwek2"/>
        <w:numPr>
          <w:ilvl w:val="0"/>
          <w:numId w:val="14"/>
        </w:numPr>
        <w:spacing w:before="0" w:line="240" w:lineRule="auto"/>
        <w:ind w:left="0" w:hanging="567"/>
        <w:contextualSpacing/>
        <w:rPr>
          <w:rFonts w:asciiTheme="minorHAnsi" w:hAnsiTheme="minorHAnsi"/>
          <w:sz w:val="22"/>
          <w:szCs w:val="22"/>
        </w:rPr>
      </w:pPr>
      <w:bookmarkStart w:id="778" w:name="_Toc504995000"/>
      <w:bookmarkStart w:id="779" w:name="_Ref505855047"/>
      <w:bookmarkStart w:id="780" w:name="_Ref506011684"/>
      <w:bookmarkStart w:id="781" w:name="_Ref508809736"/>
      <w:bookmarkStart w:id="782" w:name="_Ref508810285"/>
      <w:bookmarkStart w:id="783" w:name="_Ref509236824"/>
      <w:bookmarkStart w:id="784" w:name="_Toc511371229"/>
      <w:bookmarkStart w:id="785" w:name="_Toc54798342"/>
      <w:bookmarkStart w:id="786" w:name="_Toc52745938"/>
      <w:bookmarkStart w:id="787" w:name="_Ref58587222"/>
      <w:r w:rsidRPr="002854E7">
        <w:rPr>
          <w:rFonts w:asciiTheme="minorHAnsi" w:hAnsiTheme="minorHAnsi"/>
          <w:sz w:val="22"/>
          <w:szCs w:val="22"/>
        </w:rPr>
        <w:t>[ZMIANA UMOWY]</w:t>
      </w:r>
      <w:bookmarkEnd w:id="778"/>
      <w:bookmarkEnd w:id="779"/>
      <w:bookmarkEnd w:id="780"/>
      <w:bookmarkEnd w:id="781"/>
      <w:bookmarkEnd w:id="782"/>
      <w:bookmarkEnd w:id="783"/>
      <w:bookmarkEnd w:id="784"/>
      <w:bookmarkEnd w:id="785"/>
      <w:bookmarkEnd w:id="786"/>
      <w:bookmarkEnd w:id="787"/>
    </w:p>
    <w:p w14:paraId="59C560E9" w14:textId="3E259A58" w:rsidR="00471E57" w:rsidRPr="002854E7" w:rsidRDefault="005273FD"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Wszelkie zmiany</w:t>
      </w:r>
      <w:r w:rsidR="00247E90" w:rsidRPr="002854E7">
        <w:rPr>
          <w:rFonts w:asciiTheme="minorHAnsi" w:hAnsiTheme="minorHAnsi"/>
          <w:color w:val="000000" w:themeColor="text1"/>
        </w:rPr>
        <w:t xml:space="preserve"> i </w:t>
      </w:r>
      <w:r w:rsidRPr="002854E7">
        <w:rPr>
          <w:rFonts w:asciiTheme="minorHAnsi" w:hAnsiTheme="minorHAnsi"/>
          <w:color w:val="000000" w:themeColor="text1"/>
        </w:rPr>
        <w:t>uzupełnienia do Umowy wymagają formy p</w:t>
      </w:r>
      <w:r w:rsidR="00470A4A" w:rsidRPr="002854E7">
        <w:rPr>
          <w:rFonts w:asciiTheme="minorHAnsi" w:hAnsiTheme="minorHAnsi"/>
          <w:color w:val="000000" w:themeColor="text1"/>
        </w:rPr>
        <w:t xml:space="preserve">isemnej pod rygorem nieważności (chyba że ustawa lub Umowa przewiduje inną formę dla danego </w:t>
      </w:r>
      <w:r w:rsidR="430670A5" w:rsidRPr="002854E7">
        <w:rPr>
          <w:rFonts w:asciiTheme="minorHAnsi" w:hAnsiTheme="minorHAnsi"/>
          <w:color w:val="000000" w:themeColor="text1"/>
        </w:rPr>
        <w:t>Załączni</w:t>
      </w:r>
      <w:r w:rsidR="00470A4A" w:rsidRPr="002854E7">
        <w:rPr>
          <w:rFonts w:asciiTheme="minorHAnsi" w:hAnsiTheme="minorHAnsi"/>
          <w:color w:val="000000" w:themeColor="text1"/>
        </w:rPr>
        <w:t>ka – w takim przypadku konieczne jest zachowanie odpowiedniej formy szczególnej).</w:t>
      </w:r>
      <w:r w:rsidR="00F45124" w:rsidRPr="002854E7">
        <w:rPr>
          <w:rFonts w:asciiTheme="minorHAnsi" w:hAnsiTheme="minorHAnsi"/>
          <w:color w:val="000000" w:themeColor="text1"/>
        </w:rPr>
        <w:t xml:space="preserve"> Postanowienia tego artykułu wskazują szczegółowe, lecz nie wyłączne przypadki, gdy może dojść do zmiany Umowy za zgodą Stron.</w:t>
      </w:r>
    </w:p>
    <w:p w14:paraId="0423BB7E" w14:textId="4C362924" w:rsidR="00470A4A" w:rsidRPr="002854E7" w:rsidRDefault="00470A4A"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Zmia</w:t>
      </w:r>
      <w:r w:rsidR="00FF2456" w:rsidRPr="002854E7">
        <w:rPr>
          <w:rFonts w:asciiTheme="minorHAnsi" w:hAnsiTheme="minorHAnsi"/>
          <w:color w:val="000000" w:themeColor="text1"/>
        </w:rPr>
        <w:t>na adresu siedziby Stron</w:t>
      </w:r>
      <w:r w:rsidR="00A82BCC" w:rsidRPr="002854E7">
        <w:rPr>
          <w:rFonts w:asciiTheme="minorHAnsi" w:hAnsiTheme="minorHAnsi"/>
          <w:color w:val="000000" w:themeColor="text1"/>
        </w:rPr>
        <w:t xml:space="preserve"> oraz danych kontaktowych wskazanych w </w:t>
      </w:r>
      <w:r w:rsidR="00A82BCC" w:rsidRPr="002854E7">
        <w:rPr>
          <w:rFonts w:asciiTheme="minorHAnsi" w:hAnsiTheme="minorHAnsi"/>
          <w:color w:val="000000" w:themeColor="text1"/>
          <w:shd w:val="clear" w:color="auto" w:fill="E6E6E6"/>
        </w:rPr>
        <w:fldChar w:fldCharType="begin"/>
      </w:r>
      <w:r w:rsidR="00A82BCC" w:rsidRPr="002854E7">
        <w:rPr>
          <w:rFonts w:asciiTheme="minorHAnsi" w:hAnsiTheme="minorHAnsi"/>
          <w:color w:val="000000" w:themeColor="text1"/>
        </w:rPr>
        <w:instrText xml:space="preserve"> REF _Ref511639107 \r \h </w:instrText>
      </w:r>
      <w:r w:rsidR="006713B6" w:rsidRPr="002854E7">
        <w:rPr>
          <w:rFonts w:asciiTheme="minorHAnsi" w:hAnsiTheme="minorHAnsi"/>
          <w:color w:val="000000" w:themeColor="text1"/>
        </w:rPr>
        <w:instrText xml:space="preserve"> \* MERGEFORMAT </w:instrText>
      </w:r>
      <w:r w:rsidR="00A82BCC" w:rsidRPr="002854E7">
        <w:rPr>
          <w:rFonts w:asciiTheme="minorHAnsi" w:hAnsiTheme="minorHAnsi"/>
          <w:color w:val="000000" w:themeColor="text1"/>
          <w:shd w:val="clear" w:color="auto" w:fill="E6E6E6"/>
        </w:rPr>
      </w:r>
      <w:r w:rsidR="00A82BCC"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43</w:t>
      </w:r>
      <w:r w:rsidR="00A82BCC" w:rsidRPr="002854E7">
        <w:rPr>
          <w:rFonts w:asciiTheme="minorHAnsi" w:hAnsiTheme="minorHAnsi"/>
          <w:color w:val="000000" w:themeColor="text1"/>
          <w:shd w:val="clear" w:color="auto" w:fill="E6E6E6"/>
        </w:rPr>
        <w:fldChar w:fldCharType="end"/>
      </w:r>
      <w:r w:rsidR="00FF2456" w:rsidRPr="002854E7">
        <w:rPr>
          <w:rFonts w:asciiTheme="minorHAnsi" w:hAnsiTheme="minorHAnsi"/>
          <w:color w:val="000000" w:themeColor="text1"/>
        </w:rPr>
        <w:t xml:space="preserve"> Umowy</w:t>
      </w:r>
      <w:r w:rsidR="00A95F63" w:rsidRPr="002854E7">
        <w:rPr>
          <w:rFonts w:asciiTheme="minorHAnsi" w:hAnsiTheme="minorHAnsi"/>
          <w:color w:val="000000" w:themeColor="text1"/>
        </w:rPr>
        <w:t xml:space="preserve"> oraz przedłużenie terminów określonych w Harmonogramie</w:t>
      </w:r>
      <w:r w:rsidR="009E27B2" w:rsidRPr="002854E7">
        <w:rPr>
          <w:rFonts w:asciiTheme="minorHAnsi" w:hAnsiTheme="minorHAnsi"/>
          <w:color w:val="000000" w:themeColor="text1"/>
        </w:rPr>
        <w:t xml:space="preserve"> </w:t>
      </w:r>
      <w:r w:rsidR="008F52D2" w:rsidRPr="002854E7">
        <w:rPr>
          <w:rFonts w:asciiTheme="minorHAnsi" w:hAnsiTheme="minorHAnsi"/>
          <w:color w:val="000000" w:themeColor="text1"/>
        </w:rPr>
        <w:t>Przedsięwzięcia</w:t>
      </w:r>
      <w:r w:rsidR="00A95F63" w:rsidRPr="002854E7">
        <w:rPr>
          <w:rFonts w:asciiTheme="minorHAnsi" w:hAnsiTheme="minorHAnsi"/>
          <w:color w:val="000000" w:themeColor="text1"/>
        </w:rPr>
        <w:t xml:space="preserve"> na podstawie ART. </w:t>
      </w:r>
      <w:del w:id="788" w:author="Autor">
        <w:r w:rsidR="00A95F63" w:rsidRPr="002854E7" w:rsidDel="00B566F5">
          <w:rPr>
            <w:rFonts w:asciiTheme="minorHAnsi" w:hAnsiTheme="minorHAnsi"/>
            <w:color w:val="000000" w:themeColor="text1"/>
          </w:rPr>
          <w:delText xml:space="preserve">9 </w:delText>
        </w:r>
      </w:del>
      <w:ins w:id="789" w:author="Autor">
        <w:r w:rsidR="00B566F5">
          <w:rPr>
            <w:rFonts w:asciiTheme="minorHAnsi" w:hAnsiTheme="minorHAnsi"/>
            <w:color w:val="000000" w:themeColor="text1"/>
          </w:rPr>
          <w:t>8</w:t>
        </w:r>
        <w:r w:rsidR="00B566F5" w:rsidRPr="002854E7">
          <w:rPr>
            <w:rFonts w:asciiTheme="minorHAnsi" w:hAnsiTheme="minorHAnsi"/>
            <w:color w:val="000000" w:themeColor="text1"/>
          </w:rPr>
          <w:t xml:space="preserve"> </w:t>
        </w:r>
      </w:ins>
      <w:r w:rsidR="00A95F63" w:rsidRPr="002854E7">
        <w:rPr>
          <w:rFonts w:asciiTheme="minorHAnsi" w:hAnsiTheme="minorHAnsi"/>
          <w:color w:val="000000" w:themeColor="text1"/>
        </w:rPr>
        <w:t>§</w:t>
      </w:r>
      <w:del w:id="790" w:author="Autor">
        <w:r w:rsidR="00A95F63" w:rsidRPr="002854E7" w:rsidDel="00B566F5">
          <w:rPr>
            <w:rFonts w:asciiTheme="minorHAnsi" w:hAnsiTheme="minorHAnsi"/>
            <w:color w:val="000000" w:themeColor="text1"/>
          </w:rPr>
          <w:delText xml:space="preserve">11 </w:delText>
        </w:r>
      </w:del>
      <w:ins w:id="791" w:author="Autor">
        <w:r w:rsidR="00B566F5">
          <w:rPr>
            <w:rFonts w:asciiTheme="minorHAnsi" w:hAnsiTheme="minorHAnsi"/>
            <w:color w:val="000000" w:themeColor="text1"/>
          </w:rPr>
          <w:t>9</w:t>
        </w:r>
        <w:r w:rsidR="00B566F5" w:rsidRPr="002854E7">
          <w:rPr>
            <w:rFonts w:asciiTheme="minorHAnsi" w:hAnsiTheme="minorHAnsi"/>
            <w:color w:val="000000" w:themeColor="text1"/>
          </w:rPr>
          <w:t xml:space="preserve"> </w:t>
        </w:r>
      </w:ins>
      <w:r w:rsidR="00A95F63" w:rsidRPr="002854E7">
        <w:rPr>
          <w:rFonts w:asciiTheme="minorHAnsi" w:hAnsiTheme="minorHAnsi"/>
          <w:color w:val="000000" w:themeColor="text1"/>
        </w:rPr>
        <w:t>- §13 Umowy</w:t>
      </w:r>
      <w:r w:rsidR="00FF2456" w:rsidRPr="002854E7">
        <w:rPr>
          <w:rFonts w:asciiTheme="minorHAnsi" w:hAnsiTheme="minorHAnsi"/>
          <w:color w:val="000000" w:themeColor="text1"/>
        </w:rPr>
        <w:t xml:space="preserve"> nie wymaga</w:t>
      </w:r>
      <w:r w:rsidRPr="002854E7">
        <w:rPr>
          <w:rFonts w:asciiTheme="minorHAnsi" w:hAnsiTheme="minorHAnsi"/>
          <w:color w:val="000000" w:themeColor="text1"/>
        </w:rPr>
        <w:t xml:space="preserve"> zmiany Umowy w formie aneksu do Umowy</w:t>
      </w:r>
      <w:r w:rsidR="00A82BCC" w:rsidRPr="002854E7">
        <w:rPr>
          <w:rFonts w:asciiTheme="minorHAnsi" w:hAnsiTheme="minorHAnsi"/>
          <w:color w:val="000000" w:themeColor="text1"/>
        </w:rPr>
        <w:t>, ale uprzedniego oświadczenia złożonego drugiej Stronie w formie pisemnej pod rygorem nieważności</w:t>
      </w:r>
      <w:r w:rsidRPr="002854E7">
        <w:rPr>
          <w:rFonts w:asciiTheme="minorHAnsi" w:hAnsiTheme="minorHAnsi"/>
          <w:color w:val="000000" w:themeColor="text1"/>
        </w:rPr>
        <w:t xml:space="preserve">. </w:t>
      </w:r>
    </w:p>
    <w:p w14:paraId="69DC7303" w14:textId="77777777" w:rsidR="006B6BBE" w:rsidRPr="002854E7" w:rsidRDefault="006B6BBE"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przypadku, jeśli </w:t>
      </w:r>
      <w:r w:rsidR="009F2502" w:rsidRPr="002854E7">
        <w:rPr>
          <w:rFonts w:asciiTheme="minorHAnsi" w:hAnsiTheme="minorHAnsi"/>
          <w:color w:val="000000" w:themeColor="text1"/>
        </w:rPr>
        <w:t xml:space="preserve">Wykonawcą </w:t>
      </w:r>
      <w:r w:rsidRPr="002854E7">
        <w:rPr>
          <w:rFonts w:asciiTheme="minorHAnsi" w:hAnsiTheme="minorHAnsi"/>
          <w:color w:val="000000" w:themeColor="text1"/>
        </w:rPr>
        <w:t xml:space="preserve">jest zbiór podmiotów (np. w formie konsorcjum), oraz powstanie konflikt pomiędzy </w:t>
      </w:r>
      <w:r w:rsidR="000F13CF" w:rsidRPr="002854E7">
        <w:rPr>
          <w:rFonts w:asciiTheme="minorHAnsi" w:hAnsiTheme="minorHAnsi"/>
          <w:color w:val="000000" w:themeColor="text1"/>
        </w:rPr>
        <w:t xml:space="preserve">podmiotami składającymi się na </w:t>
      </w:r>
      <w:r w:rsidR="009F2502" w:rsidRPr="002854E7">
        <w:rPr>
          <w:rFonts w:asciiTheme="minorHAnsi" w:hAnsiTheme="minorHAnsi"/>
          <w:color w:val="000000" w:themeColor="text1"/>
        </w:rPr>
        <w:t>Wykonawcę</w:t>
      </w:r>
      <w:r w:rsidR="000F13CF" w:rsidRPr="002854E7">
        <w:rPr>
          <w:rFonts w:asciiTheme="minorHAnsi" w:hAnsiTheme="minorHAnsi"/>
          <w:color w:val="000000" w:themeColor="text1"/>
        </w:rPr>
        <w:t>, Strony mogą dokonać zmiany Umowy w przedmiocie podmiotów wchodzących w skład Wnioskodawcy</w:t>
      </w:r>
      <w:r w:rsidR="00A1595E" w:rsidRPr="002854E7">
        <w:rPr>
          <w:rFonts w:asciiTheme="minorHAnsi" w:hAnsiTheme="minorHAnsi"/>
          <w:color w:val="000000" w:themeColor="text1"/>
        </w:rPr>
        <w:t xml:space="preserve"> i z uwzględnieniem konsekwencji dokonywanych zmian</w:t>
      </w:r>
      <w:r w:rsidR="000F13CF" w:rsidRPr="002854E7">
        <w:rPr>
          <w:rFonts w:asciiTheme="minorHAnsi" w:hAnsiTheme="minorHAnsi"/>
          <w:color w:val="000000" w:themeColor="text1"/>
        </w:rPr>
        <w:t>, pod następującymi warunkami:</w:t>
      </w:r>
    </w:p>
    <w:p w14:paraId="49353AAB" w14:textId="77777777" w:rsidR="000F13CF" w:rsidRPr="002854E7" w:rsidRDefault="000F13CF"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zmiana podmiotów wchodzących w skład Wnioskodawcy nie może wpływać na wysokość wynagrodzenia Wykonawcy</w:t>
      </w:r>
      <w:r w:rsidR="00502B7B" w:rsidRPr="002854E7">
        <w:rPr>
          <w:rFonts w:asciiTheme="minorHAnsi" w:hAnsiTheme="minorHAnsi"/>
          <w:color w:val="000000" w:themeColor="text1"/>
        </w:rPr>
        <w:t>;</w:t>
      </w:r>
    </w:p>
    <w:p w14:paraId="1A188046" w14:textId="2447C453" w:rsidR="000F13CF" w:rsidRPr="002854E7" w:rsidRDefault="000F13CF"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zmiana podmiotów wchodzących w skład Wnioskodawcy nie może wpływać na spełnianie przez Wnioskodawcę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formalnych Postępowania</w:t>
      </w:r>
      <w:r w:rsidR="00A1595E" w:rsidRPr="002854E7">
        <w:rPr>
          <w:rFonts w:asciiTheme="minorHAnsi" w:hAnsiTheme="minorHAnsi"/>
          <w:color w:val="000000" w:themeColor="text1"/>
        </w:rPr>
        <w:t xml:space="preserve"> i nie może przedstawiać niższego potencjału wykonania Umowy niż poddany ocenie w trakcie Postępowania</w:t>
      </w:r>
      <w:r w:rsidR="00502B7B" w:rsidRPr="002854E7">
        <w:rPr>
          <w:rFonts w:asciiTheme="minorHAnsi" w:hAnsiTheme="minorHAnsi"/>
          <w:color w:val="000000" w:themeColor="text1"/>
        </w:rPr>
        <w:t>;</w:t>
      </w:r>
    </w:p>
    <w:p w14:paraId="38FDC237" w14:textId="77777777" w:rsidR="00317264" w:rsidRPr="002854E7" w:rsidRDefault="000F13CF"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zmiana podmiotowa nie może prowadzić do zmian związanych z opracowywa</w:t>
      </w:r>
      <w:r w:rsidR="00CB5B23" w:rsidRPr="002854E7">
        <w:rPr>
          <w:rFonts w:asciiTheme="minorHAnsi" w:hAnsiTheme="minorHAnsi"/>
          <w:color w:val="000000" w:themeColor="text1"/>
        </w:rPr>
        <w:t>nym</w:t>
      </w:r>
      <w:r w:rsidR="00341A62" w:rsidRPr="002854E7">
        <w:rPr>
          <w:rFonts w:asciiTheme="minorHAnsi" w:hAnsiTheme="minorHAnsi"/>
          <w:color w:val="000000" w:themeColor="text1"/>
        </w:rPr>
        <w:t xml:space="preserve"> </w:t>
      </w:r>
      <w:r w:rsidR="0014029C" w:rsidRPr="002854E7">
        <w:rPr>
          <w:rFonts w:asciiTheme="minorHAnsi" w:hAnsiTheme="minorHAnsi"/>
          <w:color w:val="000000" w:themeColor="text1"/>
        </w:rPr>
        <w:t>Rozwiązaniem</w:t>
      </w:r>
      <w:r w:rsidRPr="002854E7">
        <w:rPr>
          <w:rFonts w:asciiTheme="minorHAnsi" w:hAnsiTheme="minorHAnsi"/>
          <w:color w:val="000000" w:themeColor="text1"/>
        </w:rPr>
        <w:t xml:space="preserve">, a w szczególności w zakresie </w:t>
      </w:r>
      <w:r w:rsidR="0014029C" w:rsidRPr="002854E7">
        <w:rPr>
          <w:rFonts w:asciiTheme="minorHAnsi" w:hAnsiTheme="minorHAnsi"/>
          <w:color w:val="000000" w:themeColor="text1"/>
        </w:rPr>
        <w:t>Demonstratora</w:t>
      </w:r>
      <w:r w:rsidR="00CB5B23" w:rsidRPr="002854E7">
        <w:rPr>
          <w:rFonts w:asciiTheme="minorHAnsi" w:hAnsiTheme="minorHAnsi"/>
          <w:color w:val="000000" w:themeColor="text1"/>
        </w:rPr>
        <w:t>,</w:t>
      </w:r>
    </w:p>
    <w:p w14:paraId="7A108813" w14:textId="77777777" w:rsidR="000F13CF" w:rsidRPr="002854E7" w:rsidRDefault="00317264"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zmiana nie może prowadzić do zmiany</w:t>
      </w:r>
      <w:r w:rsidR="00CB5B23" w:rsidRPr="002854E7">
        <w:rPr>
          <w:rFonts w:asciiTheme="minorHAnsi" w:hAnsiTheme="minorHAnsi"/>
          <w:color w:val="000000" w:themeColor="text1"/>
        </w:rPr>
        <w:t xml:space="preserve"> deklarowanych</w:t>
      </w:r>
      <w:r w:rsidRPr="002854E7">
        <w:rPr>
          <w:rFonts w:asciiTheme="minorHAnsi" w:hAnsiTheme="minorHAnsi"/>
          <w:color w:val="000000" w:themeColor="text1"/>
        </w:rPr>
        <w:t xml:space="preserve"> </w:t>
      </w:r>
      <w:r w:rsidR="00967C22" w:rsidRPr="002854E7">
        <w:rPr>
          <w:rFonts w:asciiTheme="minorHAnsi" w:hAnsiTheme="minorHAnsi"/>
          <w:color w:val="000000" w:themeColor="text1"/>
        </w:rPr>
        <w:t>p</w:t>
      </w:r>
      <w:r w:rsidRPr="002854E7">
        <w:rPr>
          <w:rFonts w:asciiTheme="minorHAnsi" w:hAnsiTheme="minorHAnsi"/>
          <w:color w:val="000000" w:themeColor="text1"/>
        </w:rPr>
        <w:t xml:space="preserve">arametrów </w:t>
      </w:r>
      <w:r w:rsidR="0014029C" w:rsidRPr="002854E7">
        <w:rPr>
          <w:rFonts w:asciiTheme="minorHAnsi" w:hAnsiTheme="minorHAnsi"/>
          <w:color w:val="000000" w:themeColor="text1"/>
        </w:rPr>
        <w:t>Rozwiązania</w:t>
      </w:r>
      <w:r w:rsidR="00CB5B23" w:rsidRPr="002854E7">
        <w:rPr>
          <w:rFonts w:asciiTheme="minorHAnsi" w:hAnsiTheme="minorHAnsi"/>
          <w:color w:val="000000" w:themeColor="text1"/>
        </w:rPr>
        <w:t xml:space="preserve"> na gorsze</w:t>
      </w:r>
      <w:r w:rsidR="0028180F" w:rsidRPr="002854E7">
        <w:rPr>
          <w:rFonts w:asciiTheme="minorHAnsi" w:hAnsiTheme="minorHAnsi"/>
          <w:color w:val="000000" w:themeColor="text1"/>
        </w:rPr>
        <w:t>,</w:t>
      </w:r>
    </w:p>
    <w:p w14:paraId="674147C5" w14:textId="77777777" w:rsidR="0028180F" w:rsidRPr="002854E7" w:rsidRDefault="0028180F"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2854E7">
        <w:rPr>
          <w:rFonts w:asciiTheme="minorHAnsi" w:hAnsiTheme="minorHAnsi"/>
          <w:color w:val="000000" w:themeColor="text1"/>
        </w:rPr>
        <w:t>Umowy na zasadzie solidarności.</w:t>
      </w:r>
    </w:p>
    <w:p w14:paraId="4E6B4EF8" w14:textId="77777777" w:rsidR="00A1595E" w:rsidRPr="002854E7" w:rsidRDefault="00A1595E"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77777777" w:rsidR="00A1595E" w:rsidRPr="002854E7" w:rsidRDefault="00A1595E"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zmiana podmiotów wchodzących w skład Wnioskodawcy nie może wpływać na wysokość wynagrodzenia Wykonawcy;</w:t>
      </w:r>
    </w:p>
    <w:p w14:paraId="68197B2C" w14:textId="178B6F61" w:rsidR="00A1595E" w:rsidRPr="002854E7" w:rsidRDefault="00A1595E"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zmiana podmiotów wchodzących w skład Wnioskodawcy nie może wpływać na spełnianie przez Wnioskodawcę </w:t>
      </w:r>
      <w:r w:rsidR="387092E4" w:rsidRPr="002854E7">
        <w:rPr>
          <w:rFonts w:asciiTheme="minorHAnsi" w:hAnsiTheme="minorHAnsi"/>
          <w:color w:val="000000" w:themeColor="text1"/>
        </w:rPr>
        <w:t>Wymagań</w:t>
      </w:r>
      <w:r w:rsidRPr="002854E7">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2854E7" w:rsidRDefault="00CB5B23"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zmiana podmiotowa nie może prowadzić do zmian związanych z opracowywanym</w:t>
      </w:r>
      <w:r w:rsidR="00341A62" w:rsidRPr="002854E7">
        <w:rPr>
          <w:rFonts w:asciiTheme="minorHAnsi" w:hAnsiTheme="minorHAnsi"/>
          <w:color w:val="000000" w:themeColor="text1"/>
        </w:rPr>
        <w:t xml:space="preserve"> </w:t>
      </w:r>
      <w:r w:rsidR="0014029C" w:rsidRPr="002854E7">
        <w:rPr>
          <w:rFonts w:asciiTheme="minorHAnsi" w:hAnsiTheme="minorHAnsi"/>
          <w:color w:val="000000" w:themeColor="text1"/>
        </w:rPr>
        <w:t>Rozwiązaniem</w:t>
      </w:r>
      <w:r w:rsidRPr="002854E7">
        <w:rPr>
          <w:rFonts w:asciiTheme="minorHAnsi" w:hAnsiTheme="minorHAnsi"/>
          <w:color w:val="000000" w:themeColor="text1"/>
        </w:rPr>
        <w:t xml:space="preserve">, a w szczególności w zakresie </w:t>
      </w:r>
      <w:r w:rsidR="0014029C" w:rsidRPr="002854E7">
        <w:rPr>
          <w:rFonts w:asciiTheme="minorHAnsi" w:hAnsiTheme="minorHAnsi"/>
          <w:color w:val="000000" w:themeColor="text1"/>
        </w:rPr>
        <w:t>Demonstratora</w:t>
      </w:r>
      <w:r w:rsidRPr="002854E7">
        <w:rPr>
          <w:rFonts w:asciiTheme="minorHAnsi" w:hAnsiTheme="minorHAnsi"/>
          <w:color w:val="000000" w:themeColor="text1"/>
        </w:rPr>
        <w:t>,</w:t>
      </w:r>
    </w:p>
    <w:p w14:paraId="277C51AD" w14:textId="77777777" w:rsidR="00CB5B23" w:rsidRPr="002854E7" w:rsidRDefault="00CB5B23"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t xml:space="preserve">zmiana nie może prowadzić do zmiany deklarowanych </w:t>
      </w:r>
      <w:r w:rsidR="00967C22" w:rsidRPr="002854E7">
        <w:rPr>
          <w:rFonts w:asciiTheme="minorHAnsi" w:hAnsiTheme="minorHAnsi"/>
          <w:color w:val="000000" w:themeColor="text1"/>
        </w:rPr>
        <w:t>p</w:t>
      </w:r>
      <w:r w:rsidRPr="002854E7">
        <w:rPr>
          <w:rFonts w:asciiTheme="minorHAnsi" w:hAnsiTheme="minorHAnsi"/>
          <w:color w:val="000000" w:themeColor="text1"/>
        </w:rPr>
        <w:t xml:space="preserve">arametrów </w:t>
      </w:r>
      <w:r w:rsidR="0014029C" w:rsidRPr="002854E7">
        <w:rPr>
          <w:rFonts w:asciiTheme="minorHAnsi" w:hAnsiTheme="minorHAnsi"/>
          <w:color w:val="000000" w:themeColor="text1"/>
        </w:rPr>
        <w:t>Rozwiązania</w:t>
      </w:r>
      <w:r w:rsidRPr="002854E7">
        <w:rPr>
          <w:rFonts w:asciiTheme="minorHAnsi" w:hAnsiTheme="minorHAnsi"/>
          <w:color w:val="000000" w:themeColor="text1"/>
        </w:rPr>
        <w:t xml:space="preserve"> na gorsze</w:t>
      </w:r>
      <w:r w:rsidR="007A48E9" w:rsidRPr="002854E7">
        <w:rPr>
          <w:rFonts w:asciiTheme="minorHAnsi" w:hAnsiTheme="minorHAnsi"/>
          <w:color w:val="000000" w:themeColor="text1"/>
        </w:rPr>
        <w:t>,</w:t>
      </w:r>
    </w:p>
    <w:p w14:paraId="675621A0" w14:textId="55F08024" w:rsidR="007A48E9" w:rsidRPr="002854E7" w:rsidRDefault="007A48E9" w:rsidP="00B96C37">
      <w:pPr>
        <w:pStyle w:val="Akapitzlist"/>
        <w:numPr>
          <w:ilvl w:val="1"/>
          <w:numId w:val="7"/>
        </w:numPr>
        <w:spacing w:after="0" w:line="240" w:lineRule="auto"/>
        <w:ind w:left="709"/>
        <w:jc w:val="both"/>
        <w:rPr>
          <w:rFonts w:asciiTheme="minorHAnsi" w:hAnsiTheme="minorHAnsi"/>
          <w:color w:val="000000" w:themeColor="text1"/>
        </w:rPr>
      </w:pPr>
      <w:r w:rsidRPr="002854E7">
        <w:rPr>
          <w:rFonts w:asciiTheme="minorHAnsi" w:hAnsiTheme="minorHAnsi"/>
          <w:color w:val="000000" w:themeColor="text1"/>
        </w:rPr>
        <w:lastRenderedPageBreak/>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2854E7">
        <w:rPr>
          <w:rFonts w:asciiTheme="minorHAnsi" w:hAnsiTheme="minorHAnsi"/>
          <w:color w:val="000000" w:themeColor="text1"/>
        </w:rPr>
        <w:t>sukcesji</w:t>
      </w:r>
      <w:r w:rsidRPr="002854E7">
        <w:rPr>
          <w:rFonts w:asciiTheme="minorHAnsi" w:hAnsiTheme="minorHAnsi"/>
          <w:color w:val="000000" w:themeColor="text1"/>
        </w:rPr>
        <w:t xml:space="preserve"> praw i zobowiązań do przedsiębiorstw Wykonawcy i Wnioskodawcy.</w:t>
      </w:r>
    </w:p>
    <w:p w14:paraId="6E54F7C6" w14:textId="77777777" w:rsidR="00470A4A" w:rsidRPr="002854E7" w:rsidRDefault="00470A4A"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77777777" w:rsidR="00470A4A" w:rsidRPr="002854E7" w:rsidRDefault="00470A4A"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2854E7" w:rsidRDefault="00470A4A"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4A4425B1" w:rsidR="007A48E9" w:rsidRPr="002854E7" w:rsidRDefault="009D6928"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Strony są uprawnione dokonać zmiany </w:t>
      </w:r>
      <w:r w:rsidR="005552E3" w:rsidRPr="002854E7">
        <w:rPr>
          <w:rFonts w:asciiTheme="minorHAnsi" w:hAnsiTheme="minorHAnsi"/>
          <w:color w:val="000000" w:themeColor="text1"/>
        </w:rPr>
        <w:t>Umowy</w:t>
      </w:r>
      <w:r w:rsidRPr="002854E7">
        <w:rPr>
          <w:rFonts w:asciiTheme="minorHAnsi" w:hAnsiTheme="minorHAnsi"/>
          <w:color w:val="000000" w:themeColor="text1"/>
        </w:rPr>
        <w:t>, gdy w razie powstania Foreground IP w trakcie realizacji postanowień dot. komercjalizacji powstał spór co do wykładni postanowień Umowy, Strony mogą dokonać jej modyfikacji w celu usunięci ewentualnej nieścisłości.</w:t>
      </w:r>
    </w:p>
    <w:p w14:paraId="26591590" w14:textId="3366C5FA" w:rsidR="009D6928" w:rsidRPr="002854E7" w:rsidRDefault="009D6928"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W przypadku gdy jest to uzasadnione </w:t>
      </w:r>
      <w:r w:rsidR="005552E3" w:rsidRPr="002854E7">
        <w:rPr>
          <w:rFonts w:asciiTheme="minorHAnsi" w:hAnsiTheme="minorHAnsi"/>
          <w:color w:val="000000" w:themeColor="text1"/>
        </w:rPr>
        <w:t>przebiegiem</w:t>
      </w:r>
      <w:r w:rsidRPr="002854E7">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2854E7">
        <w:rPr>
          <w:rFonts w:asciiTheme="minorHAnsi" w:hAnsiTheme="minorHAnsi"/>
          <w:color w:val="000000" w:themeColor="text1"/>
        </w:rPr>
        <w:t>31 grudnia</w:t>
      </w:r>
      <w:r w:rsidRPr="002854E7">
        <w:rPr>
          <w:rFonts w:asciiTheme="minorHAnsi" w:hAnsiTheme="minorHAnsi"/>
          <w:color w:val="000000" w:themeColor="text1"/>
        </w:rPr>
        <w:t xml:space="preserve"> 2023 r.</w:t>
      </w:r>
    </w:p>
    <w:p w14:paraId="18C0BD60" w14:textId="33F11E2A" w:rsidR="00A05946" w:rsidRPr="002854E7" w:rsidRDefault="003F0D0B" w:rsidP="00B96C37">
      <w:pPr>
        <w:pStyle w:val="Akapitzlist"/>
        <w:numPr>
          <w:ilvl w:val="0"/>
          <w:numId w:val="7"/>
        </w:numPr>
        <w:spacing w:after="0" w:line="240" w:lineRule="auto"/>
        <w:ind w:left="426" w:hanging="426"/>
        <w:jc w:val="both"/>
        <w:rPr>
          <w:rFonts w:asciiTheme="minorHAnsi" w:hAnsiTheme="minorHAnsi"/>
          <w:color w:val="000000" w:themeColor="text1"/>
        </w:rPr>
      </w:pPr>
      <w:bookmarkStart w:id="792" w:name="_Ref43119962"/>
      <w:r w:rsidRPr="002854E7">
        <w:rPr>
          <w:rFonts w:asciiTheme="minorHAnsi" w:hAnsiTheme="minorHAnsi"/>
          <w:color w:val="000000" w:themeColor="text1"/>
        </w:rPr>
        <w:t xml:space="preserve">W przypadku, jeśli dojdzie do zmiany otoczenia biznesowego związanego z realizacją niniejszej Umowy w </w:t>
      </w:r>
      <w:r w:rsidR="004568C1" w:rsidRPr="002854E7">
        <w:rPr>
          <w:rFonts w:asciiTheme="minorHAnsi" w:hAnsiTheme="minorHAnsi"/>
          <w:color w:val="000000" w:themeColor="text1"/>
        </w:rPr>
        <w:t xml:space="preserve">obszarze dotyczącym </w:t>
      </w:r>
      <w:r w:rsidRPr="002854E7">
        <w:rPr>
          <w:rFonts w:asciiTheme="minorHAnsi" w:hAnsiTheme="minorHAnsi"/>
          <w:color w:val="000000" w:themeColor="text1"/>
        </w:rPr>
        <w:t>Komercjalizacj</w:t>
      </w:r>
      <w:r w:rsidR="004568C1" w:rsidRPr="002854E7">
        <w:rPr>
          <w:rFonts w:asciiTheme="minorHAnsi" w:hAnsiTheme="minorHAnsi"/>
          <w:color w:val="000000" w:themeColor="text1"/>
        </w:rPr>
        <w:t>i</w:t>
      </w:r>
      <w:r w:rsidRPr="002854E7">
        <w:rPr>
          <w:rFonts w:asciiTheme="minorHAnsi" w:hAnsiTheme="minorHAnsi"/>
          <w:color w:val="000000" w:themeColor="text1"/>
        </w:rPr>
        <w:t xml:space="preserve"> Wyników Prac B+R lub Komercjalizacj</w:t>
      </w:r>
      <w:r w:rsidR="004568C1" w:rsidRPr="002854E7">
        <w:rPr>
          <w:rFonts w:asciiTheme="minorHAnsi" w:hAnsiTheme="minorHAnsi"/>
          <w:color w:val="000000" w:themeColor="text1"/>
        </w:rPr>
        <w:t>i</w:t>
      </w:r>
      <w:r w:rsidRPr="002854E7">
        <w:rPr>
          <w:rFonts w:asciiTheme="minorHAnsi" w:hAnsiTheme="minorHAnsi"/>
          <w:color w:val="000000" w:themeColor="text1"/>
        </w:rPr>
        <w:t xml:space="preserve"> Technologii Zależnych</w:t>
      </w:r>
      <w:r w:rsidR="00D4211D" w:rsidRPr="002854E7">
        <w:rPr>
          <w:rFonts w:asciiTheme="minorHAnsi" w:hAnsiTheme="minorHAnsi"/>
          <w:color w:val="000000" w:themeColor="text1"/>
        </w:rPr>
        <w:t xml:space="preserve"> </w:t>
      </w:r>
      <w:r w:rsidRPr="002854E7">
        <w:rPr>
          <w:rFonts w:asciiTheme="minorHAnsi" w:hAnsiTheme="minorHAnsi"/>
          <w:color w:val="000000" w:themeColor="text1"/>
        </w:rPr>
        <w:t xml:space="preserve">Strony, na </w:t>
      </w:r>
      <w:r w:rsidR="00D4211D" w:rsidRPr="002854E7">
        <w:rPr>
          <w:rFonts w:asciiTheme="minorHAnsi" w:hAnsiTheme="minorHAnsi"/>
          <w:color w:val="000000" w:themeColor="text1"/>
        </w:rPr>
        <w:t xml:space="preserve">złożony drugiej Stronie </w:t>
      </w:r>
      <w:r w:rsidRPr="002854E7">
        <w:rPr>
          <w:rFonts w:asciiTheme="minorHAnsi" w:hAnsiTheme="minorHAnsi"/>
          <w:color w:val="000000" w:themeColor="text1"/>
        </w:rPr>
        <w:t>uzasadniony wniosek Wykonawcy lub NCBR przedstawiający przedmiot oraz wpływ takich zmian na ww. obszary</w:t>
      </w:r>
      <w:r w:rsidR="00D4211D" w:rsidRPr="002854E7">
        <w:rPr>
          <w:rFonts w:asciiTheme="minorHAnsi" w:hAnsiTheme="minorHAnsi"/>
          <w:color w:val="000000" w:themeColor="text1"/>
        </w:rPr>
        <w:t>,</w:t>
      </w:r>
      <w:r w:rsidRPr="002854E7">
        <w:rPr>
          <w:rFonts w:asciiTheme="minorHAnsi" w:hAnsiTheme="minorHAnsi"/>
          <w:color w:val="000000" w:themeColor="text1"/>
        </w:rPr>
        <w:t xml:space="preserve"> mogą dokonać zmiany Umowy, w szczególności w zakresie postanowień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_Ref493844374 \n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VII. </w:t>
      </w:r>
      <w:r w:rsidRPr="002854E7">
        <w:rPr>
          <w:rFonts w:asciiTheme="minorHAnsi" w:hAnsiTheme="minorHAnsi"/>
          <w:color w:val="000000" w:themeColor="text1"/>
          <w:shd w:val="clear" w:color="auto" w:fill="E6E6E6"/>
        </w:rPr>
        <w:fldChar w:fldCharType="end"/>
      </w:r>
      <w:r w:rsidR="00817A5A"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_Ref493309957 \n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 </w:t>
      </w:r>
      <w:r w:rsidRPr="002854E7">
        <w:rPr>
          <w:rFonts w:asciiTheme="minorHAnsi" w:hAnsiTheme="minorHAnsi"/>
          <w:color w:val="000000" w:themeColor="text1"/>
          <w:shd w:val="clear" w:color="auto" w:fill="E6E6E6"/>
        </w:rPr>
        <w:fldChar w:fldCharType="end"/>
      </w:r>
      <w:r w:rsidR="00817A5A"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_Ref43121956 \n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XI. </w:t>
      </w:r>
      <w:r w:rsidRPr="002854E7">
        <w:rPr>
          <w:rFonts w:asciiTheme="minorHAnsi" w:hAnsiTheme="minorHAnsi"/>
          <w:color w:val="000000" w:themeColor="text1"/>
          <w:shd w:val="clear" w:color="auto" w:fill="E6E6E6"/>
        </w:rPr>
        <w:fldChar w:fldCharType="end"/>
      </w:r>
      <w:r w:rsidR="00817A5A"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_Ref505434968 \n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XII. </w:t>
      </w:r>
      <w:r w:rsidRPr="002854E7">
        <w:rPr>
          <w:rFonts w:asciiTheme="minorHAnsi" w:hAnsiTheme="minorHAnsi"/>
          <w:color w:val="000000" w:themeColor="text1"/>
          <w:shd w:val="clear" w:color="auto" w:fill="E6E6E6"/>
        </w:rPr>
        <w:fldChar w:fldCharType="end"/>
      </w:r>
      <w:r w:rsidR="00817A5A" w:rsidRPr="002854E7">
        <w:rPr>
          <w:rFonts w:asciiTheme="minorHAnsi" w:hAnsiTheme="minorHAnsi"/>
          <w:color w:val="000000" w:themeColor="text1"/>
        </w:rPr>
        <w:t xml:space="preserv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_Ref43121971 \n \h </w:instrText>
      </w:r>
      <w:r w:rsidR="00862665"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XIV. </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lub </w:t>
      </w:r>
      <w:r w:rsidR="430670A5" w:rsidRPr="002854E7">
        <w:rPr>
          <w:rFonts w:asciiTheme="minorHAnsi" w:hAnsiTheme="minorHAnsi"/>
          <w:color w:val="000000" w:themeColor="text1"/>
        </w:rPr>
        <w:t>Załączni</w:t>
      </w:r>
      <w:r w:rsidRPr="002854E7">
        <w:rPr>
          <w:rFonts w:asciiTheme="minorHAnsi" w:hAnsiTheme="minorHAnsi"/>
          <w:color w:val="000000" w:themeColor="text1"/>
        </w:rPr>
        <w:t xml:space="preserve">ka nr </w:t>
      </w:r>
      <w:r w:rsidR="00EC1AB4" w:rsidRPr="002854E7">
        <w:rPr>
          <w:rFonts w:asciiTheme="minorHAnsi" w:hAnsiTheme="minorHAnsi"/>
          <w:color w:val="000000" w:themeColor="text1"/>
        </w:rPr>
        <w:t>1 i nr 2</w:t>
      </w:r>
      <w:r w:rsidRPr="002854E7">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792"/>
      <w:r w:rsidRPr="002854E7">
        <w:rPr>
          <w:rFonts w:asciiTheme="minorHAnsi" w:hAnsiTheme="minorHAnsi"/>
          <w:color w:val="000000" w:themeColor="text1"/>
        </w:rPr>
        <w:t xml:space="preserve"> lub zmiany sposobu par</w:t>
      </w:r>
      <w:r w:rsidR="00CC2391" w:rsidRPr="002854E7">
        <w:rPr>
          <w:rFonts w:asciiTheme="minorHAnsi" w:hAnsiTheme="minorHAnsi"/>
          <w:color w:val="000000" w:themeColor="text1"/>
        </w:rPr>
        <w:t>t</w:t>
      </w:r>
      <w:r w:rsidRPr="002854E7">
        <w:rPr>
          <w:rFonts w:asciiTheme="minorHAnsi" w:hAnsiTheme="minorHAnsi"/>
          <w:color w:val="000000" w:themeColor="text1"/>
        </w:rPr>
        <w:t xml:space="preserve">ycypowania NCBR w Przychodach z Komercjalizacji Wyników Prac B+R lub Przychodach z Komercjalizacji Technologii Zależnych. Strona, </w:t>
      </w:r>
      <w:r w:rsidR="00D4211D" w:rsidRPr="002854E7">
        <w:rPr>
          <w:rFonts w:asciiTheme="minorHAnsi" w:hAnsiTheme="minorHAnsi"/>
          <w:color w:val="000000" w:themeColor="text1"/>
        </w:rPr>
        <w:t xml:space="preserve">do której skierowany jest </w:t>
      </w:r>
      <w:r w:rsidR="00551EED" w:rsidRPr="002854E7">
        <w:rPr>
          <w:rFonts w:asciiTheme="minorHAnsi" w:hAnsiTheme="minorHAnsi"/>
          <w:color w:val="000000" w:themeColor="text1"/>
        </w:rPr>
        <w:t>wniosek,</w:t>
      </w:r>
      <w:r w:rsidR="00D4211D" w:rsidRPr="002854E7">
        <w:rPr>
          <w:rFonts w:asciiTheme="minorHAnsi" w:hAnsiTheme="minorHAnsi"/>
          <w:color w:val="000000" w:themeColor="text1"/>
        </w:rPr>
        <w:t xml:space="preserve"> </w:t>
      </w:r>
      <w:r w:rsidRPr="002854E7">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2854E7" w:rsidRDefault="00A05946"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w:t>
      </w:r>
      <w:r w:rsidRPr="002854E7">
        <w:rPr>
          <w:rFonts w:asciiTheme="minorHAnsi" w:hAnsiTheme="minorHAnsi"/>
          <w:color w:val="000000" w:themeColor="text1"/>
        </w:rPr>
        <w:lastRenderedPageBreak/>
        <w:t xml:space="preserve">udziału w stopniu nie mniejszym niż </w:t>
      </w:r>
      <w:r w:rsidR="00551EED" w:rsidRPr="002854E7">
        <w:rPr>
          <w:rFonts w:asciiTheme="minorHAnsi" w:hAnsiTheme="minorHAnsi"/>
          <w:color w:val="000000" w:themeColor="text1"/>
        </w:rPr>
        <w:t>Podwykonawca</w:t>
      </w:r>
      <w:r w:rsidRPr="002854E7">
        <w:rPr>
          <w:rFonts w:asciiTheme="minorHAnsi" w:hAnsiTheme="minorHAnsi"/>
          <w:color w:val="000000" w:themeColor="text1"/>
        </w:rPr>
        <w:t>, którego ma zastąpić. Wątpliwości w tym zakresie NCBR może rozstrzygać na niekorzyść Wykonawcy.</w:t>
      </w:r>
    </w:p>
    <w:p w14:paraId="3A79AA2F" w14:textId="446F12EC" w:rsidR="00E64FE7" w:rsidRPr="002854E7" w:rsidRDefault="00E64FE7" w:rsidP="00B96C37">
      <w:pPr>
        <w:pStyle w:val="Akapitzlist"/>
        <w:numPr>
          <w:ilvl w:val="0"/>
          <w:numId w:val="7"/>
        </w:numPr>
        <w:spacing w:after="0" w:line="240" w:lineRule="auto"/>
        <w:ind w:left="426" w:hanging="426"/>
        <w:jc w:val="both"/>
        <w:rPr>
          <w:rFonts w:asciiTheme="minorHAnsi" w:eastAsiaTheme="minorEastAsia" w:hAnsiTheme="minorHAnsi"/>
          <w:color w:val="000000" w:themeColor="text1"/>
        </w:rPr>
      </w:pPr>
      <w:bookmarkStart w:id="793" w:name="_Ref58587228"/>
      <w:r w:rsidRPr="002854E7">
        <w:rPr>
          <w:rFonts w:asciiTheme="minorHAnsi" w:hAnsiTheme="minorHAnsi"/>
          <w:color w:val="000000" w:themeColor="text1"/>
        </w:rPr>
        <w:t xml:space="preserve">W przypadku, jeśli przygotowanie Demonstratora nie będzie możliwe na </w:t>
      </w:r>
      <w:r w:rsidR="1E9CF8A5" w:rsidRPr="002854E7">
        <w:rPr>
          <w:rFonts w:asciiTheme="minorHAnsi" w:hAnsiTheme="minorHAnsi"/>
          <w:color w:val="000000" w:themeColor="text1"/>
        </w:rPr>
        <w:t xml:space="preserve">terenie </w:t>
      </w:r>
      <w:r w:rsidRPr="002854E7">
        <w:rPr>
          <w:rFonts w:asciiTheme="minorHAnsi" w:hAnsiTheme="minorHAnsi"/>
          <w:color w:val="000000" w:themeColor="text1"/>
        </w:rPr>
        <w:t xml:space="preserve">Nieruchomości Demonstracyjnej z powodu </w:t>
      </w:r>
      <w:r w:rsidR="00265344" w:rsidRPr="002854E7">
        <w:rPr>
          <w:rFonts w:asciiTheme="minorHAnsi" w:hAnsiTheme="minorHAnsi"/>
          <w:color w:val="000000" w:themeColor="text1"/>
        </w:rPr>
        <w:t xml:space="preserve">braku wyboru Partnera Strategicznego lub </w:t>
      </w:r>
      <w:r w:rsidRPr="002854E7">
        <w:rPr>
          <w:rFonts w:asciiTheme="minorHAnsi" w:hAnsiTheme="minorHAnsi"/>
          <w:color w:val="000000" w:themeColor="text1"/>
        </w:rPr>
        <w:t>wycofania się jej właściciela ze współpracy z NCBR lub z innych przyczyn</w:t>
      </w:r>
      <w:bookmarkStart w:id="794" w:name="_Hlk57783254"/>
      <w:r w:rsidR="00015B2D" w:rsidRPr="002854E7">
        <w:rPr>
          <w:rFonts w:asciiTheme="minorHAnsi" w:hAnsiTheme="minorHAnsi"/>
          <w:color w:val="000000" w:themeColor="text1"/>
        </w:rPr>
        <w:t xml:space="preserve">, a także jeśli </w:t>
      </w:r>
      <w:bookmarkStart w:id="795" w:name="_Hlk57337491"/>
      <w:r w:rsidR="00015B2D" w:rsidRPr="002854E7">
        <w:rPr>
          <w:rFonts w:asciiTheme="minorHAnsi" w:hAnsiTheme="minorHAnsi"/>
          <w:color w:val="000000" w:themeColor="text1"/>
        </w:rPr>
        <w:t xml:space="preserve">wybudowanie Demonstratora na Nieruchomości Demonstracyjnej nie będzie możliwe z powodu ograniczeń związanych z przepisami budowlanymi lub ładem przestrzennym </w:t>
      </w:r>
      <w:bookmarkStart w:id="796" w:name="_Hlk57783274"/>
      <w:r w:rsidR="00015B2D" w:rsidRPr="002854E7">
        <w:rPr>
          <w:rFonts w:asciiTheme="minorHAnsi" w:hAnsiTheme="minorHAnsi"/>
          <w:color w:val="000000" w:themeColor="text1"/>
        </w:rPr>
        <w:t xml:space="preserve">lub przepisami dotyczącymi ochrony środowiska </w:t>
      </w:r>
      <w:bookmarkEnd w:id="796"/>
      <w:r w:rsidR="00015B2D" w:rsidRPr="002854E7">
        <w:rPr>
          <w:rFonts w:asciiTheme="minorHAnsi" w:hAnsiTheme="minorHAnsi"/>
          <w:color w:val="000000" w:themeColor="text1"/>
        </w:rPr>
        <w:t xml:space="preserve">lub </w:t>
      </w:r>
      <w:bookmarkEnd w:id="794"/>
      <w:r w:rsidR="00015B2D" w:rsidRPr="002854E7">
        <w:rPr>
          <w:rFonts w:asciiTheme="minorHAnsi" w:hAnsiTheme="minorHAnsi"/>
          <w:color w:val="000000" w:themeColor="text1"/>
        </w:rPr>
        <w:t>będzie wymagać przygotowania raportu o oddziaływaniu przedsięwzięcia na środowisko</w:t>
      </w:r>
      <w:bookmarkEnd w:id="795"/>
      <w:r w:rsidRPr="002854E7">
        <w:rPr>
          <w:rFonts w:asciiTheme="minorHAnsi" w:hAnsiTheme="minorHAnsi"/>
          <w:color w:val="000000" w:themeColor="text1"/>
        </w:rPr>
        <w:t xml:space="preserve">, </w:t>
      </w:r>
      <w:r w:rsidR="447B1D57" w:rsidRPr="002854E7">
        <w:rPr>
          <w:rFonts w:ascii="Calibri" w:eastAsia="Calibri" w:hAnsi="Calibri" w:cs="Calibri"/>
          <w:color w:val="000000" w:themeColor="text1"/>
        </w:rPr>
        <w:t>lub ze wskazanych powodów nie będzie możliwe realizowanie Przedsięwzięcia zgodnie z Harmonogramem,</w:t>
      </w:r>
      <w:r w:rsidR="447B1D57" w:rsidRPr="002854E7">
        <w:rPr>
          <w:rFonts w:asciiTheme="minorHAnsi" w:hAnsiTheme="minorHAnsi"/>
          <w:color w:val="000000" w:themeColor="text1"/>
        </w:rPr>
        <w:t xml:space="preserve"> </w:t>
      </w:r>
      <w:r w:rsidRPr="002854E7">
        <w:rPr>
          <w:rFonts w:asciiTheme="minorHAnsi" w:hAnsiTheme="minorHAnsi"/>
          <w:color w:val="000000" w:themeColor="text1"/>
        </w:rPr>
        <w:t>Strony mogą dokonać zmiany w</w:t>
      </w:r>
      <w:r w:rsidR="00262E08" w:rsidRPr="002854E7">
        <w:rPr>
          <w:rFonts w:asciiTheme="minorHAnsi" w:hAnsiTheme="minorHAnsi"/>
          <w:color w:val="000000" w:themeColor="text1"/>
        </w:rPr>
        <w:t xml:space="preserve"> zakresie </w:t>
      </w:r>
      <w:r w:rsidR="430670A5" w:rsidRPr="002854E7">
        <w:rPr>
          <w:rFonts w:asciiTheme="minorHAnsi" w:hAnsiTheme="minorHAnsi"/>
          <w:color w:val="000000" w:themeColor="text1"/>
        </w:rPr>
        <w:t>Załączni</w:t>
      </w:r>
      <w:r w:rsidR="00262E08" w:rsidRPr="002854E7">
        <w:rPr>
          <w:rFonts w:asciiTheme="minorHAnsi" w:hAnsiTheme="minorHAnsi"/>
          <w:color w:val="000000" w:themeColor="text1"/>
        </w:rPr>
        <w:t xml:space="preserve">ka nr 1, nr 2, nr 4 i nr 5 do </w:t>
      </w:r>
      <w:r w:rsidR="00551EED" w:rsidRPr="002854E7">
        <w:rPr>
          <w:rFonts w:asciiTheme="minorHAnsi" w:hAnsiTheme="minorHAnsi"/>
          <w:color w:val="000000" w:themeColor="text1"/>
        </w:rPr>
        <w:t>Regulaminu</w:t>
      </w:r>
      <w:r w:rsidR="00262E08" w:rsidRPr="002854E7">
        <w:rPr>
          <w:rFonts w:asciiTheme="minorHAnsi" w:hAnsiTheme="minorHAnsi"/>
          <w:color w:val="000000" w:themeColor="text1"/>
          <w:shd w:val="clear" w:color="auto" w:fill="E6E6E6"/>
        </w:rPr>
        <w:fldChar w:fldCharType="begin"/>
      </w:r>
      <w:r w:rsidR="00262E08" w:rsidRPr="002854E7">
        <w:rPr>
          <w:rFonts w:asciiTheme="minorHAnsi" w:hAnsiTheme="minorHAnsi"/>
          <w:color w:val="000000" w:themeColor="text1"/>
        </w:rPr>
        <w:instrText xml:space="preserve"> REF _Ref53704154 \n \h </w:instrText>
      </w:r>
      <w:r w:rsidR="005C7FCC" w:rsidRPr="002854E7">
        <w:rPr>
          <w:rFonts w:asciiTheme="minorHAnsi" w:hAnsiTheme="minorHAnsi"/>
          <w:color w:val="000000" w:themeColor="text1"/>
        </w:rPr>
        <w:instrText xml:space="preserve"> \* MERGEFORMAT </w:instrText>
      </w:r>
      <w:r w:rsidR="00262E08" w:rsidRPr="002854E7">
        <w:rPr>
          <w:rFonts w:asciiTheme="minorHAnsi" w:hAnsiTheme="minorHAnsi"/>
          <w:color w:val="000000" w:themeColor="text1"/>
          <w:shd w:val="clear" w:color="auto" w:fill="E6E6E6"/>
        </w:rPr>
      </w:r>
      <w:r w:rsidR="00262E08" w:rsidRPr="002854E7">
        <w:rPr>
          <w:rFonts w:asciiTheme="minorHAnsi" w:hAnsiTheme="minorHAnsi"/>
          <w:color w:val="000000" w:themeColor="text1"/>
          <w:shd w:val="clear" w:color="auto" w:fill="E6E6E6"/>
        </w:rPr>
        <w:fldChar w:fldCharType="separate"/>
      </w:r>
      <w:ins w:id="797" w:author="Autor">
        <w:r w:rsidR="00EB3B9C" w:rsidRPr="002E65A7">
          <w:rPr>
            <w:color w:val="000000" w:themeColor="text1"/>
          </w:rPr>
          <w:t>ROZDZIAŁ</w:t>
        </w:r>
        <w:r w:rsidR="00EB3B9C">
          <w:rPr>
            <w:rFonts w:asciiTheme="minorHAnsi" w:hAnsiTheme="minorHAnsi"/>
            <w:color w:val="000000" w:themeColor="text1"/>
          </w:rPr>
          <w:t xml:space="preserve"> V. </w:t>
        </w:r>
      </w:ins>
      <w:del w:id="798" w:author="Autor">
        <w:r w:rsidR="00A05573" w:rsidRPr="002854E7" w:rsidDel="00EB3B9C">
          <w:rPr>
            <w:color w:val="000000" w:themeColor="text1"/>
          </w:rPr>
          <w:delText>ROZDZIAŁ</w:delText>
        </w:r>
        <w:r w:rsidR="00A05573" w:rsidRPr="002854E7" w:rsidDel="00EB3B9C">
          <w:rPr>
            <w:rFonts w:asciiTheme="minorHAnsi" w:hAnsiTheme="minorHAnsi"/>
            <w:color w:val="000000" w:themeColor="text1"/>
          </w:rPr>
          <w:delText xml:space="preserve"> V. </w:delText>
        </w:r>
      </w:del>
      <w:r w:rsidR="00262E08" w:rsidRPr="002854E7">
        <w:rPr>
          <w:rFonts w:asciiTheme="minorHAnsi" w:hAnsiTheme="minorHAnsi"/>
          <w:color w:val="000000" w:themeColor="text1"/>
          <w:shd w:val="clear" w:color="auto" w:fill="E6E6E6"/>
        </w:rPr>
        <w:fldChar w:fldCharType="end"/>
      </w:r>
      <w:r w:rsidR="00262E08" w:rsidRPr="002854E7">
        <w:rPr>
          <w:color w:val="000000" w:themeColor="text1"/>
        </w:rPr>
        <w:t>￼</w:t>
      </w:r>
      <w:r w:rsidR="00262E08" w:rsidRPr="002854E7">
        <w:rPr>
          <w:rFonts w:asciiTheme="minorHAnsi" w:hAnsiTheme="minorHAnsi"/>
          <w:color w:val="000000" w:themeColor="text1"/>
        </w:rPr>
        <w:t>) w</w:t>
      </w:r>
      <w:r w:rsidRPr="002854E7">
        <w:rPr>
          <w:rFonts w:asciiTheme="minorHAnsi" w:hAnsiTheme="minorHAnsi"/>
          <w:color w:val="000000" w:themeColor="text1"/>
        </w:rPr>
        <w:t xml:space="preserve"> </w:t>
      </w:r>
      <w:r w:rsidR="00262E08" w:rsidRPr="002854E7">
        <w:rPr>
          <w:rFonts w:asciiTheme="minorHAnsi" w:hAnsiTheme="minorHAnsi"/>
          <w:color w:val="000000" w:themeColor="text1"/>
        </w:rPr>
        <w:t>taki sposób, by zmiany w najdalej idącym stopniu realizowały cele Przedsięwzięcia z uwzględnieniem zaistniałych okoliczności</w:t>
      </w:r>
      <w:r w:rsidRPr="002854E7">
        <w:rPr>
          <w:rFonts w:asciiTheme="minorHAnsi" w:hAnsiTheme="minorHAnsi"/>
          <w:color w:val="000000" w:themeColor="text1"/>
        </w:rPr>
        <w:t xml:space="preserve">, z zastrzeżeniem że </w:t>
      </w:r>
      <w:r w:rsidR="00262E08" w:rsidRPr="002854E7">
        <w:rPr>
          <w:rFonts w:asciiTheme="minorHAnsi" w:hAnsiTheme="minorHAnsi"/>
          <w:color w:val="000000" w:themeColor="text1"/>
        </w:rPr>
        <w:t xml:space="preserve">ewentualny </w:t>
      </w:r>
      <w:r w:rsidRPr="002854E7">
        <w:rPr>
          <w:rFonts w:asciiTheme="minorHAnsi" w:hAnsiTheme="minorHAnsi"/>
          <w:color w:val="000000" w:themeColor="text1"/>
        </w:rPr>
        <w:t xml:space="preserve">wybór </w:t>
      </w:r>
      <w:r w:rsidR="00262E08" w:rsidRPr="002854E7">
        <w:rPr>
          <w:rFonts w:asciiTheme="minorHAnsi" w:hAnsiTheme="minorHAnsi"/>
          <w:color w:val="000000" w:themeColor="text1"/>
        </w:rPr>
        <w:t xml:space="preserve">innej </w:t>
      </w:r>
      <w:r w:rsidRPr="002854E7">
        <w:rPr>
          <w:rFonts w:asciiTheme="minorHAnsi" w:hAnsiTheme="minorHAnsi"/>
          <w:color w:val="000000" w:themeColor="text1"/>
        </w:rPr>
        <w:t>nieruchomości zostanie dokonany z uwzględnieniem zasad dot. trybu zawierania umów przez NCBR jako jednostkę sektora finansów publicznych oraz w zgodzie z zasadami dotyczącymi pomocy państwa</w:t>
      </w:r>
      <w:r w:rsidR="00206551" w:rsidRPr="002854E7">
        <w:rPr>
          <w:rFonts w:asciiTheme="minorHAnsi" w:hAnsiTheme="minorHAnsi"/>
          <w:color w:val="000000" w:themeColor="text1"/>
        </w:rPr>
        <w:t xml:space="preserve"> oraz że nowa nieruchomość będzie położona na terytorium Rzeczypospolitej Polskiej</w:t>
      </w:r>
      <w:r w:rsidRPr="002854E7">
        <w:rPr>
          <w:rFonts w:asciiTheme="minorHAnsi" w:hAnsiTheme="minorHAnsi"/>
          <w:color w:val="000000" w:themeColor="text1"/>
        </w:rPr>
        <w:t>.</w:t>
      </w:r>
      <w:r w:rsidR="00D3134B" w:rsidRPr="002854E7">
        <w:rPr>
          <w:rFonts w:asciiTheme="minorHAnsi" w:hAnsiTheme="minorHAnsi"/>
          <w:color w:val="000000" w:themeColor="text1"/>
        </w:rPr>
        <w:t xml:space="preserve">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bookmarkEnd w:id="793"/>
      <w:r w:rsidR="00F9047C" w:rsidRPr="002854E7">
        <w:rPr>
          <w:rFonts w:asciiTheme="minorHAnsi" w:hAnsiTheme="minorHAnsi"/>
          <w:color w:val="000000" w:themeColor="text1"/>
        </w:rPr>
        <w:t>przekazanych</w:t>
      </w:r>
      <w:r w:rsidR="00D3134B" w:rsidRPr="002854E7">
        <w:rPr>
          <w:rFonts w:asciiTheme="minorHAnsi" w:hAnsiTheme="minorHAnsi"/>
          <w:color w:val="000000" w:themeColor="text1"/>
        </w:rPr>
        <w:t xml:space="preserve"> przez Wykonawcę danych z pomocą niezależnego od NCBR eksperta. Jeśli Strony w terminie 45 dni od rozpoczęcia rozmów w sprawie zmiany Umowy na podstawie niniejszego paragrafu nie 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w:t>
      </w:r>
      <w:r w:rsidR="0098758C" w:rsidRPr="002854E7">
        <w:rPr>
          <w:rFonts w:asciiTheme="minorHAnsi" w:hAnsiTheme="minorHAnsi"/>
          <w:color w:val="000000" w:themeColor="text1"/>
        </w:rPr>
        <w:t>z uwzględnieniem</w:t>
      </w:r>
      <w:r w:rsidR="0098758C" w:rsidRPr="002854E7" w:rsidDel="0098758C">
        <w:rPr>
          <w:rFonts w:asciiTheme="minorHAnsi" w:hAnsiTheme="minorHAnsi"/>
          <w:color w:val="000000" w:themeColor="text1"/>
        </w:rPr>
        <w:t xml:space="preserve"> </w:t>
      </w:r>
      <w:r w:rsidR="00D3134B" w:rsidRPr="002854E7">
        <w:rPr>
          <w:rFonts w:asciiTheme="minorHAnsi" w:hAnsiTheme="minorHAnsi"/>
          <w:color w:val="000000" w:themeColor="text1"/>
        </w:rPr>
        <w:t>Harmonogramu Rzeczowo-Finansowego. Postanowienia dotyczące Odbioru Wyników Prac B+R stosuje się odpowiednio.</w:t>
      </w:r>
    </w:p>
    <w:p w14:paraId="499AF2BE" w14:textId="6668153A" w:rsidR="00AA079B" w:rsidRPr="002854E7" w:rsidRDefault="00AA079B"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w:t>
      </w:r>
      <w:r w:rsidRPr="002854E7">
        <w:rPr>
          <w:rFonts w:asciiTheme="minorHAnsi" w:hAnsiTheme="minorHAnsi"/>
          <w:b/>
          <w:bCs/>
          <w:color w:val="000000" w:themeColor="text1"/>
        </w:rPr>
        <w:t>Zwiększenie liczby podmiotów po stronie Wykonawcy</w:t>
      </w:r>
      <w:r w:rsidRPr="002854E7">
        <w:rPr>
          <w:rFonts w:asciiTheme="minorHAnsi" w:hAnsiTheme="minorHAnsi"/>
          <w:color w:val="000000" w:themeColor="text1"/>
        </w:rPr>
        <w:t>] Na wniosek Wykona</w:t>
      </w:r>
      <w:r w:rsidR="00BC48F8" w:rsidRPr="002854E7">
        <w:rPr>
          <w:rFonts w:asciiTheme="minorHAnsi" w:hAnsiTheme="minorHAnsi"/>
          <w:color w:val="000000" w:themeColor="text1"/>
        </w:rPr>
        <w:t>w</w:t>
      </w:r>
      <w:r w:rsidRPr="002854E7">
        <w:rPr>
          <w:rFonts w:asciiTheme="minorHAnsi" w:hAnsiTheme="minorHAnsi"/>
          <w:color w:val="000000" w:themeColor="text1"/>
        </w:rPr>
        <w:t xml:space="preserve">cy Strony dokonują zmiany podmiotowej Umowy po stronie Wykonawcy, polegającej na zwiększeniu liczby podmiotów działających łącznie jako Wykonawca, pod </w:t>
      </w:r>
      <w:r w:rsidR="00F9047C" w:rsidRPr="002854E7">
        <w:rPr>
          <w:rFonts w:asciiTheme="minorHAnsi" w:hAnsiTheme="minorHAnsi"/>
          <w:color w:val="000000" w:themeColor="text1"/>
        </w:rPr>
        <w:t>warunkiem,</w:t>
      </w:r>
      <w:r w:rsidRPr="002854E7">
        <w:rPr>
          <w:rFonts w:asciiTheme="minorHAnsi" w:hAnsiTheme="minorHAnsi"/>
          <w:color w:val="000000" w:themeColor="text1"/>
        </w:rPr>
        <w:t xml:space="preserve"> że taka zmiana nie zmienia odpowiedzialności dotychczasowych podmiotów tworzących Wykonawcę względem NCBR. Wniosek zawiera:</w:t>
      </w:r>
    </w:p>
    <w:p w14:paraId="585F3020" w14:textId="77777777"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określenie roli każdego nowego podmiotu po stronie Wykonawcy w ramach Harmonogramu Rzeczowo-Finansowego, </w:t>
      </w:r>
    </w:p>
    <w:p w14:paraId="56C611F1" w14:textId="77777777"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określenie czy następuje zmiana lidera konsorcjum Wykonawcy, a jeśli nie było dotąd ustanowionego lidera konsorcjum – określenie tego podmiotu w ramach Wykonawcy,</w:t>
      </w:r>
    </w:p>
    <w:p w14:paraId="07AB2DFC" w14:textId="42033906"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oświadczenia nowych podmiotów o zaakceptowaniu przez nich treści Umowy, o zobowiązaniu do niedochodzenia od NCBR jakichkolwiek roszczeń </w:t>
      </w:r>
      <w:r w:rsidR="00F9047C" w:rsidRPr="002854E7">
        <w:rPr>
          <w:rFonts w:asciiTheme="minorHAnsi" w:hAnsiTheme="minorHAnsi"/>
          <w:color w:val="000000" w:themeColor="text1"/>
        </w:rPr>
        <w:t>tytułem</w:t>
      </w:r>
      <w:r w:rsidRPr="002854E7">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4D0FD172" w14:textId="77777777" w:rsidR="00AA079B" w:rsidRPr="002854E7" w:rsidRDefault="00AA079B" w:rsidP="00AA079B">
      <w:pPr>
        <w:spacing w:after="0" w:line="240" w:lineRule="auto"/>
        <w:ind w:left="491"/>
        <w:jc w:val="both"/>
        <w:rPr>
          <w:rFonts w:asciiTheme="minorHAnsi" w:hAnsiTheme="minorHAnsi"/>
          <w:color w:val="000000" w:themeColor="text1"/>
        </w:rPr>
      </w:pPr>
      <w:r w:rsidRPr="002854E7">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72E2E564" w14:textId="77777777" w:rsidR="00AA079B" w:rsidRPr="002854E7" w:rsidRDefault="00AA079B" w:rsidP="00B96C37">
      <w:pPr>
        <w:pStyle w:val="Akapitzlist"/>
        <w:numPr>
          <w:ilvl w:val="0"/>
          <w:numId w:val="7"/>
        </w:numPr>
        <w:spacing w:after="0" w:line="240" w:lineRule="auto"/>
        <w:ind w:left="426" w:hanging="426"/>
        <w:jc w:val="both"/>
        <w:rPr>
          <w:rFonts w:asciiTheme="minorHAnsi" w:hAnsiTheme="minorHAnsi"/>
          <w:color w:val="000000" w:themeColor="text1"/>
        </w:rPr>
      </w:pPr>
      <w:bookmarkStart w:id="799" w:name="_Ref58584077"/>
      <w:r w:rsidRPr="002854E7">
        <w:rPr>
          <w:rFonts w:asciiTheme="minorHAnsi" w:hAnsiTheme="minorHAnsi"/>
          <w:color w:val="000000" w:themeColor="text1"/>
        </w:rPr>
        <w:t>[</w:t>
      </w:r>
      <w:r w:rsidRPr="002854E7">
        <w:rPr>
          <w:rFonts w:asciiTheme="minorHAnsi" w:hAnsiTheme="minorHAnsi"/>
          <w:b/>
          <w:bCs/>
          <w:color w:val="000000" w:themeColor="text1"/>
        </w:rPr>
        <w:t>Zmiana podmiotów po stronie Wykonawcy</w:t>
      </w:r>
      <w:r w:rsidRPr="002854E7">
        <w:rPr>
          <w:rFonts w:asciiTheme="minorHAnsi" w:hAnsiTheme="minorHAnsi"/>
          <w:color w:val="000000" w:themeColor="text1"/>
        </w:rPr>
        <w:t>] Jeśli jako Wykonawca działają łącznie co najmniej dwa podmioty, Strony mogą dokonać zmiany Umowy poprzez:</w:t>
      </w:r>
      <w:bookmarkEnd w:id="799"/>
    </w:p>
    <w:p w14:paraId="05872B83" w14:textId="77777777"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bookmarkStart w:id="800" w:name="_Ref58584305"/>
      <w:r w:rsidRPr="002854E7">
        <w:rPr>
          <w:rFonts w:asciiTheme="minorHAnsi" w:hAnsiTheme="minorHAnsi"/>
          <w:color w:val="000000" w:themeColor="text1"/>
        </w:rPr>
        <w:lastRenderedPageBreak/>
        <w:t xml:space="preserve">zastąpienia części podmiotów tworzących Wykonawcę innymi podmiotami lub </w:t>
      </w:r>
      <w:bookmarkEnd w:id="800"/>
    </w:p>
    <w:p w14:paraId="2D9CEF92" w14:textId="77777777"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wyłączenia części takich podmiotów z dalszej realizacji Umowy, </w:t>
      </w:r>
    </w:p>
    <w:p w14:paraId="789F899B" w14:textId="77777777" w:rsidR="00AA079B" w:rsidRPr="002854E7" w:rsidRDefault="00AA079B" w:rsidP="00AA079B">
      <w:pPr>
        <w:spacing w:after="0" w:line="240" w:lineRule="auto"/>
        <w:ind w:left="426"/>
        <w:jc w:val="both"/>
        <w:rPr>
          <w:rFonts w:asciiTheme="minorHAnsi" w:hAnsiTheme="minorHAnsi"/>
          <w:color w:val="000000" w:themeColor="text1"/>
        </w:rPr>
      </w:pPr>
      <w:r w:rsidRPr="002854E7">
        <w:rPr>
          <w:rFonts w:asciiTheme="minorHAnsi" w:hAnsiTheme="minorHAnsi"/>
          <w:color w:val="000000" w:themeColor="text1"/>
        </w:rPr>
        <w:t>na zasadach opisanych poniżej.</w:t>
      </w:r>
    </w:p>
    <w:p w14:paraId="1B6EE9C9" w14:textId="36E420BD" w:rsidR="00AA079B" w:rsidRPr="002854E7" w:rsidRDefault="00AA079B"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Zmiana wskazana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_Ref58584077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jest dopuszczalna, jeżeli:</w:t>
      </w:r>
    </w:p>
    <w:p w14:paraId="090B7BD8" w14:textId="3FD65265"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z wnioskiem o zmianę wystąpią zgodnie do NCBR wszystkie podmioty tworzące Wykonawcę, a w przypadku wskazanym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_Ref58584077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pkt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_Ref58584305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 dodatkowo wraz ze wszystkimi podmiotami, które mają przystąpić do Umowy, albo</w:t>
      </w:r>
    </w:p>
    <w:p w14:paraId="189ACD4F" w14:textId="67C47CB2"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_Ref58584077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zaś z Wnioskiem o zmianę wskazaną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_Ref58584077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występuje ten lider konsorcjum.</w:t>
      </w:r>
    </w:p>
    <w:p w14:paraId="05C32040" w14:textId="77777777" w:rsidR="00AA079B" w:rsidRPr="002854E7" w:rsidRDefault="00AA079B" w:rsidP="00B96C37">
      <w:pPr>
        <w:pStyle w:val="Akapitzlist"/>
        <w:numPr>
          <w:ilvl w:val="0"/>
          <w:numId w:val="7"/>
        </w:numPr>
        <w:spacing w:after="0" w:line="240" w:lineRule="auto"/>
        <w:ind w:left="426" w:hanging="426"/>
        <w:jc w:val="both"/>
        <w:rPr>
          <w:rFonts w:asciiTheme="minorHAnsi" w:hAnsiTheme="minorHAnsi"/>
          <w:color w:val="000000" w:themeColor="text1"/>
        </w:rPr>
      </w:pPr>
      <w:bookmarkStart w:id="801" w:name="_Ref58585499"/>
      <w:r w:rsidRPr="002854E7">
        <w:rPr>
          <w:rFonts w:asciiTheme="minorHAnsi" w:hAnsiTheme="minorHAnsi"/>
          <w:color w:val="000000" w:themeColor="text1"/>
        </w:rPr>
        <w:t>Wniosek wskazany w paragrafie poprzedzającym musi wskazywać:</w:t>
      </w:r>
      <w:bookmarkEnd w:id="801"/>
    </w:p>
    <w:p w14:paraId="29B8F4D8" w14:textId="77777777"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określenie roli każdego podmiotu wyłączanego lub zastępowanego oraz – w przypadku zmiany – każdego nowego podmiotu po stronie Wykonawcy, w odniesieniu do Harmonogramu Rzeczowo-Finansowego,</w:t>
      </w:r>
    </w:p>
    <w:p w14:paraId="3795C1C9" w14:textId="2072BEEA"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oświadczenia nowych podmiotów o zaakceptowaniu przez nich treści Umowy, o zobowiązaniu do niedochodzenia od NCBR jakichkolwiek roszczeń </w:t>
      </w:r>
      <w:r w:rsidR="00F9047C" w:rsidRPr="002854E7">
        <w:rPr>
          <w:rFonts w:asciiTheme="minorHAnsi" w:hAnsiTheme="minorHAnsi"/>
          <w:color w:val="000000" w:themeColor="text1"/>
        </w:rPr>
        <w:t>tytułem</w:t>
      </w:r>
      <w:r w:rsidRPr="002854E7">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07380228" w14:textId="28F54200" w:rsidR="00AA079B" w:rsidRPr="002854E7" w:rsidRDefault="00AA079B" w:rsidP="00B96C37">
      <w:pPr>
        <w:pStyle w:val="Akapitzlist"/>
        <w:numPr>
          <w:ilvl w:val="0"/>
          <w:numId w:val="7"/>
        </w:numPr>
        <w:spacing w:after="0" w:line="240" w:lineRule="auto"/>
        <w:ind w:left="426" w:hanging="426"/>
        <w:jc w:val="both"/>
        <w:rPr>
          <w:rFonts w:asciiTheme="minorHAnsi" w:hAnsiTheme="minorHAnsi"/>
          <w:color w:val="000000" w:themeColor="text1"/>
        </w:rPr>
      </w:pPr>
      <w:r w:rsidRPr="002854E7">
        <w:rPr>
          <w:rFonts w:asciiTheme="minorHAnsi" w:hAnsiTheme="minorHAnsi"/>
          <w:color w:val="000000" w:themeColor="text1"/>
        </w:rPr>
        <w:t xml:space="preserve">NCBR nie ma obowiązku zgadzać się na zmianę Umowy na podstawie paragrafów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_Ref58584077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§14</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_Ref58585499 \n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§16</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NCBR jest uprawnione wedle swojego uznania odmówić wskazanej zmiany w szczególności, jeśli:</w:t>
      </w:r>
    </w:p>
    <w:p w14:paraId="0AB76C9C" w14:textId="77777777"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39CE595D" w14:textId="77777777"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3C472392" w14:textId="4F4D314B"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zmiana mogłaby doprowadzić do zagrożenia praw NCBR wynikających </w:t>
      </w:r>
      <w:r w:rsidR="00871E03" w:rsidRPr="002854E7">
        <w:rPr>
          <w:rFonts w:asciiTheme="minorHAnsi" w:hAnsiTheme="minorHAnsi"/>
          <w:color w:val="000000" w:themeColor="text1"/>
        </w:rPr>
        <w:t xml:space="preserve">z </w:t>
      </w:r>
      <w:r w:rsidRPr="002854E7">
        <w:rPr>
          <w:rFonts w:asciiTheme="minorHAnsi" w:hAnsiTheme="minorHAnsi"/>
          <w:color w:val="000000" w:themeColor="text1"/>
        </w:rPr>
        <w:t>postanowień dot. praw własności intelektualnych i ich komercjalizacji</w:t>
      </w:r>
      <w:r w:rsidR="00871E03" w:rsidRPr="002854E7">
        <w:rPr>
          <w:rFonts w:asciiTheme="minorHAnsi" w:hAnsiTheme="minorHAnsi"/>
          <w:color w:val="000000" w:themeColor="text1"/>
        </w:rPr>
        <w:t xml:space="preserve"> </w:t>
      </w:r>
      <w:r w:rsidRPr="002854E7">
        <w:rPr>
          <w:rFonts w:asciiTheme="minorHAnsi" w:hAnsiTheme="minorHAnsi"/>
          <w:color w:val="000000" w:themeColor="text1"/>
        </w:rPr>
        <w:t>określonych w Umowie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_Ref493844374 \r \h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 xml:space="preserve">ROZDZIAŁ VII. </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chyba że NCBR wyrazi zgodę na zawarcie z Wykonawcą, w tym podmiotem występującym z umowy</w:t>
      </w:r>
      <w:r w:rsidR="00AF40E9" w:rsidRPr="002854E7">
        <w:rPr>
          <w:rFonts w:asciiTheme="minorHAnsi" w:hAnsiTheme="minorHAnsi"/>
          <w:color w:val="000000" w:themeColor="text1"/>
        </w:rPr>
        <w:t>,</w:t>
      </w:r>
      <w:r w:rsidRPr="002854E7">
        <w:rPr>
          <w:rFonts w:asciiTheme="minorHAnsi" w:hAnsiTheme="minorHAnsi"/>
          <w:color w:val="000000" w:themeColor="text1"/>
        </w:rPr>
        <w:t xml:space="preserve"> dodatkowego porozumienia zabezpieczającego te prawa,</w:t>
      </w:r>
    </w:p>
    <w:p w14:paraId="2085D722" w14:textId="6D12E00F" w:rsidR="00AA079B" w:rsidRPr="002854E7" w:rsidRDefault="00AA079B" w:rsidP="00B96C37">
      <w:pPr>
        <w:pStyle w:val="Akapitzlist"/>
        <w:numPr>
          <w:ilvl w:val="1"/>
          <w:numId w:val="7"/>
        </w:numPr>
        <w:spacing w:after="0" w:line="240" w:lineRule="auto"/>
        <w:ind w:left="851"/>
        <w:jc w:val="both"/>
        <w:rPr>
          <w:rFonts w:asciiTheme="minorHAnsi" w:hAnsiTheme="minorHAnsi"/>
          <w:color w:val="000000" w:themeColor="text1"/>
        </w:rPr>
      </w:pPr>
      <w:r w:rsidRPr="002854E7">
        <w:rPr>
          <w:rFonts w:asciiTheme="minorHAnsi" w:hAnsiTheme="minorHAnsi"/>
          <w:color w:val="000000" w:themeColor="text1"/>
        </w:rPr>
        <w:t xml:space="preserve">zmiana mogłaby prowadzić do zwiększenia ryzyka </w:t>
      </w:r>
      <w:r w:rsidR="00F9047C" w:rsidRPr="002854E7">
        <w:rPr>
          <w:rFonts w:asciiTheme="minorHAnsi" w:hAnsiTheme="minorHAnsi"/>
          <w:color w:val="000000" w:themeColor="text1"/>
        </w:rPr>
        <w:t>niezaspokojenia</w:t>
      </w:r>
      <w:r w:rsidRPr="002854E7">
        <w:rPr>
          <w:rFonts w:asciiTheme="minorHAnsi" w:hAnsiTheme="minorHAnsi"/>
          <w:color w:val="000000" w:themeColor="text1"/>
        </w:rPr>
        <w:t xml:space="preserve"> roszczeń pieniężnych NCBR względem Wykonawcy, w szczególności w przedmiocie kar umownych.</w:t>
      </w:r>
    </w:p>
    <w:p w14:paraId="176788FF" w14:textId="6D57EB6B" w:rsidR="005214B3" w:rsidRPr="002854E7" w:rsidRDefault="005214B3" w:rsidP="00B96C37">
      <w:pPr>
        <w:pStyle w:val="Akapitzlist"/>
        <w:numPr>
          <w:ilvl w:val="0"/>
          <w:numId w:val="7"/>
        </w:numPr>
        <w:spacing w:after="0" w:line="240" w:lineRule="auto"/>
        <w:jc w:val="both"/>
        <w:rPr>
          <w:rFonts w:asciiTheme="minorHAnsi" w:hAnsiTheme="minorHAnsi"/>
          <w:color w:val="000000" w:themeColor="text1"/>
        </w:rPr>
      </w:pPr>
      <w:r w:rsidRPr="002854E7">
        <w:rPr>
          <w:rFonts w:asciiTheme="minorHAnsi" w:hAnsiTheme="minorHAnsi"/>
          <w:color w:val="000000" w:themeColor="text1"/>
        </w:rPr>
        <w:t>[</w:t>
      </w:r>
      <w:r w:rsidRPr="002854E7">
        <w:rPr>
          <w:rFonts w:asciiTheme="minorHAnsi" w:hAnsiTheme="minorHAnsi"/>
          <w:b/>
          <w:bCs/>
          <w:color w:val="000000" w:themeColor="text1"/>
        </w:rPr>
        <w:t>Cząstkowa kontynuacja współpracy</w:t>
      </w:r>
      <w:r w:rsidRPr="002854E7">
        <w:rPr>
          <w:rFonts w:asciiTheme="minorHAnsi" w:hAnsiTheme="minorHAnsi"/>
          <w:color w:val="000000" w:themeColor="text1"/>
        </w:rPr>
        <w:t xml:space="preserve">] W przypadku wskazanym w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_Ref52735250 \r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ART. 20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_Ref59056472 \r \h </w:instrText>
      </w:r>
      <w:r w:rsidR="005C7FCC"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§10</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Strony mogą dokonać zmiany Umowy w taki sposób, że dokonają przedłużenia realizacji Umowy pomimo nieuzyskania przez Wykonawcę Wyniku Pozytywnego z Dopuszczeniem do Kolejnego Etapu w zakresie umożliwiającym poddanie przez Wykonawcę weryfikacji NCBR stworzonego Demonstratora na zasadach odpowiadających Umowie na koszt Wykonawcy lub podmiotu trzeciego i bez uprawnienia Wykonawcy do wynagrodzenia za prace objęte weryfikacją przez NCBR.</w:t>
      </w:r>
    </w:p>
    <w:p w14:paraId="741135CB" w14:textId="0AB83AB3" w:rsidR="0007306B" w:rsidRPr="002854E7" w:rsidRDefault="0007306B" w:rsidP="003E0140">
      <w:pPr>
        <w:spacing w:after="0" w:line="240" w:lineRule="auto"/>
        <w:contextualSpacing/>
        <w:jc w:val="both"/>
        <w:rPr>
          <w:rFonts w:asciiTheme="minorHAnsi" w:hAnsiTheme="minorHAnsi"/>
          <w:color w:val="000000" w:themeColor="text1"/>
        </w:rPr>
      </w:pPr>
    </w:p>
    <w:p w14:paraId="5349A5FB" w14:textId="77777777" w:rsidR="0071142A" w:rsidRPr="002854E7" w:rsidRDefault="0071142A" w:rsidP="00B96C37">
      <w:pPr>
        <w:pStyle w:val="Nagwek1"/>
        <w:numPr>
          <w:ilvl w:val="0"/>
          <w:numId w:val="1"/>
        </w:numPr>
        <w:spacing w:before="0" w:after="0" w:line="240" w:lineRule="auto"/>
        <w:contextualSpacing/>
        <w:rPr>
          <w:rFonts w:asciiTheme="minorHAnsi" w:hAnsiTheme="minorHAnsi"/>
          <w:sz w:val="22"/>
          <w:szCs w:val="22"/>
        </w:rPr>
      </w:pPr>
      <w:bookmarkStart w:id="802" w:name="_Toc504995003"/>
      <w:bookmarkStart w:id="803" w:name="_Toc511371230"/>
      <w:bookmarkStart w:id="804" w:name="_Ref21071865"/>
      <w:bookmarkStart w:id="805" w:name="_Ref43121971"/>
      <w:bookmarkStart w:id="806" w:name="_Toc54798343"/>
      <w:bookmarkStart w:id="807" w:name="_Toc52745939"/>
      <w:r w:rsidRPr="002854E7">
        <w:rPr>
          <w:rFonts w:asciiTheme="minorHAnsi" w:hAnsiTheme="minorHAnsi"/>
          <w:sz w:val="22"/>
          <w:szCs w:val="22"/>
        </w:rPr>
        <w:lastRenderedPageBreak/>
        <w:t>POSTANOWIENIA KOŃCOWE</w:t>
      </w:r>
      <w:bookmarkEnd w:id="802"/>
      <w:bookmarkEnd w:id="803"/>
      <w:bookmarkEnd w:id="804"/>
      <w:bookmarkEnd w:id="805"/>
      <w:bookmarkEnd w:id="806"/>
      <w:bookmarkEnd w:id="807"/>
    </w:p>
    <w:p w14:paraId="4B716420" w14:textId="77777777" w:rsidR="00631CF5" w:rsidRPr="002854E7" w:rsidRDefault="00027657" w:rsidP="00B96C37">
      <w:pPr>
        <w:pStyle w:val="Nagwek2"/>
        <w:numPr>
          <w:ilvl w:val="0"/>
          <w:numId w:val="14"/>
        </w:numPr>
        <w:spacing w:before="0" w:line="240" w:lineRule="auto"/>
        <w:ind w:left="0" w:hanging="567"/>
        <w:contextualSpacing/>
        <w:rPr>
          <w:rFonts w:asciiTheme="minorHAnsi" w:hAnsiTheme="minorHAnsi"/>
          <w:sz w:val="22"/>
          <w:szCs w:val="22"/>
        </w:rPr>
      </w:pPr>
      <w:bookmarkStart w:id="808" w:name="_Toc504995004"/>
      <w:bookmarkStart w:id="809" w:name="_Ref509236726"/>
      <w:bookmarkStart w:id="810" w:name="_Ref509236727"/>
      <w:bookmarkStart w:id="811" w:name="_Ref511380535"/>
      <w:bookmarkStart w:id="812" w:name="_Ref511548958"/>
      <w:bookmarkStart w:id="813" w:name="_Ref511639107"/>
      <w:bookmarkStart w:id="814" w:name="_Toc511371231"/>
      <w:bookmarkStart w:id="815" w:name="_Ref512575368"/>
      <w:bookmarkStart w:id="816" w:name="_Toc54798344"/>
      <w:bookmarkStart w:id="817" w:name="_Toc52745940"/>
      <w:r w:rsidRPr="002854E7">
        <w:rPr>
          <w:rFonts w:asciiTheme="minorHAnsi" w:hAnsiTheme="minorHAnsi"/>
          <w:sz w:val="22"/>
          <w:szCs w:val="22"/>
        </w:rPr>
        <w:t>[</w:t>
      </w:r>
      <w:r w:rsidR="00631CF5" w:rsidRPr="002854E7">
        <w:rPr>
          <w:rFonts w:asciiTheme="minorHAnsi" w:hAnsiTheme="minorHAnsi"/>
          <w:sz w:val="22"/>
          <w:szCs w:val="22"/>
        </w:rPr>
        <w:t>KOMUNIKACJA STRON]</w:t>
      </w:r>
      <w:bookmarkEnd w:id="808"/>
      <w:bookmarkEnd w:id="809"/>
      <w:bookmarkEnd w:id="810"/>
      <w:bookmarkEnd w:id="811"/>
      <w:bookmarkEnd w:id="812"/>
      <w:bookmarkEnd w:id="813"/>
      <w:bookmarkEnd w:id="814"/>
      <w:bookmarkEnd w:id="815"/>
      <w:bookmarkEnd w:id="816"/>
      <w:bookmarkEnd w:id="817"/>
    </w:p>
    <w:p w14:paraId="581B0693" w14:textId="77777777" w:rsidR="00463528" w:rsidRPr="002854E7" w:rsidRDefault="00463528" w:rsidP="00B96C37">
      <w:pPr>
        <w:numPr>
          <w:ilvl w:val="0"/>
          <w:numId w:val="23"/>
        </w:numPr>
        <w:spacing w:after="0" w:line="240" w:lineRule="auto"/>
        <w:ind w:left="426" w:hanging="426"/>
        <w:contextualSpacing/>
        <w:jc w:val="both"/>
        <w:rPr>
          <w:rFonts w:asciiTheme="minorHAnsi" w:hAnsiTheme="minorHAnsi"/>
          <w:color w:val="000000" w:themeColor="text1"/>
          <w:sz w:val="20"/>
          <w:szCs w:val="20"/>
        </w:rPr>
      </w:pPr>
      <w:r w:rsidRPr="002854E7">
        <w:rPr>
          <w:rFonts w:asciiTheme="minorHAnsi" w:hAnsiTheme="minorHAnsi"/>
          <w:color w:val="000000" w:themeColor="text1"/>
        </w:rPr>
        <w:t xml:space="preserve">NCBR </w:t>
      </w:r>
      <w:r w:rsidR="00600771" w:rsidRPr="002854E7">
        <w:rPr>
          <w:rFonts w:asciiTheme="minorHAnsi" w:hAnsiTheme="minorHAnsi"/>
          <w:color w:val="000000" w:themeColor="text1"/>
        </w:rPr>
        <w:t>wyznacza następujące osoby na potrzeby prowadzenia kontaktu związanego z wykonywaniem Umowy i doręczeń</w:t>
      </w:r>
      <w:r w:rsidRPr="002854E7">
        <w:rPr>
          <w:rFonts w:asciiTheme="minorHAnsi" w:hAnsiTheme="minorHAnsi"/>
          <w:color w:val="000000" w:themeColor="text1"/>
        </w:rPr>
        <w:t>:</w:t>
      </w:r>
    </w:p>
    <w:p w14:paraId="1FD82546" w14:textId="77777777" w:rsidR="00463528" w:rsidRPr="002854E7" w:rsidRDefault="00463528" w:rsidP="00B96C37">
      <w:pPr>
        <w:pStyle w:val="Akapitzlist"/>
        <w:numPr>
          <w:ilvl w:val="0"/>
          <w:numId w:val="24"/>
        </w:numPr>
        <w:spacing w:after="0" w:line="240" w:lineRule="auto"/>
        <w:ind w:left="851"/>
        <w:rPr>
          <w:rFonts w:asciiTheme="minorHAnsi" w:hAnsiTheme="minorHAnsi"/>
          <w:color w:val="000000" w:themeColor="text1"/>
        </w:rPr>
      </w:pPr>
      <w:r w:rsidRPr="002854E7">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2854E7" w:rsidRDefault="00463528" w:rsidP="00B96C37">
      <w:pPr>
        <w:numPr>
          <w:ilvl w:val="0"/>
          <w:numId w:val="24"/>
        </w:numPr>
        <w:spacing w:after="0" w:line="240" w:lineRule="auto"/>
        <w:ind w:left="851"/>
        <w:contextualSpacing/>
        <w:rPr>
          <w:rFonts w:asciiTheme="minorHAnsi" w:hAnsiTheme="minorHAnsi"/>
          <w:color w:val="000000" w:themeColor="text1"/>
        </w:rPr>
      </w:pPr>
      <w:r w:rsidRPr="002854E7">
        <w:rPr>
          <w:rFonts w:asciiTheme="minorHAnsi" w:hAnsiTheme="minorHAnsi"/>
          <w:color w:val="000000" w:themeColor="text1"/>
        </w:rPr>
        <w:t>______________________ tel.:______________ e-mail:______________________</w:t>
      </w:r>
    </w:p>
    <w:p w14:paraId="13D8E669" w14:textId="77777777" w:rsidR="00463528" w:rsidRPr="002854E7" w:rsidRDefault="00600771" w:rsidP="00B96C37">
      <w:pPr>
        <w:numPr>
          <w:ilvl w:val="0"/>
          <w:numId w:val="23"/>
        </w:numPr>
        <w:spacing w:after="0" w:line="240" w:lineRule="auto"/>
        <w:ind w:left="426" w:hanging="426"/>
        <w:contextualSpacing/>
        <w:jc w:val="both"/>
        <w:rPr>
          <w:rFonts w:asciiTheme="minorHAnsi" w:hAnsiTheme="minorHAnsi"/>
          <w:color w:val="000000" w:themeColor="text1"/>
        </w:rPr>
      </w:pPr>
      <w:bookmarkStart w:id="818" w:name="_Hlk513542501"/>
      <w:r w:rsidRPr="002854E7">
        <w:rPr>
          <w:rFonts w:asciiTheme="minorHAnsi" w:hAnsiTheme="minorHAnsi"/>
          <w:color w:val="000000" w:themeColor="text1"/>
        </w:rPr>
        <w:t xml:space="preserve">Wykonawca </w:t>
      </w:r>
      <w:bookmarkStart w:id="819" w:name="_Hlk513542379"/>
      <w:r w:rsidRPr="002854E7">
        <w:rPr>
          <w:rFonts w:asciiTheme="minorHAnsi" w:hAnsiTheme="minorHAnsi"/>
          <w:color w:val="000000" w:themeColor="text1"/>
        </w:rPr>
        <w:t>wyznacza następującą osobę na potrzeby prowadzenia kontaktu związanego z wykonywaniem Umowy</w:t>
      </w:r>
      <w:bookmarkEnd w:id="819"/>
      <w:r w:rsidRPr="002854E7">
        <w:rPr>
          <w:rFonts w:asciiTheme="minorHAnsi" w:hAnsiTheme="minorHAnsi"/>
          <w:color w:val="000000" w:themeColor="text1"/>
        </w:rPr>
        <w:t xml:space="preserve"> i doręczeń</w:t>
      </w:r>
      <w:bookmarkEnd w:id="818"/>
      <w:r w:rsidR="00463528" w:rsidRPr="002854E7">
        <w:rPr>
          <w:rFonts w:asciiTheme="minorHAnsi" w:hAnsiTheme="minorHAnsi"/>
          <w:color w:val="000000" w:themeColor="text1"/>
        </w:rPr>
        <w:t>:</w:t>
      </w:r>
    </w:p>
    <w:p w14:paraId="030C136E" w14:textId="77777777" w:rsidR="00463528" w:rsidRPr="002854E7" w:rsidRDefault="00463528" w:rsidP="00B96C37">
      <w:pPr>
        <w:numPr>
          <w:ilvl w:val="0"/>
          <w:numId w:val="32"/>
        </w:numPr>
        <w:spacing w:after="0" w:line="240" w:lineRule="auto"/>
        <w:ind w:left="851"/>
        <w:contextualSpacing/>
        <w:rPr>
          <w:rFonts w:asciiTheme="minorHAnsi" w:hAnsiTheme="minorHAnsi"/>
          <w:color w:val="000000" w:themeColor="text1"/>
        </w:rPr>
      </w:pPr>
      <w:r w:rsidRPr="002854E7">
        <w:rPr>
          <w:rFonts w:asciiTheme="minorHAnsi" w:hAnsiTheme="minorHAnsi"/>
          <w:color w:val="000000" w:themeColor="text1"/>
        </w:rPr>
        <w:t>______________________ tel.:______________ e-mail:______________________</w:t>
      </w:r>
    </w:p>
    <w:p w14:paraId="015208CE" w14:textId="77777777" w:rsidR="00092EEA" w:rsidRPr="002854E7" w:rsidRDefault="00092EEA" w:rsidP="00B96C37">
      <w:pPr>
        <w:numPr>
          <w:ilvl w:val="0"/>
          <w:numId w:val="23"/>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2854E7" w:rsidRDefault="00092EEA" w:rsidP="00B96C37">
      <w:pPr>
        <w:numPr>
          <w:ilvl w:val="1"/>
          <w:numId w:val="23"/>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w formie pisemnej – listem poleconym za potwierdzeniem odbioru</w:t>
      </w:r>
      <w:r w:rsidR="00285433" w:rsidRPr="002854E7">
        <w:rPr>
          <w:rFonts w:asciiTheme="minorHAnsi" w:hAnsiTheme="minorHAnsi"/>
          <w:color w:val="000000" w:themeColor="text1"/>
        </w:rPr>
        <w:t>, lub</w:t>
      </w:r>
    </w:p>
    <w:p w14:paraId="0159A9B6" w14:textId="77777777" w:rsidR="00092EEA" w:rsidRPr="002854E7" w:rsidRDefault="00092EEA" w:rsidP="00B96C37">
      <w:pPr>
        <w:numPr>
          <w:ilvl w:val="1"/>
          <w:numId w:val="23"/>
        </w:numPr>
        <w:spacing w:after="0" w:line="240" w:lineRule="auto"/>
        <w:ind w:left="851"/>
        <w:contextualSpacing/>
        <w:jc w:val="both"/>
        <w:rPr>
          <w:rFonts w:asciiTheme="minorHAnsi" w:hAnsiTheme="minorHAnsi"/>
          <w:color w:val="000000" w:themeColor="text1"/>
        </w:rPr>
      </w:pPr>
      <w:r w:rsidRPr="002854E7">
        <w:rPr>
          <w:rFonts w:asciiTheme="minorHAnsi" w:hAnsiTheme="minorHAnsi"/>
          <w:color w:val="000000" w:themeColor="text1"/>
        </w:rPr>
        <w:t xml:space="preserve">w formie elektronicznej - za pomocą wiadomości e-mail, zawierającej dokumenty opatrzone </w:t>
      </w:r>
      <w:r w:rsidR="00B963AF" w:rsidRPr="002854E7">
        <w:rPr>
          <w:rFonts w:asciiTheme="minorHAnsi" w:hAnsiTheme="minorHAnsi"/>
          <w:color w:val="000000" w:themeColor="text1"/>
        </w:rPr>
        <w:t>kwalifikowanym podpisem elektronicznym</w:t>
      </w:r>
      <w:r w:rsidRPr="002854E7">
        <w:rPr>
          <w:rFonts w:asciiTheme="minorHAnsi" w:hAnsiTheme="minorHAnsi"/>
          <w:color w:val="000000" w:themeColor="text1"/>
        </w:rPr>
        <w:t xml:space="preserve"> bądź skany podpisanych dokumentów.</w:t>
      </w:r>
    </w:p>
    <w:p w14:paraId="67D065B6" w14:textId="6CA422CE" w:rsidR="00463528" w:rsidRPr="002854E7" w:rsidRDefault="00463528" w:rsidP="003E0140">
      <w:pPr>
        <w:spacing w:after="0" w:line="240" w:lineRule="auto"/>
        <w:ind w:left="491"/>
        <w:contextualSpacing/>
        <w:jc w:val="both"/>
        <w:rPr>
          <w:rFonts w:asciiTheme="minorHAnsi" w:hAnsiTheme="minorHAnsi"/>
          <w:color w:val="000000" w:themeColor="text1"/>
        </w:rPr>
      </w:pPr>
      <w:r w:rsidRPr="002854E7">
        <w:rPr>
          <w:rFonts w:asciiTheme="minorHAnsi" w:hAnsiTheme="minorHAnsi"/>
          <w:color w:val="000000" w:themeColor="text1"/>
        </w:rPr>
        <w:t xml:space="preserve">Komunikacja pocztą elektroniczną nie obejmuje </w:t>
      </w:r>
      <w:r w:rsidR="00285433" w:rsidRPr="002854E7">
        <w:rPr>
          <w:rFonts w:asciiTheme="minorHAnsi" w:hAnsiTheme="minorHAnsi"/>
          <w:color w:val="000000" w:themeColor="text1"/>
        </w:rPr>
        <w:t xml:space="preserve">w szczególności </w:t>
      </w:r>
      <w:r w:rsidR="00886B4D" w:rsidRPr="002854E7">
        <w:rPr>
          <w:rFonts w:asciiTheme="minorHAnsi" w:hAnsiTheme="minorHAnsi"/>
          <w:color w:val="000000" w:themeColor="text1"/>
        </w:rPr>
        <w:t xml:space="preserve">doręczania Wyników Prac </w:t>
      </w:r>
      <w:r w:rsidR="00A95F63" w:rsidRPr="002854E7">
        <w:rPr>
          <w:rFonts w:asciiTheme="minorHAnsi" w:hAnsiTheme="minorHAnsi"/>
          <w:color w:val="000000" w:themeColor="text1"/>
        </w:rPr>
        <w:t>Etapu</w:t>
      </w:r>
      <w:r w:rsidR="00886B4D" w:rsidRPr="002854E7">
        <w:rPr>
          <w:rFonts w:asciiTheme="minorHAnsi" w:hAnsiTheme="minorHAnsi"/>
          <w:color w:val="000000" w:themeColor="text1"/>
        </w:rPr>
        <w:t xml:space="preserve">, </w:t>
      </w:r>
      <w:r w:rsidRPr="002854E7">
        <w:rPr>
          <w:rFonts w:asciiTheme="minorHAnsi" w:hAnsiTheme="minorHAnsi"/>
          <w:color w:val="000000" w:themeColor="text1"/>
        </w:rPr>
        <w:t>sporządzania przez Strony Protokołów Odbioru, zatwierdzania Dokumentacji B+R</w:t>
      </w:r>
      <w:r w:rsidR="00F374A8" w:rsidRPr="002854E7">
        <w:rPr>
          <w:rFonts w:asciiTheme="minorHAnsi" w:hAnsiTheme="minorHAnsi"/>
          <w:color w:val="000000" w:themeColor="text1"/>
        </w:rPr>
        <w:t xml:space="preserve"> </w:t>
      </w:r>
      <w:r w:rsidRPr="002854E7">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2854E7" w:rsidRDefault="00463528" w:rsidP="00B96C37">
      <w:pPr>
        <w:numPr>
          <w:ilvl w:val="0"/>
          <w:numId w:val="23"/>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2854E7" w:rsidRDefault="00463528" w:rsidP="00B96C37">
      <w:pPr>
        <w:numPr>
          <w:ilvl w:val="0"/>
          <w:numId w:val="23"/>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Jakakolwiek </w:t>
      </w:r>
      <w:bookmarkStart w:id="820" w:name="_Ref496262312"/>
      <w:r w:rsidRPr="002854E7">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2854E7">
        <w:rPr>
          <w:rFonts w:asciiTheme="minorHAnsi" w:hAnsiTheme="minorHAnsi"/>
          <w:color w:val="000000" w:themeColor="text1"/>
        </w:rPr>
        <w:t>tym,</w:t>
      </w:r>
      <w:r w:rsidRPr="002854E7">
        <w:rPr>
          <w:rFonts w:asciiTheme="minorHAnsi" w:hAnsiTheme="minorHAnsi"/>
          <w:color w:val="000000" w:themeColor="text1"/>
        </w:rPr>
        <w:t xml:space="preserve"> gdy odmówiła przyjęcia korespondencji).</w:t>
      </w:r>
      <w:bookmarkEnd w:id="820"/>
    </w:p>
    <w:p w14:paraId="7977640B" w14:textId="77777777" w:rsidR="0073657D" w:rsidRPr="002854E7" w:rsidRDefault="00963C6D" w:rsidP="00B96C37">
      <w:pPr>
        <w:numPr>
          <w:ilvl w:val="0"/>
          <w:numId w:val="23"/>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2854E7" w:rsidRDefault="00963C6D" w:rsidP="00B96C37">
      <w:pPr>
        <w:numPr>
          <w:ilvl w:val="0"/>
          <w:numId w:val="23"/>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2854E7" w:rsidRDefault="00B805A9" w:rsidP="003E0140">
      <w:pPr>
        <w:spacing w:after="0" w:line="240" w:lineRule="auto"/>
        <w:ind w:left="426"/>
        <w:contextualSpacing/>
        <w:jc w:val="both"/>
        <w:rPr>
          <w:rFonts w:asciiTheme="minorHAnsi" w:hAnsiTheme="minorHAnsi"/>
          <w:color w:val="000000" w:themeColor="text1"/>
        </w:rPr>
      </w:pPr>
    </w:p>
    <w:p w14:paraId="03D6AB2B" w14:textId="77777777" w:rsidR="00631CF5" w:rsidRPr="002854E7" w:rsidRDefault="00631CF5" w:rsidP="00B96C37">
      <w:pPr>
        <w:pStyle w:val="Nagwek2"/>
        <w:numPr>
          <w:ilvl w:val="0"/>
          <w:numId w:val="14"/>
        </w:numPr>
        <w:spacing w:before="0" w:line="240" w:lineRule="auto"/>
        <w:ind w:left="0" w:hanging="567"/>
        <w:contextualSpacing/>
        <w:rPr>
          <w:rFonts w:asciiTheme="minorHAnsi" w:hAnsiTheme="minorHAnsi"/>
          <w:sz w:val="22"/>
          <w:szCs w:val="22"/>
        </w:rPr>
      </w:pPr>
      <w:bookmarkStart w:id="821" w:name="_Toc479963875"/>
      <w:bookmarkStart w:id="822" w:name="_Ref504996428"/>
      <w:bookmarkStart w:id="823" w:name="_Toc504995005"/>
      <w:bookmarkStart w:id="824" w:name="_Toc511371232"/>
      <w:bookmarkStart w:id="825" w:name="_Toc54798345"/>
      <w:bookmarkStart w:id="826" w:name="_Toc52745941"/>
      <w:r w:rsidRPr="002854E7">
        <w:rPr>
          <w:rFonts w:asciiTheme="minorHAnsi" w:hAnsiTheme="minorHAnsi"/>
          <w:sz w:val="22"/>
          <w:szCs w:val="22"/>
        </w:rPr>
        <w:t>[ROZWIĄZYWANIE SPORÓW]</w:t>
      </w:r>
      <w:bookmarkEnd w:id="821"/>
      <w:bookmarkEnd w:id="822"/>
      <w:bookmarkEnd w:id="823"/>
      <w:bookmarkEnd w:id="824"/>
      <w:bookmarkEnd w:id="825"/>
      <w:bookmarkEnd w:id="826"/>
    </w:p>
    <w:p w14:paraId="5D714A04" w14:textId="77777777" w:rsidR="00463528" w:rsidRPr="002854E7" w:rsidRDefault="00463528" w:rsidP="00B96C37">
      <w:pPr>
        <w:numPr>
          <w:ilvl w:val="0"/>
          <w:numId w:val="25"/>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Strony będą podejmować próby polubownego rozwiązywania zaistniałych sporów w toku wykonywania Umowy.</w:t>
      </w:r>
    </w:p>
    <w:p w14:paraId="5E315A89" w14:textId="77777777" w:rsidR="00463528" w:rsidRPr="002854E7" w:rsidRDefault="00463528" w:rsidP="00B96C37">
      <w:pPr>
        <w:numPr>
          <w:ilvl w:val="0"/>
          <w:numId w:val="25"/>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W przypadku niedojścia do porozumienia Stron</w:t>
      </w:r>
      <w:r w:rsidR="00FD404F" w:rsidRPr="002854E7">
        <w:rPr>
          <w:rFonts w:asciiTheme="minorHAnsi" w:hAnsiTheme="minorHAnsi"/>
          <w:color w:val="000000" w:themeColor="text1"/>
        </w:rPr>
        <w:t>,</w:t>
      </w:r>
      <w:r w:rsidRPr="002854E7">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2854E7">
        <w:rPr>
          <w:rFonts w:asciiTheme="minorHAnsi" w:hAnsiTheme="minorHAnsi"/>
          <w:color w:val="000000" w:themeColor="text1"/>
        </w:rPr>
        <w:t xml:space="preserve">miejscowo </w:t>
      </w:r>
      <w:r w:rsidRPr="002854E7">
        <w:rPr>
          <w:rFonts w:asciiTheme="minorHAnsi" w:hAnsiTheme="minorHAnsi"/>
          <w:color w:val="000000" w:themeColor="text1"/>
        </w:rPr>
        <w:t xml:space="preserve">dla </w:t>
      </w:r>
      <w:r w:rsidR="0028180F" w:rsidRPr="002854E7">
        <w:rPr>
          <w:rFonts w:asciiTheme="minorHAnsi" w:hAnsiTheme="minorHAnsi"/>
          <w:color w:val="000000" w:themeColor="text1"/>
        </w:rPr>
        <w:t>D</w:t>
      </w:r>
      <w:r w:rsidRPr="002854E7">
        <w:rPr>
          <w:rFonts w:asciiTheme="minorHAnsi" w:hAnsiTheme="minorHAnsi"/>
          <w:color w:val="000000" w:themeColor="text1"/>
        </w:rPr>
        <w:t xml:space="preserve">zielnicy Śródmieście </w:t>
      </w:r>
      <w:r w:rsidR="0028180F" w:rsidRPr="002854E7">
        <w:rPr>
          <w:rFonts w:asciiTheme="minorHAnsi" w:hAnsiTheme="minorHAnsi"/>
          <w:color w:val="000000" w:themeColor="text1"/>
        </w:rPr>
        <w:t>M</w:t>
      </w:r>
      <w:r w:rsidRPr="002854E7">
        <w:rPr>
          <w:rFonts w:asciiTheme="minorHAnsi" w:hAnsiTheme="minorHAnsi"/>
          <w:color w:val="000000" w:themeColor="text1"/>
        </w:rPr>
        <w:t xml:space="preserve">iasta </w:t>
      </w:r>
      <w:r w:rsidR="0028180F" w:rsidRPr="002854E7">
        <w:rPr>
          <w:rFonts w:asciiTheme="minorHAnsi" w:hAnsiTheme="minorHAnsi"/>
          <w:color w:val="000000" w:themeColor="text1"/>
        </w:rPr>
        <w:t>S</w:t>
      </w:r>
      <w:r w:rsidRPr="002854E7">
        <w:rPr>
          <w:rFonts w:asciiTheme="minorHAnsi" w:hAnsiTheme="minorHAnsi"/>
          <w:color w:val="000000" w:themeColor="text1"/>
        </w:rPr>
        <w:t>tołecznego Warszawy.</w:t>
      </w:r>
    </w:p>
    <w:p w14:paraId="266B26DE" w14:textId="77777777" w:rsidR="00B805A9" w:rsidRPr="002854E7" w:rsidRDefault="00B805A9" w:rsidP="003E0140">
      <w:pPr>
        <w:spacing w:after="0" w:line="240" w:lineRule="auto"/>
        <w:ind w:left="426"/>
        <w:contextualSpacing/>
        <w:jc w:val="both"/>
        <w:rPr>
          <w:rFonts w:asciiTheme="minorHAnsi" w:hAnsiTheme="minorHAnsi"/>
          <w:color w:val="000000" w:themeColor="text1"/>
        </w:rPr>
      </w:pPr>
    </w:p>
    <w:p w14:paraId="77BED81B" w14:textId="77777777" w:rsidR="002B191B" w:rsidRPr="002854E7" w:rsidRDefault="002B191B" w:rsidP="00B96C37">
      <w:pPr>
        <w:pStyle w:val="Nagwek2"/>
        <w:numPr>
          <w:ilvl w:val="0"/>
          <w:numId w:val="14"/>
        </w:numPr>
        <w:spacing w:before="0" w:line="240" w:lineRule="auto"/>
        <w:ind w:left="0" w:hanging="567"/>
        <w:contextualSpacing/>
        <w:rPr>
          <w:rFonts w:asciiTheme="minorHAnsi" w:hAnsiTheme="minorHAnsi"/>
          <w:sz w:val="22"/>
          <w:szCs w:val="22"/>
        </w:rPr>
      </w:pPr>
      <w:bookmarkStart w:id="827" w:name="_Ref493850023"/>
      <w:bookmarkStart w:id="828" w:name="_Toc504995006"/>
      <w:bookmarkStart w:id="829" w:name="_Toc511371233"/>
      <w:bookmarkStart w:id="830" w:name="_Toc54798346"/>
      <w:bookmarkStart w:id="831" w:name="_Toc52745942"/>
      <w:r w:rsidRPr="002854E7">
        <w:rPr>
          <w:rFonts w:asciiTheme="minorHAnsi" w:hAnsiTheme="minorHAnsi"/>
          <w:sz w:val="22"/>
          <w:szCs w:val="22"/>
        </w:rPr>
        <w:t>[KLAUZULA SALWATORYJNA]</w:t>
      </w:r>
      <w:bookmarkEnd w:id="827"/>
      <w:bookmarkEnd w:id="828"/>
      <w:bookmarkEnd w:id="829"/>
      <w:bookmarkEnd w:id="830"/>
      <w:bookmarkEnd w:id="831"/>
    </w:p>
    <w:p w14:paraId="6F756C42" w14:textId="77777777" w:rsidR="00F336E0" w:rsidRPr="002854E7" w:rsidRDefault="002B191B" w:rsidP="00B96C37">
      <w:pPr>
        <w:numPr>
          <w:ilvl w:val="0"/>
          <w:numId w:val="33"/>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Strony oświadczają,</w:t>
      </w:r>
      <w:r w:rsidR="00FD311D" w:rsidRPr="002854E7">
        <w:rPr>
          <w:rFonts w:asciiTheme="minorHAnsi" w:hAnsiTheme="minorHAnsi"/>
          <w:color w:val="000000" w:themeColor="text1"/>
        </w:rPr>
        <w:t xml:space="preserve"> że </w:t>
      </w:r>
      <w:r w:rsidRPr="002854E7">
        <w:rPr>
          <w:rFonts w:asciiTheme="minorHAnsi" w:hAnsiTheme="minorHAnsi"/>
          <w:color w:val="000000" w:themeColor="text1"/>
        </w:rPr>
        <w:t>wszelkie postanowienia niniejszej Umowy uznają za ważne</w:t>
      </w:r>
      <w:r w:rsidR="00247E90" w:rsidRPr="002854E7">
        <w:rPr>
          <w:rFonts w:asciiTheme="minorHAnsi" w:hAnsiTheme="minorHAnsi"/>
          <w:color w:val="000000" w:themeColor="text1"/>
        </w:rPr>
        <w:t xml:space="preserve"> i </w:t>
      </w:r>
      <w:r w:rsidRPr="002854E7">
        <w:rPr>
          <w:rFonts w:asciiTheme="minorHAnsi" w:hAnsiTheme="minorHAnsi"/>
          <w:color w:val="000000" w:themeColor="text1"/>
        </w:rPr>
        <w:t>wiążące. W przypadku, gdyby jakiekolwiek postanowienie Umowy okazało się nieważne lub nieskuteczne, jego nieważność lub nieskuteczność nie wpływa na ważność lub skuteczność</w:t>
      </w:r>
      <w:r w:rsidR="00F336E0" w:rsidRPr="002854E7">
        <w:rPr>
          <w:rFonts w:asciiTheme="minorHAnsi" w:hAnsiTheme="minorHAnsi"/>
          <w:color w:val="000000" w:themeColor="text1"/>
        </w:rPr>
        <w:t xml:space="preserve"> pozostałych postanowień Umowy</w:t>
      </w:r>
      <w:bookmarkStart w:id="832" w:name="_Ref493850012"/>
      <w:r w:rsidR="006B04EF" w:rsidRPr="002854E7">
        <w:rPr>
          <w:rFonts w:asciiTheme="minorHAnsi" w:hAnsiTheme="minorHAnsi"/>
          <w:color w:val="000000" w:themeColor="text1"/>
        </w:rPr>
        <w:t>.</w:t>
      </w:r>
    </w:p>
    <w:bookmarkEnd w:id="832"/>
    <w:p w14:paraId="06C701E9" w14:textId="5B6CF32A" w:rsidR="002B191B" w:rsidRPr="002854E7" w:rsidRDefault="006B04EF" w:rsidP="00B96C37">
      <w:pPr>
        <w:numPr>
          <w:ilvl w:val="0"/>
          <w:numId w:val="33"/>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Z zastrzeżeniem </w:t>
      </w:r>
      <w:r w:rsidRPr="002854E7">
        <w:rPr>
          <w:rFonts w:asciiTheme="minorHAnsi" w:hAnsiTheme="minorHAnsi"/>
          <w:color w:val="000000" w:themeColor="text1"/>
          <w:shd w:val="clear" w:color="auto" w:fill="E6E6E6"/>
        </w:rPr>
        <w:fldChar w:fldCharType="begin"/>
      </w:r>
      <w:r w:rsidRPr="002854E7">
        <w:rPr>
          <w:rFonts w:asciiTheme="minorHAnsi" w:hAnsiTheme="minorHAnsi"/>
          <w:color w:val="000000" w:themeColor="text1"/>
        </w:rPr>
        <w:instrText xml:space="preserve"> REF _Ref493850012 \r \h </w:instrText>
      </w:r>
      <w:r w:rsidR="00467496" w:rsidRPr="002854E7">
        <w:rPr>
          <w:rFonts w:asciiTheme="minorHAnsi" w:hAnsiTheme="minorHAnsi"/>
          <w:color w:val="000000" w:themeColor="text1"/>
        </w:rPr>
        <w:instrText xml:space="preserve"> \* MERGEFORMAT </w:instrText>
      </w:r>
      <w:r w:rsidRPr="002854E7">
        <w:rPr>
          <w:rFonts w:asciiTheme="minorHAnsi" w:hAnsiTheme="minorHAnsi"/>
          <w:color w:val="000000" w:themeColor="text1"/>
          <w:shd w:val="clear" w:color="auto" w:fill="E6E6E6"/>
        </w:rPr>
      </w:r>
      <w:r w:rsidRPr="002854E7">
        <w:rPr>
          <w:rFonts w:asciiTheme="minorHAnsi" w:hAnsiTheme="minorHAnsi"/>
          <w:color w:val="000000" w:themeColor="text1"/>
          <w:shd w:val="clear" w:color="auto" w:fill="E6E6E6"/>
        </w:rPr>
        <w:fldChar w:fldCharType="separate"/>
      </w:r>
      <w:r w:rsidR="00EB3B9C">
        <w:rPr>
          <w:rFonts w:asciiTheme="minorHAnsi" w:hAnsiTheme="minorHAnsi"/>
          <w:color w:val="000000" w:themeColor="text1"/>
        </w:rPr>
        <w:t>§1</w:t>
      </w:r>
      <w:r w:rsidRPr="002854E7">
        <w:rPr>
          <w:rFonts w:asciiTheme="minorHAnsi" w:hAnsiTheme="minorHAnsi"/>
          <w:color w:val="000000" w:themeColor="text1"/>
          <w:shd w:val="clear" w:color="auto" w:fill="E6E6E6"/>
        </w:rPr>
        <w:fldChar w:fldCharType="end"/>
      </w:r>
      <w:r w:rsidRPr="002854E7">
        <w:rPr>
          <w:rFonts w:asciiTheme="minorHAnsi" w:hAnsiTheme="minorHAnsi"/>
          <w:color w:val="000000" w:themeColor="text1"/>
        </w:rPr>
        <w:t xml:space="preserve">, </w:t>
      </w:r>
      <w:r w:rsidR="002B191B" w:rsidRPr="002854E7">
        <w:rPr>
          <w:rFonts w:asciiTheme="minorHAnsi" w:hAnsiTheme="minorHAnsi"/>
          <w:color w:val="000000" w:themeColor="text1"/>
        </w:rPr>
        <w:t xml:space="preserve">Strony zobowiązują się </w:t>
      </w:r>
      <w:r w:rsidRPr="002854E7">
        <w:rPr>
          <w:rFonts w:asciiTheme="minorHAnsi" w:hAnsiTheme="minorHAnsi"/>
          <w:color w:val="000000" w:themeColor="text1"/>
        </w:rPr>
        <w:t xml:space="preserve">niezwłocznie zastąpić </w:t>
      </w:r>
      <w:r w:rsidR="002B191B" w:rsidRPr="002854E7">
        <w:rPr>
          <w:rFonts w:asciiTheme="minorHAnsi" w:hAnsiTheme="minorHAnsi"/>
          <w:color w:val="000000" w:themeColor="text1"/>
        </w:rPr>
        <w:t>nieważne lub nieskuteczne postanowienie</w:t>
      </w:r>
      <w:r w:rsidRPr="002854E7">
        <w:rPr>
          <w:rFonts w:asciiTheme="minorHAnsi" w:hAnsiTheme="minorHAnsi"/>
          <w:color w:val="000000" w:themeColor="text1"/>
        </w:rPr>
        <w:t xml:space="preserve"> Umowy</w:t>
      </w:r>
      <w:r w:rsidR="002B191B" w:rsidRPr="002854E7">
        <w:rPr>
          <w:rFonts w:asciiTheme="minorHAnsi" w:hAnsiTheme="minorHAnsi"/>
          <w:color w:val="000000" w:themeColor="text1"/>
        </w:rPr>
        <w:t xml:space="preserve"> innym postanowieniem, dozwolonym</w:t>
      </w:r>
      <w:r w:rsidR="00247E90" w:rsidRPr="002854E7">
        <w:rPr>
          <w:rFonts w:asciiTheme="minorHAnsi" w:hAnsiTheme="minorHAnsi"/>
          <w:color w:val="000000" w:themeColor="text1"/>
        </w:rPr>
        <w:t xml:space="preserve"> w </w:t>
      </w:r>
      <w:r w:rsidR="002B191B" w:rsidRPr="002854E7">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2854E7" w:rsidRDefault="002B191B" w:rsidP="003E0140">
      <w:pPr>
        <w:spacing w:after="0" w:line="240" w:lineRule="auto"/>
        <w:ind w:left="426"/>
        <w:contextualSpacing/>
        <w:jc w:val="both"/>
        <w:rPr>
          <w:rFonts w:asciiTheme="minorHAnsi" w:hAnsiTheme="minorHAnsi"/>
          <w:color w:val="000000" w:themeColor="text1"/>
        </w:rPr>
      </w:pPr>
    </w:p>
    <w:p w14:paraId="0C248B0A" w14:textId="77777777" w:rsidR="00631CF5" w:rsidRPr="002854E7" w:rsidRDefault="00631CF5" w:rsidP="00B96C37">
      <w:pPr>
        <w:pStyle w:val="Nagwek2"/>
        <w:numPr>
          <w:ilvl w:val="0"/>
          <w:numId w:val="14"/>
        </w:numPr>
        <w:spacing w:before="0" w:line="240" w:lineRule="auto"/>
        <w:ind w:left="0" w:hanging="567"/>
        <w:contextualSpacing/>
        <w:rPr>
          <w:rFonts w:asciiTheme="minorHAnsi" w:hAnsiTheme="minorHAnsi"/>
          <w:sz w:val="22"/>
          <w:szCs w:val="22"/>
        </w:rPr>
      </w:pPr>
      <w:r w:rsidRPr="002854E7">
        <w:rPr>
          <w:rFonts w:asciiTheme="minorHAnsi" w:hAnsiTheme="minorHAnsi"/>
          <w:b w:val="0"/>
          <w:sz w:val="22"/>
          <w:szCs w:val="22"/>
        </w:rPr>
        <w:lastRenderedPageBreak/>
        <w:t xml:space="preserve"> </w:t>
      </w:r>
      <w:bookmarkStart w:id="833" w:name="_Toc479963876"/>
      <w:bookmarkStart w:id="834" w:name="_Toc479963877"/>
      <w:bookmarkStart w:id="835" w:name="_Toc479963878"/>
      <w:bookmarkStart w:id="836" w:name="_Toc504995007"/>
      <w:bookmarkStart w:id="837" w:name="_Toc511371234"/>
      <w:bookmarkStart w:id="838" w:name="_Ref52697128"/>
      <w:bookmarkStart w:id="839" w:name="_Toc54798347"/>
      <w:bookmarkStart w:id="840" w:name="_Toc52745943"/>
      <w:bookmarkEnd w:id="833"/>
      <w:bookmarkEnd w:id="834"/>
      <w:r w:rsidRPr="002854E7">
        <w:rPr>
          <w:rFonts w:asciiTheme="minorHAnsi" w:hAnsiTheme="minorHAnsi"/>
          <w:sz w:val="22"/>
          <w:szCs w:val="22"/>
        </w:rPr>
        <w:t>[POSTANOWIENIA KOŃCOWE]</w:t>
      </w:r>
      <w:bookmarkEnd w:id="835"/>
      <w:bookmarkEnd w:id="836"/>
      <w:bookmarkEnd w:id="837"/>
      <w:bookmarkEnd w:id="838"/>
      <w:bookmarkEnd w:id="839"/>
      <w:bookmarkEnd w:id="840"/>
    </w:p>
    <w:p w14:paraId="70F6A478" w14:textId="77777777" w:rsidR="00463528" w:rsidRPr="002854E7" w:rsidRDefault="00463528" w:rsidP="00B96C37">
      <w:pPr>
        <w:numPr>
          <w:ilvl w:val="0"/>
          <w:numId w:val="26"/>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2854E7">
        <w:rPr>
          <w:rFonts w:asciiTheme="minorHAnsi" w:hAnsiTheme="minorHAnsi"/>
          <w:color w:val="000000" w:themeColor="text1"/>
        </w:rPr>
        <w:t xml:space="preserve">. Strony przyjmują, że do realizacji umowy stosuje się odpowiednio </w:t>
      </w:r>
      <w:r w:rsidRPr="002854E7">
        <w:rPr>
          <w:rFonts w:asciiTheme="minorHAnsi" w:hAnsiTheme="minorHAnsi"/>
          <w:color w:val="000000" w:themeColor="text1"/>
        </w:rPr>
        <w:t>art.</w:t>
      </w:r>
      <w:r w:rsidR="00067AD2" w:rsidRPr="002854E7">
        <w:rPr>
          <w:rFonts w:asciiTheme="minorHAnsi" w:hAnsiTheme="minorHAnsi"/>
          <w:color w:val="000000" w:themeColor="text1"/>
        </w:rPr>
        <w:t xml:space="preserve"> 42-</w:t>
      </w:r>
      <w:r w:rsidRPr="002854E7">
        <w:rPr>
          <w:rFonts w:asciiTheme="minorHAnsi" w:hAnsiTheme="minorHAnsi"/>
          <w:color w:val="000000" w:themeColor="text1"/>
        </w:rPr>
        <w:t xml:space="preserve"> 44 Ustawy o NCBR. </w:t>
      </w:r>
    </w:p>
    <w:p w14:paraId="41108562" w14:textId="24A0286B" w:rsidR="00463528" w:rsidRPr="002854E7" w:rsidDel="00190AA8" w:rsidRDefault="00463528" w:rsidP="00B96C37">
      <w:pPr>
        <w:numPr>
          <w:ilvl w:val="0"/>
          <w:numId w:val="26"/>
        </w:numPr>
        <w:spacing w:after="0" w:line="240" w:lineRule="auto"/>
        <w:ind w:left="426" w:hanging="426"/>
        <w:contextualSpacing/>
        <w:jc w:val="both"/>
        <w:rPr>
          <w:del w:id="841" w:author="Autor"/>
          <w:rFonts w:asciiTheme="minorHAnsi" w:hAnsiTheme="minorHAnsi"/>
          <w:color w:val="000000" w:themeColor="text1"/>
        </w:rPr>
      </w:pPr>
      <w:del w:id="842" w:author="Autor">
        <w:r w:rsidRPr="002854E7" w:rsidDel="00190AA8">
          <w:rPr>
            <w:rFonts w:asciiTheme="minorHAnsi" w:hAnsiTheme="minorHAnsi"/>
            <w:color w:val="000000" w:themeColor="text1"/>
          </w:rPr>
          <w:delText xml:space="preserve">Umowa zawiera </w:delText>
        </w:r>
        <w:r w:rsidR="00AF40E9" w:rsidRPr="002854E7" w:rsidDel="00190AA8">
          <w:rPr>
            <w:rFonts w:asciiTheme="minorHAnsi" w:hAnsiTheme="minorHAnsi"/>
            <w:color w:val="000000" w:themeColor="text1"/>
          </w:rPr>
          <w:delText xml:space="preserve">82 </w:delText>
        </w:r>
        <w:r w:rsidRPr="002854E7" w:rsidDel="00190AA8">
          <w:rPr>
            <w:rFonts w:asciiTheme="minorHAnsi" w:hAnsiTheme="minorHAnsi"/>
            <w:color w:val="000000" w:themeColor="text1"/>
          </w:rPr>
          <w:delText xml:space="preserve">ponumerowane strony. </w:delText>
        </w:r>
      </w:del>
    </w:p>
    <w:p w14:paraId="31D9C8C2" w14:textId="59121CE9" w:rsidR="00463528" w:rsidRPr="002854E7" w:rsidRDefault="00463528" w:rsidP="00B96C37">
      <w:pPr>
        <w:numPr>
          <w:ilvl w:val="0"/>
          <w:numId w:val="26"/>
        </w:numPr>
        <w:spacing w:after="0" w:line="240" w:lineRule="auto"/>
        <w:ind w:left="426" w:hanging="426"/>
        <w:contextualSpacing/>
        <w:jc w:val="both"/>
        <w:rPr>
          <w:rFonts w:asciiTheme="minorHAnsi" w:hAnsiTheme="minorHAnsi"/>
          <w:color w:val="000000" w:themeColor="text1"/>
        </w:rPr>
      </w:pPr>
      <w:r w:rsidRPr="002854E7">
        <w:rPr>
          <w:rFonts w:asciiTheme="minorHAnsi" w:hAnsiTheme="minorHAnsi"/>
          <w:color w:val="000000" w:themeColor="text1"/>
        </w:rPr>
        <w:t xml:space="preserve">Umowa sporządzona została w </w:t>
      </w:r>
      <w:r w:rsidR="0023273C" w:rsidRPr="002854E7">
        <w:rPr>
          <w:rFonts w:asciiTheme="minorHAnsi" w:hAnsiTheme="minorHAnsi"/>
          <w:color w:val="000000" w:themeColor="text1"/>
        </w:rPr>
        <w:t xml:space="preserve">trzech </w:t>
      </w:r>
      <w:r w:rsidRPr="002854E7">
        <w:rPr>
          <w:rFonts w:asciiTheme="minorHAnsi" w:hAnsiTheme="minorHAnsi"/>
          <w:color w:val="000000" w:themeColor="text1"/>
        </w:rPr>
        <w:t xml:space="preserve">jednobrzmiących egzemplarzach mających moc oryginału, po jednym dla Wykonawcy i </w:t>
      </w:r>
      <w:r w:rsidR="0023273C" w:rsidRPr="002854E7">
        <w:rPr>
          <w:rFonts w:asciiTheme="minorHAnsi" w:hAnsiTheme="minorHAnsi"/>
          <w:color w:val="000000" w:themeColor="text1"/>
        </w:rPr>
        <w:t xml:space="preserve">dwóch </w:t>
      </w:r>
      <w:r w:rsidRPr="002854E7">
        <w:rPr>
          <w:rFonts w:asciiTheme="minorHAnsi" w:hAnsiTheme="minorHAnsi"/>
          <w:color w:val="000000" w:themeColor="text1"/>
        </w:rPr>
        <w:t>dla NCBR.</w:t>
      </w:r>
    </w:p>
    <w:p w14:paraId="0AF7913F" w14:textId="64568B30" w:rsidR="00463528" w:rsidRPr="002854E7" w:rsidRDefault="00463528" w:rsidP="00B96C37">
      <w:pPr>
        <w:numPr>
          <w:ilvl w:val="0"/>
          <w:numId w:val="26"/>
        </w:numPr>
        <w:spacing w:after="0" w:line="240" w:lineRule="auto"/>
        <w:ind w:left="426" w:hanging="426"/>
        <w:contextualSpacing/>
        <w:jc w:val="both"/>
        <w:rPr>
          <w:rFonts w:asciiTheme="minorHAnsi" w:hAnsiTheme="minorHAnsi"/>
          <w:color w:val="000000" w:themeColor="text1"/>
        </w:rPr>
      </w:pPr>
      <w:bookmarkStart w:id="843" w:name="_Ref52697130"/>
      <w:r w:rsidRPr="002854E7">
        <w:rPr>
          <w:rFonts w:asciiTheme="minorHAnsi" w:hAnsiTheme="minorHAnsi"/>
          <w:color w:val="000000" w:themeColor="text1"/>
        </w:rPr>
        <w:t xml:space="preserve">Poniższe </w:t>
      </w:r>
      <w:r w:rsidR="430670A5" w:rsidRPr="002854E7">
        <w:rPr>
          <w:rFonts w:asciiTheme="minorHAnsi" w:hAnsiTheme="minorHAnsi"/>
          <w:color w:val="000000" w:themeColor="text1"/>
        </w:rPr>
        <w:t>Załączni</w:t>
      </w:r>
      <w:r w:rsidRPr="002854E7">
        <w:rPr>
          <w:rFonts w:asciiTheme="minorHAnsi" w:hAnsiTheme="minorHAnsi"/>
          <w:color w:val="000000" w:themeColor="text1"/>
        </w:rPr>
        <w:t>ki stanowią integralną część Umowy:</w:t>
      </w:r>
      <w:bookmarkEnd w:id="843"/>
    </w:p>
    <w:p w14:paraId="568BDE66" w14:textId="378ED145" w:rsidR="00463528" w:rsidRPr="002854E7" w:rsidRDefault="00463528" w:rsidP="00B96C37">
      <w:pPr>
        <w:pStyle w:val="Akapitzlist"/>
        <w:numPr>
          <w:ilvl w:val="0"/>
          <w:numId w:val="8"/>
        </w:numPr>
        <w:spacing w:after="0" w:line="240" w:lineRule="auto"/>
        <w:ind w:left="851" w:hanging="425"/>
        <w:jc w:val="both"/>
        <w:rPr>
          <w:rFonts w:asciiTheme="minorHAnsi" w:hAnsiTheme="minorHAnsi"/>
          <w:color w:val="000000" w:themeColor="text1"/>
        </w:rPr>
      </w:pPr>
      <w:bookmarkStart w:id="844" w:name="_Ref493689991"/>
      <w:r w:rsidRPr="002854E7">
        <w:rPr>
          <w:rFonts w:asciiTheme="minorHAnsi" w:hAnsiTheme="minorHAnsi"/>
          <w:color w:val="000000" w:themeColor="text1"/>
        </w:rPr>
        <w:t>Regulamin</w:t>
      </w:r>
      <w:r w:rsidR="000953FA" w:rsidRPr="002854E7">
        <w:rPr>
          <w:rFonts w:asciiTheme="minorHAnsi" w:hAnsiTheme="minorHAnsi"/>
          <w:color w:val="000000" w:themeColor="text1"/>
        </w:rPr>
        <w:t xml:space="preserve"> z </w:t>
      </w:r>
      <w:r w:rsidR="430670A5" w:rsidRPr="002854E7">
        <w:rPr>
          <w:rFonts w:asciiTheme="minorHAnsi" w:hAnsiTheme="minorHAnsi"/>
          <w:color w:val="000000" w:themeColor="text1"/>
        </w:rPr>
        <w:t>Załączni</w:t>
      </w:r>
      <w:r w:rsidR="000953FA" w:rsidRPr="002854E7">
        <w:rPr>
          <w:rFonts w:asciiTheme="minorHAnsi" w:hAnsiTheme="minorHAnsi"/>
          <w:color w:val="000000" w:themeColor="text1"/>
        </w:rPr>
        <w:t>kami</w:t>
      </w:r>
      <w:r w:rsidRPr="002854E7">
        <w:rPr>
          <w:rFonts w:asciiTheme="minorHAnsi" w:hAnsiTheme="minorHAnsi"/>
          <w:color w:val="000000" w:themeColor="text1"/>
        </w:rPr>
        <w:t>,</w:t>
      </w:r>
      <w:bookmarkEnd w:id="844"/>
    </w:p>
    <w:p w14:paraId="4EDFD7F4" w14:textId="5C74F7AF" w:rsidR="00530B57" w:rsidRPr="002854E7" w:rsidRDefault="00530B57" w:rsidP="00B96C37">
      <w:pPr>
        <w:pStyle w:val="Akapitzlist"/>
        <w:numPr>
          <w:ilvl w:val="0"/>
          <w:numId w:val="8"/>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 xml:space="preserve">Wniosek z </w:t>
      </w:r>
      <w:r w:rsidR="430670A5" w:rsidRPr="002854E7">
        <w:rPr>
          <w:rFonts w:asciiTheme="minorHAnsi" w:hAnsiTheme="minorHAnsi"/>
          <w:color w:val="000000" w:themeColor="text1"/>
        </w:rPr>
        <w:t>Załączni</w:t>
      </w:r>
      <w:r w:rsidRPr="002854E7">
        <w:rPr>
          <w:rFonts w:asciiTheme="minorHAnsi" w:hAnsiTheme="minorHAnsi"/>
          <w:color w:val="000000" w:themeColor="text1"/>
        </w:rPr>
        <w:t>kami,</w:t>
      </w:r>
    </w:p>
    <w:p w14:paraId="7C6C90DE" w14:textId="77777777" w:rsidR="000D08F8" w:rsidRPr="002854E7" w:rsidRDefault="000953FA" w:rsidP="00B96C37">
      <w:pPr>
        <w:pStyle w:val="Akapitzlist"/>
        <w:numPr>
          <w:ilvl w:val="0"/>
          <w:numId w:val="8"/>
        </w:numPr>
        <w:spacing w:after="0" w:line="240" w:lineRule="auto"/>
        <w:ind w:left="851" w:hanging="425"/>
        <w:jc w:val="both"/>
        <w:rPr>
          <w:rFonts w:asciiTheme="minorHAnsi" w:hAnsiTheme="minorHAnsi"/>
          <w:color w:val="000000" w:themeColor="text1"/>
        </w:rPr>
      </w:pPr>
      <w:bookmarkStart w:id="845" w:name="_Ref493685729"/>
      <w:bookmarkStart w:id="846" w:name="_Ref493868767"/>
      <w:r w:rsidRPr="002854E7">
        <w:rPr>
          <w:rFonts w:asciiTheme="minorHAnsi" w:hAnsiTheme="minorHAnsi"/>
          <w:color w:val="000000" w:themeColor="text1"/>
        </w:rPr>
        <w:t>informacje z rejestrów i pełnomocnictwa</w:t>
      </w:r>
      <w:r w:rsidR="000D08F8" w:rsidRPr="002854E7">
        <w:rPr>
          <w:rFonts w:asciiTheme="minorHAnsi" w:hAnsiTheme="minorHAnsi"/>
          <w:color w:val="000000" w:themeColor="text1"/>
        </w:rPr>
        <w:t>,</w:t>
      </w:r>
    </w:p>
    <w:p w14:paraId="0763F491" w14:textId="571B0DC5" w:rsidR="00A7114C" w:rsidRPr="002854E7" w:rsidRDefault="430670A5" w:rsidP="00B96C37">
      <w:pPr>
        <w:pStyle w:val="Akapitzlist"/>
        <w:numPr>
          <w:ilvl w:val="0"/>
          <w:numId w:val="8"/>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Załączni</w:t>
      </w:r>
      <w:r w:rsidR="000D08F8" w:rsidRPr="002854E7">
        <w:rPr>
          <w:rFonts w:asciiTheme="minorHAnsi" w:hAnsiTheme="minorHAnsi"/>
          <w:color w:val="000000" w:themeColor="text1"/>
        </w:rPr>
        <w:t>k dot. danych osobowych</w:t>
      </w:r>
      <w:r w:rsidR="00CA48E3" w:rsidRPr="002854E7">
        <w:rPr>
          <w:rFonts w:asciiTheme="minorHAnsi" w:hAnsiTheme="minorHAnsi"/>
          <w:color w:val="000000" w:themeColor="text1"/>
        </w:rPr>
        <w:t>,</w:t>
      </w:r>
    </w:p>
    <w:p w14:paraId="6BDA51CE" w14:textId="3BCF5145" w:rsidR="00AF6485" w:rsidRPr="002854E7" w:rsidRDefault="00A7114C" w:rsidP="00B96C37">
      <w:pPr>
        <w:pStyle w:val="Akapitzlist"/>
        <w:numPr>
          <w:ilvl w:val="0"/>
          <w:numId w:val="8"/>
        </w:numPr>
        <w:spacing w:after="0" w:line="240" w:lineRule="auto"/>
        <w:ind w:left="851" w:hanging="425"/>
        <w:jc w:val="both"/>
        <w:rPr>
          <w:rFonts w:asciiTheme="minorHAnsi" w:hAnsiTheme="minorHAnsi"/>
          <w:color w:val="000000" w:themeColor="text1"/>
        </w:rPr>
      </w:pPr>
      <w:r w:rsidRPr="002854E7">
        <w:rPr>
          <w:rFonts w:asciiTheme="minorHAnsi" w:hAnsiTheme="minorHAnsi"/>
          <w:color w:val="000000" w:themeColor="text1"/>
        </w:rPr>
        <w:t>(o ile został sporządzon</w:t>
      </w:r>
      <w:r w:rsidR="00AC517B" w:rsidRPr="002854E7">
        <w:rPr>
          <w:rFonts w:asciiTheme="minorHAnsi" w:hAnsiTheme="minorHAnsi"/>
          <w:color w:val="000000" w:themeColor="text1"/>
        </w:rPr>
        <w:t>y</w:t>
      </w:r>
      <w:r w:rsidRPr="002854E7">
        <w:rPr>
          <w:rFonts w:asciiTheme="minorHAnsi" w:hAnsiTheme="minorHAnsi"/>
          <w:color w:val="000000" w:themeColor="text1"/>
        </w:rPr>
        <w:t xml:space="preserve"> i zaakceptowany) Plan Komercjaliza</w:t>
      </w:r>
      <w:r w:rsidR="00AC517B" w:rsidRPr="002854E7">
        <w:rPr>
          <w:rFonts w:asciiTheme="minorHAnsi" w:hAnsiTheme="minorHAnsi"/>
          <w:color w:val="000000" w:themeColor="text1"/>
        </w:rPr>
        <w:t>c</w:t>
      </w:r>
      <w:r w:rsidRPr="002854E7">
        <w:rPr>
          <w:rFonts w:asciiTheme="minorHAnsi" w:hAnsiTheme="minorHAnsi"/>
          <w:color w:val="000000" w:themeColor="text1"/>
        </w:rPr>
        <w:t>ji</w:t>
      </w:r>
      <w:r w:rsidR="00AF6485" w:rsidRPr="002854E7">
        <w:rPr>
          <w:rFonts w:asciiTheme="minorHAnsi" w:hAnsiTheme="minorHAnsi"/>
          <w:color w:val="000000" w:themeColor="text1"/>
        </w:rPr>
        <w:t>.</w:t>
      </w:r>
    </w:p>
    <w:bookmarkEnd w:id="845"/>
    <w:bookmarkEnd w:id="846"/>
    <w:p w14:paraId="1D2908FB" w14:textId="77777777" w:rsidR="00463528" w:rsidRPr="002854E7" w:rsidRDefault="00463528" w:rsidP="003E0140">
      <w:pPr>
        <w:spacing w:after="0" w:line="240" w:lineRule="auto"/>
        <w:contextualSpacing/>
        <w:jc w:val="center"/>
        <w:rPr>
          <w:rFonts w:asciiTheme="minorHAnsi" w:hAnsiTheme="minorHAnsi"/>
          <w:color w:val="000000" w:themeColor="text1"/>
        </w:rPr>
      </w:pPr>
    </w:p>
    <w:p w14:paraId="4DC095A5" w14:textId="4FE3B08D" w:rsidR="002D745C" w:rsidRPr="002854E7" w:rsidRDefault="002D745C" w:rsidP="0019626D">
      <w:pPr>
        <w:spacing w:after="0" w:line="240" w:lineRule="auto"/>
        <w:contextualSpacing/>
        <w:rPr>
          <w:rFonts w:asciiTheme="minorHAnsi" w:hAnsiTheme="minorHAnsi"/>
          <w:color w:val="000000" w:themeColor="text1"/>
        </w:rPr>
      </w:pPr>
    </w:p>
    <w:p w14:paraId="6CF8F879" w14:textId="02AA4197" w:rsidR="00737E68" w:rsidRPr="002854E7" w:rsidRDefault="00737E68" w:rsidP="0019626D">
      <w:pPr>
        <w:spacing w:after="0" w:line="240" w:lineRule="auto"/>
        <w:contextualSpacing/>
        <w:rPr>
          <w:rFonts w:asciiTheme="minorHAnsi" w:hAnsiTheme="minorHAnsi"/>
          <w:color w:val="000000" w:themeColor="text1"/>
        </w:rPr>
      </w:pPr>
    </w:p>
    <w:p w14:paraId="58A2E62A" w14:textId="2052BFE5" w:rsidR="00737E68" w:rsidRPr="002854E7" w:rsidRDefault="00737E68" w:rsidP="0019626D">
      <w:pPr>
        <w:spacing w:after="0" w:line="240" w:lineRule="auto"/>
        <w:contextualSpacing/>
        <w:rPr>
          <w:rFonts w:asciiTheme="minorHAnsi" w:hAnsiTheme="minorHAnsi"/>
          <w:color w:val="000000" w:themeColor="text1"/>
        </w:rPr>
      </w:pPr>
    </w:p>
    <w:p w14:paraId="2C157FA9" w14:textId="77777777" w:rsidR="00737E68" w:rsidRPr="002854E7" w:rsidRDefault="00737E68" w:rsidP="0019626D">
      <w:pPr>
        <w:spacing w:after="0" w:line="240" w:lineRule="auto"/>
        <w:contextualSpacing/>
        <w:rPr>
          <w:rFonts w:asciiTheme="minorHAnsi" w:hAnsiTheme="minorHAnsi"/>
          <w:color w:val="000000" w:themeColor="text1"/>
        </w:rPr>
        <w:sectPr w:rsidR="00737E68" w:rsidRPr="002854E7" w:rsidSect="007B0098">
          <w:headerReference w:type="even" r:id="rId8"/>
          <w:footerReference w:type="default" r:id="rId9"/>
          <w:headerReference w:type="first" r:id="rId10"/>
          <w:pgSz w:w="11906" w:h="16838"/>
          <w:pgMar w:top="1418" w:right="1417" w:bottom="1985" w:left="1843" w:header="708" w:footer="0" w:gutter="0"/>
          <w:cols w:space="708"/>
          <w:titlePg/>
          <w:docGrid w:linePitch="360"/>
        </w:sectPr>
      </w:pPr>
    </w:p>
    <w:p w14:paraId="00DD605B"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lastRenderedPageBreak/>
        <w:t xml:space="preserve">Załącznik nr 4 do Umowy </w:t>
      </w:r>
    </w:p>
    <w:p w14:paraId="47C64093" w14:textId="77777777" w:rsidR="00737E68" w:rsidRPr="002854E7" w:rsidRDefault="00737E68" w:rsidP="00737E68">
      <w:pPr>
        <w:jc w:val="center"/>
        <w:rPr>
          <w:rFonts w:ascii="Arial" w:hAnsi="Arial" w:cs="Arial"/>
          <w:sz w:val="20"/>
          <w:szCs w:val="20"/>
        </w:rPr>
      </w:pPr>
      <w:r w:rsidRPr="002854E7">
        <w:rPr>
          <w:rFonts w:ascii="Arial" w:hAnsi="Arial" w:cs="Arial"/>
          <w:b/>
          <w:sz w:val="20"/>
          <w:szCs w:val="20"/>
        </w:rPr>
        <w:t xml:space="preserve">Szczegółowe obowiązki Stron w związku z przetwarzaniem danych osobowych w ramach wykonywania Umowy dot. Przedsięwzięcia </w:t>
      </w:r>
      <w:r w:rsidRPr="002854E7">
        <w:rPr>
          <w:rFonts w:ascii="Arial" w:hAnsi="Arial" w:cs="Arial"/>
          <w:sz w:val="20"/>
          <w:szCs w:val="20"/>
        </w:rPr>
        <w:t>(dalej „</w:t>
      </w:r>
      <w:r w:rsidRPr="002854E7">
        <w:rPr>
          <w:rFonts w:ascii="Arial" w:hAnsi="Arial" w:cs="Arial"/>
          <w:b/>
          <w:sz w:val="20"/>
          <w:szCs w:val="20"/>
        </w:rPr>
        <w:t>Załącznik nr 4</w:t>
      </w:r>
      <w:r w:rsidRPr="002854E7">
        <w:rPr>
          <w:rFonts w:ascii="Arial" w:hAnsi="Arial" w:cs="Arial"/>
          <w:sz w:val="20"/>
          <w:szCs w:val="20"/>
        </w:rPr>
        <w:t>”)</w:t>
      </w:r>
    </w:p>
    <w:p w14:paraId="1BA8261E"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§1</w:t>
      </w:r>
    </w:p>
    <w:p w14:paraId="1CCAFC41"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 xml:space="preserve">Przedmiot Załącznika nr 4 </w:t>
      </w:r>
    </w:p>
    <w:p w14:paraId="323C1BA9" w14:textId="77777777" w:rsidR="00737E68" w:rsidRPr="002854E7" w:rsidRDefault="00737E68" w:rsidP="00B96C37">
      <w:pPr>
        <w:pStyle w:val="Akapitzlist"/>
        <w:numPr>
          <w:ilvl w:val="0"/>
          <w:numId w:val="78"/>
        </w:numPr>
        <w:jc w:val="both"/>
        <w:rPr>
          <w:rFonts w:ascii="Arial" w:hAnsi="Arial" w:cs="Arial"/>
          <w:sz w:val="20"/>
          <w:szCs w:val="20"/>
        </w:rPr>
      </w:pPr>
      <w:r w:rsidRPr="002854E7">
        <w:rPr>
          <w:rFonts w:ascii="Arial" w:hAnsi="Arial" w:cs="Arial"/>
          <w:sz w:val="20"/>
          <w:szCs w:val="20"/>
        </w:rPr>
        <w:t>Załącznik nr 4 określa obowiązki Stron związane z przetwarzaniem danych osobowych w ramach wykonywania Umowy.</w:t>
      </w:r>
    </w:p>
    <w:p w14:paraId="46FDF843" w14:textId="77777777" w:rsidR="00737E68" w:rsidRPr="002854E7" w:rsidRDefault="00737E68" w:rsidP="00B96C37">
      <w:pPr>
        <w:pStyle w:val="Akapitzlist"/>
        <w:numPr>
          <w:ilvl w:val="0"/>
          <w:numId w:val="78"/>
        </w:numPr>
        <w:jc w:val="both"/>
        <w:rPr>
          <w:rFonts w:ascii="Arial" w:hAnsi="Arial" w:cs="Arial"/>
          <w:sz w:val="20"/>
          <w:szCs w:val="20"/>
        </w:rPr>
      </w:pPr>
      <w:r w:rsidRPr="002854E7">
        <w:rPr>
          <w:rFonts w:ascii="Arial" w:hAnsi="Arial" w:cs="Arial"/>
          <w:sz w:val="20"/>
          <w:szCs w:val="20"/>
        </w:rPr>
        <w:t>Strony przetwarzają dane osobowe wyłącznie w zakresie koniecznym dla realizacji Umowy oraz innych zadań Stron wynikających z Umowy.</w:t>
      </w:r>
    </w:p>
    <w:p w14:paraId="182A0253" w14:textId="77777777" w:rsidR="00737E68" w:rsidRPr="002854E7" w:rsidRDefault="00737E68" w:rsidP="00B96C37">
      <w:pPr>
        <w:pStyle w:val="Akapitzlist"/>
        <w:numPr>
          <w:ilvl w:val="0"/>
          <w:numId w:val="78"/>
        </w:numPr>
        <w:jc w:val="both"/>
        <w:rPr>
          <w:rFonts w:ascii="Arial" w:hAnsi="Arial" w:cs="Arial"/>
          <w:sz w:val="20"/>
          <w:szCs w:val="20"/>
        </w:rPr>
      </w:pPr>
      <w:r w:rsidRPr="002854E7">
        <w:rPr>
          <w:rFonts w:ascii="Arial" w:hAnsi="Arial" w:cs="Arial"/>
          <w:sz w:val="20"/>
          <w:szCs w:val="20"/>
        </w:rPr>
        <w:t>Z tytułu przetwarzania danych osobowych na zasadach określonych w Załączniku nr 4 Stronom nie przysługuje jakiekolwiek wynagrodzenie.</w:t>
      </w:r>
    </w:p>
    <w:p w14:paraId="1EA7F7C8"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§2</w:t>
      </w:r>
    </w:p>
    <w:p w14:paraId="2CD96E07"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Zakres, cel i podstawa prawna przetwarzania danych osobowych w ramach Umowy</w:t>
      </w:r>
    </w:p>
    <w:p w14:paraId="2C5EC920" w14:textId="77777777" w:rsidR="00737E68" w:rsidRPr="002854E7" w:rsidRDefault="00737E68" w:rsidP="00B96C37">
      <w:pPr>
        <w:pStyle w:val="Akapitzlist"/>
        <w:numPr>
          <w:ilvl w:val="0"/>
          <w:numId w:val="79"/>
        </w:numPr>
        <w:jc w:val="both"/>
        <w:rPr>
          <w:rFonts w:ascii="Arial" w:hAnsi="Arial" w:cs="Arial"/>
          <w:sz w:val="20"/>
          <w:szCs w:val="20"/>
        </w:rPr>
      </w:pPr>
      <w:r w:rsidRPr="002854E7">
        <w:rPr>
          <w:rFonts w:ascii="Arial" w:hAnsi="Arial" w:cs="Arial"/>
          <w:sz w:val="20"/>
          <w:szCs w:val="20"/>
        </w:rPr>
        <w:t>W ramach wykonywania Umowy dane przetwarzane są w celach i zakresie:</w:t>
      </w:r>
    </w:p>
    <w:p w14:paraId="4B56AE83" w14:textId="77777777" w:rsidR="00737E68" w:rsidRPr="002854E7" w:rsidRDefault="00737E68" w:rsidP="00B96C37">
      <w:pPr>
        <w:pStyle w:val="Akapitzlist"/>
        <w:numPr>
          <w:ilvl w:val="0"/>
          <w:numId w:val="94"/>
        </w:numPr>
        <w:jc w:val="both"/>
        <w:rPr>
          <w:rFonts w:ascii="Arial" w:hAnsi="Arial" w:cs="Arial"/>
          <w:sz w:val="20"/>
          <w:szCs w:val="20"/>
        </w:rPr>
      </w:pPr>
      <w:r w:rsidRPr="002854E7">
        <w:rPr>
          <w:rFonts w:ascii="Arial" w:hAnsi="Arial" w:cs="Arial"/>
          <w:sz w:val="20"/>
          <w:szCs w:val="20"/>
        </w:rPr>
        <w:t>niezbędnym do wypełnienia przez NCBR obowiązków określonych w Umowie;</w:t>
      </w:r>
    </w:p>
    <w:p w14:paraId="5771A1EB" w14:textId="77777777" w:rsidR="00737E68" w:rsidRPr="002854E7" w:rsidRDefault="00737E68" w:rsidP="00B96C37">
      <w:pPr>
        <w:pStyle w:val="Akapitzlist"/>
        <w:numPr>
          <w:ilvl w:val="0"/>
          <w:numId w:val="94"/>
        </w:numPr>
        <w:jc w:val="both"/>
        <w:rPr>
          <w:rFonts w:ascii="Arial" w:hAnsi="Arial" w:cs="Arial"/>
          <w:sz w:val="20"/>
          <w:szCs w:val="20"/>
        </w:rPr>
      </w:pPr>
      <w:r w:rsidRPr="002854E7">
        <w:rPr>
          <w:rFonts w:ascii="Arial" w:hAnsi="Arial" w:cs="Arial"/>
          <w:sz w:val="20"/>
          <w:szCs w:val="20"/>
        </w:rPr>
        <w:t xml:space="preserve">z zastrzeżeniem lit. a) w zakresie realizacji obowiązków pozostałych Stron określonych Umową. </w:t>
      </w:r>
    </w:p>
    <w:p w14:paraId="3D5D9567" w14:textId="77777777" w:rsidR="00737E68" w:rsidRPr="002854E7" w:rsidRDefault="00737E68" w:rsidP="00B96C37">
      <w:pPr>
        <w:pStyle w:val="Akapitzlist"/>
        <w:numPr>
          <w:ilvl w:val="0"/>
          <w:numId w:val="79"/>
        </w:numPr>
        <w:jc w:val="both"/>
        <w:rPr>
          <w:rFonts w:ascii="Arial" w:hAnsi="Arial" w:cs="Arial"/>
          <w:sz w:val="20"/>
          <w:szCs w:val="20"/>
        </w:rPr>
      </w:pPr>
      <w:r w:rsidRPr="002854E7">
        <w:rPr>
          <w:rFonts w:ascii="Arial" w:hAnsi="Arial" w:cs="Arial"/>
          <w:sz w:val="20"/>
          <w:szCs w:val="20"/>
        </w:rPr>
        <w:t>W ramach wykonywania Umowy Strony przetwarzają dane osobowe następujących kategorii osób (dalej: „Podmiotów Danych”):</w:t>
      </w:r>
    </w:p>
    <w:p w14:paraId="4A3972E0" w14:textId="77777777" w:rsidR="00737E68" w:rsidRPr="002854E7" w:rsidRDefault="00737E68" w:rsidP="00B96C37">
      <w:pPr>
        <w:pStyle w:val="Akapitzlist"/>
        <w:numPr>
          <w:ilvl w:val="0"/>
          <w:numId w:val="93"/>
        </w:numPr>
        <w:jc w:val="both"/>
        <w:rPr>
          <w:rFonts w:ascii="Arial" w:hAnsi="Arial" w:cs="Arial"/>
          <w:sz w:val="20"/>
          <w:szCs w:val="20"/>
        </w:rPr>
      </w:pPr>
      <w:r w:rsidRPr="002854E7">
        <w:rPr>
          <w:rFonts w:ascii="Arial" w:hAnsi="Arial" w:cs="Arial"/>
          <w:sz w:val="20"/>
          <w:szCs w:val="20"/>
        </w:rPr>
        <w:t>dane kontaktowe osób reprezentujących Strony np. kierowników zadań, menadżerów projektów, osób kontaktowych lub innych osób odpowiedzialnych z ramienia Stron za realizację Umowy,</w:t>
      </w:r>
    </w:p>
    <w:p w14:paraId="18F8C8C7" w14:textId="77777777" w:rsidR="00737E68" w:rsidRPr="002854E7" w:rsidRDefault="00737E68" w:rsidP="00B96C37">
      <w:pPr>
        <w:pStyle w:val="Akapitzlist"/>
        <w:numPr>
          <w:ilvl w:val="0"/>
          <w:numId w:val="93"/>
        </w:numPr>
        <w:jc w:val="both"/>
        <w:rPr>
          <w:rFonts w:ascii="Arial" w:hAnsi="Arial" w:cs="Arial"/>
          <w:sz w:val="20"/>
          <w:szCs w:val="20"/>
        </w:rPr>
      </w:pPr>
      <w:r w:rsidRPr="002854E7">
        <w:rPr>
          <w:rFonts w:ascii="Arial" w:hAnsi="Arial" w:cs="Arial"/>
          <w:sz w:val="20"/>
          <w:szCs w:val="20"/>
        </w:rPr>
        <w:t>dane kontaktowe kontrahentów, przedstawicieli kontrahentów uczestniczących w realizacji Umowy, w szczególności Wykonawców i Podwykonawców,</w:t>
      </w:r>
    </w:p>
    <w:p w14:paraId="1B3B461F" w14:textId="77777777" w:rsidR="00737E68" w:rsidRPr="002854E7" w:rsidRDefault="00737E68" w:rsidP="00B96C37">
      <w:pPr>
        <w:pStyle w:val="Akapitzlist"/>
        <w:numPr>
          <w:ilvl w:val="0"/>
          <w:numId w:val="93"/>
        </w:numPr>
        <w:jc w:val="both"/>
        <w:rPr>
          <w:rFonts w:ascii="Arial" w:hAnsi="Arial" w:cs="Arial"/>
          <w:sz w:val="20"/>
          <w:szCs w:val="20"/>
        </w:rPr>
      </w:pPr>
      <w:r w:rsidRPr="002854E7">
        <w:rPr>
          <w:rFonts w:ascii="Arial" w:hAnsi="Arial" w:cs="Arial"/>
          <w:sz w:val="20"/>
          <w:szCs w:val="20"/>
        </w:rPr>
        <w:t>dane osobowe zawarte w dokumentach finansowych Strony, której te dane dotyczą. tj. dane osobowe dotyczące umów cywilnoprawnych, rachunków, rozliczeń delegacji, list płac kontrahentów, w szczególności niezbędnych do prawidłowego rozliczenia Umowy,</w:t>
      </w:r>
    </w:p>
    <w:p w14:paraId="4BFDE635" w14:textId="77777777" w:rsidR="00737E68" w:rsidRPr="002854E7" w:rsidRDefault="00737E68" w:rsidP="00B96C37">
      <w:pPr>
        <w:pStyle w:val="Akapitzlist"/>
        <w:numPr>
          <w:ilvl w:val="0"/>
          <w:numId w:val="93"/>
        </w:numPr>
        <w:jc w:val="both"/>
        <w:rPr>
          <w:rFonts w:ascii="Arial" w:hAnsi="Arial" w:cs="Arial"/>
          <w:sz w:val="20"/>
          <w:szCs w:val="20"/>
        </w:rPr>
      </w:pPr>
      <w:r w:rsidRPr="002854E7">
        <w:rPr>
          <w:rFonts w:ascii="Arial" w:hAnsi="Arial" w:cs="Arial"/>
          <w:sz w:val="20"/>
          <w:szCs w:val="20"/>
        </w:rPr>
        <w:t>dane kontaktowe innych osób fizycznych przetwarzanych w związku z realizacją Umowy,</w:t>
      </w:r>
    </w:p>
    <w:p w14:paraId="66755C03" w14:textId="77777777" w:rsidR="00737E68" w:rsidRPr="002854E7" w:rsidRDefault="00737E68" w:rsidP="00737E68">
      <w:pPr>
        <w:pStyle w:val="Akapitzlist"/>
        <w:ind w:left="360"/>
        <w:jc w:val="both"/>
        <w:rPr>
          <w:rFonts w:ascii="Arial" w:hAnsi="Arial" w:cs="Arial"/>
          <w:sz w:val="20"/>
          <w:szCs w:val="20"/>
        </w:rPr>
      </w:pPr>
      <w:r w:rsidRPr="002854E7">
        <w:rPr>
          <w:rFonts w:ascii="Arial" w:hAnsi="Arial" w:cs="Arial"/>
          <w:sz w:val="20"/>
          <w:szCs w:val="20"/>
        </w:rPr>
        <w:t>które Strony w szczególności przedstawiają w raportach z prac i Wynikach Prac Etapu na potrzeby monitorowania i rozliczania realizacji Umowy.</w:t>
      </w:r>
    </w:p>
    <w:p w14:paraId="3F57DA59"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§3</w:t>
      </w:r>
    </w:p>
    <w:p w14:paraId="28605A75"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Sposób zbierania i przetwarzania danych osobowych w ramach wykonywania Umowy</w:t>
      </w:r>
    </w:p>
    <w:p w14:paraId="137AF0FB" w14:textId="77777777" w:rsidR="00737E68" w:rsidRPr="002854E7" w:rsidRDefault="00737E68" w:rsidP="00B96C37">
      <w:pPr>
        <w:pStyle w:val="Akapitzlist"/>
        <w:numPr>
          <w:ilvl w:val="0"/>
          <w:numId w:val="80"/>
        </w:numPr>
        <w:jc w:val="both"/>
        <w:rPr>
          <w:rFonts w:ascii="Arial" w:hAnsi="Arial" w:cs="Arial"/>
          <w:sz w:val="20"/>
          <w:szCs w:val="20"/>
        </w:rPr>
      </w:pPr>
      <w:r w:rsidRPr="002854E7">
        <w:rPr>
          <w:rFonts w:ascii="Arial" w:hAnsi="Arial" w:cs="Arial"/>
          <w:sz w:val="20"/>
          <w:szCs w:val="20"/>
        </w:rPr>
        <w:t>Dane osobowe w ramach wykonywania Umowy będą zbierane przez Strony bezpośrednio od osób, których dane te dotyczą, pośrednio od pozostałych Stron lub w ramach informacji uzyskanych od kontrahentów lub innych podmiotów w związku z realizacją Umowy.</w:t>
      </w:r>
    </w:p>
    <w:p w14:paraId="6E7B82AE" w14:textId="77777777" w:rsidR="00737E68" w:rsidRPr="002854E7" w:rsidRDefault="00737E68" w:rsidP="00B96C37">
      <w:pPr>
        <w:pStyle w:val="Akapitzlist"/>
        <w:numPr>
          <w:ilvl w:val="0"/>
          <w:numId w:val="80"/>
        </w:numPr>
        <w:jc w:val="both"/>
        <w:rPr>
          <w:rFonts w:ascii="Arial" w:hAnsi="Arial" w:cs="Arial"/>
          <w:sz w:val="20"/>
          <w:szCs w:val="20"/>
        </w:rPr>
      </w:pPr>
      <w:r w:rsidRPr="002854E7">
        <w:rPr>
          <w:rFonts w:ascii="Arial" w:hAnsi="Arial" w:cs="Arial"/>
          <w:sz w:val="20"/>
          <w:szCs w:val="20"/>
        </w:rPr>
        <w:t>Dostęp do danych osobowych przetwarzanych w związku z realizacją Umowy mają wyłącznie upoważnieni pracownicy Stron lub inne upoważnione osoby działające w imieniu i na rzecz Stron.</w:t>
      </w:r>
    </w:p>
    <w:p w14:paraId="13514194" w14:textId="77777777" w:rsidR="00737E68" w:rsidRPr="002854E7" w:rsidRDefault="00737E68" w:rsidP="00B96C37">
      <w:pPr>
        <w:pStyle w:val="Akapitzlist"/>
        <w:numPr>
          <w:ilvl w:val="0"/>
          <w:numId w:val="80"/>
        </w:numPr>
        <w:jc w:val="both"/>
        <w:rPr>
          <w:rFonts w:ascii="Arial" w:hAnsi="Arial" w:cs="Arial"/>
          <w:sz w:val="20"/>
          <w:szCs w:val="20"/>
        </w:rPr>
      </w:pPr>
      <w:r w:rsidRPr="002854E7">
        <w:rPr>
          <w:rFonts w:ascii="Arial" w:hAnsi="Arial" w:cs="Arial"/>
          <w:sz w:val="20"/>
          <w:szCs w:val="20"/>
        </w:rPr>
        <w:t>Strony mogą kopiować dane osobowe Podmiotów Danych do innych nośników lub systemów niż te, na których zostały wykorzystane do ich przekazania tylko w zakresie realizacji celów wymienionych w § 3 ust. 1.</w:t>
      </w:r>
    </w:p>
    <w:p w14:paraId="2F4D81B0"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 4</w:t>
      </w:r>
    </w:p>
    <w:p w14:paraId="4B751C3F"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Stosowanie zasad przetwarzania danych osobowych</w:t>
      </w:r>
    </w:p>
    <w:p w14:paraId="66C97886" w14:textId="77777777" w:rsidR="00737E68" w:rsidRPr="002854E7" w:rsidRDefault="00737E68" w:rsidP="00B96C37">
      <w:pPr>
        <w:pStyle w:val="Akapitzlist"/>
        <w:numPr>
          <w:ilvl w:val="0"/>
          <w:numId w:val="81"/>
        </w:numPr>
        <w:jc w:val="both"/>
        <w:rPr>
          <w:rFonts w:ascii="Arial" w:hAnsi="Arial" w:cs="Arial"/>
          <w:sz w:val="20"/>
          <w:szCs w:val="20"/>
        </w:rPr>
      </w:pPr>
      <w:r w:rsidRPr="002854E7">
        <w:rPr>
          <w:rFonts w:ascii="Arial" w:hAnsi="Arial" w:cs="Arial"/>
          <w:sz w:val="20"/>
          <w:szCs w:val="20"/>
        </w:rPr>
        <w:t>Żadna ze Stron nie będzie przetwarzała danych osobowych Podmiotów Danych w celach innych niż określone w §3 ust. 1.</w:t>
      </w:r>
    </w:p>
    <w:p w14:paraId="5A218C23" w14:textId="77777777" w:rsidR="00737E68" w:rsidRPr="002854E7" w:rsidRDefault="00737E68" w:rsidP="00B96C37">
      <w:pPr>
        <w:pStyle w:val="Akapitzlist"/>
        <w:numPr>
          <w:ilvl w:val="0"/>
          <w:numId w:val="81"/>
        </w:numPr>
        <w:jc w:val="both"/>
        <w:rPr>
          <w:rFonts w:ascii="Arial" w:hAnsi="Arial" w:cs="Arial"/>
          <w:sz w:val="20"/>
          <w:szCs w:val="20"/>
        </w:rPr>
      </w:pPr>
      <w:r w:rsidRPr="002854E7">
        <w:rPr>
          <w:rFonts w:ascii="Arial" w:hAnsi="Arial" w:cs="Arial"/>
          <w:sz w:val="20"/>
          <w:szCs w:val="20"/>
        </w:rPr>
        <w:lastRenderedPageBreak/>
        <w:t>Każda ze Stron zobowiązana jest do weryfikacji podstawy prawnej przetwarzania danych osobowych Podmiotów Danych w ramach wykonywania Umowy oraz adekwatności danych osobowych zebranych w ramach wykonywania Umowy. W przypadku stwierdzenia, że niektóre zebrane dane Podmiotu Danych przetwarzane są bez podstawy prawnej lub nie są niezbędne do osiągnięcia celów przetwarzania, Strona usuwa takie dane. Przed usunięciem nadmiarowych danych osobowych Strony informuje o tym pozostałe Strony, który niezwłocznie dokonują usunięcia tych danych z innych systemów lub nośników, w przypadku skopiowania danych do takich systemów lub zapisania ich na innych nośnikach.</w:t>
      </w:r>
    </w:p>
    <w:p w14:paraId="540A044A" w14:textId="77777777" w:rsidR="00737E68" w:rsidRPr="002854E7" w:rsidRDefault="00737E68" w:rsidP="00B96C37">
      <w:pPr>
        <w:pStyle w:val="Akapitzlist"/>
        <w:numPr>
          <w:ilvl w:val="0"/>
          <w:numId w:val="81"/>
        </w:numPr>
        <w:jc w:val="both"/>
        <w:rPr>
          <w:rFonts w:ascii="Arial" w:hAnsi="Arial" w:cs="Arial"/>
          <w:sz w:val="20"/>
          <w:szCs w:val="20"/>
        </w:rPr>
      </w:pPr>
      <w:r w:rsidRPr="002854E7">
        <w:rPr>
          <w:rFonts w:ascii="Arial" w:hAnsi="Arial" w:cs="Arial"/>
          <w:sz w:val="20"/>
          <w:szCs w:val="20"/>
        </w:rPr>
        <w:t>Dane osobowe przetwarzane w ramach wykonywania Umowy będą przechowywane przynajmniej przez okres wykonywania i rozliczenia Umowy, nie krócej jednak niż 10 lat od dnia zawarcia Umowy. Po upływie tego okresu Strony usuną lub zanonimizują dane osobowe Podmiotów Danych z systemów lub nośników, w przypadku skopiowania danych osobowych Podmiotów Danych do takich systemów lub zapisania ich na innych nośnikach, chyba że istnieje podstawa prawna dla ich dalszego przechowywania przez którąkolwiek ze Stron.</w:t>
      </w:r>
    </w:p>
    <w:p w14:paraId="1F53621A"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§5</w:t>
      </w:r>
    </w:p>
    <w:p w14:paraId="5CE74367" w14:textId="77777777" w:rsidR="00737E68" w:rsidRPr="002854E7" w:rsidRDefault="00737E68" w:rsidP="00737E68">
      <w:pPr>
        <w:jc w:val="center"/>
        <w:rPr>
          <w:rFonts w:ascii="Arial" w:hAnsi="Arial" w:cs="Arial"/>
          <w:sz w:val="20"/>
          <w:szCs w:val="20"/>
        </w:rPr>
      </w:pPr>
      <w:r w:rsidRPr="002854E7">
        <w:rPr>
          <w:rFonts w:ascii="Arial" w:hAnsi="Arial" w:cs="Arial"/>
          <w:b/>
          <w:sz w:val="20"/>
          <w:szCs w:val="20"/>
        </w:rPr>
        <w:t>Obowiązek informacyjny</w:t>
      </w:r>
    </w:p>
    <w:p w14:paraId="2F11BCF5" w14:textId="77777777" w:rsidR="00737E68" w:rsidRPr="002854E7" w:rsidRDefault="00737E68" w:rsidP="00B96C37">
      <w:pPr>
        <w:pStyle w:val="Akapitzlist"/>
        <w:numPr>
          <w:ilvl w:val="0"/>
          <w:numId w:val="95"/>
        </w:numPr>
        <w:jc w:val="both"/>
        <w:rPr>
          <w:rFonts w:ascii="Arial" w:hAnsi="Arial" w:cs="Arial"/>
          <w:sz w:val="20"/>
          <w:szCs w:val="20"/>
        </w:rPr>
      </w:pPr>
      <w:r w:rsidRPr="002854E7">
        <w:rPr>
          <w:rFonts w:ascii="Arial" w:hAnsi="Arial" w:cs="Arial"/>
          <w:sz w:val="20"/>
          <w:szCs w:val="20"/>
        </w:rPr>
        <w:t>W momencie zbierania jego danych osobowych, Podmiotowi Danych będzie przekazywana informacja o przetwarzaniu jego danych osobowych o treści zgodnej z art. 13 RODO. Informacja ta będzie przekazywana przez każdą ze Stron, która pozyskuje dane osobowe Podmiotu Danych w związku z wykonywaniem Umowy.</w:t>
      </w:r>
    </w:p>
    <w:p w14:paraId="568AC41E" w14:textId="77777777" w:rsidR="00737E68" w:rsidRPr="002854E7" w:rsidRDefault="00737E68" w:rsidP="00B96C37">
      <w:pPr>
        <w:pStyle w:val="Akapitzlist"/>
        <w:numPr>
          <w:ilvl w:val="0"/>
          <w:numId w:val="95"/>
        </w:numPr>
        <w:jc w:val="both"/>
        <w:rPr>
          <w:rFonts w:ascii="Arial" w:hAnsi="Arial" w:cs="Arial"/>
          <w:sz w:val="20"/>
          <w:szCs w:val="20"/>
        </w:rPr>
      </w:pPr>
      <w:r w:rsidRPr="002854E7">
        <w:rPr>
          <w:rFonts w:ascii="Arial" w:hAnsi="Arial" w:cs="Arial"/>
          <w:sz w:val="20"/>
          <w:szCs w:val="20"/>
        </w:rPr>
        <w:t>W przypadku pozyskania danych osobowych nie bezpośrednio od Podmiotu Danych, Strona, która pozyskała jego dane osobowe przekaże mu informacje o przetwarzaniu jego danych osobowych o treści i w terminie zgodnym z art. 14 RODO.</w:t>
      </w:r>
    </w:p>
    <w:p w14:paraId="249286D2" w14:textId="77777777" w:rsidR="00737E68" w:rsidRPr="002854E7" w:rsidRDefault="00737E68" w:rsidP="00B96C37">
      <w:pPr>
        <w:pStyle w:val="Akapitzlist"/>
        <w:numPr>
          <w:ilvl w:val="0"/>
          <w:numId w:val="95"/>
        </w:numPr>
        <w:jc w:val="both"/>
        <w:rPr>
          <w:rFonts w:ascii="Arial" w:hAnsi="Arial" w:cs="Arial"/>
          <w:sz w:val="20"/>
          <w:szCs w:val="20"/>
        </w:rPr>
      </w:pPr>
      <w:r w:rsidRPr="002854E7">
        <w:rPr>
          <w:rFonts w:ascii="Arial" w:hAnsi="Arial" w:cs="Arial"/>
          <w:sz w:val="20"/>
          <w:szCs w:val="20"/>
        </w:rPr>
        <w:t>NCBR może ustalić i zobowiązać pozostałe Strony do przekazywania Podmiotom Danych informacji o przetwarzaniu ich danych osobowych w związku z wykonywaniem Umowy. W przypadku ustalenia i przekazania takiej informacji przez NCBR pozostałe Strony są zobowiązane przekazywać ją Podmiotom Danych w momencie ich pozyskania w związku z wykonywaniem Umowy, jednak nie później niż w momencie przekazania tych danych NCBR.</w:t>
      </w:r>
    </w:p>
    <w:p w14:paraId="244AEA8D" w14:textId="77777777" w:rsidR="00737E68" w:rsidRPr="002854E7" w:rsidRDefault="00737E68" w:rsidP="00B96C37">
      <w:pPr>
        <w:pStyle w:val="Akapitzlist"/>
        <w:numPr>
          <w:ilvl w:val="0"/>
          <w:numId w:val="95"/>
        </w:numPr>
        <w:jc w:val="both"/>
        <w:rPr>
          <w:rFonts w:ascii="Arial" w:hAnsi="Arial" w:cs="Arial"/>
          <w:sz w:val="20"/>
          <w:szCs w:val="20"/>
        </w:rPr>
      </w:pPr>
      <w:r w:rsidRPr="002854E7">
        <w:rPr>
          <w:rFonts w:ascii="Arial" w:hAnsi="Arial" w:cs="Arial"/>
          <w:sz w:val="20"/>
          <w:szCs w:val="20"/>
        </w:rPr>
        <w:t>Ustalenie treści informacji, o której mowa w ust. 3 nie wymaga zmiany Umowy.</w:t>
      </w:r>
    </w:p>
    <w:p w14:paraId="6914E8E7"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§6</w:t>
      </w:r>
    </w:p>
    <w:p w14:paraId="6237E345" w14:textId="77777777" w:rsidR="00737E68" w:rsidRPr="002854E7" w:rsidRDefault="00737E68" w:rsidP="00737E68">
      <w:pPr>
        <w:jc w:val="center"/>
        <w:rPr>
          <w:rFonts w:ascii="Arial" w:hAnsi="Arial" w:cs="Arial"/>
          <w:sz w:val="20"/>
          <w:szCs w:val="20"/>
        </w:rPr>
      </w:pPr>
      <w:r w:rsidRPr="002854E7">
        <w:rPr>
          <w:rFonts w:ascii="Arial" w:hAnsi="Arial" w:cs="Arial"/>
          <w:b/>
          <w:sz w:val="20"/>
          <w:szCs w:val="20"/>
        </w:rPr>
        <w:t>Realizacja uprawnień Podmiotów Danych</w:t>
      </w:r>
    </w:p>
    <w:p w14:paraId="1516C9DA" w14:textId="77777777" w:rsidR="00737E68" w:rsidRPr="002854E7" w:rsidRDefault="00737E68" w:rsidP="00B96C37">
      <w:pPr>
        <w:pStyle w:val="Akapitzlist"/>
        <w:numPr>
          <w:ilvl w:val="0"/>
          <w:numId w:val="82"/>
        </w:numPr>
        <w:jc w:val="both"/>
        <w:rPr>
          <w:rFonts w:ascii="Arial" w:hAnsi="Arial" w:cs="Arial"/>
          <w:sz w:val="20"/>
          <w:szCs w:val="20"/>
        </w:rPr>
      </w:pPr>
      <w:r w:rsidRPr="002854E7">
        <w:rPr>
          <w:rFonts w:ascii="Arial" w:hAnsi="Arial" w:cs="Arial"/>
          <w:sz w:val="20"/>
          <w:szCs w:val="20"/>
        </w:rPr>
        <w:t>Wykonawca zobowiązuje się do niezwłocznego przekazywania NCBR informacji o odbiorcach danych, którym ujawniają dane osobowe Podmiotów Danych. Strony uwzględniają te informacje w informacji o przetwarzaniu danych osobowych, o której mowa w §5.</w:t>
      </w:r>
    </w:p>
    <w:p w14:paraId="264A665F" w14:textId="77777777" w:rsidR="00737E68" w:rsidRPr="002854E7" w:rsidRDefault="00737E68" w:rsidP="00B96C37">
      <w:pPr>
        <w:pStyle w:val="Akapitzlist"/>
        <w:numPr>
          <w:ilvl w:val="0"/>
          <w:numId w:val="82"/>
        </w:numPr>
        <w:jc w:val="both"/>
        <w:rPr>
          <w:rFonts w:ascii="Arial" w:hAnsi="Arial" w:cs="Arial"/>
          <w:sz w:val="20"/>
          <w:szCs w:val="20"/>
        </w:rPr>
      </w:pPr>
      <w:r w:rsidRPr="002854E7">
        <w:rPr>
          <w:rFonts w:ascii="Arial" w:hAnsi="Arial" w:cs="Arial"/>
          <w:sz w:val="20"/>
          <w:szCs w:val="20"/>
        </w:rPr>
        <w:t>Strony zobowiązują się do odpowiadania na żądania Podmiotów Danych dotyczące realizacji ich praw na podstawie art. 15-22 RODO w związku z wykonywaniem Umowy. Odpowiedzi na żądania Podmiotów Danych będą udzielane zgodnie z zasadami i w terminach, o których mowa w art. 12 RODO.</w:t>
      </w:r>
    </w:p>
    <w:p w14:paraId="0F460A81" w14:textId="77777777" w:rsidR="00737E68" w:rsidRPr="002854E7" w:rsidRDefault="00737E68" w:rsidP="00B96C37">
      <w:pPr>
        <w:pStyle w:val="Akapitzlist"/>
        <w:numPr>
          <w:ilvl w:val="0"/>
          <w:numId w:val="82"/>
        </w:numPr>
        <w:jc w:val="both"/>
        <w:rPr>
          <w:rFonts w:ascii="Arial" w:hAnsi="Arial" w:cs="Arial"/>
          <w:sz w:val="20"/>
          <w:szCs w:val="20"/>
        </w:rPr>
      </w:pPr>
      <w:r w:rsidRPr="002854E7">
        <w:rPr>
          <w:rFonts w:ascii="Arial" w:hAnsi="Arial" w:cs="Arial"/>
          <w:sz w:val="20"/>
          <w:szCs w:val="20"/>
        </w:rPr>
        <w:t>W przypadku, gdyby Podmiot Danych zgłosił żądanie związane z realizacją jego praw na podstawie art. 15 - 22 RODO w związku z wykonywaniem Umowy do którejkolwiek ze Stron, Strona ta przed udzieleniem odpowiedzi przekazuje takie żądanie NCBR najpóźniej terminie 3 dni od otrzymania żądania.</w:t>
      </w:r>
    </w:p>
    <w:p w14:paraId="0D0DAEFD" w14:textId="77777777" w:rsidR="00737E68" w:rsidRPr="002854E7" w:rsidRDefault="00737E68" w:rsidP="00B96C37">
      <w:pPr>
        <w:pStyle w:val="Akapitzlist"/>
        <w:numPr>
          <w:ilvl w:val="0"/>
          <w:numId w:val="82"/>
        </w:numPr>
        <w:jc w:val="both"/>
        <w:rPr>
          <w:rFonts w:ascii="Arial" w:hAnsi="Arial" w:cs="Arial"/>
          <w:sz w:val="20"/>
          <w:szCs w:val="20"/>
        </w:rPr>
      </w:pPr>
      <w:r w:rsidRPr="002854E7">
        <w:rPr>
          <w:rFonts w:ascii="Arial" w:hAnsi="Arial" w:cs="Arial"/>
          <w:sz w:val="20"/>
          <w:szCs w:val="20"/>
        </w:rPr>
        <w:t>W przypadku zgłoszenia przez Podmiot Danych żądania usunięcia jego danych osobowych na podstawie art. 17 RODO w związku z ich przetwarzaniem w ramach wykonywania Umowy, przed podjęciem decyzji co do usunięcia danych Podmiotu Danych, Strona która otrzymała ww. żądanie uzgadnia treść odpowiedzi do Podmiotu Danych z NCBR.</w:t>
      </w:r>
    </w:p>
    <w:p w14:paraId="60FED542" w14:textId="77777777" w:rsidR="00737E68" w:rsidRPr="002854E7" w:rsidRDefault="00737E68" w:rsidP="00B96C37">
      <w:pPr>
        <w:pStyle w:val="Akapitzlist"/>
        <w:numPr>
          <w:ilvl w:val="0"/>
          <w:numId w:val="82"/>
        </w:numPr>
        <w:jc w:val="both"/>
        <w:rPr>
          <w:rFonts w:ascii="Arial" w:hAnsi="Arial" w:cs="Arial"/>
          <w:sz w:val="20"/>
          <w:szCs w:val="20"/>
        </w:rPr>
      </w:pPr>
      <w:r w:rsidRPr="002854E7">
        <w:rPr>
          <w:rFonts w:ascii="Arial" w:hAnsi="Arial" w:cs="Arial"/>
          <w:sz w:val="20"/>
          <w:szCs w:val="20"/>
        </w:rPr>
        <w:lastRenderedPageBreak/>
        <w:t>W przypadku zgłoszenia przez Podmiot Danych żądania ograniczenia przetwarzania jego danych osobowych na podstawie art. 18 RODO w związku z ich przetwarzaniem w ramach wykonywania Umowy, przed podjęciem decyzji co do ograniczenia danych Podmiotu Danych Strona, która otrzymała ww. żądanie uzgadnia treść odpowiedzi do Podmiotu Danych z NCBR.</w:t>
      </w:r>
    </w:p>
    <w:p w14:paraId="2B482B68" w14:textId="77777777" w:rsidR="00737E68" w:rsidRPr="002854E7" w:rsidRDefault="00737E68" w:rsidP="00B96C37">
      <w:pPr>
        <w:pStyle w:val="Akapitzlist"/>
        <w:numPr>
          <w:ilvl w:val="0"/>
          <w:numId w:val="82"/>
        </w:numPr>
        <w:jc w:val="both"/>
        <w:rPr>
          <w:rFonts w:ascii="Arial" w:hAnsi="Arial" w:cs="Arial"/>
          <w:sz w:val="20"/>
          <w:szCs w:val="20"/>
        </w:rPr>
      </w:pPr>
      <w:r w:rsidRPr="002854E7">
        <w:rPr>
          <w:rFonts w:ascii="Arial" w:hAnsi="Arial" w:cs="Arial"/>
          <w:sz w:val="20"/>
          <w:szCs w:val="20"/>
        </w:rPr>
        <w:t>W przypadku zgłoszenia przez Podmiot Danych sprzeciwu wobec przetwarzania jego danych osobowych na podstawie art. 21 RODO w związku z ich przetwarzaniem w ramach wykonywania Umowy, Wykonawca przed podjęciem decyzji co do uwzględnienia sprzeciwu uzgadnia treść odpowiedzi do Podmiotu Danych z NCBR.</w:t>
      </w:r>
    </w:p>
    <w:p w14:paraId="0AB5F3E0" w14:textId="77777777" w:rsidR="00737E68" w:rsidRPr="002854E7" w:rsidRDefault="00737E68" w:rsidP="00B96C37">
      <w:pPr>
        <w:pStyle w:val="Akapitzlist"/>
        <w:numPr>
          <w:ilvl w:val="0"/>
          <w:numId w:val="82"/>
        </w:numPr>
        <w:jc w:val="both"/>
        <w:rPr>
          <w:rFonts w:ascii="Arial" w:hAnsi="Arial" w:cs="Arial"/>
          <w:sz w:val="20"/>
          <w:szCs w:val="20"/>
        </w:rPr>
      </w:pPr>
      <w:r w:rsidRPr="002854E7">
        <w:rPr>
          <w:rFonts w:ascii="Arial" w:hAnsi="Arial" w:cs="Arial"/>
          <w:sz w:val="20"/>
          <w:szCs w:val="20"/>
        </w:rPr>
        <w:t>W przypadku zgłoszenia przez Podmiot Danych żądania związanego ze zautomatyzowanym podejmowaniem decyzji, w tym żądania uzyskania interwencji ludzkiej, na podstawie art. 22 RODO w związku z ich przetwarzaniem w ramach wykonywania Umowy, przed podjęciem decyzji co do usunięcia danych Podmiotu Danych Strona, która otrzymała ww. żądanie uzgadnia treść odpowiedzi do Podmiotu Danych z NCBR.</w:t>
      </w:r>
    </w:p>
    <w:p w14:paraId="0159899B" w14:textId="77777777" w:rsidR="00737E68" w:rsidRPr="002854E7" w:rsidRDefault="00737E68" w:rsidP="00B96C37">
      <w:pPr>
        <w:pStyle w:val="Akapitzlist"/>
        <w:numPr>
          <w:ilvl w:val="0"/>
          <w:numId w:val="82"/>
        </w:numPr>
        <w:jc w:val="both"/>
        <w:rPr>
          <w:rFonts w:ascii="Arial" w:hAnsi="Arial" w:cs="Arial"/>
          <w:sz w:val="20"/>
          <w:szCs w:val="20"/>
        </w:rPr>
      </w:pPr>
      <w:r w:rsidRPr="002854E7">
        <w:rPr>
          <w:rFonts w:ascii="Arial" w:hAnsi="Arial" w:cs="Arial"/>
          <w:sz w:val="20"/>
          <w:szCs w:val="20"/>
        </w:rPr>
        <w:t>Jeżeli żądanie Podmiotu Danych na podstawie art. 17, art. 18, art. 21 lub art. 22 RODO odnosi się do przetwarzania jego danych wyłącznie przez jedną ze Stron bez związku z przetwarzaniem danych w ramach wykonywania Umowy, Strona, do której odnosi się żądanie, samodzielnie podejmuje decyzję w zakresie tego żądania oraz odpowiedzi dla Podmiotu Danych.</w:t>
      </w:r>
    </w:p>
    <w:p w14:paraId="6300BFBF"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§7</w:t>
      </w:r>
    </w:p>
    <w:p w14:paraId="2EC8E452"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Obowiązki związane z zabezpieczaniem danych osobowych przetwarzanych w ramach wykonywania Umowy</w:t>
      </w:r>
    </w:p>
    <w:p w14:paraId="6BEBEC3D" w14:textId="77777777" w:rsidR="00737E68" w:rsidRPr="002854E7" w:rsidRDefault="00737E68" w:rsidP="00B96C37">
      <w:pPr>
        <w:pStyle w:val="Akapitzlist"/>
        <w:numPr>
          <w:ilvl w:val="0"/>
          <w:numId w:val="83"/>
        </w:numPr>
        <w:jc w:val="both"/>
        <w:rPr>
          <w:rFonts w:ascii="Arial" w:hAnsi="Arial" w:cs="Arial"/>
          <w:sz w:val="20"/>
          <w:szCs w:val="20"/>
        </w:rPr>
      </w:pPr>
      <w:r w:rsidRPr="002854E7">
        <w:rPr>
          <w:rFonts w:ascii="Arial" w:hAnsi="Arial" w:cs="Arial"/>
          <w:sz w:val="20"/>
          <w:szCs w:val="20"/>
        </w:rPr>
        <w:t>Strony zobowiązują się do stosowania środków technicznych i organizacyjnych, aby zapewnić odpowiedni stopień bezpieczeństwa danych osobowych Podmiotów Danych w ramach wykonywania Umowy, zgodnie z art. 32 RODO.</w:t>
      </w:r>
    </w:p>
    <w:p w14:paraId="54D2C0D1" w14:textId="77777777" w:rsidR="00737E68" w:rsidRPr="002854E7" w:rsidRDefault="00737E68" w:rsidP="00B96C37">
      <w:pPr>
        <w:pStyle w:val="Akapitzlist"/>
        <w:numPr>
          <w:ilvl w:val="0"/>
          <w:numId w:val="83"/>
        </w:numPr>
        <w:jc w:val="both"/>
        <w:rPr>
          <w:rFonts w:ascii="Arial" w:hAnsi="Arial" w:cs="Arial"/>
          <w:sz w:val="20"/>
          <w:szCs w:val="20"/>
        </w:rPr>
      </w:pPr>
      <w:r w:rsidRPr="002854E7">
        <w:rPr>
          <w:rFonts w:ascii="Arial" w:hAnsi="Arial" w:cs="Arial"/>
          <w:sz w:val="20"/>
          <w:szCs w:val="20"/>
        </w:rPr>
        <w:t>W przypadku kopiowania danych Podmiotów Danych do innych systemów lub na inne nośniki używane przez Strony, każda Strona zobowiązuje się do wdrożenia w odniesieniu do swoich systemów i nośników odpowiednich środków technicznych i organizacyjnych zgodnie z art. 32 RODO, oraz do stosowania zasad uwzględniania ochrony danych w fazie projektowania oraz domyślnej ochrony danych, o których mowa w art. 25 RODO.</w:t>
      </w:r>
    </w:p>
    <w:p w14:paraId="343BF80E"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§8</w:t>
      </w:r>
    </w:p>
    <w:p w14:paraId="7BA7FAAA"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Obowiązki związane z powierzaniem przetwarzania danych osobowych w związku z wykonywaniem Umowy</w:t>
      </w:r>
    </w:p>
    <w:p w14:paraId="764833D5" w14:textId="77777777" w:rsidR="00737E68" w:rsidRPr="002854E7" w:rsidRDefault="00737E68" w:rsidP="00B96C37">
      <w:pPr>
        <w:pStyle w:val="Akapitzlist"/>
        <w:numPr>
          <w:ilvl w:val="0"/>
          <w:numId w:val="84"/>
        </w:numPr>
        <w:jc w:val="both"/>
        <w:rPr>
          <w:rFonts w:ascii="Arial" w:hAnsi="Arial" w:cs="Arial"/>
          <w:sz w:val="20"/>
          <w:szCs w:val="20"/>
        </w:rPr>
      </w:pPr>
      <w:r w:rsidRPr="002854E7">
        <w:rPr>
          <w:rFonts w:ascii="Arial" w:hAnsi="Arial" w:cs="Arial"/>
          <w:sz w:val="20"/>
          <w:szCs w:val="20"/>
        </w:rPr>
        <w:t>Każda ze Stron może powierzyć przetwarzanie danych osobowych Podmiotów Danych w ramach wykonywania  Umowy podmiotowi przetwarzającemu.</w:t>
      </w:r>
    </w:p>
    <w:p w14:paraId="4AF957C2" w14:textId="77777777" w:rsidR="00737E68" w:rsidRPr="002854E7" w:rsidRDefault="00737E68" w:rsidP="00B96C37">
      <w:pPr>
        <w:pStyle w:val="Akapitzlist"/>
        <w:numPr>
          <w:ilvl w:val="0"/>
          <w:numId w:val="84"/>
        </w:numPr>
        <w:jc w:val="both"/>
        <w:rPr>
          <w:rFonts w:ascii="Arial" w:hAnsi="Arial" w:cs="Arial"/>
          <w:sz w:val="20"/>
          <w:szCs w:val="20"/>
        </w:rPr>
      </w:pPr>
      <w:r w:rsidRPr="002854E7">
        <w:rPr>
          <w:rFonts w:ascii="Arial" w:hAnsi="Arial" w:cs="Arial"/>
          <w:sz w:val="20"/>
          <w:szCs w:val="20"/>
        </w:rPr>
        <w:t>Przed powierzeniem przetwarzania danych osobowych, o którym mowa w ust. 1 Strona zamierzająca powierzyć przetwarzanie jest zobowiązana poinformować NCBR o zamiarze powierzenia przetwarzania.</w:t>
      </w:r>
    </w:p>
    <w:p w14:paraId="5AA87E2C" w14:textId="77777777" w:rsidR="00737E68" w:rsidRPr="002854E7" w:rsidRDefault="00737E68" w:rsidP="00B96C37">
      <w:pPr>
        <w:pStyle w:val="Akapitzlist"/>
        <w:numPr>
          <w:ilvl w:val="0"/>
          <w:numId w:val="84"/>
        </w:numPr>
        <w:jc w:val="both"/>
        <w:rPr>
          <w:rFonts w:ascii="Arial" w:hAnsi="Arial" w:cs="Arial"/>
          <w:sz w:val="20"/>
          <w:szCs w:val="20"/>
        </w:rPr>
      </w:pPr>
      <w:r w:rsidRPr="002854E7">
        <w:rPr>
          <w:rFonts w:ascii="Arial" w:hAnsi="Arial" w:cs="Arial"/>
          <w:sz w:val="20"/>
          <w:szCs w:val="20"/>
        </w:rPr>
        <w:t>Strona zamierzająca powierzyć przetwarzanie danych przekazuje NCBR informacje na temat podmiotu przetwarzającego, któremu zamierza powierzyć przetwarzanie (nazwa oraz dane kontaktowe), a także informacje o charakterze i czasie trwania powierzenia, oraz o kategoriach danych osobowych, których przetwarzanie miałoby być powierzone.</w:t>
      </w:r>
    </w:p>
    <w:p w14:paraId="0CFD4FE1" w14:textId="77777777" w:rsidR="00737E68" w:rsidRPr="002854E7" w:rsidRDefault="00737E68" w:rsidP="00B96C37">
      <w:pPr>
        <w:pStyle w:val="Akapitzlist"/>
        <w:numPr>
          <w:ilvl w:val="0"/>
          <w:numId w:val="84"/>
        </w:numPr>
        <w:jc w:val="both"/>
        <w:rPr>
          <w:rFonts w:ascii="Arial" w:hAnsi="Arial" w:cs="Arial"/>
          <w:sz w:val="20"/>
          <w:szCs w:val="20"/>
        </w:rPr>
      </w:pPr>
      <w:r w:rsidRPr="002854E7">
        <w:rPr>
          <w:rFonts w:ascii="Arial" w:hAnsi="Arial" w:cs="Arial"/>
          <w:sz w:val="20"/>
          <w:szCs w:val="20"/>
        </w:rPr>
        <w:t>Jeśli NCBR nie wyrazi sprzeciwu wobec zamiaru powierzenia przetwarzania wskazanemu podmiotowi przetwarzającemu we wskazanym zakresie w ciągu 7 dni od otrzymania powyższych informacji, Strona zamierzająca powierzyć przetwarzanie może powierzyć przetwarzanie danych osobowych.</w:t>
      </w:r>
    </w:p>
    <w:p w14:paraId="6CEE21CF" w14:textId="77777777" w:rsidR="00737E68" w:rsidRPr="002854E7" w:rsidRDefault="00737E68" w:rsidP="00B96C37">
      <w:pPr>
        <w:pStyle w:val="Akapitzlist"/>
        <w:numPr>
          <w:ilvl w:val="0"/>
          <w:numId w:val="84"/>
        </w:numPr>
        <w:jc w:val="both"/>
        <w:rPr>
          <w:rFonts w:ascii="Arial" w:hAnsi="Arial" w:cs="Arial"/>
          <w:sz w:val="20"/>
          <w:szCs w:val="20"/>
        </w:rPr>
      </w:pPr>
      <w:r w:rsidRPr="002854E7">
        <w:rPr>
          <w:rFonts w:ascii="Arial" w:hAnsi="Arial" w:cs="Arial"/>
          <w:sz w:val="20"/>
          <w:szCs w:val="20"/>
        </w:rPr>
        <w:t>W umowie powierzenia przetwarzania danych osobowych zawartej zgodnie z ust. 3 muszą być przewidziane postanowienia, które umożliwią NCBR wykonywanie w niezbędnym zakresie uprawnień przewidzianych w art. 28 ust. 3 RODO.</w:t>
      </w:r>
    </w:p>
    <w:p w14:paraId="0693EF73"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lastRenderedPageBreak/>
        <w:t>§9</w:t>
      </w:r>
    </w:p>
    <w:p w14:paraId="7455BBF5" w14:textId="77777777" w:rsidR="00737E68" w:rsidRPr="002854E7" w:rsidRDefault="00737E68" w:rsidP="00737E68">
      <w:pPr>
        <w:jc w:val="center"/>
        <w:rPr>
          <w:rFonts w:ascii="Arial" w:hAnsi="Arial" w:cs="Arial"/>
          <w:sz w:val="20"/>
          <w:szCs w:val="20"/>
        </w:rPr>
      </w:pPr>
      <w:r w:rsidRPr="002854E7">
        <w:rPr>
          <w:rFonts w:ascii="Arial" w:hAnsi="Arial" w:cs="Arial"/>
          <w:b/>
          <w:sz w:val="20"/>
          <w:szCs w:val="20"/>
        </w:rPr>
        <w:t>Obowiązki związane z przekazywaniem danych osobowych do państwa trzeciego</w:t>
      </w:r>
    </w:p>
    <w:p w14:paraId="18189427" w14:textId="77777777" w:rsidR="00737E68" w:rsidRPr="002854E7" w:rsidRDefault="00737E68" w:rsidP="00B96C37">
      <w:pPr>
        <w:pStyle w:val="Akapitzlist"/>
        <w:numPr>
          <w:ilvl w:val="0"/>
          <w:numId w:val="85"/>
        </w:numPr>
        <w:jc w:val="both"/>
        <w:rPr>
          <w:rFonts w:ascii="Arial" w:hAnsi="Arial" w:cs="Arial"/>
          <w:sz w:val="20"/>
          <w:szCs w:val="20"/>
        </w:rPr>
      </w:pPr>
      <w:r w:rsidRPr="002854E7">
        <w:rPr>
          <w:rFonts w:ascii="Arial" w:hAnsi="Arial" w:cs="Arial"/>
          <w:sz w:val="20"/>
          <w:szCs w:val="20"/>
        </w:rPr>
        <w:t>Każda ze Stron może przekazywać dane osobowe w ramach Wspólnych Czynności Przetwarzania do państwa trzeciego.</w:t>
      </w:r>
    </w:p>
    <w:p w14:paraId="01F8503F" w14:textId="77777777" w:rsidR="00737E68" w:rsidRPr="002854E7" w:rsidRDefault="00737E68" w:rsidP="00B96C37">
      <w:pPr>
        <w:pStyle w:val="Akapitzlist"/>
        <w:numPr>
          <w:ilvl w:val="0"/>
          <w:numId w:val="85"/>
        </w:numPr>
        <w:jc w:val="both"/>
        <w:rPr>
          <w:rFonts w:ascii="Arial" w:hAnsi="Arial" w:cs="Arial"/>
          <w:sz w:val="20"/>
          <w:szCs w:val="20"/>
        </w:rPr>
      </w:pPr>
      <w:r w:rsidRPr="002854E7">
        <w:rPr>
          <w:rFonts w:ascii="Arial" w:hAnsi="Arial" w:cs="Arial"/>
          <w:sz w:val="20"/>
          <w:szCs w:val="20"/>
        </w:rPr>
        <w:t>Przed przekazaniem danych osobowych do państwa trzeciego, o którym mowa w ust.1 Strona zamierzająca przekazać dane osobowe do państwa trzeciego jest zobowiązana poinformować NCBR o zamiarze przekazania danych osobowych do państwa trzeciego. Strona zamierzająca przekazać dane do państwa trzeciego przekazuje NCBR informacje na temat:</w:t>
      </w:r>
    </w:p>
    <w:p w14:paraId="2E2B3D94" w14:textId="77777777" w:rsidR="00737E68" w:rsidRPr="002854E7" w:rsidRDefault="00737E68" w:rsidP="00B96C37">
      <w:pPr>
        <w:pStyle w:val="Akapitzlist"/>
        <w:numPr>
          <w:ilvl w:val="0"/>
          <w:numId w:val="86"/>
        </w:numPr>
        <w:jc w:val="both"/>
        <w:rPr>
          <w:rFonts w:ascii="Arial" w:hAnsi="Arial" w:cs="Arial"/>
          <w:sz w:val="20"/>
          <w:szCs w:val="20"/>
        </w:rPr>
      </w:pPr>
      <w:r w:rsidRPr="002854E7">
        <w:rPr>
          <w:rFonts w:ascii="Arial" w:hAnsi="Arial" w:cs="Arial"/>
          <w:sz w:val="20"/>
          <w:szCs w:val="20"/>
        </w:rPr>
        <w:t>państwa trzeciego, do którego ma nastąpić przekazania,</w:t>
      </w:r>
    </w:p>
    <w:p w14:paraId="4BE6358D" w14:textId="77777777" w:rsidR="00737E68" w:rsidRPr="002854E7" w:rsidRDefault="00737E68" w:rsidP="00B96C37">
      <w:pPr>
        <w:pStyle w:val="Akapitzlist"/>
        <w:numPr>
          <w:ilvl w:val="0"/>
          <w:numId w:val="86"/>
        </w:numPr>
        <w:jc w:val="both"/>
        <w:rPr>
          <w:rFonts w:ascii="Arial" w:hAnsi="Arial" w:cs="Arial"/>
          <w:sz w:val="20"/>
          <w:szCs w:val="20"/>
        </w:rPr>
      </w:pPr>
      <w:r w:rsidRPr="002854E7">
        <w:rPr>
          <w:rFonts w:ascii="Arial" w:hAnsi="Arial" w:cs="Arial"/>
          <w:sz w:val="20"/>
          <w:szCs w:val="20"/>
        </w:rPr>
        <w:t>podstawy prawnej przekazywania danych do państwa trzeciego zgodnej z art. 44- 49 RODO,</w:t>
      </w:r>
    </w:p>
    <w:p w14:paraId="59A14A72" w14:textId="77777777" w:rsidR="00737E68" w:rsidRPr="002854E7" w:rsidRDefault="00737E68" w:rsidP="00B96C37">
      <w:pPr>
        <w:pStyle w:val="Akapitzlist"/>
        <w:numPr>
          <w:ilvl w:val="0"/>
          <w:numId w:val="86"/>
        </w:numPr>
        <w:jc w:val="both"/>
        <w:rPr>
          <w:rFonts w:ascii="Arial" w:hAnsi="Arial" w:cs="Arial"/>
          <w:sz w:val="20"/>
          <w:szCs w:val="20"/>
        </w:rPr>
      </w:pPr>
      <w:r w:rsidRPr="002854E7">
        <w:rPr>
          <w:rFonts w:ascii="Arial" w:hAnsi="Arial" w:cs="Arial"/>
          <w:sz w:val="20"/>
          <w:szCs w:val="20"/>
        </w:rPr>
        <w:t>odbiorcy danych w państwie trzecim (firma i dane kontaktowe odbiorcy),</w:t>
      </w:r>
    </w:p>
    <w:p w14:paraId="1BB1EAA8" w14:textId="77777777" w:rsidR="00737E68" w:rsidRPr="002854E7" w:rsidRDefault="00737E68" w:rsidP="00B96C37">
      <w:pPr>
        <w:pStyle w:val="Akapitzlist"/>
        <w:numPr>
          <w:ilvl w:val="0"/>
          <w:numId w:val="86"/>
        </w:numPr>
        <w:jc w:val="both"/>
        <w:rPr>
          <w:rFonts w:ascii="Arial" w:hAnsi="Arial" w:cs="Arial"/>
          <w:sz w:val="20"/>
          <w:szCs w:val="20"/>
        </w:rPr>
      </w:pPr>
      <w:r w:rsidRPr="002854E7">
        <w:rPr>
          <w:rFonts w:ascii="Arial" w:hAnsi="Arial" w:cs="Arial"/>
          <w:sz w:val="20"/>
          <w:szCs w:val="20"/>
        </w:rPr>
        <w:t>charakteru przekazania danych,</w:t>
      </w:r>
    </w:p>
    <w:p w14:paraId="1383F072" w14:textId="77777777" w:rsidR="00737E68" w:rsidRPr="002854E7" w:rsidRDefault="00737E68" w:rsidP="00B96C37">
      <w:pPr>
        <w:pStyle w:val="Akapitzlist"/>
        <w:numPr>
          <w:ilvl w:val="0"/>
          <w:numId w:val="86"/>
        </w:numPr>
        <w:jc w:val="both"/>
        <w:rPr>
          <w:rFonts w:ascii="Arial" w:hAnsi="Arial" w:cs="Arial"/>
          <w:sz w:val="20"/>
          <w:szCs w:val="20"/>
        </w:rPr>
      </w:pPr>
      <w:r w:rsidRPr="002854E7">
        <w:rPr>
          <w:rFonts w:ascii="Arial" w:hAnsi="Arial" w:cs="Arial"/>
          <w:sz w:val="20"/>
          <w:szCs w:val="20"/>
        </w:rPr>
        <w:t>kategoriach danych osobowych, których przekazanie miałoby dotyczyć.</w:t>
      </w:r>
    </w:p>
    <w:p w14:paraId="47AC0ED8" w14:textId="77777777" w:rsidR="00737E68" w:rsidRPr="002854E7" w:rsidRDefault="00737E68" w:rsidP="00B96C37">
      <w:pPr>
        <w:pStyle w:val="Akapitzlist"/>
        <w:numPr>
          <w:ilvl w:val="0"/>
          <w:numId w:val="85"/>
        </w:numPr>
        <w:jc w:val="both"/>
        <w:rPr>
          <w:rFonts w:ascii="Arial" w:hAnsi="Arial" w:cs="Arial"/>
          <w:sz w:val="20"/>
          <w:szCs w:val="20"/>
        </w:rPr>
      </w:pPr>
      <w:r w:rsidRPr="002854E7">
        <w:rPr>
          <w:rFonts w:ascii="Arial" w:hAnsi="Arial" w:cs="Arial"/>
          <w:sz w:val="20"/>
          <w:szCs w:val="20"/>
        </w:rPr>
        <w:t>Jeśli NCBR nie wyrazi sprzeciwu wobec zamiaru przekazania danych do państwa trzeciego w ciągu 7 dni od otrzymania powyższych informacji, Strona zamierzająca przekazać dane osobowe do państwa trzeciego może przekazać dane do państwa trzeciego.</w:t>
      </w:r>
    </w:p>
    <w:p w14:paraId="2EC24E9C"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§10</w:t>
      </w:r>
    </w:p>
    <w:p w14:paraId="6F4E7DDA"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Prowadzenie rejestru czynności przetwarzania</w:t>
      </w:r>
    </w:p>
    <w:p w14:paraId="313F0377" w14:textId="77777777" w:rsidR="00737E68" w:rsidRPr="002854E7" w:rsidRDefault="00737E68" w:rsidP="00737E68">
      <w:pPr>
        <w:jc w:val="both"/>
        <w:rPr>
          <w:rFonts w:ascii="Arial" w:hAnsi="Arial" w:cs="Arial"/>
          <w:sz w:val="20"/>
          <w:szCs w:val="20"/>
        </w:rPr>
      </w:pPr>
      <w:r w:rsidRPr="002854E7">
        <w:rPr>
          <w:rFonts w:ascii="Arial" w:hAnsi="Arial" w:cs="Arial"/>
          <w:sz w:val="20"/>
          <w:szCs w:val="20"/>
        </w:rPr>
        <w:t>Każda ze Stron zobowiązuje się do uwzględnienia czynności przetwarzania danych osobowych w związku z wykonywaniem Umowy w prowadzonym przez siebie na podstawie art. 30 ust. 1 RODO rejestrze czynności przetwarzania danych osobowych.</w:t>
      </w:r>
    </w:p>
    <w:p w14:paraId="5974BC07"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§11</w:t>
      </w:r>
    </w:p>
    <w:p w14:paraId="6E5E438A"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Obowiązki związane z naruszeniem ochrony danych osobowych</w:t>
      </w:r>
    </w:p>
    <w:p w14:paraId="3151EDA9" w14:textId="77777777" w:rsidR="00737E68" w:rsidRPr="002854E7" w:rsidRDefault="00737E68" w:rsidP="00B96C37">
      <w:pPr>
        <w:pStyle w:val="Akapitzlist"/>
        <w:numPr>
          <w:ilvl w:val="0"/>
          <w:numId w:val="87"/>
        </w:numPr>
        <w:jc w:val="both"/>
        <w:rPr>
          <w:rFonts w:ascii="Arial" w:hAnsi="Arial" w:cs="Arial"/>
          <w:sz w:val="20"/>
          <w:szCs w:val="20"/>
        </w:rPr>
      </w:pPr>
      <w:r w:rsidRPr="002854E7">
        <w:rPr>
          <w:rFonts w:ascii="Arial" w:hAnsi="Arial" w:cs="Arial"/>
          <w:sz w:val="20"/>
          <w:szCs w:val="20"/>
        </w:rPr>
        <w:t>Strony zawiadamiają siebie o potencjalnym naruszeniu ochrony danych osobowych Podmiotów Danych, do którego mogło dojść w związku z wykonywaniem Umowy lub które mogło mieć konsekwencje dla wykonywania Umowy. Zawiadomienie przekazywane jest do osób do kontaktu w sprawach związanych z wykonywaniem Umowy nie później niż w ciągu 12 godzin od powzięcia wiadomości o potencjalnym naruszeniu.</w:t>
      </w:r>
    </w:p>
    <w:p w14:paraId="2F172EDB" w14:textId="77777777" w:rsidR="00737E68" w:rsidRPr="002854E7" w:rsidRDefault="00737E68" w:rsidP="00B96C37">
      <w:pPr>
        <w:pStyle w:val="Akapitzlist"/>
        <w:numPr>
          <w:ilvl w:val="0"/>
          <w:numId w:val="87"/>
        </w:numPr>
        <w:jc w:val="both"/>
        <w:rPr>
          <w:rFonts w:ascii="Arial" w:hAnsi="Arial" w:cs="Arial"/>
          <w:sz w:val="20"/>
          <w:szCs w:val="20"/>
        </w:rPr>
      </w:pPr>
      <w:r w:rsidRPr="002854E7">
        <w:rPr>
          <w:rFonts w:ascii="Arial" w:hAnsi="Arial" w:cs="Arial"/>
          <w:sz w:val="20"/>
          <w:szCs w:val="20"/>
        </w:rPr>
        <w:t>Po otrzymaniu informacji o potencjalnym naruszeniu danych Podmiotów Danych, NCBR koordynuje działania Stron w zakresie ustalenia środków w celu zaradzenia naruszeniu ochrony danych osobowych i przyjęcia tych środków, a także ustalenia kategorii i przybliżonej liczby Podmiotów Danych oraz kategorii i przybliżonej liczbę wpisów danych osobowych, których dotyczy naruszenie. Powyższe ustalenia obejmują również to:</w:t>
      </w:r>
    </w:p>
    <w:p w14:paraId="276D65D2" w14:textId="77777777" w:rsidR="00737E68" w:rsidRPr="002854E7" w:rsidRDefault="00737E68" w:rsidP="00B96C37">
      <w:pPr>
        <w:pStyle w:val="Akapitzlist"/>
        <w:numPr>
          <w:ilvl w:val="0"/>
          <w:numId w:val="88"/>
        </w:numPr>
        <w:jc w:val="both"/>
        <w:rPr>
          <w:rFonts w:ascii="Arial" w:hAnsi="Arial" w:cs="Arial"/>
          <w:sz w:val="20"/>
          <w:szCs w:val="20"/>
        </w:rPr>
      </w:pPr>
      <w:r w:rsidRPr="002854E7">
        <w:rPr>
          <w:rFonts w:ascii="Arial" w:hAnsi="Arial" w:cs="Arial"/>
          <w:sz w:val="20"/>
          <w:szCs w:val="20"/>
        </w:rPr>
        <w:t>czy jest prawdopodobne, aby naruszenie to skutkowało ryzykiem naruszenia praw lub wolności osób fizycznych, o czym mowa w art. 33 ust. 1 RODO;</w:t>
      </w:r>
    </w:p>
    <w:p w14:paraId="2AE7F019" w14:textId="77777777" w:rsidR="00737E68" w:rsidRPr="002854E7" w:rsidRDefault="00737E68" w:rsidP="00B96C37">
      <w:pPr>
        <w:pStyle w:val="Akapitzlist"/>
        <w:numPr>
          <w:ilvl w:val="0"/>
          <w:numId w:val="88"/>
        </w:numPr>
        <w:jc w:val="both"/>
        <w:rPr>
          <w:rFonts w:ascii="Arial" w:hAnsi="Arial" w:cs="Arial"/>
          <w:sz w:val="20"/>
          <w:szCs w:val="20"/>
        </w:rPr>
      </w:pPr>
      <w:r w:rsidRPr="002854E7">
        <w:rPr>
          <w:rFonts w:ascii="Arial" w:hAnsi="Arial" w:cs="Arial"/>
          <w:sz w:val="20"/>
          <w:szCs w:val="20"/>
        </w:rPr>
        <w:t>czy naruszenie ochrony danych osobowych może powodować wysokie ryzyko naruszenia praw lub wolności osób fizycznych, o czym mowa w art. 34 ust. 1 RODO;</w:t>
      </w:r>
    </w:p>
    <w:p w14:paraId="1EF2BB83" w14:textId="77777777" w:rsidR="00737E68" w:rsidRPr="002854E7" w:rsidRDefault="00737E68" w:rsidP="00B96C37">
      <w:pPr>
        <w:pStyle w:val="Akapitzlist"/>
        <w:numPr>
          <w:ilvl w:val="0"/>
          <w:numId w:val="88"/>
        </w:numPr>
        <w:jc w:val="both"/>
        <w:rPr>
          <w:rFonts w:ascii="Arial" w:hAnsi="Arial" w:cs="Arial"/>
          <w:sz w:val="20"/>
          <w:szCs w:val="20"/>
        </w:rPr>
      </w:pPr>
      <w:r w:rsidRPr="002854E7">
        <w:rPr>
          <w:rFonts w:ascii="Arial" w:hAnsi="Arial" w:cs="Arial"/>
          <w:sz w:val="20"/>
          <w:szCs w:val="20"/>
        </w:rPr>
        <w:t>treść zgłoszenia naruszenia do organu nadzorczego - w przypadku uznania, że zachodzi ryzyko naruszenia praw lub wolności osób fizycznych oraz która ze Stron będzie dokonywała zgłoszenia;</w:t>
      </w:r>
    </w:p>
    <w:p w14:paraId="61104E8E" w14:textId="77777777" w:rsidR="00737E68" w:rsidRPr="002854E7" w:rsidRDefault="00737E68" w:rsidP="00B96C37">
      <w:pPr>
        <w:pStyle w:val="Akapitzlist"/>
        <w:numPr>
          <w:ilvl w:val="0"/>
          <w:numId w:val="88"/>
        </w:numPr>
        <w:jc w:val="both"/>
        <w:rPr>
          <w:rFonts w:ascii="Arial" w:hAnsi="Arial" w:cs="Arial"/>
          <w:sz w:val="20"/>
          <w:szCs w:val="20"/>
        </w:rPr>
      </w:pPr>
      <w:r w:rsidRPr="002854E7">
        <w:rPr>
          <w:rFonts w:ascii="Arial" w:hAnsi="Arial" w:cs="Arial"/>
          <w:sz w:val="20"/>
          <w:szCs w:val="20"/>
        </w:rPr>
        <w:t>treść zawiadomienia dla Podmiotów Danych lub komunikatu publicznego - w przypadku stwierdzenia, że naruszenie ochrony danych może powodować wysokie ryzyko naruszenia praw lub wolności osób fizycznych oraz która ze Stron będzie dokonywała zawiadomienia.</w:t>
      </w:r>
    </w:p>
    <w:p w14:paraId="49A27FBE" w14:textId="77777777" w:rsidR="00737E68" w:rsidRPr="002854E7" w:rsidRDefault="00737E68" w:rsidP="00B96C37">
      <w:pPr>
        <w:pStyle w:val="Akapitzlist"/>
        <w:numPr>
          <w:ilvl w:val="0"/>
          <w:numId w:val="87"/>
        </w:numPr>
        <w:jc w:val="both"/>
        <w:rPr>
          <w:rFonts w:ascii="Arial" w:hAnsi="Arial" w:cs="Arial"/>
          <w:sz w:val="20"/>
          <w:szCs w:val="20"/>
        </w:rPr>
      </w:pPr>
      <w:r w:rsidRPr="002854E7">
        <w:rPr>
          <w:rFonts w:ascii="Arial" w:hAnsi="Arial" w:cs="Arial"/>
          <w:sz w:val="20"/>
          <w:szCs w:val="20"/>
        </w:rPr>
        <w:t xml:space="preserve">Jeżeli stwierdzono ryzyko określone w ust. 2 lit. a), wskazana zgodnie ust. 2 lit. c) Strona zobowiązuje się do zgłoszenia organowi nadzorczemu, zgodnie z art. 33 RODO, naruszenia ochrony danych osobowych dotyczących Podmiotów Danych. Niezwłocznie po dokonaniu </w:t>
      </w:r>
      <w:r w:rsidRPr="002854E7">
        <w:rPr>
          <w:rFonts w:ascii="Arial" w:hAnsi="Arial" w:cs="Arial"/>
          <w:sz w:val="20"/>
          <w:szCs w:val="20"/>
        </w:rPr>
        <w:lastRenderedPageBreak/>
        <w:t>zgłoszenia naruszenia ochrony danych osobowych dotyczących Podmiotów Danych, nie później niż w ciągu 1 dnia od dokonania zgłoszenia, wskazana Strona informuje pozostałe Strony o dokonaniu zgłoszenia i przekazuje im kopię zgłoszenia. W przypadku przekazywania do organu nadzorczego dalszych informacji lub dokumentów, wskazana Strona przesyła ich kopie pozostałym Stronom.</w:t>
      </w:r>
    </w:p>
    <w:p w14:paraId="7A0B73E9" w14:textId="77777777" w:rsidR="00737E68" w:rsidRPr="002854E7" w:rsidRDefault="00737E68" w:rsidP="00B96C37">
      <w:pPr>
        <w:pStyle w:val="Akapitzlist"/>
        <w:numPr>
          <w:ilvl w:val="0"/>
          <w:numId w:val="87"/>
        </w:numPr>
        <w:jc w:val="both"/>
        <w:rPr>
          <w:rFonts w:ascii="Arial" w:hAnsi="Arial" w:cs="Arial"/>
          <w:sz w:val="20"/>
          <w:szCs w:val="20"/>
        </w:rPr>
      </w:pPr>
      <w:r w:rsidRPr="002854E7">
        <w:rPr>
          <w:rFonts w:ascii="Arial" w:hAnsi="Arial" w:cs="Arial"/>
          <w:sz w:val="20"/>
          <w:szCs w:val="20"/>
        </w:rPr>
        <w:t>Jeżeli stwierdzono ryzyko określone w ust. 2 lit. b), wskazana zgodnie z ust. 2 lit. d) Strona zobowiązuje się do zawiadomienia Podmiotów Danych, zgodnie z art. 34 RODO, o naruszeniu ochrony dotyczących ich danych osobowych. Niezwłocznie po zawiadomieniu Podmiotów Danych o naruszeniu ochrony dotyczących ich danych osobowych, nie później niż w ciągu 1 dnia od dokonania zgłoszenia, wskazana Strona informuje pozostałe Strony o dokonaniu zawiadomienia i przekazuje im kopię zawiadomienia.</w:t>
      </w:r>
    </w:p>
    <w:p w14:paraId="246AB452" w14:textId="77777777" w:rsidR="00737E68" w:rsidRPr="002854E7" w:rsidRDefault="00737E68" w:rsidP="00B96C37">
      <w:pPr>
        <w:pStyle w:val="Akapitzlist"/>
        <w:numPr>
          <w:ilvl w:val="0"/>
          <w:numId w:val="87"/>
        </w:numPr>
        <w:jc w:val="both"/>
        <w:rPr>
          <w:rFonts w:ascii="Arial" w:hAnsi="Arial" w:cs="Arial"/>
          <w:sz w:val="20"/>
          <w:szCs w:val="20"/>
        </w:rPr>
      </w:pPr>
      <w:r w:rsidRPr="002854E7">
        <w:rPr>
          <w:rFonts w:ascii="Arial" w:hAnsi="Arial" w:cs="Arial"/>
          <w:sz w:val="20"/>
          <w:szCs w:val="20"/>
        </w:rPr>
        <w:t>Na podstawie informacji i ustaleń, o których mowa w ust. 1-2, każda ze Stron prowadzi własną ewidencję naruszeń ochrony danych osobowych.</w:t>
      </w:r>
    </w:p>
    <w:p w14:paraId="2C947F3D"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§12</w:t>
      </w:r>
    </w:p>
    <w:p w14:paraId="57E20BA5" w14:textId="77777777" w:rsidR="00737E68" w:rsidRPr="002854E7" w:rsidRDefault="00737E68" w:rsidP="00737E68">
      <w:pPr>
        <w:jc w:val="center"/>
        <w:rPr>
          <w:rFonts w:ascii="Arial" w:hAnsi="Arial" w:cs="Arial"/>
          <w:sz w:val="20"/>
          <w:szCs w:val="20"/>
        </w:rPr>
      </w:pPr>
      <w:r w:rsidRPr="002854E7">
        <w:rPr>
          <w:rFonts w:ascii="Arial" w:hAnsi="Arial" w:cs="Arial"/>
          <w:b/>
          <w:sz w:val="20"/>
          <w:szCs w:val="20"/>
        </w:rPr>
        <w:t>Obowiązki związane z przeprowadzaniem oceny skutków dla ochrony danych</w:t>
      </w:r>
    </w:p>
    <w:p w14:paraId="15E59388" w14:textId="77777777" w:rsidR="00737E68" w:rsidRPr="002854E7" w:rsidRDefault="00737E68" w:rsidP="00B96C37">
      <w:pPr>
        <w:pStyle w:val="Akapitzlist"/>
        <w:numPr>
          <w:ilvl w:val="0"/>
          <w:numId w:val="89"/>
        </w:numPr>
        <w:jc w:val="both"/>
        <w:rPr>
          <w:rFonts w:ascii="Arial" w:hAnsi="Arial" w:cs="Arial"/>
          <w:sz w:val="20"/>
          <w:szCs w:val="20"/>
        </w:rPr>
      </w:pPr>
      <w:r w:rsidRPr="002854E7">
        <w:rPr>
          <w:rFonts w:ascii="Arial" w:hAnsi="Arial" w:cs="Arial"/>
          <w:sz w:val="20"/>
          <w:szCs w:val="20"/>
        </w:rPr>
        <w:t>Strony dokonują analizy, czy przeprowadzenie oceny skutków dla ochrony danych w ramach wykonywania Umowy jest obowiązkowe na podstawie art. 35 RODO.</w:t>
      </w:r>
    </w:p>
    <w:p w14:paraId="23599309" w14:textId="77777777" w:rsidR="00737E68" w:rsidRPr="002854E7" w:rsidRDefault="00737E68" w:rsidP="00B96C37">
      <w:pPr>
        <w:pStyle w:val="Akapitzlist"/>
        <w:numPr>
          <w:ilvl w:val="0"/>
          <w:numId w:val="89"/>
        </w:numPr>
        <w:jc w:val="both"/>
        <w:rPr>
          <w:rFonts w:ascii="Arial" w:hAnsi="Arial" w:cs="Arial"/>
          <w:sz w:val="20"/>
          <w:szCs w:val="20"/>
        </w:rPr>
      </w:pPr>
      <w:r w:rsidRPr="002854E7">
        <w:rPr>
          <w:rFonts w:ascii="Arial" w:hAnsi="Arial" w:cs="Arial"/>
          <w:sz w:val="20"/>
          <w:szCs w:val="20"/>
        </w:rPr>
        <w:t>W przypadku stwierdzenia, że obowiązkowe jest przeprowadzenie oceny skutków zgodnie z ust. 1 powyżej, NCBR przeprowadza ocenę skutków.</w:t>
      </w:r>
    </w:p>
    <w:p w14:paraId="3E6A96D0" w14:textId="77777777" w:rsidR="00737E68" w:rsidRPr="002854E7" w:rsidRDefault="00737E68" w:rsidP="00B96C37">
      <w:pPr>
        <w:pStyle w:val="Akapitzlist"/>
        <w:numPr>
          <w:ilvl w:val="0"/>
          <w:numId w:val="89"/>
        </w:numPr>
        <w:jc w:val="both"/>
        <w:rPr>
          <w:rFonts w:ascii="Arial" w:hAnsi="Arial" w:cs="Arial"/>
          <w:sz w:val="20"/>
          <w:szCs w:val="20"/>
        </w:rPr>
      </w:pPr>
      <w:r w:rsidRPr="002854E7">
        <w:rPr>
          <w:rFonts w:ascii="Arial" w:hAnsi="Arial" w:cs="Arial"/>
          <w:sz w:val="20"/>
          <w:szCs w:val="20"/>
        </w:rPr>
        <w:t>Po dokonaniu oceny skutków dla ochrony danych, NCBR w porozumieniu z pozostałymi Stronami ustala właściwe działania dotyczące minimalizacji ryzyka dla przetwarzania danych w ramach wykonywania Umowy z uwzględnieniem podziału obowiązków związanych z przetwarzaniem danych osobowych objętych oceną skutków.</w:t>
      </w:r>
    </w:p>
    <w:p w14:paraId="1A287B89" w14:textId="77777777" w:rsidR="00737E68" w:rsidRPr="002854E7" w:rsidRDefault="00737E68" w:rsidP="00B96C37">
      <w:pPr>
        <w:pStyle w:val="Akapitzlist"/>
        <w:numPr>
          <w:ilvl w:val="0"/>
          <w:numId w:val="89"/>
        </w:numPr>
        <w:jc w:val="both"/>
        <w:rPr>
          <w:rFonts w:ascii="Arial" w:hAnsi="Arial" w:cs="Arial"/>
          <w:sz w:val="20"/>
          <w:szCs w:val="20"/>
        </w:rPr>
      </w:pPr>
      <w:r w:rsidRPr="002854E7">
        <w:rPr>
          <w:rFonts w:ascii="Arial" w:hAnsi="Arial" w:cs="Arial"/>
          <w:sz w:val="20"/>
          <w:szCs w:val="20"/>
        </w:rPr>
        <w:t>Strony po dokonaniu działań związanych z minimalizacją ryzyka przetwarzania danych, będących następstwem oceny skutków dla ochrony danych, będą przekazywać NCBR sprawozdanie z podjętych działań w terminie 3 dni od ich zakończenia.</w:t>
      </w:r>
    </w:p>
    <w:p w14:paraId="1E1805AC" w14:textId="77777777" w:rsidR="00737E68" w:rsidRPr="002854E7" w:rsidRDefault="00737E68" w:rsidP="00B96C37">
      <w:pPr>
        <w:pStyle w:val="Akapitzlist"/>
        <w:numPr>
          <w:ilvl w:val="0"/>
          <w:numId w:val="89"/>
        </w:numPr>
        <w:jc w:val="both"/>
        <w:rPr>
          <w:rFonts w:ascii="Arial" w:hAnsi="Arial" w:cs="Arial"/>
          <w:sz w:val="20"/>
          <w:szCs w:val="20"/>
        </w:rPr>
      </w:pPr>
      <w:r w:rsidRPr="002854E7">
        <w:rPr>
          <w:rFonts w:ascii="Arial" w:hAnsi="Arial" w:cs="Arial"/>
          <w:sz w:val="20"/>
          <w:szCs w:val="20"/>
        </w:rPr>
        <w:t>W przypadku konieczności przeprowadzenia uprzednich konsultacji z organem nadzorczym zgodnie z art. 36 RODO, NCBR przygotowuje w porozumieniu z pozostałymi Stronami wniosek o konsultacje z organem.</w:t>
      </w:r>
    </w:p>
    <w:p w14:paraId="1A9E553A"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§13</w:t>
      </w:r>
    </w:p>
    <w:p w14:paraId="47385F52" w14:textId="77777777" w:rsidR="00737E68" w:rsidRPr="002854E7" w:rsidRDefault="00737E68" w:rsidP="00737E68">
      <w:pPr>
        <w:jc w:val="center"/>
        <w:rPr>
          <w:rFonts w:ascii="Arial" w:hAnsi="Arial" w:cs="Arial"/>
          <w:b/>
          <w:sz w:val="20"/>
          <w:szCs w:val="20"/>
        </w:rPr>
      </w:pPr>
      <w:r w:rsidRPr="002854E7">
        <w:rPr>
          <w:rFonts w:ascii="Arial" w:hAnsi="Arial" w:cs="Arial"/>
          <w:b/>
          <w:sz w:val="20"/>
          <w:szCs w:val="20"/>
        </w:rPr>
        <w:t>Wzajemne przekazywanie informacji</w:t>
      </w:r>
    </w:p>
    <w:p w14:paraId="58ADB10B" w14:textId="77777777" w:rsidR="00737E68" w:rsidRPr="002854E7" w:rsidRDefault="00737E68" w:rsidP="00B96C37">
      <w:pPr>
        <w:pStyle w:val="Akapitzlist"/>
        <w:numPr>
          <w:ilvl w:val="0"/>
          <w:numId w:val="90"/>
        </w:numPr>
        <w:rPr>
          <w:rFonts w:ascii="Arial" w:hAnsi="Arial" w:cs="Arial"/>
          <w:b/>
          <w:sz w:val="20"/>
          <w:szCs w:val="20"/>
        </w:rPr>
      </w:pPr>
      <w:r w:rsidRPr="002854E7">
        <w:rPr>
          <w:rFonts w:ascii="Arial" w:hAnsi="Arial" w:cs="Arial"/>
          <w:sz w:val="20"/>
          <w:szCs w:val="20"/>
        </w:rPr>
        <w:t>Strony zawiadamiają NCBR o następujących sytuacjach:</w:t>
      </w:r>
    </w:p>
    <w:p w14:paraId="1A6DCE30" w14:textId="77777777" w:rsidR="00737E68" w:rsidRPr="002854E7" w:rsidRDefault="00737E68" w:rsidP="00B96C37">
      <w:pPr>
        <w:pStyle w:val="Akapitzlist"/>
        <w:numPr>
          <w:ilvl w:val="0"/>
          <w:numId w:val="91"/>
        </w:numPr>
        <w:jc w:val="both"/>
        <w:rPr>
          <w:rFonts w:ascii="Arial" w:hAnsi="Arial" w:cs="Arial"/>
          <w:b/>
          <w:sz w:val="20"/>
          <w:szCs w:val="20"/>
        </w:rPr>
      </w:pPr>
      <w:r w:rsidRPr="002854E7">
        <w:rPr>
          <w:rFonts w:ascii="Arial" w:hAnsi="Arial" w:cs="Arial"/>
          <w:sz w:val="20"/>
          <w:szCs w:val="20"/>
        </w:rPr>
        <w:t>wszelkich żądaniach ujawnienia danych osobowych Podmiotów Danych przetwarzanych w ramach wykonywania Umowy zgłaszanych przez organy władzy publicznej, przed ich ujawnieniem, chyba że jest to z innych względów zabronione;</w:t>
      </w:r>
    </w:p>
    <w:p w14:paraId="018BBD17" w14:textId="77777777" w:rsidR="00737E68" w:rsidRPr="002854E7" w:rsidRDefault="00737E68" w:rsidP="00B96C37">
      <w:pPr>
        <w:pStyle w:val="Akapitzlist"/>
        <w:numPr>
          <w:ilvl w:val="0"/>
          <w:numId w:val="91"/>
        </w:numPr>
        <w:jc w:val="both"/>
        <w:rPr>
          <w:rFonts w:ascii="Arial" w:hAnsi="Arial" w:cs="Arial"/>
          <w:b/>
          <w:sz w:val="20"/>
          <w:szCs w:val="20"/>
        </w:rPr>
      </w:pPr>
      <w:r w:rsidRPr="002854E7">
        <w:rPr>
          <w:rFonts w:ascii="Arial" w:hAnsi="Arial" w:cs="Arial"/>
          <w:sz w:val="20"/>
          <w:szCs w:val="20"/>
        </w:rPr>
        <w:t>wszczęciu kontroli przez organ nadzorczy w odniesieniu do przetwarzania danych osobowych Podmiotów Danych w ramach wykonywania Umowy, a także o wszelkich decyzjach lub postanowieniach administracyjnych wydanych wobec którejkolwiek ze Stron w związku z powyższym;</w:t>
      </w:r>
    </w:p>
    <w:p w14:paraId="68E1D0ED" w14:textId="77777777" w:rsidR="00737E68" w:rsidRPr="002854E7" w:rsidRDefault="00737E68" w:rsidP="00B96C37">
      <w:pPr>
        <w:pStyle w:val="Akapitzlist"/>
        <w:numPr>
          <w:ilvl w:val="0"/>
          <w:numId w:val="91"/>
        </w:numPr>
        <w:jc w:val="both"/>
        <w:rPr>
          <w:rFonts w:ascii="Arial" w:hAnsi="Arial" w:cs="Arial"/>
          <w:b/>
          <w:sz w:val="20"/>
          <w:szCs w:val="20"/>
        </w:rPr>
      </w:pPr>
      <w:r w:rsidRPr="002854E7">
        <w:rPr>
          <w:rFonts w:ascii="Arial" w:hAnsi="Arial" w:cs="Arial"/>
          <w:sz w:val="20"/>
          <w:szCs w:val="20"/>
        </w:rPr>
        <w:t>wszczętych lub toczących się postępowaniach administracyjnych, sądowych lub przygotowawczych związanych z wykonywaniem Umowy, a także o wszelkich decyzjach, postanowieniach lub orzeczeniach wydanych wobec którejkolwiek ze Stron w związku z powyższym, które mogłyby mieć wpływ na zgodność z prawem przetwarzania danych osobowych Podmiotów Danych w ramach wykonywania Umowy;</w:t>
      </w:r>
    </w:p>
    <w:p w14:paraId="3A190F6E" w14:textId="77777777" w:rsidR="00737E68" w:rsidRPr="002854E7" w:rsidRDefault="00737E68" w:rsidP="00B96C37">
      <w:pPr>
        <w:pStyle w:val="Akapitzlist"/>
        <w:numPr>
          <w:ilvl w:val="0"/>
          <w:numId w:val="91"/>
        </w:numPr>
        <w:jc w:val="both"/>
        <w:rPr>
          <w:rFonts w:ascii="Arial" w:hAnsi="Arial" w:cs="Arial"/>
          <w:b/>
          <w:sz w:val="20"/>
          <w:szCs w:val="20"/>
        </w:rPr>
      </w:pPr>
      <w:r w:rsidRPr="002854E7">
        <w:rPr>
          <w:rFonts w:ascii="Arial" w:hAnsi="Arial" w:cs="Arial"/>
          <w:sz w:val="20"/>
          <w:szCs w:val="20"/>
        </w:rPr>
        <w:t>wszelkich innych zdarzeniach i sytuacjach dotyczących wykonywania Umowy, które mogłyby mieć wpływ na zgodność z prawem przetwarzania danych osobowych Podmiotów Danych w ramach wykonywania Umowy.</w:t>
      </w:r>
    </w:p>
    <w:p w14:paraId="6E71D383" w14:textId="77777777" w:rsidR="00737E68" w:rsidRPr="002854E7" w:rsidRDefault="00737E68" w:rsidP="00B96C37">
      <w:pPr>
        <w:pStyle w:val="Akapitzlist"/>
        <w:numPr>
          <w:ilvl w:val="0"/>
          <w:numId w:val="90"/>
        </w:numPr>
        <w:jc w:val="both"/>
        <w:rPr>
          <w:rFonts w:ascii="Arial" w:hAnsi="Arial" w:cs="Arial"/>
          <w:b/>
          <w:sz w:val="20"/>
          <w:szCs w:val="20"/>
        </w:rPr>
      </w:pPr>
      <w:r w:rsidRPr="002854E7">
        <w:rPr>
          <w:rFonts w:ascii="Arial" w:hAnsi="Arial" w:cs="Arial"/>
          <w:sz w:val="20"/>
          <w:szCs w:val="20"/>
        </w:rPr>
        <w:lastRenderedPageBreak/>
        <w:t>Strony zobowiązują się przekazywać NCBR powyższe informacje niezwłocznie, nie później niż w ciągu 1 dnia od, odpowiednio:</w:t>
      </w:r>
    </w:p>
    <w:p w14:paraId="1FCC3FA7" w14:textId="77777777" w:rsidR="00737E68" w:rsidRPr="002854E7" w:rsidRDefault="00737E68" w:rsidP="00B96C37">
      <w:pPr>
        <w:pStyle w:val="Akapitzlist"/>
        <w:numPr>
          <w:ilvl w:val="0"/>
          <w:numId w:val="92"/>
        </w:numPr>
        <w:jc w:val="both"/>
        <w:rPr>
          <w:rFonts w:ascii="Arial" w:hAnsi="Arial" w:cs="Arial"/>
          <w:b/>
          <w:sz w:val="20"/>
          <w:szCs w:val="20"/>
        </w:rPr>
      </w:pPr>
      <w:r w:rsidRPr="002854E7">
        <w:rPr>
          <w:rFonts w:ascii="Arial" w:hAnsi="Arial" w:cs="Arial"/>
          <w:sz w:val="20"/>
          <w:szCs w:val="20"/>
        </w:rPr>
        <w:t>dnia wpłynięcia żądania;</w:t>
      </w:r>
    </w:p>
    <w:p w14:paraId="79B2B544" w14:textId="77777777" w:rsidR="00737E68" w:rsidRPr="002854E7" w:rsidRDefault="00737E68" w:rsidP="00B96C37">
      <w:pPr>
        <w:pStyle w:val="Akapitzlist"/>
        <w:numPr>
          <w:ilvl w:val="0"/>
          <w:numId w:val="92"/>
        </w:numPr>
        <w:jc w:val="both"/>
        <w:rPr>
          <w:rFonts w:ascii="Arial" w:hAnsi="Arial" w:cs="Arial"/>
          <w:b/>
          <w:sz w:val="20"/>
          <w:szCs w:val="20"/>
        </w:rPr>
      </w:pPr>
      <w:r w:rsidRPr="002854E7">
        <w:rPr>
          <w:rFonts w:ascii="Arial" w:hAnsi="Arial" w:cs="Arial"/>
          <w:sz w:val="20"/>
          <w:szCs w:val="20"/>
        </w:rPr>
        <w:t>dnia wszczęcia kontroli lub otrzymania decyzji lub postanowienia;</w:t>
      </w:r>
    </w:p>
    <w:p w14:paraId="57E0FC78" w14:textId="77777777" w:rsidR="00737E68" w:rsidRPr="002854E7" w:rsidRDefault="00737E68" w:rsidP="00B96C37">
      <w:pPr>
        <w:pStyle w:val="Akapitzlist"/>
        <w:numPr>
          <w:ilvl w:val="0"/>
          <w:numId w:val="92"/>
        </w:numPr>
        <w:jc w:val="both"/>
        <w:rPr>
          <w:rFonts w:ascii="Arial" w:hAnsi="Arial" w:cs="Arial"/>
          <w:b/>
          <w:sz w:val="20"/>
          <w:szCs w:val="20"/>
        </w:rPr>
      </w:pPr>
      <w:r w:rsidRPr="002854E7">
        <w:rPr>
          <w:rFonts w:ascii="Arial" w:hAnsi="Arial" w:cs="Arial"/>
          <w:sz w:val="20"/>
          <w:szCs w:val="20"/>
        </w:rPr>
        <w:t>dnia wszczęcia lub dowiedzenia się o toczącym się postępowaniu lub od dnia otrzymania decyzji, postanowienia lub innego orzeczenia;</w:t>
      </w:r>
    </w:p>
    <w:p w14:paraId="6D4270B7" w14:textId="77777777" w:rsidR="00737E68" w:rsidRPr="002854E7" w:rsidRDefault="00737E68" w:rsidP="00B96C37">
      <w:pPr>
        <w:pStyle w:val="Akapitzlist"/>
        <w:numPr>
          <w:ilvl w:val="0"/>
          <w:numId w:val="92"/>
        </w:numPr>
        <w:jc w:val="both"/>
        <w:rPr>
          <w:rFonts w:ascii="Arial" w:hAnsi="Arial" w:cs="Arial"/>
          <w:b/>
          <w:sz w:val="20"/>
          <w:szCs w:val="20"/>
        </w:rPr>
      </w:pPr>
      <w:r w:rsidRPr="002854E7">
        <w:rPr>
          <w:rFonts w:ascii="Arial" w:hAnsi="Arial" w:cs="Arial"/>
          <w:sz w:val="20"/>
          <w:szCs w:val="20"/>
        </w:rPr>
        <w:t>dnia powzięcia informacji o innym zdarzeniu lub sytuacji.</w:t>
      </w:r>
    </w:p>
    <w:p w14:paraId="28EB169E" w14:textId="77777777" w:rsidR="00737E68" w:rsidRPr="002854E7" w:rsidRDefault="00737E68" w:rsidP="00B96C37">
      <w:pPr>
        <w:pStyle w:val="Akapitzlist"/>
        <w:numPr>
          <w:ilvl w:val="0"/>
          <w:numId w:val="90"/>
        </w:numPr>
        <w:jc w:val="both"/>
        <w:rPr>
          <w:rFonts w:ascii="Arial" w:hAnsi="Arial" w:cs="Arial"/>
          <w:b/>
          <w:sz w:val="20"/>
          <w:szCs w:val="20"/>
        </w:rPr>
      </w:pPr>
      <w:r w:rsidRPr="002854E7">
        <w:rPr>
          <w:rFonts w:ascii="Arial" w:hAnsi="Arial" w:cs="Arial"/>
          <w:sz w:val="20"/>
          <w:szCs w:val="20"/>
        </w:rPr>
        <w:t>W każdym przypadku, kiedy na podstawie Załącznika nr 9 lub w związku z przetwarzaniem danych w ramach wykonywania Umowy, Strona chce przekazać informacje drugiej Stronie, informacje przekazywane są do osób do kontaktu w sprawach związanych z Umową.</w:t>
      </w:r>
    </w:p>
    <w:p w14:paraId="219868A5" w14:textId="2EC73A54" w:rsidR="00737E68" w:rsidRPr="009B1754" w:rsidRDefault="00737E68" w:rsidP="0019626D">
      <w:pPr>
        <w:spacing w:after="0" w:line="240" w:lineRule="auto"/>
        <w:contextualSpacing/>
        <w:rPr>
          <w:rFonts w:asciiTheme="minorHAnsi" w:hAnsiTheme="minorHAnsi"/>
          <w:color w:val="000000" w:themeColor="text1"/>
        </w:rPr>
      </w:pPr>
    </w:p>
    <w:sectPr w:rsidR="00737E68" w:rsidRPr="009B17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11D411" w14:textId="77777777" w:rsidR="00AA1466" w:rsidRDefault="00AA1466" w:rsidP="00FE609E">
      <w:pPr>
        <w:spacing w:after="0" w:line="240" w:lineRule="auto"/>
      </w:pPr>
      <w:r>
        <w:separator/>
      </w:r>
    </w:p>
    <w:p w14:paraId="7D0160F2" w14:textId="77777777" w:rsidR="00AA1466" w:rsidRDefault="00AA1466"/>
    <w:p w14:paraId="38F11CC6" w14:textId="77777777" w:rsidR="00AA1466" w:rsidRDefault="00AA1466"/>
  </w:endnote>
  <w:endnote w:type="continuationSeparator" w:id="0">
    <w:p w14:paraId="64446503" w14:textId="77777777" w:rsidR="00AA1466" w:rsidRDefault="00AA1466" w:rsidP="00FE609E">
      <w:pPr>
        <w:spacing w:after="0" w:line="240" w:lineRule="auto"/>
      </w:pPr>
      <w:r>
        <w:continuationSeparator/>
      </w:r>
    </w:p>
    <w:p w14:paraId="2EE41635" w14:textId="77777777" w:rsidR="00AA1466" w:rsidRDefault="00AA1466"/>
    <w:p w14:paraId="7F34BB3A" w14:textId="77777777" w:rsidR="00AA1466" w:rsidRDefault="00AA1466"/>
  </w:endnote>
  <w:endnote w:type="continuationNotice" w:id="1">
    <w:p w14:paraId="7EC2A304" w14:textId="77777777" w:rsidR="00AA1466" w:rsidRDefault="00AA1466">
      <w:pPr>
        <w:spacing w:after="0" w:line="240" w:lineRule="auto"/>
      </w:pPr>
    </w:p>
    <w:p w14:paraId="0BF4D36E" w14:textId="77777777" w:rsidR="00AA1466" w:rsidRDefault="00AA1466"/>
    <w:tbl>
      <w:tblPr>
        <w:tblStyle w:val="Tabela-Siatka"/>
        <w:tblW w:w="0" w:type="auto"/>
        <w:tblLook w:val="04A0" w:firstRow="1" w:lastRow="0" w:firstColumn="1" w:lastColumn="0" w:noHBand="0" w:noVBand="1"/>
      </w:tblPr>
      <w:tblGrid>
        <w:gridCol w:w="2557"/>
        <w:gridCol w:w="2630"/>
        <w:gridCol w:w="3447"/>
      </w:tblGrid>
      <w:tr w:rsidR="00AA1466" w:rsidRPr="000770A6" w14:paraId="01656083" w14:textId="77777777" w:rsidTr="0097772D">
        <w:tc>
          <w:tcPr>
            <w:tcW w:w="2557" w:type="dxa"/>
            <w:tcBorders>
              <w:top w:val="nil"/>
              <w:left w:val="nil"/>
              <w:bottom w:val="nil"/>
              <w:right w:val="nil"/>
            </w:tcBorders>
          </w:tcPr>
          <w:p w14:paraId="4A5FE9EB" w14:textId="77777777" w:rsidR="00AA1466" w:rsidRDefault="00AA1466" w:rsidP="0097772D">
            <w:pPr>
              <w:spacing w:before="26"/>
              <w:ind w:left="20" w:right="-134"/>
              <w:rPr>
                <w:sz w:val="22"/>
                <w:szCs w:val="22"/>
              </w:rPr>
            </w:pPr>
          </w:p>
        </w:tc>
        <w:tc>
          <w:tcPr>
            <w:tcW w:w="2630" w:type="dxa"/>
            <w:tcBorders>
              <w:top w:val="nil"/>
              <w:left w:val="nil"/>
              <w:bottom w:val="nil"/>
              <w:right w:val="nil"/>
            </w:tcBorders>
          </w:tcPr>
          <w:p w14:paraId="5C9DB6BC" w14:textId="77777777" w:rsidR="00AA1466" w:rsidRDefault="00AA1466" w:rsidP="0097772D">
            <w:pPr>
              <w:jc w:val="center"/>
            </w:pPr>
          </w:p>
        </w:tc>
        <w:tc>
          <w:tcPr>
            <w:tcW w:w="3447" w:type="dxa"/>
            <w:tcBorders>
              <w:top w:val="nil"/>
              <w:left w:val="nil"/>
              <w:bottom w:val="nil"/>
              <w:right w:val="nil"/>
            </w:tcBorders>
          </w:tcPr>
          <w:p w14:paraId="29782663" w14:textId="77777777" w:rsidR="00AA1466" w:rsidRDefault="00AA1466" w:rsidP="0097772D">
            <w:pPr>
              <w:jc w:val="center"/>
            </w:pPr>
          </w:p>
        </w:tc>
      </w:tr>
    </w:tbl>
    <w:p w14:paraId="29342C13" w14:textId="77777777" w:rsidR="00AA1466" w:rsidRDefault="00AA1466" w:rsidP="0097772D">
      <w:pPr>
        <w:pStyle w:val="Nagwek"/>
        <w:jc w:val="center"/>
        <w:rPr>
          <w:i/>
          <w:sz w:val="15"/>
          <w:szCs w:val="15"/>
        </w:rPr>
      </w:pPr>
      <w:r>
        <w:rPr>
          <w:noProof/>
          <w:color w:val="2B579A"/>
          <w:shd w:val="clear" w:color="auto" w:fill="E6E6E6"/>
          <w:lang w:eastAsia="pl-PL"/>
        </w:rPr>
        <w:drawing>
          <wp:inline distT="0" distB="0" distL="0" distR="0" wp14:anchorId="185B45AC" wp14:editId="008C9FB8">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18BAE5E" w14:textId="77777777" w:rsidR="00AA1466" w:rsidRDefault="00AA1466" w:rsidP="0097772D">
      <w:pPr>
        <w:pStyle w:val="Nagwek"/>
        <w:jc w:val="center"/>
        <w:rPr>
          <w:i/>
          <w:sz w:val="15"/>
          <w:szCs w:val="15"/>
        </w:rPr>
      </w:pPr>
    </w:p>
    <w:p w14:paraId="76AD2CD7" w14:textId="77777777" w:rsidR="00AA1466" w:rsidRDefault="00AA1466">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6C9E30C9" w14:textId="77777777" w:rsidR="00AA1466" w:rsidRDefault="00AA1466"/>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AA1466" w14:paraId="64145C7B"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AA1466" w14:paraId="44A7ABBE" w14:textId="77777777" w:rsidTr="0097772D">
              <w:tc>
                <w:tcPr>
                  <w:tcW w:w="2557" w:type="dxa"/>
                  <w:tcBorders>
                    <w:top w:val="nil"/>
                    <w:left w:val="nil"/>
                    <w:bottom w:val="nil"/>
                    <w:right w:val="nil"/>
                  </w:tcBorders>
                </w:tcPr>
                <w:p w14:paraId="0BC27274" w14:textId="77777777" w:rsidR="00AA1466" w:rsidRDefault="00AA1466" w:rsidP="0097772D">
                  <w:pPr>
                    <w:spacing w:before="26"/>
                    <w:ind w:left="20" w:right="-134"/>
                    <w:rPr>
                      <w:sz w:val="22"/>
                      <w:szCs w:val="22"/>
                    </w:rPr>
                  </w:pPr>
                </w:p>
              </w:tc>
              <w:tc>
                <w:tcPr>
                  <w:tcW w:w="2557" w:type="dxa"/>
                  <w:tcBorders>
                    <w:top w:val="nil"/>
                    <w:left w:val="nil"/>
                    <w:bottom w:val="nil"/>
                    <w:right w:val="nil"/>
                  </w:tcBorders>
                </w:tcPr>
                <w:p w14:paraId="3DAD811E" w14:textId="77777777" w:rsidR="00AA1466" w:rsidRDefault="00AA1466" w:rsidP="0097772D">
                  <w:pPr>
                    <w:jc w:val="center"/>
                  </w:pPr>
                </w:p>
              </w:tc>
              <w:tc>
                <w:tcPr>
                  <w:tcW w:w="2557" w:type="dxa"/>
                  <w:tcBorders>
                    <w:top w:val="nil"/>
                    <w:left w:val="nil"/>
                    <w:bottom w:val="nil"/>
                    <w:right w:val="nil"/>
                  </w:tcBorders>
                </w:tcPr>
                <w:p w14:paraId="443F1F7C" w14:textId="77777777" w:rsidR="00AA1466" w:rsidRDefault="00AA1466" w:rsidP="0097772D">
                  <w:pPr>
                    <w:jc w:val="center"/>
                  </w:pPr>
                </w:p>
              </w:tc>
            </w:tr>
          </w:tbl>
          <w:p w14:paraId="6F746DBD" w14:textId="77777777" w:rsidR="00AA1466" w:rsidRDefault="00AA1466" w:rsidP="0097772D">
            <w:pPr>
              <w:pStyle w:val="Nagwek"/>
              <w:jc w:val="center"/>
              <w:rPr>
                <w:i/>
                <w:sz w:val="15"/>
                <w:szCs w:val="15"/>
              </w:rPr>
            </w:pPr>
            <w:r>
              <w:rPr>
                <w:noProof/>
                <w:color w:val="2B579A"/>
                <w:shd w:val="clear" w:color="auto" w:fill="E6E6E6"/>
                <w:lang w:eastAsia="pl-PL"/>
              </w:rPr>
              <w:drawing>
                <wp:inline distT="0" distB="0" distL="0" distR="0" wp14:anchorId="2DD80D38" wp14:editId="547FD9BC">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60A2E411" w14:textId="77777777" w:rsidR="00AA1466" w:rsidRDefault="00AA1466" w:rsidP="0097772D">
            <w:pPr>
              <w:pStyle w:val="Nagwek"/>
              <w:jc w:val="center"/>
              <w:rPr>
                <w:i/>
                <w:sz w:val="15"/>
                <w:szCs w:val="15"/>
              </w:rPr>
            </w:pPr>
          </w:p>
        </w:tc>
      </w:tr>
    </w:tbl>
    <w:p w14:paraId="7C2CC1A2" w14:textId="77777777" w:rsidR="00AA1466" w:rsidRDefault="00AA1466"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AA1466" w14:paraId="266DCED9"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AA1466" w14:paraId="576F3D8F" w14:textId="77777777" w:rsidTr="0097772D">
              <w:tc>
                <w:tcPr>
                  <w:tcW w:w="2557" w:type="dxa"/>
                  <w:tcBorders>
                    <w:top w:val="nil"/>
                    <w:left w:val="nil"/>
                    <w:bottom w:val="nil"/>
                    <w:right w:val="nil"/>
                  </w:tcBorders>
                </w:tcPr>
                <w:p w14:paraId="5C0D53B8" w14:textId="77777777" w:rsidR="00AA1466" w:rsidRDefault="00AA1466" w:rsidP="0097772D">
                  <w:pPr>
                    <w:spacing w:before="26"/>
                    <w:ind w:left="20" w:right="-134"/>
                    <w:rPr>
                      <w:sz w:val="22"/>
                      <w:szCs w:val="22"/>
                    </w:rPr>
                  </w:pPr>
                </w:p>
              </w:tc>
              <w:tc>
                <w:tcPr>
                  <w:tcW w:w="2557" w:type="dxa"/>
                  <w:tcBorders>
                    <w:top w:val="nil"/>
                    <w:left w:val="nil"/>
                    <w:bottom w:val="nil"/>
                    <w:right w:val="nil"/>
                  </w:tcBorders>
                </w:tcPr>
                <w:p w14:paraId="06519B08" w14:textId="77777777" w:rsidR="00AA1466" w:rsidRDefault="00AA1466" w:rsidP="0097772D">
                  <w:pPr>
                    <w:jc w:val="center"/>
                  </w:pPr>
                </w:p>
              </w:tc>
              <w:tc>
                <w:tcPr>
                  <w:tcW w:w="2557" w:type="dxa"/>
                  <w:tcBorders>
                    <w:top w:val="nil"/>
                    <w:left w:val="nil"/>
                    <w:bottom w:val="nil"/>
                    <w:right w:val="nil"/>
                  </w:tcBorders>
                </w:tcPr>
                <w:p w14:paraId="03B52593" w14:textId="77777777" w:rsidR="00AA1466" w:rsidRDefault="00AA1466" w:rsidP="0097772D">
                  <w:pPr>
                    <w:jc w:val="center"/>
                  </w:pPr>
                </w:p>
              </w:tc>
            </w:tr>
          </w:tbl>
          <w:p w14:paraId="619989E3" w14:textId="77777777" w:rsidR="00AA1466" w:rsidRDefault="00AA1466" w:rsidP="0097772D">
            <w:pPr>
              <w:pStyle w:val="Nagwek"/>
              <w:jc w:val="center"/>
              <w:rPr>
                <w:i/>
                <w:sz w:val="15"/>
                <w:szCs w:val="15"/>
              </w:rPr>
            </w:pPr>
            <w:r>
              <w:rPr>
                <w:noProof/>
                <w:color w:val="2B579A"/>
                <w:shd w:val="clear" w:color="auto" w:fill="E6E6E6"/>
              </w:rPr>
              <w:drawing>
                <wp:inline distT="0" distB="0" distL="0" distR="0" wp14:anchorId="47D0F613" wp14:editId="367D00EF">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A4BBBBB" w14:textId="77777777" w:rsidR="00AA1466" w:rsidRDefault="00AA1466" w:rsidP="0097772D">
            <w:pPr>
              <w:pStyle w:val="Nagwek"/>
              <w:jc w:val="center"/>
              <w:rPr>
                <w:i/>
                <w:sz w:val="15"/>
                <w:szCs w:val="15"/>
              </w:rPr>
            </w:pPr>
          </w:p>
        </w:tc>
      </w:tr>
    </w:tbl>
    <w:p w14:paraId="5DA53379" w14:textId="77777777" w:rsidR="00AA1466" w:rsidRDefault="00AA1466"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25B47E3A" w14:textId="77777777" w:rsidR="00AA1466" w:rsidRDefault="00AA1466"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1163ED74" w:rsidR="002854E7" w:rsidRDefault="002854E7">
            <w:pPr>
              <w:pStyle w:val="Stopka"/>
              <w:jc w:val="right"/>
              <w:rPr>
                <w:b/>
                <w:bCs/>
                <w:sz w:val="24"/>
                <w:szCs w:val="24"/>
              </w:rPr>
            </w:pPr>
            <w:r>
              <w:t xml:space="preserve">Strona </w:t>
            </w:r>
            <w:r>
              <w:rPr>
                <w:b/>
                <w:bCs/>
                <w:color w:val="2B579A"/>
                <w:sz w:val="24"/>
                <w:szCs w:val="24"/>
                <w:shd w:val="clear" w:color="auto" w:fill="E6E6E6"/>
              </w:rPr>
              <w:fldChar w:fldCharType="begin"/>
            </w:r>
            <w:r>
              <w:rPr>
                <w:b/>
                <w:bCs/>
              </w:rPr>
              <w:instrText>PAGE</w:instrText>
            </w:r>
            <w:r>
              <w:rPr>
                <w:b/>
                <w:bCs/>
                <w:color w:val="2B579A"/>
                <w:sz w:val="24"/>
                <w:szCs w:val="24"/>
                <w:shd w:val="clear" w:color="auto" w:fill="E6E6E6"/>
              </w:rPr>
              <w:fldChar w:fldCharType="separate"/>
            </w:r>
            <w:r>
              <w:rPr>
                <w:b/>
                <w:bCs/>
                <w:noProof/>
              </w:rPr>
              <w:t>63</w:t>
            </w:r>
            <w:r>
              <w:rPr>
                <w:b/>
                <w:bCs/>
                <w:color w:val="2B579A"/>
                <w:sz w:val="24"/>
                <w:szCs w:val="24"/>
                <w:shd w:val="clear" w:color="auto" w:fill="E6E6E6"/>
              </w:rPr>
              <w:fldChar w:fldCharType="end"/>
            </w:r>
            <w:r>
              <w:t xml:space="preserve"> z </w:t>
            </w:r>
            <w:r>
              <w:rPr>
                <w:b/>
                <w:bCs/>
                <w:color w:val="2B579A"/>
                <w:sz w:val="24"/>
                <w:szCs w:val="24"/>
                <w:shd w:val="clear" w:color="auto" w:fill="E6E6E6"/>
              </w:rPr>
              <w:fldChar w:fldCharType="begin"/>
            </w:r>
            <w:r>
              <w:rPr>
                <w:b/>
                <w:bCs/>
              </w:rPr>
              <w:instrText>NUMPAGES</w:instrText>
            </w:r>
            <w:r>
              <w:rPr>
                <w:b/>
                <w:bCs/>
                <w:color w:val="2B579A"/>
                <w:sz w:val="24"/>
                <w:szCs w:val="24"/>
                <w:shd w:val="clear" w:color="auto" w:fill="E6E6E6"/>
              </w:rPr>
              <w:fldChar w:fldCharType="separate"/>
            </w:r>
            <w:r>
              <w:rPr>
                <w:b/>
                <w:bCs/>
                <w:noProof/>
              </w:rPr>
              <w:t>75</w:t>
            </w:r>
            <w:r>
              <w:rPr>
                <w:b/>
                <w:bCs/>
                <w:color w:val="2B579A"/>
                <w:sz w:val="24"/>
                <w:szCs w:val="24"/>
                <w:shd w:val="clear" w:color="auto" w:fill="E6E6E6"/>
              </w:rPr>
              <w:fldChar w:fldCharType="end"/>
            </w:r>
          </w:p>
          <w:p w14:paraId="45F760B6" w14:textId="77777777" w:rsidR="002854E7" w:rsidRDefault="00AA1466" w:rsidP="00C2529D">
            <w:pPr>
              <w:pStyle w:val="Stopka"/>
              <w:jc w:val="both"/>
            </w:pPr>
          </w:p>
        </w:sdtContent>
      </w:sdt>
    </w:sdtContent>
  </w:sdt>
  <w:p w14:paraId="3E461011" w14:textId="77777777" w:rsidR="002854E7" w:rsidRPr="00C2529D" w:rsidRDefault="002854E7"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77777777" w:rsidR="002854E7" w:rsidRPr="00F336E0" w:rsidRDefault="002854E7" w:rsidP="00F336E0">
    <w:pPr>
      <w:pStyle w:val="Stopka"/>
      <w:jc w:val="center"/>
      <w:rPr>
        <w:sz w:val="20"/>
      </w:rPr>
    </w:pPr>
    <w:r>
      <w:rPr>
        <w:i/>
        <w:sz w:val="20"/>
      </w:rPr>
      <w:t>WZÓR</w:t>
    </w:r>
    <w:r w:rsidRPr="00F336E0">
      <w:rPr>
        <w:i/>
        <w:sz w:val="20"/>
      </w:rPr>
      <w:t xml:space="preserve"> UMOWY </w:t>
    </w:r>
    <w:r>
      <w:rPr>
        <w:i/>
        <w:sz w:val="20"/>
      </w:rPr>
      <w:t>O REALIZACJĘ ZAMÓWIENIA PRZEDKOMERCYJNEGO</w:t>
    </w:r>
  </w:p>
  <w:p w14:paraId="46B053BB" w14:textId="77777777" w:rsidR="002854E7" w:rsidRDefault="002854E7"/>
  <w:p w14:paraId="7588FEFA" w14:textId="77777777" w:rsidR="002854E7" w:rsidRDefault="002854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5C6875" w14:textId="77777777" w:rsidR="00AA1466" w:rsidRDefault="00AA1466" w:rsidP="00FE609E">
      <w:pPr>
        <w:spacing w:after="0" w:line="240" w:lineRule="auto"/>
      </w:pPr>
      <w:r>
        <w:separator/>
      </w:r>
    </w:p>
    <w:p w14:paraId="12201777" w14:textId="77777777" w:rsidR="00AA1466" w:rsidRDefault="00AA1466"/>
    <w:p w14:paraId="7430E43A" w14:textId="77777777" w:rsidR="00AA1466" w:rsidRDefault="00AA1466"/>
  </w:footnote>
  <w:footnote w:type="continuationSeparator" w:id="0">
    <w:p w14:paraId="194BDC4D" w14:textId="77777777" w:rsidR="00AA1466" w:rsidRDefault="00AA1466" w:rsidP="00FE609E">
      <w:pPr>
        <w:spacing w:after="0" w:line="240" w:lineRule="auto"/>
      </w:pPr>
      <w:r>
        <w:continuationSeparator/>
      </w:r>
    </w:p>
    <w:p w14:paraId="0E4F276E" w14:textId="77777777" w:rsidR="00AA1466" w:rsidRDefault="00AA1466"/>
    <w:p w14:paraId="0DA855F2" w14:textId="77777777" w:rsidR="00AA1466" w:rsidRDefault="00AA1466"/>
  </w:footnote>
  <w:footnote w:type="continuationNotice" w:id="1">
    <w:p w14:paraId="2AD76D60" w14:textId="77777777" w:rsidR="00AA1466" w:rsidRDefault="00AA1466">
      <w:pPr>
        <w:spacing w:after="0" w:line="240" w:lineRule="auto"/>
      </w:pPr>
    </w:p>
    <w:p w14:paraId="258BB3A0" w14:textId="77777777" w:rsidR="00AA1466" w:rsidRDefault="00AA1466"/>
    <w:p w14:paraId="7B76B9FE" w14:textId="77777777" w:rsidR="00AA1466" w:rsidRDefault="00AA14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A8201" w14:textId="77777777" w:rsidR="002854E7" w:rsidRDefault="002854E7">
    <w:pPr>
      <w:pStyle w:val="Nagwek"/>
    </w:pPr>
  </w:p>
  <w:p w14:paraId="631A449E" w14:textId="77777777" w:rsidR="002854E7" w:rsidRDefault="002854E7"/>
  <w:tbl>
    <w:tblPr>
      <w:tblStyle w:val="Tabela-Siatka"/>
      <w:tblW w:w="0" w:type="auto"/>
      <w:tblLook w:val="04A0" w:firstRow="1" w:lastRow="0" w:firstColumn="1" w:lastColumn="0" w:noHBand="0" w:noVBand="1"/>
    </w:tblPr>
    <w:tblGrid>
      <w:gridCol w:w="8646"/>
    </w:tblGrid>
    <w:tr w:rsidR="002854E7" w14:paraId="255D5C12" w14:textId="77777777" w:rsidTr="34D1442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2854E7" w:rsidRPr="000770A6" w14:paraId="6FFDC671" w14:textId="77777777" w:rsidTr="0097772D">
            <w:tc>
              <w:tcPr>
                <w:tcW w:w="2557" w:type="dxa"/>
                <w:tcBorders>
                  <w:top w:val="nil"/>
                  <w:left w:val="nil"/>
                  <w:bottom w:val="nil"/>
                  <w:right w:val="nil"/>
                </w:tcBorders>
              </w:tcPr>
              <w:p w14:paraId="01C73C97" w14:textId="77777777" w:rsidR="002854E7" w:rsidRDefault="002854E7" w:rsidP="0097772D">
                <w:pPr>
                  <w:spacing w:before="26"/>
                  <w:ind w:left="20" w:right="-134"/>
                  <w:rPr>
                    <w:sz w:val="22"/>
                    <w:szCs w:val="22"/>
                  </w:rPr>
                </w:pPr>
              </w:p>
            </w:tc>
            <w:tc>
              <w:tcPr>
                <w:tcW w:w="2630" w:type="dxa"/>
                <w:tcBorders>
                  <w:top w:val="nil"/>
                  <w:left w:val="nil"/>
                  <w:bottom w:val="nil"/>
                  <w:right w:val="nil"/>
                </w:tcBorders>
              </w:tcPr>
              <w:p w14:paraId="536C2281" w14:textId="77777777" w:rsidR="002854E7" w:rsidRDefault="002854E7" w:rsidP="0097772D">
                <w:pPr>
                  <w:jc w:val="center"/>
                </w:pPr>
              </w:p>
            </w:tc>
            <w:tc>
              <w:tcPr>
                <w:tcW w:w="3447" w:type="dxa"/>
                <w:tcBorders>
                  <w:top w:val="nil"/>
                  <w:left w:val="nil"/>
                  <w:bottom w:val="nil"/>
                  <w:right w:val="nil"/>
                </w:tcBorders>
              </w:tcPr>
              <w:p w14:paraId="76748ACD" w14:textId="77777777" w:rsidR="002854E7" w:rsidRDefault="002854E7" w:rsidP="0097772D">
                <w:pPr>
                  <w:jc w:val="center"/>
                </w:pPr>
              </w:p>
            </w:tc>
          </w:tr>
        </w:tbl>
        <w:p w14:paraId="75B2D382" w14:textId="77777777" w:rsidR="002854E7" w:rsidRDefault="34D14428" w:rsidP="0097772D">
          <w:pPr>
            <w:pStyle w:val="Nagwek"/>
            <w:jc w:val="center"/>
            <w:rPr>
              <w:i/>
              <w:sz w:val="15"/>
              <w:szCs w:val="15"/>
            </w:rPr>
          </w:pPr>
          <w:r>
            <w:rPr>
              <w:noProof/>
            </w:rPr>
            <w:drawing>
              <wp:inline distT="0" distB="0" distL="0" distR="0" wp14:anchorId="678A07DB" wp14:editId="198CD429">
                <wp:extent cx="5397690" cy="327025"/>
                <wp:effectExtent l="0" t="0" r="0" b="0"/>
                <wp:docPr id="278" name="Obraz 278"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8"/>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2854E7" w:rsidRDefault="002854E7" w:rsidP="0097772D">
          <w:pPr>
            <w:pStyle w:val="Nagwek"/>
            <w:jc w:val="center"/>
            <w:rPr>
              <w:i/>
              <w:sz w:val="15"/>
              <w:szCs w:val="15"/>
            </w:rPr>
          </w:pPr>
        </w:p>
      </w:tc>
    </w:tr>
  </w:tbl>
  <w:p w14:paraId="09A1E546" w14:textId="77777777" w:rsidR="002854E7" w:rsidRDefault="002854E7">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2854E7" w14:paraId="14C23CF9" w14:textId="77777777" w:rsidTr="34D1442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2854E7" w:rsidRPr="000770A6" w14:paraId="62E895CB" w14:textId="77777777" w:rsidTr="0097772D">
            <w:tc>
              <w:tcPr>
                <w:tcW w:w="2557" w:type="dxa"/>
                <w:tcBorders>
                  <w:top w:val="nil"/>
                  <w:left w:val="nil"/>
                  <w:bottom w:val="nil"/>
                  <w:right w:val="nil"/>
                </w:tcBorders>
              </w:tcPr>
              <w:p w14:paraId="22E573E4" w14:textId="77777777" w:rsidR="002854E7" w:rsidRDefault="002854E7" w:rsidP="0097772D">
                <w:pPr>
                  <w:spacing w:before="26"/>
                  <w:ind w:left="20" w:right="-134"/>
                  <w:rPr>
                    <w:sz w:val="22"/>
                    <w:szCs w:val="22"/>
                  </w:rPr>
                </w:pPr>
              </w:p>
            </w:tc>
            <w:tc>
              <w:tcPr>
                <w:tcW w:w="2630" w:type="dxa"/>
                <w:tcBorders>
                  <w:top w:val="nil"/>
                  <w:left w:val="nil"/>
                  <w:bottom w:val="nil"/>
                  <w:right w:val="nil"/>
                </w:tcBorders>
              </w:tcPr>
              <w:p w14:paraId="579BB3EA" w14:textId="77777777" w:rsidR="002854E7" w:rsidRDefault="002854E7" w:rsidP="0097772D">
                <w:pPr>
                  <w:jc w:val="center"/>
                </w:pPr>
              </w:p>
            </w:tc>
            <w:tc>
              <w:tcPr>
                <w:tcW w:w="3447" w:type="dxa"/>
                <w:tcBorders>
                  <w:top w:val="nil"/>
                  <w:left w:val="nil"/>
                  <w:bottom w:val="nil"/>
                  <w:right w:val="nil"/>
                </w:tcBorders>
              </w:tcPr>
              <w:p w14:paraId="0B51F9CB" w14:textId="77777777" w:rsidR="002854E7" w:rsidRDefault="002854E7" w:rsidP="0097772D">
                <w:pPr>
                  <w:jc w:val="center"/>
                </w:pPr>
              </w:p>
            </w:tc>
          </w:tr>
        </w:tbl>
        <w:p w14:paraId="0FC77DAB" w14:textId="77777777" w:rsidR="002854E7" w:rsidRDefault="34D14428" w:rsidP="0097772D">
          <w:pPr>
            <w:pStyle w:val="Nagwek"/>
            <w:jc w:val="center"/>
            <w:rPr>
              <w:i/>
              <w:sz w:val="15"/>
              <w:szCs w:val="15"/>
            </w:rPr>
          </w:pPr>
          <w:r>
            <w:rPr>
              <w:noProof/>
            </w:rPr>
            <w:drawing>
              <wp:inline distT="0" distB="0" distL="0" distR="0" wp14:anchorId="2DE1D5C1" wp14:editId="6EB013E1">
                <wp:extent cx="5397690" cy="327025"/>
                <wp:effectExtent l="0" t="0" r="0" b="0"/>
                <wp:docPr id="279" name="Obraz 279"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79"/>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2854E7" w:rsidRDefault="002854E7" w:rsidP="0097772D">
          <w:pPr>
            <w:pStyle w:val="Nagwek"/>
            <w:jc w:val="center"/>
            <w:rPr>
              <w:i/>
              <w:sz w:val="15"/>
              <w:szCs w:val="15"/>
            </w:rPr>
          </w:pPr>
        </w:p>
      </w:tc>
    </w:tr>
  </w:tbl>
  <w:p w14:paraId="7AA9EB0E" w14:textId="77777777" w:rsidR="002854E7" w:rsidRDefault="002854E7">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2854E7" w14:paraId="33B3832D" w14:textId="77777777" w:rsidTr="34D1442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2854E7" w:rsidRPr="000770A6" w14:paraId="5470C565" w14:textId="77777777" w:rsidTr="0097772D">
            <w:tc>
              <w:tcPr>
                <w:tcW w:w="2557" w:type="dxa"/>
                <w:tcBorders>
                  <w:top w:val="nil"/>
                  <w:left w:val="nil"/>
                  <w:bottom w:val="nil"/>
                  <w:right w:val="nil"/>
                </w:tcBorders>
              </w:tcPr>
              <w:p w14:paraId="63AB66AE" w14:textId="77777777" w:rsidR="002854E7" w:rsidRDefault="002854E7" w:rsidP="0097772D">
                <w:pPr>
                  <w:spacing w:before="26"/>
                  <w:ind w:left="20" w:right="-134"/>
                  <w:rPr>
                    <w:sz w:val="22"/>
                    <w:szCs w:val="22"/>
                  </w:rPr>
                </w:pPr>
              </w:p>
            </w:tc>
            <w:tc>
              <w:tcPr>
                <w:tcW w:w="2630" w:type="dxa"/>
                <w:tcBorders>
                  <w:top w:val="nil"/>
                  <w:left w:val="nil"/>
                  <w:bottom w:val="nil"/>
                  <w:right w:val="nil"/>
                </w:tcBorders>
              </w:tcPr>
              <w:p w14:paraId="418EFEF2" w14:textId="77777777" w:rsidR="002854E7" w:rsidRDefault="002854E7" w:rsidP="0097772D">
                <w:pPr>
                  <w:jc w:val="center"/>
                </w:pPr>
              </w:p>
            </w:tc>
            <w:tc>
              <w:tcPr>
                <w:tcW w:w="3447" w:type="dxa"/>
                <w:tcBorders>
                  <w:top w:val="nil"/>
                  <w:left w:val="nil"/>
                  <w:bottom w:val="nil"/>
                  <w:right w:val="nil"/>
                </w:tcBorders>
              </w:tcPr>
              <w:p w14:paraId="25D76CAC" w14:textId="77777777" w:rsidR="002854E7" w:rsidRDefault="002854E7" w:rsidP="0097772D">
                <w:pPr>
                  <w:jc w:val="center"/>
                </w:pPr>
              </w:p>
            </w:tc>
          </w:tr>
        </w:tbl>
        <w:p w14:paraId="05519567" w14:textId="77777777" w:rsidR="002854E7" w:rsidRDefault="34D14428" w:rsidP="0097772D">
          <w:pPr>
            <w:pStyle w:val="Nagwek"/>
            <w:jc w:val="center"/>
            <w:rPr>
              <w:i/>
              <w:sz w:val="15"/>
              <w:szCs w:val="15"/>
            </w:rPr>
          </w:pPr>
          <w:r>
            <w:rPr>
              <w:noProof/>
            </w:rPr>
            <w:drawing>
              <wp:inline distT="0" distB="0" distL="0" distR="0" wp14:anchorId="55673041" wp14:editId="4CB0BB66">
                <wp:extent cx="5397690" cy="327025"/>
                <wp:effectExtent l="0" t="0" r="0" b="0"/>
                <wp:docPr id="280" name="Obraz 280"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0"/>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2854E7" w:rsidRDefault="002854E7" w:rsidP="0097772D">
          <w:pPr>
            <w:pStyle w:val="Nagwek"/>
            <w:jc w:val="center"/>
            <w:rPr>
              <w:i/>
              <w:sz w:val="15"/>
              <w:szCs w:val="15"/>
            </w:rPr>
          </w:pPr>
        </w:p>
      </w:tc>
    </w:tr>
  </w:tbl>
  <w:p w14:paraId="08BC248D" w14:textId="77777777" w:rsidR="002854E7" w:rsidRDefault="002854E7">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2854E7" w14:paraId="493DF143" w14:textId="77777777" w:rsidTr="34D1442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2854E7" w:rsidRPr="000770A6" w14:paraId="49BBAE7D" w14:textId="77777777" w:rsidTr="0097772D">
            <w:tc>
              <w:tcPr>
                <w:tcW w:w="2557" w:type="dxa"/>
                <w:tcBorders>
                  <w:top w:val="nil"/>
                  <w:left w:val="nil"/>
                  <w:bottom w:val="nil"/>
                  <w:right w:val="nil"/>
                </w:tcBorders>
              </w:tcPr>
              <w:p w14:paraId="34D2E87A" w14:textId="77777777" w:rsidR="002854E7" w:rsidRDefault="002854E7" w:rsidP="0097772D">
                <w:pPr>
                  <w:spacing w:before="26"/>
                  <w:ind w:left="20" w:right="-134"/>
                  <w:rPr>
                    <w:sz w:val="22"/>
                    <w:szCs w:val="22"/>
                  </w:rPr>
                </w:pPr>
              </w:p>
            </w:tc>
            <w:tc>
              <w:tcPr>
                <w:tcW w:w="2630" w:type="dxa"/>
                <w:tcBorders>
                  <w:top w:val="nil"/>
                  <w:left w:val="nil"/>
                  <w:bottom w:val="nil"/>
                  <w:right w:val="nil"/>
                </w:tcBorders>
              </w:tcPr>
              <w:p w14:paraId="1A2D4D17" w14:textId="77777777" w:rsidR="002854E7" w:rsidRDefault="002854E7" w:rsidP="0097772D">
                <w:pPr>
                  <w:jc w:val="center"/>
                </w:pPr>
              </w:p>
            </w:tc>
            <w:tc>
              <w:tcPr>
                <w:tcW w:w="3447" w:type="dxa"/>
                <w:tcBorders>
                  <w:top w:val="nil"/>
                  <w:left w:val="nil"/>
                  <w:bottom w:val="nil"/>
                  <w:right w:val="nil"/>
                </w:tcBorders>
              </w:tcPr>
              <w:p w14:paraId="56F32ABE" w14:textId="77777777" w:rsidR="002854E7" w:rsidRDefault="002854E7" w:rsidP="0097772D">
                <w:pPr>
                  <w:jc w:val="center"/>
                </w:pPr>
              </w:p>
            </w:tc>
          </w:tr>
        </w:tbl>
        <w:p w14:paraId="4021C7BA" w14:textId="77777777" w:rsidR="002854E7" w:rsidRDefault="34D14428" w:rsidP="0097772D">
          <w:pPr>
            <w:pStyle w:val="Nagwek"/>
            <w:jc w:val="center"/>
            <w:rPr>
              <w:i/>
              <w:sz w:val="15"/>
              <w:szCs w:val="15"/>
            </w:rPr>
          </w:pPr>
          <w:r>
            <w:rPr>
              <w:noProof/>
            </w:rPr>
            <w:drawing>
              <wp:inline distT="0" distB="0" distL="0" distR="0" wp14:anchorId="5C313C48" wp14:editId="0CE81B42">
                <wp:extent cx="5397690" cy="327025"/>
                <wp:effectExtent l="0" t="0" r="0" b="0"/>
                <wp:docPr id="281" name="Obraz 28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2854E7" w:rsidRDefault="002854E7" w:rsidP="0097772D">
          <w:pPr>
            <w:pStyle w:val="Nagwek"/>
            <w:jc w:val="center"/>
            <w:rPr>
              <w:i/>
              <w:sz w:val="15"/>
              <w:szCs w:val="15"/>
            </w:rPr>
          </w:pPr>
        </w:p>
      </w:tc>
    </w:tr>
  </w:tbl>
  <w:p w14:paraId="685D7A78" w14:textId="77777777" w:rsidR="002854E7" w:rsidRDefault="002854E7">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2854E7" w14:paraId="101F6AA6" w14:textId="77777777" w:rsidTr="34D1442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2854E7" w:rsidRPr="000770A6" w14:paraId="2FCF8902" w14:textId="77777777" w:rsidTr="0097772D">
            <w:tc>
              <w:tcPr>
                <w:tcW w:w="2557" w:type="dxa"/>
                <w:tcBorders>
                  <w:top w:val="nil"/>
                  <w:left w:val="nil"/>
                  <w:bottom w:val="nil"/>
                  <w:right w:val="nil"/>
                </w:tcBorders>
              </w:tcPr>
              <w:p w14:paraId="65303358" w14:textId="77777777" w:rsidR="002854E7" w:rsidRDefault="002854E7" w:rsidP="0097772D">
                <w:pPr>
                  <w:spacing w:before="26"/>
                  <w:ind w:left="20" w:right="-134"/>
                  <w:rPr>
                    <w:sz w:val="22"/>
                    <w:szCs w:val="22"/>
                  </w:rPr>
                </w:pPr>
              </w:p>
            </w:tc>
            <w:tc>
              <w:tcPr>
                <w:tcW w:w="2630" w:type="dxa"/>
                <w:tcBorders>
                  <w:top w:val="nil"/>
                  <w:left w:val="nil"/>
                  <w:bottom w:val="nil"/>
                  <w:right w:val="nil"/>
                </w:tcBorders>
              </w:tcPr>
              <w:p w14:paraId="052EAA70" w14:textId="77777777" w:rsidR="002854E7" w:rsidRDefault="002854E7" w:rsidP="0097772D">
                <w:pPr>
                  <w:jc w:val="center"/>
                </w:pPr>
              </w:p>
            </w:tc>
            <w:tc>
              <w:tcPr>
                <w:tcW w:w="3447" w:type="dxa"/>
                <w:tcBorders>
                  <w:top w:val="nil"/>
                  <w:left w:val="nil"/>
                  <w:bottom w:val="nil"/>
                  <w:right w:val="nil"/>
                </w:tcBorders>
              </w:tcPr>
              <w:p w14:paraId="6A4D3AA4" w14:textId="77777777" w:rsidR="002854E7" w:rsidRDefault="002854E7" w:rsidP="0097772D">
                <w:pPr>
                  <w:jc w:val="center"/>
                </w:pPr>
              </w:p>
            </w:tc>
          </w:tr>
        </w:tbl>
        <w:p w14:paraId="47C7ECFD" w14:textId="77777777" w:rsidR="002854E7" w:rsidRDefault="34D14428" w:rsidP="0097772D">
          <w:pPr>
            <w:pStyle w:val="Nagwek"/>
            <w:jc w:val="center"/>
            <w:rPr>
              <w:i/>
              <w:sz w:val="15"/>
              <w:szCs w:val="15"/>
            </w:rPr>
          </w:pPr>
          <w:r>
            <w:rPr>
              <w:noProof/>
            </w:rPr>
            <w:drawing>
              <wp:inline distT="0" distB="0" distL="0" distR="0" wp14:anchorId="76B586DF" wp14:editId="6A9477E1">
                <wp:extent cx="5397690" cy="327025"/>
                <wp:effectExtent l="0" t="0" r="0" b="0"/>
                <wp:docPr id="282" name="Obraz 28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2854E7" w:rsidRDefault="002854E7" w:rsidP="0097772D">
          <w:pPr>
            <w:pStyle w:val="Nagwek"/>
            <w:jc w:val="center"/>
            <w:rPr>
              <w:i/>
              <w:sz w:val="15"/>
              <w:szCs w:val="15"/>
            </w:rPr>
          </w:pPr>
        </w:p>
      </w:tc>
    </w:tr>
  </w:tbl>
  <w:p w14:paraId="204B1149" w14:textId="77777777" w:rsidR="002854E7" w:rsidRDefault="002854E7">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2854E7" w:rsidRPr="00551389" w14:paraId="4CFF1704" w14:textId="77777777" w:rsidTr="34D14428">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2854E7" w:rsidRPr="000770A6" w14:paraId="0C7FAD81" w14:textId="77777777" w:rsidTr="00737E68">
            <w:tc>
              <w:tcPr>
                <w:tcW w:w="2557" w:type="dxa"/>
                <w:tcBorders>
                  <w:top w:val="nil"/>
                  <w:left w:val="nil"/>
                  <w:bottom w:val="nil"/>
                  <w:right w:val="nil"/>
                </w:tcBorders>
              </w:tcPr>
              <w:p w14:paraId="17B6F8AE" w14:textId="77777777" w:rsidR="002854E7" w:rsidRDefault="002854E7" w:rsidP="007B0098">
                <w:pPr>
                  <w:spacing w:before="26"/>
                  <w:ind w:left="20" w:right="-134"/>
                  <w:rPr>
                    <w:sz w:val="22"/>
                    <w:szCs w:val="22"/>
                  </w:rPr>
                </w:pPr>
              </w:p>
            </w:tc>
            <w:tc>
              <w:tcPr>
                <w:tcW w:w="2630" w:type="dxa"/>
                <w:tcBorders>
                  <w:top w:val="nil"/>
                  <w:left w:val="nil"/>
                  <w:bottom w:val="nil"/>
                  <w:right w:val="nil"/>
                </w:tcBorders>
              </w:tcPr>
              <w:p w14:paraId="616EDE63" w14:textId="77777777" w:rsidR="002854E7" w:rsidRDefault="002854E7" w:rsidP="007B0098">
                <w:pPr>
                  <w:jc w:val="center"/>
                </w:pPr>
              </w:p>
            </w:tc>
            <w:tc>
              <w:tcPr>
                <w:tcW w:w="3447" w:type="dxa"/>
                <w:tcBorders>
                  <w:top w:val="nil"/>
                  <w:left w:val="nil"/>
                  <w:bottom w:val="nil"/>
                  <w:right w:val="nil"/>
                </w:tcBorders>
              </w:tcPr>
              <w:p w14:paraId="75565820" w14:textId="77777777" w:rsidR="002854E7" w:rsidRDefault="002854E7" w:rsidP="007B0098">
                <w:pPr>
                  <w:jc w:val="center"/>
                </w:pPr>
              </w:p>
            </w:tc>
          </w:tr>
        </w:tbl>
        <w:p w14:paraId="192FD44E" w14:textId="77777777" w:rsidR="002854E7" w:rsidRDefault="34D14428" w:rsidP="007B0098">
          <w:pPr>
            <w:pStyle w:val="Nagwek"/>
            <w:jc w:val="center"/>
            <w:rPr>
              <w:i/>
              <w:sz w:val="15"/>
              <w:szCs w:val="15"/>
            </w:rPr>
          </w:pPr>
          <w:r>
            <w:rPr>
              <w:noProof/>
            </w:rPr>
            <w:drawing>
              <wp:inline distT="0" distB="0" distL="0" distR="0" wp14:anchorId="7122E584" wp14:editId="53598D5D">
                <wp:extent cx="5397690" cy="327025"/>
                <wp:effectExtent l="0" t="0" r="0" b="0"/>
                <wp:docPr id="283" name="Obraz 28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8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AF06EC7" w14:textId="77777777" w:rsidR="002854E7" w:rsidRDefault="002854E7" w:rsidP="007B0098">
          <w:pPr>
            <w:pStyle w:val="Nagwek"/>
            <w:jc w:val="center"/>
            <w:rPr>
              <w:i/>
              <w:sz w:val="15"/>
              <w:szCs w:val="15"/>
            </w:rPr>
          </w:pPr>
        </w:p>
        <w:p w14:paraId="54D6BC35" w14:textId="77777777" w:rsidR="002854E7" w:rsidRPr="00B76E98" w:rsidRDefault="002854E7" w:rsidP="007B0098">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756BA69C" w14:textId="77777777" w:rsidR="002854E7" w:rsidRDefault="002854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C2546C"/>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4"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9"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F03167D"/>
    <w:multiLevelType w:val="hybridMultilevel"/>
    <w:tmpl w:val="D362E07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1202C7E"/>
    <w:multiLevelType w:val="hybridMultilevel"/>
    <w:tmpl w:val="28909F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24179D9"/>
    <w:multiLevelType w:val="hybridMultilevel"/>
    <w:tmpl w:val="06CC093E"/>
    <w:lvl w:ilvl="0" w:tplc="D7403A3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2531CAB"/>
    <w:multiLevelType w:val="hybridMultilevel"/>
    <w:tmpl w:val="72B06A8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50D458D"/>
    <w:multiLevelType w:val="hybridMultilevel"/>
    <w:tmpl w:val="3A7054AA"/>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B60F82"/>
    <w:multiLevelType w:val="hybridMultilevel"/>
    <w:tmpl w:val="4760BC3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4C0364"/>
    <w:multiLevelType w:val="hybridMultilevel"/>
    <w:tmpl w:val="C3C6154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4"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25" w15:restartNumberingAfterBreak="0">
    <w:nsid w:val="1F7D2440"/>
    <w:multiLevelType w:val="hybridMultilevel"/>
    <w:tmpl w:val="7292B4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D828F4"/>
    <w:multiLevelType w:val="hybridMultilevel"/>
    <w:tmpl w:val="6102FA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B1172B5"/>
    <w:multiLevelType w:val="hybridMultilevel"/>
    <w:tmpl w:val="4A1A3D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BB053F"/>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40" w15:restartNumberingAfterBreak="0">
    <w:nsid w:val="36535064"/>
    <w:multiLevelType w:val="hybridMultilevel"/>
    <w:tmpl w:val="EA66CEA4"/>
    <w:lvl w:ilvl="0" w:tplc="FFFFFFFF">
      <w:start w:val="1"/>
      <w:numFmt w:val="decimal"/>
      <w:lvlText w:val="§%1."/>
      <w:lvlJc w:val="left"/>
      <w:pPr>
        <w:ind w:left="502" w:hanging="360"/>
      </w:pPr>
    </w:lvl>
    <w:lvl w:ilvl="1" w:tplc="FFFFFFFF">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78B0E2C"/>
    <w:multiLevelType w:val="hybridMultilevel"/>
    <w:tmpl w:val="C8AABC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8653561"/>
    <w:multiLevelType w:val="hybridMultilevel"/>
    <w:tmpl w:val="137273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291B1C"/>
    <w:multiLevelType w:val="hybridMultilevel"/>
    <w:tmpl w:val="F84C0C6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6597FAA"/>
    <w:multiLevelType w:val="hybridMultilevel"/>
    <w:tmpl w:val="8C4E055C"/>
    <w:lvl w:ilvl="0" w:tplc="DCA2C8B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46BE35FE"/>
    <w:multiLevelType w:val="hybridMultilevel"/>
    <w:tmpl w:val="A44221F2"/>
    <w:lvl w:ilvl="0" w:tplc="2DB009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92D7BEA"/>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B3671F"/>
    <w:multiLevelType w:val="hybridMultilevel"/>
    <w:tmpl w:val="F49EFA74"/>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00A498E"/>
    <w:multiLevelType w:val="hybridMultilevel"/>
    <w:tmpl w:val="E390AFD4"/>
    <w:lvl w:ilvl="0" w:tplc="7B8E5746">
      <w:start w:val="1"/>
      <w:numFmt w:val="upperLetter"/>
      <w:lvlText w:val="(%1)"/>
      <w:lvlJc w:val="left"/>
      <w:pPr>
        <w:ind w:left="1068" w:hanging="360"/>
      </w:pPr>
      <w:rPr>
        <w:rFonts w:ascii="Times New Roman" w:hAnsi="Times New Roman" w:cs="Times New Roman" w:hint="default"/>
        <w:b/>
        <w:i/>
        <w:sz w:val="22"/>
        <w:szCs w:val="22"/>
      </w:rPr>
    </w:lvl>
    <w:lvl w:ilvl="1" w:tplc="9140A756">
      <w:start w:val="1"/>
      <w:numFmt w:val="lowerLetter"/>
      <w:lvlText w:val="%2)"/>
      <w:lvlJc w:val="left"/>
      <w:pPr>
        <w:ind w:left="1428" w:hanging="360"/>
      </w:pPr>
    </w:lvl>
    <w:lvl w:ilvl="2" w:tplc="3F262686">
      <w:start w:val="1"/>
      <w:numFmt w:val="lowerRoman"/>
      <w:lvlText w:val="%3)"/>
      <w:lvlJc w:val="left"/>
      <w:pPr>
        <w:ind w:left="1788" w:hanging="360"/>
      </w:pPr>
    </w:lvl>
    <w:lvl w:ilvl="3" w:tplc="360CCD22">
      <w:start w:val="1"/>
      <w:numFmt w:val="decimal"/>
      <w:lvlText w:val="(%4)"/>
      <w:lvlJc w:val="left"/>
      <w:pPr>
        <w:ind w:left="2148" w:hanging="360"/>
      </w:pPr>
    </w:lvl>
    <w:lvl w:ilvl="4" w:tplc="3CC83C86">
      <w:start w:val="1"/>
      <w:numFmt w:val="lowerLetter"/>
      <w:lvlText w:val="(%5)"/>
      <w:lvlJc w:val="left"/>
      <w:pPr>
        <w:ind w:left="2508" w:hanging="360"/>
      </w:pPr>
    </w:lvl>
    <w:lvl w:ilvl="5" w:tplc="34609B2A">
      <w:start w:val="1"/>
      <w:numFmt w:val="lowerRoman"/>
      <w:lvlText w:val="(%6)"/>
      <w:lvlJc w:val="left"/>
      <w:pPr>
        <w:ind w:left="2868" w:hanging="360"/>
      </w:pPr>
    </w:lvl>
    <w:lvl w:ilvl="6" w:tplc="129AFA88">
      <w:start w:val="1"/>
      <w:numFmt w:val="decimal"/>
      <w:lvlText w:val="%7."/>
      <w:lvlJc w:val="left"/>
      <w:pPr>
        <w:ind w:left="3228" w:hanging="360"/>
      </w:pPr>
    </w:lvl>
    <w:lvl w:ilvl="7" w:tplc="F244D006">
      <w:start w:val="1"/>
      <w:numFmt w:val="decimal"/>
      <w:lvlText w:val="%8)"/>
      <w:lvlJc w:val="left"/>
      <w:pPr>
        <w:ind w:left="3588" w:hanging="360"/>
      </w:pPr>
      <w:rPr>
        <w:rFonts w:hint="default"/>
      </w:rPr>
    </w:lvl>
    <w:lvl w:ilvl="8" w:tplc="2EF25B70">
      <w:start w:val="1"/>
      <w:numFmt w:val="lowerRoman"/>
      <w:lvlText w:val="%9."/>
      <w:lvlJc w:val="left"/>
      <w:pPr>
        <w:ind w:left="3948" w:hanging="360"/>
      </w:pPr>
    </w:lvl>
  </w:abstractNum>
  <w:abstractNum w:abstractNumId="62"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524E3E64"/>
    <w:multiLevelType w:val="hybridMultilevel"/>
    <w:tmpl w:val="3748542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28616F7"/>
    <w:multiLevelType w:val="hybridMultilevel"/>
    <w:tmpl w:val="4916607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6"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C542DA"/>
    <w:multiLevelType w:val="hybridMultilevel"/>
    <w:tmpl w:val="E74865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58F610C3"/>
    <w:multiLevelType w:val="hybridMultilevel"/>
    <w:tmpl w:val="67300F26"/>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0"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B6B6D87"/>
    <w:multiLevelType w:val="hybridMultilevel"/>
    <w:tmpl w:val="85BAD14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75"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7"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8"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86"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abstractNum w:abstractNumId="92" w15:restartNumberingAfterBreak="0">
    <w:nsid w:val="7F437CF5"/>
    <w:multiLevelType w:val="hybridMultilevel"/>
    <w:tmpl w:val="1D1AE2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7FCB6879"/>
    <w:multiLevelType w:val="hybridMultilevel"/>
    <w:tmpl w:val="7522FE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FFE08C8"/>
    <w:multiLevelType w:val="hybridMultilevel"/>
    <w:tmpl w:val="308CF2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7"/>
  </w:num>
  <w:num w:numId="2">
    <w:abstractNumId w:val="56"/>
  </w:num>
  <w:num w:numId="3">
    <w:abstractNumId w:val="73"/>
  </w:num>
  <w:num w:numId="4">
    <w:abstractNumId w:val="20"/>
  </w:num>
  <w:num w:numId="5">
    <w:abstractNumId w:val="84"/>
  </w:num>
  <w:num w:numId="6">
    <w:abstractNumId w:val="58"/>
  </w:num>
  <w:num w:numId="7">
    <w:abstractNumId w:val="88"/>
  </w:num>
  <w:num w:numId="8">
    <w:abstractNumId w:val="45"/>
  </w:num>
  <w:num w:numId="9">
    <w:abstractNumId w:val="24"/>
  </w:num>
  <w:num w:numId="10">
    <w:abstractNumId w:val="61"/>
  </w:num>
  <w:num w:numId="11">
    <w:abstractNumId w:val="71"/>
  </w:num>
  <w:num w:numId="12">
    <w:abstractNumId w:val="2"/>
  </w:num>
  <w:num w:numId="13">
    <w:abstractNumId w:val="38"/>
  </w:num>
  <w:num w:numId="14">
    <w:abstractNumId w:val="57"/>
  </w:num>
  <w:num w:numId="15">
    <w:abstractNumId w:val="64"/>
  </w:num>
  <w:num w:numId="16">
    <w:abstractNumId w:val="89"/>
  </w:num>
  <w:num w:numId="17">
    <w:abstractNumId w:val="27"/>
  </w:num>
  <w:num w:numId="18">
    <w:abstractNumId w:val="46"/>
  </w:num>
  <w:num w:numId="19">
    <w:abstractNumId w:val="29"/>
  </w:num>
  <w:num w:numId="20">
    <w:abstractNumId w:val="60"/>
  </w:num>
  <w:num w:numId="21">
    <w:abstractNumId w:val="28"/>
  </w:num>
  <w:num w:numId="22">
    <w:abstractNumId w:val="48"/>
  </w:num>
  <w:num w:numId="23">
    <w:abstractNumId w:val="49"/>
  </w:num>
  <w:num w:numId="24">
    <w:abstractNumId w:val="5"/>
  </w:num>
  <w:num w:numId="25">
    <w:abstractNumId w:val="80"/>
  </w:num>
  <w:num w:numId="26">
    <w:abstractNumId w:val="86"/>
  </w:num>
  <w:num w:numId="27">
    <w:abstractNumId w:val="72"/>
  </w:num>
  <w:num w:numId="28">
    <w:abstractNumId w:val="30"/>
  </w:num>
  <w:num w:numId="29">
    <w:abstractNumId w:val="16"/>
  </w:num>
  <w:num w:numId="30">
    <w:abstractNumId w:val="43"/>
  </w:num>
  <w:num w:numId="31">
    <w:abstractNumId w:val="62"/>
  </w:num>
  <w:num w:numId="32">
    <w:abstractNumId w:val="90"/>
  </w:num>
  <w:num w:numId="33">
    <w:abstractNumId w:val="83"/>
  </w:num>
  <w:num w:numId="34">
    <w:abstractNumId w:val="4"/>
  </w:num>
  <w:num w:numId="35">
    <w:abstractNumId w:val="26"/>
  </w:num>
  <w:num w:numId="36">
    <w:abstractNumId w:val="81"/>
  </w:num>
  <w:num w:numId="37">
    <w:abstractNumId w:val="76"/>
  </w:num>
  <w:num w:numId="38">
    <w:abstractNumId w:val="7"/>
  </w:num>
  <w:num w:numId="39">
    <w:abstractNumId w:val="77"/>
  </w:num>
  <w:num w:numId="40">
    <w:abstractNumId w:val="91"/>
  </w:num>
  <w:num w:numId="41">
    <w:abstractNumId w:val="0"/>
  </w:num>
  <w:num w:numId="42">
    <w:abstractNumId w:val="35"/>
  </w:num>
  <w:num w:numId="43">
    <w:abstractNumId w:val="85"/>
  </w:num>
  <w:num w:numId="44">
    <w:abstractNumId w:val="79"/>
  </w:num>
  <w:num w:numId="45">
    <w:abstractNumId w:val="6"/>
  </w:num>
  <w:num w:numId="46">
    <w:abstractNumId w:val="47"/>
  </w:num>
  <w:num w:numId="47">
    <w:abstractNumId w:val="78"/>
  </w:num>
  <w:num w:numId="48">
    <w:abstractNumId w:val="8"/>
  </w:num>
  <w:num w:numId="49">
    <w:abstractNumId w:val="66"/>
  </w:num>
  <w:num w:numId="50">
    <w:abstractNumId w:val="34"/>
  </w:num>
  <w:num w:numId="51">
    <w:abstractNumId w:val="36"/>
  </w:num>
  <w:num w:numId="52">
    <w:abstractNumId w:val="50"/>
  </w:num>
  <w:num w:numId="53">
    <w:abstractNumId w:val="9"/>
  </w:num>
  <w:num w:numId="54">
    <w:abstractNumId w:val="31"/>
  </w:num>
  <w:num w:numId="55">
    <w:abstractNumId w:val="41"/>
  </w:num>
  <w:num w:numId="56">
    <w:abstractNumId w:val="13"/>
  </w:num>
  <w:num w:numId="57">
    <w:abstractNumId w:val="11"/>
  </w:num>
  <w:num w:numId="58">
    <w:abstractNumId w:val="19"/>
  </w:num>
  <w:num w:numId="59">
    <w:abstractNumId w:val="67"/>
  </w:num>
  <w:num w:numId="60">
    <w:abstractNumId w:val="74"/>
  </w:num>
  <w:num w:numId="61">
    <w:abstractNumId w:val="75"/>
  </w:num>
  <w:num w:numId="62">
    <w:abstractNumId w:val="40"/>
  </w:num>
  <w:num w:numId="63">
    <w:abstractNumId w:val="23"/>
  </w:num>
  <w:num w:numId="64">
    <w:abstractNumId w:val="53"/>
  </w:num>
  <w:num w:numId="65">
    <w:abstractNumId w:val="32"/>
  </w:num>
  <w:num w:numId="66">
    <w:abstractNumId w:val="37"/>
  </w:num>
  <w:num w:numId="67">
    <w:abstractNumId w:val="22"/>
  </w:num>
  <w:num w:numId="68">
    <w:abstractNumId w:val="82"/>
  </w:num>
  <w:num w:numId="69">
    <w:abstractNumId w:val="70"/>
  </w:num>
  <w:num w:numId="70">
    <w:abstractNumId w:val="65"/>
  </w:num>
  <w:num w:numId="71">
    <w:abstractNumId w:val="55"/>
  </w:num>
  <w:num w:numId="72">
    <w:abstractNumId w:val="3"/>
  </w:num>
  <w:num w:numId="73">
    <w:abstractNumId w:val="54"/>
  </w:num>
  <w:num w:numId="74">
    <w:abstractNumId w:val="1"/>
  </w:num>
  <w:num w:numId="75">
    <w:abstractNumId w:val="59"/>
  </w:num>
  <w:num w:numId="76">
    <w:abstractNumId w:val="52"/>
  </w:num>
  <w:num w:numId="77">
    <w:abstractNumId w:val="39"/>
  </w:num>
  <w:num w:numId="78">
    <w:abstractNumId w:val="93"/>
  </w:num>
  <w:num w:numId="79">
    <w:abstractNumId w:val="33"/>
  </w:num>
  <w:num w:numId="80">
    <w:abstractNumId w:val="15"/>
  </w:num>
  <w:num w:numId="81">
    <w:abstractNumId w:val="21"/>
  </w:num>
  <w:num w:numId="82">
    <w:abstractNumId w:val="18"/>
  </w:num>
  <w:num w:numId="83">
    <w:abstractNumId w:val="51"/>
  </w:num>
  <w:num w:numId="84">
    <w:abstractNumId w:val="42"/>
  </w:num>
  <w:num w:numId="85">
    <w:abstractNumId w:val="63"/>
  </w:num>
  <w:num w:numId="86">
    <w:abstractNumId w:val="44"/>
  </w:num>
  <w:num w:numId="87">
    <w:abstractNumId w:val="92"/>
  </w:num>
  <w:num w:numId="88">
    <w:abstractNumId w:val="25"/>
  </w:num>
  <w:num w:numId="89">
    <w:abstractNumId w:val="12"/>
  </w:num>
  <w:num w:numId="90">
    <w:abstractNumId w:val="14"/>
  </w:num>
  <w:num w:numId="91">
    <w:abstractNumId w:val="17"/>
  </w:num>
  <w:num w:numId="92">
    <w:abstractNumId w:val="10"/>
  </w:num>
  <w:num w:numId="93">
    <w:abstractNumId w:val="69"/>
  </w:num>
  <w:num w:numId="94">
    <w:abstractNumId w:val="94"/>
  </w:num>
  <w:num w:numId="95">
    <w:abstractNumId w:val="6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B9D"/>
    <w:rsid w:val="0000069C"/>
    <w:rsid w:val="00000A63"/>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1CE"/>
    <w:rsid w:val="00004A59"/>
    <w:rsid w:val="0000610B"/>
    <w:rsid w:val="000063B5"/>
    <w:rsid w:val="000065DB"/>
    <w:rsid w:val="0000661A"/>
    <w:rsid w:val="00006991"/>
    <w:rsid w:val="00006CA5"/>
    <w:rsid w:val="00007CFA"/>
    <w:rsid w:val="00007E50"/>
    <w:rsid w:val="000101C7"/>
    <w:rsid w:val="0001034A"/>
    <w:rsid w:val="00010F14"/>
    <w:rsid w:val="0001123A"/>
    <w:rsid w:val="0001138D"/>
    <w:rsid w:val="00011BCC"/>
    <w:rsid w:val="0001279F"/>
    <w:rsid w:val="000130C1"/>
    <w:rsid w:val="00013628"/>
    <w:rsid w:val="0001517A"/>
    <w:rsid w:val="00015311"/>
    <w:rsid w:val="00015B2D"/>
    <w:rsid w:val="00015DEB"/>
    <w:rsid w:val="00017F4F"/>
    <w:rsid w:val="00020681"/>
    <w:rsid w:val="000207C3"/>
    <w:rsid w:val="00020AB0"/>
    <w:rsid w:val="00020BB9"/>
    <w:rsid w:val="00020E6A"/>
    <w:rsid w:val="00020F70"/>
    <w:rsid w:val="00021502"/>
    <w:rsid w:val="000219EE"/>
    <w:rsid w:val="00022214"/>
    <w:rsid w:val="000224E5"/>
    <w:rsid w:val="000231E0"/>
    <w:rsid w:val="00023220"/>
    <w:rsid w:val="000254AD"/>
    <w:rsid w:val="00025650"/>
    <w:rsid w:val="00025E9A"/>
    <w:rsid w:val="00027657"/>
    <w:rsid w:val="00027F66"/>
    <w:rsid w:val="000304A3"/>
    <w:rsid w:val="00030AF5"/>
    <w:rsid w:val="0003123A"/>
    <w:rsid w:val="00031280"/>
    <w:rsid w:val="00031FAC"/>
    <w:rsid w:val="00032139"/>
    <w:rsid w:val="00032457"/>
    <w:rsid w:val="0003246C"/>
    <w:rsid w:val="00032622"/>
    <w:rsid w:val="00032C33"/>
    <w:rsid w:val="00033157"/>
    <w:rsid w:val="00033AB8"/>
    <w:rsid w:val="00033CF2"/>
    <w:rsid w:val="00033EDB"/>
    <w:rsid w:val="000344B2"/>
    <w:rsid w:val="00034984"/>
    <w:rsid w:val="00034C26"/>
    <w:rsid w:val="00034EB8"/>
    <w:rsid w:val="00035036"/>
    <w:rsid w:val="000358F3"/>
    <w:rsid w:val="0003591B"/>
    <w:rsid w:val="00035BF2"/>
    <w:rsid w:val="00035CA1"/>
    <w:rsid w:val="00036686"/>
    <w:rsid w:val="00036A9A"/>
    <w:rsid w:val="00036DB8"/>
    <w:rsid w:val="00037056"/>
    <w:rsid w:val="00037682"/>
    <w:rsid w:val="000378F6"/>
    <w:rsid w:val="00037F07"/>
    <w:rsid w:val="00040615"/>
    <w:rsid w:val="00040F4C"/>
    <w:rsid w:val="000410E4"/>
    <w:rsid w:val="0004117E"/>
    <w:rsid w:val="00041770"/>
    <w:rsid w:val="00041DDD"/>
    <w:rsid w:val="0004204B"/>
    <w:rsid w:val="00042625"/>
    <w:rsid w:val="00042DC5"/>
    <w:rsid w:val="00043574"/>
    <w:rsid w:val="000438B9"/>
    <w:rsid w:val="000439EB"/>
    <w:rsid w:val="00044670"/>
    <w:rsid w:val="00044E6C"/>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3DA8"/>
    <w:rsid w:val="00054049"/>
    <w:rsid w:val="00054B06"/>
    <w:rsid w:val="00054D0F"/>
    <w:rsid w:val="00055223"/>
    <w:rsid w:val="00056332"/>
    <w:rsid w:val="00057103"/>
    <w:rsid w:val="0005775F"/>
    <w:rsid w:val="000609D2"/>
    <w:rsid w:val="00060A7C"/>
    <w:rsid w:val="00060D3E"/>
    <w:rsid w:val="0006130E"/>
    <w:rsid w:val="00061A8F"/>
    <w:rsid w:val="00061B1B"/>
    <w:rsid w:val="0006274A"/>
    <w:rsid w:val="00063A7A"/>
    <w:rsid w:val="00063FCD"/>
    <w:rsid w:val="00063FD9"/>
    <w:rsid w:val="00064ADF"/>
    <w:rsid w:val="00064F7D"/>
    <w:rsid w:val="00065AE2"/>
    <w:rsid w:val="00067299"/>
    <w:rsid w:val="00067AD2"/>
    <w:rsid w:val="00067EE2"/>
    <w:rsid w:val="00070910"/>
    <w:rsid w:val="00070C0C"/>
    <w:rsid w:val="00071732"/>
    <w:rsid w:val="00071A70"/>
    <w:rsid w:val="00072190"/>
    <w:rsid w:val="00072203"/>
    <w:rsid w:val="000727D5"/>
    <w:rsid w:val="000727DF"/>
    <w:rsid w:val="000728AB"/>
    <w:rsid w:val="00072D5D"/>
    <w:rsid w:val="0007306B"/>
    <w:rsid w:val="00073168"/>
    <w:rsid w:val="00073A20"/>
    <w:rsid w:val="00073BC3"/>
    <w:rsid w:val="0007458C"/>
    <w:rsid w:val="000750F6"/>
    <w:rsid w:val="00075464"/>
    <w:rsid w:val="00076CA4"/>
    <w:rsid w:val="00077A3E"/>
    <w:rsid w:val="00080B0C"/>
    <w:rsid w:val="0008136D"/>
    <w:rsid w:val="0008174A"/>
    <w:rsid w:val="00081DED"/>
    <w:rsid w:val="000823B9"/>
    <w:rsid w:val="0008271E"/>
    <w:rsid w:val="00082785"/>
    <w:rsid w:val="00082D31"/>
    <w:rsid w:val="00083962"/>
    <w:rsid w:val="00083A90"/>
    <w:rsid w:val="0008483D"/>
    <w:rsid w:val="00084943"/>
    <w:rsid w:val="00084FF7"/>
    <w:rsid w:val="00085539"/>
    <w:rsid w:val="00085EBB"/>
    <w:rsid w:val="000866AC"/>
    <w:rsid w:val="00086C10"/>
    <w:rsid w:val="00086FCB"/>
    <w:rsid w:val="00087373"/>
    <w:rsid w:val="00087862"/>
    <w:rsid w:val="00090691"/>
    <w:rsid w:val="0009177A"/>
    <w:rsid w:val="000923BB"/>
    <w:rsid w:val="000929C4"/>
    <w:rsid w:val="00092EEA"/>
    <w:rsid w:val="00093652"/>
    <w:rsid w:val="00093DFD"/>
    <w:rsid w:val="00094004"/>
    <w:rsid w:val="000940A5"/>
    <w:rsid w:val="000942D6"/>
    <w:rsid w:val="00095181"/>
    <w:rsid w:val="000953FA"/>
    <w:rsid w:val="000956B9"/>
    <w:rsid w:val="00095C33"/>
    <w:rsid w:val="00096B58"/>
    <w:rsid w:val="00096C9D"/>
    <w:rsid w:val="00096D6E"/>
    <w:rsid w:val="000972CB"/>
    <w:rsid w:val="00097436"/>
    <w:rsid w:val="000A0C44"/>
    <w:rsid w:val="000A0C66"/>
    <w:rsid w:val="000A1877"/>
    <w:rsid w:val="000A20F1"/>
    <w:rsid w:val="000A27E6"/>
    <w:rsid w:val="000A293F"/>
    <w:rsid w:val="000A2CC5"/>
    <w:rsid w:val="000A2EEE"/>
    <w:rsid w:val="000A319C"/>
    <w:rsid w:val="000A31CE"/>
    <w:rsid w:val="000A374A"/>
    <w:rsid w:val="000A3DBA"/>
    <w:rsid w:val="000A4207"/>
    <w:rsid w:val="000A4546"/>
    <w:rsid w:val="000A4CB6"/>
    <w:rsid w:val="000A595C"/>
    <w:rsid w:val="000A5C39"/>
    <w:rsid w:val="000A64C6"/>
    <w:rsid w:val="000A7937"/>
    <w:rsid w:val="000A7A5C"/>
    <w:rsid w:val="000A7C85"/>
    <w:rsid w:val="000B008A"/>
    <w:rsid w:val="000B0D29"/>
    <w:rsid w:val="000B215A"/>
    <w:rsid w:val="000B38D0"/>
    <w:rsid w:val="000B3952"/>
    <w:rsid w:val="000B4A6B"/>
    <w:rsid w:val="000B4DFF"/>
    <w:rsid w:val="000B52AD"/>
    <w:rsid w:val="000B5692"/>
    <w:rsid w:val="000B5CAC"/>
    <w:rsid w:val="000B65EC"/>
    <w:rsid w:val="000B741F"/>
    <w:rsid w:val="000B7585"/>
    <w:rsid w:val="000B7645"/>
    <w:rsid w:val="000B7D68"/>
    <w:rsid w:val="000B7E2C"/>
    <w:rsid w:val="000C0A5B"/>
    <w:rsid w:val="000C0D96"/>
    <w:rsid w:val="000C162A"/>
    <w:rsid w:val="000C25DD"/>
    <w:rsid w:val="000C2BED"/>
    <w:rsid w:val="000C2FB6"/>
    <w:rsid w:val="000C37E1"/>
    <w:rsid w:val="000C3AA4"/>
    <w:rsid w:val="000C3C94"/>
    <w:rsid w:val="000C4142"/>
    <w:rsid w:val="000C4195"/>
    <w:rsid w:val="000C4318"/>
    <w:rsid w:val="000C5504"/>
    <w:rsid w:val="000C5BAE"/>
    <w:rsid w:val="000C5F8F"/>
    <w:rsid w:val="000C66A6"/>
    <w:rsid w:val="000C6E32"/>
    <w:rsid w:val="000C6F0D"/>
    <w:rsid w:val="000C7187"/>
    <w:rsid w:val="000D0440"/>
    <w:rsid w:val="000D08F8"/>
    <w:rsid w:val="000D17CB"/>
    <w:rsid w:val="000D1D58"/>
    <w:rsid w:val="000D1E94"/>
    <w:rsid w:val="000D2983"/>
    <w:rsid w:val="000D311C"/>
    <w:rsid w:val="000D515D"/>
    <w:rsid w:val="000D65E0"/>
    <w:rsid w:val="000D7678"/>
    <w:rsid w:val="000E017D"/>
    <w:rsid w:val="000E0F5A"/>
    <w:rsid w:val="000E1201"/>
    <w:rsid w:val="000E1682"/>
    <w:rsid w:val="000E2BEC"/>
    <w:rsid w:val="000E3532"/>
    <w:rsid w:val="000E3831"/>
    <w:rsid w:val="000E412C"/>
    <w:rsid w:val="000E41B1"/>
    <w:rsid w:val="000E479D"/>
    <w:rsid w:val="000E5EBB"/>
    <w:rsid w:val="000E607B"/>
    <w:rsid w:val="000E661A"/>
    <w:rsid w:val="000E6952"/>
    <w:rsid w:val="000E6BF0"/>
    <w:rsid w:val="000E78D6"/>
    <w:rsid w:val="000E7CC0"/>
    <w:rsid w:val="000F13CF"/>
    <w:rsid w:val="000F1F75"/>
    <w:rsid w:val="000F2308"/>
    <w:rsid w:val="000F2734"/>
    <w:rsid w:val="000F2A74"/>
    <w:rsid w:val="000F2D27"/>
    <w:rsid w:val="000F3823"/>
    <w:rsid w:val="000F3AD5"/>
    <w:rsid w:val="000F3E3D"/>
    <w:rsid w:val="000F49C3"/>
    <w:rsid w:val="000F4B13"/>
    <w:rsid w:val="000F4F0D"/>
    <w:rsid w:val="000F6454"/>
    <w:rsid w:val="000F658B"/>
    <w:rsid w:val="000F66E5"/>
    <w:rsid w:val="000F7540"/>
    <w:rsid w:val="000F7BCE"/>
    <w:rsid w:val="00100AE8"/>
    <w:rsid w:val="00100B35"/>
    <w:rsid w:val="001018C3"/>
    <w:rsid w:val="001020AD"/>
    <w:rsid w:val="00102EE8"/>
    <w:rsid w:val="001031A1"/>
    <w:rsid w:val="001037F9"/>
    <w:rsid w:val="00104046"/>
    <w:rsid w:val="0010409D"/>
    <w:rsid w:val="001056ED"/>
    <w:rsid w:val="001060C0"/>
    <w:rsid w:val="00106492"/>
    <w:rsid w:val="00107377"/>
    <w:rsid w:val="00107474"/>
    <w:rsid w:val="0010780C"/>
    <w:rsid w:val="0011062B"/>
    <w:rsid w:val="00110AEA"/>
    <w:rsid w:val="00111403"/>
    <w:rsid w:val="00113411"/>
    <w:rsid w:val="00114138"/>
    <w:rsid w:val="001143C6"/>
    <w:rsid w:val="0011443A"/>
    <w:rsid w:val="00114CD3"/>
    <w:rsid w:val="001150A5"/>
    <w:rsid w:val="001156E3"/>
    <w:rsid w:val="001164AA"/>
    <w:rsid w:val="00117939"/>
    <w:rsid w:val="0012066D"/>
    <w:rsid w:val="00120782"/>
    <w:rsid w:val="0012118E"/>
    <w:rsid w:val="00121548"/>
    <w:rsid w:val="00121CAE"/>
    <w:rsid w:val="0012229A"/>
    <w:rsid w:val="0012251F"/>
    <w:rsid w:val="001232CF"/>
    <w:rsid w:val="001237BC"/>
    <w:rsid w:val="00123F2B"/>
    <w:rsid w:val="0012418D"/>
    <w:rsid w:val="0012457C"/>
    <w:rsid w:val="00124E2C"/>
    <w:rsid w:val="00125348"/>
    <w:rsid w:val="0012558D"/>
    <w:rsid w:val="001274E0"/>
    <w:rsid w:val="0012790A"/>
    <w:rsid w:val="00127C9A"/>
    <w:rsid w:val="00127CF8"/>
    <w:rsid w:val="00127E5D"/>
    <w:rsid w:val="00130D63"/>
    <w:rsid w:val="00130F7E"/>
    <w:rsid w:val="0013103D"/>
    <w:rsid w:val="00131590"/>
    <w:rsid w:val="00131C7E"/>
    <w:rsid w:val="001320D6"/>
    <w:rsid w:val="00132FD8"/>
    <w:rsid w:val="001331D3"/>
    <w:rsid w:val="00135A65"/>
    <w:rsid w:val="001360FF"/>
    <w:rsid w:val="00136486"/>
    <w:rsid w:val="00137743"/>
    <w:rsid w:val="0014029C"/>
    <w:rsid w:val="001402A1"/>
    <w:rsid w:val="00140F15"/>
    <w:rsid w:val="00141278"/>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72CB"/>
    <w:rsid w:val="001474AE"/>
    <w:rsid w:val="001476E4"/>
    <w:rsid w:val="0014777E"/>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60671"/>
    <w:rsid w:val="00161385"/>
    <w:rsid w:val="00162370"/>
    <w:rsid w:val="001623E1"/>
    <w:rsid w:val="0016267A"/>
    <w:rsid w:val="001635AC"/>
    <w:rsid w:val="00163784"/>
    <w:rsid w:val="00163E20"/>
    <w:rsid w:val="0016542B"/>
    <w:rsid w:val="00165D89"/>
    <w:rsid w:val="0016636E"/>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A4"/>
    <w:rsid w:val="00174A3E"/>
    <w:rsid w:val="001751CB"/>
    <w:rsid w:val="0017586A"/>
    <w:rsid w:val="0017586C"/>
    <w:rsid w:val="00175C22"/>
    <w:rsid w:val="00175FBD"/>
    <w:rsid w:val="00176004"/>
    <w:rsid w:val="00176B28"/>
    <w:rsid w:val="00176C13"/>
    <w:rsid w:val="00177ACE"/>
    <w:rsid w:val="00177F5C"/>
    <w:rsid w:val="00180B30"/>
    <w:rsid w:val="0018168E"/>
    <w:rsid w:val="0018169C"/>
    <w:rsid w:val="00181FAB"/>
    <w:rsid w:val="00182645"/>
    <w:rsid w:val="001827CF"/>
    <w:rsid w:val="001836FC"/>
    <w:rsid w:val="00183889"/>
    <w:rsid w:val="001838D6"/>
    <w:rsid w:val="001848E2"/>
    <w:rsid w:val="00184D0B"/>
    <w:rsid w:val="00184ED6"/>
    <w:rsid w:val="001855BC"/>
    <w:rsid w:val="001856C4"/>
    <w:rsid w:val="00185A0B"/>
    <w:rsid w:val="00185D8B"/>
    <w:rsid w:val="00185F7B"/>
    <w:rsid w:val="00186855"/>
    <w:rsid w:val="00187675"/>
    <w:rsid w:val="00190237"/>
    <w:rsid w:val="001907BD"/>
    <w:rsid w:val="00190AA8"/>
    <w:rsid w:val="00191033"/>
    <w:rsid w:val="001916E6"/>
    <w:rsid w:val="00191F94"/>
    <w:rsid w:val="00192628"/>
    <w:rsid w:val="00192DE1"/>
    <w:rsid w:val="00192F44"/>
    <w:rsid w:val="00193800"/>
    <w:rsid w:val="0019397A"/>
    <w:rsid w:val="001939CA"/>
    <w:rsid w:val="001940E6"/>
    <w:rsid w:val="00194233"/>
    <w:rsid w:val="00194524"/>
    <w:rsid w:val="00194FCA"/>
    <w:rsid w:val="001953E0"/>
    <w:rsid w:val="001957A6"/>
    <w:rsid w:val="0019589D"/>
    <w:rsid w:val="00195AE2"/>
    <w:rsid w:val="00195CA9"/>
    <w:rsid w:val="00195EB3"/>
    <w:rsid w:val="0019626D"/>
    <w:rsid w:val="0019651B"/>
    <w:rsid w:val="00197041"/>
    <w:rsid w:val="00197409"/>
    <w:rsid w:val="001975A9"/>
    <w:rsid w:val="00197BCE"/>
    <w:rsid w:val="001A02FF"/>
    <w:rsid w:val="001A04D2"/>
    <w:rsid w:val="001A1B43"/>
    <w:rsid w:val="001A211F"/>
    <w:rsid w:val="001A356C"/>
    <w:rsid w:val="001A3816"/>
    <w:rsid w:val="001A3EB5"/>
    <w:rsid w:val="001A4641"/>
    <w:rsid w:val="001A5493"/>
    <w:rsid w:val="001A5536"/>
    <w:rsid w:val="001A6BFD"/>
    <w:rsid w:val="001A6F71"/>
    <w:rsid w:val="001A71D4"/>
    <w:rsid w:val="001A780B"/>
    <w:rsid w:val="001A79C4"/>
    <w:rsid w:val="001B22EC"/>
    <w:rsid w:val="001B296D"/>
    <w:rsid w:val="001B2DB3"/>
    <w:rsid w:val="001B358A"/>
    <w:rsid w:val="001B3718"/>
    <w:rsid w:val="001B458D"/>
    <w:rsid w:val="001B4B0E"/>
    <w:rsid w:val="001B4E12"/>
    <w:rsid w:val="001B54E5"/>
    <w:rsid w:val="001B5B18"/>
    <w:rsid w:val="001B5E6D"/>
    <w:rsid w:val="001B5E9D"/>
    <w:rsid w:val="001B61FF"/>
    <w:rsid w:val="001B6429"/>
    <w:rsid w:val="001B72F0"/>
    <w:rsid w:val="001C10AB"/>
    <w:rsid w:val="001C13E8"/>
    <w:rsid w:val="001C163A"/>
    <w:rsid w:val="001C247D"/>
    <w:rsid w:val="001C2698"/>
    <w:rsid w:val="001C4700"/>
    <w:rsid w:val="001C48AC"/>
    <w:rsid w:val="001C50C5"/>
    <w:rsid w:val="001C5C52"/>
    <w:rsid w:val="001C62DD"/>
    <w:rsid w:val="001C6D65"/>
    <w:rsid w:val="001C6E86"/>
    <w:rsid w:val="001C760A"/>
    <w:rsid w:val="001C76EF"/>
    <w:rsid w:val="001C773A"/>
    <w:rsid w:val="001C7B0C"/>
    <w:rsid w:val="001C7F19"/>
    <w:rsid w:val="001D057B"/>
    <w:rsid w:val="001D1225"/>
    <w:rsid w:val="001D1BE0"/>
    <w:rsid w:val="001D2732"/>
    <w:rsid w:val="001D2DD6"/>
    <w:rsid w:val="001D3A4A"/>
    <w:rsid w:val="001D3F12"/>
    <w:rsid w:val="001D4592"/>
    <w:rsid w:val="001D4999"/>
    <w:rsid w:val="001D4A6B"/>
    <w:rsid w:val="001D53EC"/>
    <w:rsid w:val="001D5E8F"/>
    <w:rsid w:val="001D6733"/>
    <w:rsid w:val="001D7281"/>
    <w:rsid w:val="001D763B"/>
    <w:rsid w:val="001D7BF2"/>
    <w:rsid w:val="001D7D16"/>
    <w:rsid w:val="001E08EC"/>
    <w:rsid w:val="001E17B9"/>
    <w:rsid w:val="001E19DD"/>
    <w:rsid w:val="001E2363"/>
    <w:rsid w:val="001E2A12"/>
    <w:rsid w:val="001E3064"/>
    <w:rsid w:val="001E336D"/>
    <w:rsid w:val="001E394B"/>
    <w:rsid w:val="001E4464"/>
    <w:rsid w:val="001E5064"/>
    <w:rsid w:val="001E5499"/>
    <w:rsid w:val="001E56AA"/>
    <w:rsid w:val="001E6008"/>
    <w:rsid w:val="001E625A"/>
    <w:rsid w:val="001E699F"/>
    <w:rsid w:val="001E6C4F"/>
    <w:rsid w:val="001E7819"/>
    <w:rsid w:val="001F04CE"/>
    <w:rsid w:val="001F064C"/>
    <w:rsid w:val="001F0D34"/>
    <w:rsid w:val="001F25FA"/>
    <w:rsid w:val="001F31B1"/>
    <w:rsid w:val="001F3357"/>
    <w:rsid w:val="001F38B7"/>
    <w:rsid w:val="001F3A81"/>
    <w:rsid w:val="001F4028"/>
    <w:rsid w:val="001F4D70"/>
    <w:rsid w:val="001F5520"/>
    <w:rsid w:val="001F666D"/>
    <w:rsid w:val="001F75DA"/>
    <w:rsid w:val="00200C2C"/>
    <w:rsid w:val="00200E41"/>
    <w:rsid w:val="00200FE5"/>
    <w:rsid w:val="00201502"/>
    <w:rsid w:val="002019F6"/>
    <w:rsid w:val="00201A66"/>
    <w:rsid w:val="00201CBE"/>
    <w:rsid w:val="0020223E"/>
    <w:rsid w:val="00202BC0"/>
    <w:rsid w:val="00202F53"/>
    <w:rsid w:val="0020352D"/>
    <w:rsid w:val="002035DB"/>
    <w:rsid w:val="00204736"/>
    <w:rsid w:val="00204B56"/>
    <w:rsid w:val="00204BC7"/>
    <w:rsid w:val="00205317"/>
    <w:rsid w:val="0020561E"/>
    <w:rsid w:val="00206551"/>
    <w:rsid w:val="00206D95"/>
    <w:rsid w:val="002109D5"/>
    <w:rsid w:val="002111C0"/>
    <w:rsid w:val="002112D3"/>
    <w:rsid w:val="00211F16"/>
    <w:rsid w:val="00212718"/>
    <w:rsid w:val="0021274A"/>
    <w:rsid w:val="00212F47"/>
    <w:rsid w:val="00213507"/>
    <w:rsid w:val="00214E59"/>
    <w:rsid w:val="002157D2"/>
    <w:rsid w:val="0021603D"/>
    <w:rsid w:val="0022033B"/>
    <w:rsid w:val="00220917"/>
    <w:rsid w:val="00220E2D"/>
    <w:rsid w:val="0022120E"/>
    <w:rsid w:val="00221326"/>
    <w:rsid w:val="0022167E"/>
    <w:rsid w:val="00222F88"/>
    <w:rsid w:val="00222FE5"/>
    <w:rsid w:val="0022328F"/>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CE2"/>
    <w:rsid w:val="00231BEC"/>
    <w:rsid w:val="002324AE"/>
    <w:rsid w:val="002325F4"/>
    <w:rsid w:val="0023273C"/>
    <w:rsid w:val="002330FE"/>
    <w:rsid w:val="00233219"/>
    <w:rsid w:val="00233C78"/>
    <w:rsid w:val="00234C8F"/>
    <w:rsid w:val="00235336"/>
    <w:rsid w:val="00235D7D"/>
    <w:rsid w:val="002362EB"/>
    <w:rsid w:val="002367A7"/>
    <w:rsid w:val="002377E6"/>
    <w:rsid w:val="00237901"/>
    <w:rsid w:val="002379B7"/>
    <w:rsid w:val="00237BE9"/>
    <w:rsid w:val="0024027D"/>
    <w:rsid w:val="002403D6"/>
    <w:rsid w:val="00240907"/>
    <w:rsid w:val="00240D84"/>
    <w:rsid w:val="00241117"/>
    <w:rsid w:val="00241C09"/>
    <w:rsid w:val="0024227C"/>
    <w:rsid w:val="0024343D"/>
    <w:rsid w:val="00243B9E"/>
    <w:rsid w:val="00243E8E"/>
    <w:rsid w:val="0024407D"/>
    <w:rsid w:val="002442F7"/>
    <w:rsid w:val="00244AF8"/>
    <w:rsid w:val="0024503E"/>
    <w:rsid w:val="00245ED0"/>
    <w:rsid w:val="00246159"/>
    <w:rsid w:val="00246E71"/>
    <w:rsid w:val="00247E90"/>
    <w:rsid w:val="00247FF4"/>
    <w:rsid w:val="00250838"/>
    <w:rsid w:val="002511F7"/>
    <w:rsid w:val="0025167E"/>
    <w:rsid w:val="002516F0"/>
    <w:rsid w:val="0025232B"/>
    <w:rsid w:val="00252DE6"/>
    <w:rsid w:val="00253471"/>
    <w:rsid w:val="002539EE"/>
    <w:rsid w:val="00253DEE"/>
    <w:rsid w:val="00254186"/>
    <w:rsid w:val="0025456F"/>
    <w:rsid w:val="00254C1C"/>
    <w:rsid w:val="00254DA3"/>
    <w:rsid w:val="00255905"/>
    <w:rsid w:val="00256441"/>
    <w:rsid w:val="002576CB"/>
    <w:rsid w:val="00257E51"/>
    <w:rsid w:val="00260253"/>
    <w:rsid w:val="00260732"/>
    <w:rsid w:val="0026133E"/>
    <w:rsid w:val="00261344"/>
    <w:rsid w:val="00262416"/>
    <w:rsid w:val="0026252E"/>
    <w:rsid w:val="00262E08"/>
    <w:rsid w:val="00263CB5"/>
    <w:rsid w:val="0026435C"/>
    <w:rsid w:val="00264BF1"/>
    <w:rsid w:val="00265344"/>
    <w:rsid w:val="002657C0"/>
    <w:rsid w:val="002658A2"/>
    <w:rsid w:val="0026610F"/>
    <w:rsid w:val="00266A5A"/>
    <w:rsid w:val="0026746A"/>
    <w:rsid w:val="00267E54"/>
    <w:rsid w:val="00267F7C"/>
    <w:rsid w:val="00267F96"/>
    <w:rsid w:val="002701C2"/>
    <w:rsid w:val="002713CA"/>
    <w:rsid w:val="00271F52"/>
    <w:rsid w:val="002721BF"/>
    <w:rsid w:val="00272429"/>
    <w:rsid w:val="002737B8"/>
    <w:rsid w:val="00275B9F"/>
    <w:rsid w:val="00275BB6"/>
    <w:rsid w:val="00276E05"/>
    <w:rsid w:val="00276E79"/>
    <w:rsid w:val="002770C7"/>
    <w:rsid w:val="0028021C"/>
    <w:rsid w:val="00280797"/>
    <w:rsid w:val="0028180F"/>
    <w:rsid w:val="00282A8F"/>
    <w:rsid w:val="00282B13"/>
    <w:rsid w:val="00283441"/>
    <w:rsid w:val="002838E0"/>
    <w:rsid w:val="00283D8D"/>
    <w:rsid w:val="002843E9"/>
    <w:rsid w:val="00284A59"/>
    <w:rsid w:val="00284DA1"/>
    <w:rsid w:val="002850AA"/>
    <w:rsid w:val="0028525F"/>
    <w:rsid w:val="00285433"/>
    <w:rsid w:val="002854E7"/>
    <w:rsid w:val="0028560D"/>
    <w:rsid w:val="00285779"/>
    <w:rsid w:val="00285C43"/>
    <w:rsid w:val="00286881"/>
    <w:rsid w:val="00287784"/>
    <w:rsid w:val="00287A0C"/>
    <w:rsid w:val="00287AB7"/>
    <w:rsid w:val="00287FD7"/>
    <w:rsid w:val="00290DF5"/>
    <w:rsid w:val="00291793"/>
    <w:rsid w:val="002920DE"/>
    <w:rsid w:val="002922E2"/>
    <w:rsid w:val="00292FCF"/>
    <w:rsid w:val="00294BD2"/>
    <w:rsid w:val="00294D90"/>
    <w:rsid w:val="00295130"/>
    <w:rsid w:val="00295FEE"/>
    <w:rsid w:val="0029620F"/>
    <w:rsid w:val="00296F5B"/>
    <w:rsid w:val="002973D0"/>
    <w:rsid w:val="002A0D8E"/>
    <w:rsid w:val="002A0E20"/>
    <w:rsid w:val="002A1691"/>
    <w:rsid w:val="002A248F"/>
    <w:rsid w:val="002A2605"/>
    <w:rsid w:val="002A3F1F"/>
    <w:rsid w:val="002A4214"/>
    <w:rsid w:val="002A499F"/>
    <w:rsid w:val="002A4CCE"/>
    <w:rsid w:val="002A53A6"/>
    <w:rsid w:val="002A549F"/>
    <w:rsid w:val="002A5D82"/>
    <w:rsid w:val="002A634A"/>
    <w:rsid w:val="002A6A71"/>
    <w:rsid w:val="002A772A"/>
    <w:rsid w:val="002A7AB7"/>
    <w:rsid w:val="002A7BE3"/>
    <w:rsid w:val="002A7E71"/>
    <w:rsid w:val="002B02A4"/>
    <w:rsid w:val="002B04ED"/>
    <w:rsid w:val="002B07B7"/>
    <w:rsid w:val="002B0854"/>
    <w:rsid w:val="002B0A6B"/>
    <w:rsid w:val="002B191B"/>
    <w:rsid w:val="002B1A8A"/>
    <w:rsid w:val="002B1B17"/>
    <w:rsid w:val="002B1FD7"/>
    <w:rsid w:val="002B27A9"/>
    <w:rsid w:val="002B2FD6"/>
    <w:rsid w:val="002B3238"/>
    <w:rsid w:val="002B3E82"/>
    <w:rsid w:val="002B4720"/>
    <w:rsid w:val="002B4C75"/>
    <w:rsid w:val="002B4C87"/>
    <w:rsid w:val="002B4F42"/>
    <w:rsid w:val="002B532C"/>
    <w:rsid w:val="002B54B7"/>
    <w:rsid w:val="002B59C9"/>
    <w:rsid w:val="002B5A98"/>
    <w:rsid w:val="002B5EBE"/>
    <w:rsid w:val="002B7004"/>
    <w:rsid w:val="002B7718"/>
    <w:rsid w:val="002B774F"/>
    <w:rsid w:val="002B7A06"/>
    <w:rsid w:val="002B7ED0"/>
    <w:rsid w:val="002B7F38"/>
    <w:rsid w:val="002C0E15"/>
    <w:rsid w:val="002C227D"/>
    <w:rsid w:val="002C22C3"/>
    <w:rsid w:val="002C27D0"/>
    <w:rsid w:val="002C3828"/>
    <w:rsid w:val="002C40EE"/>
    <w:rsid w:val="002C411A"/>
    <w:rsid w:val="002C42A1"/>
    <w:rsid w:val="002C4472"/>
    <w:rsid w:val="002C4A3A"/>
    <w:rsid w:val="002C4E54"/>
    <w:rsid w:val="002C5331"/>
    <w:rsid w:val="002C5AE0"/>
    <w:rsid w:val="002C5DF2"/>
    <w:rsid w:val="002C62E4"/>
    <w:rsid w:val="002C68AB"/>
    <w:rsid w:val="002C6D7A"/>
    <w:rsid w:val="002C75D2"/>
    <w:rsid w:val="002D07FE"/>
    <w:rsid w:val="002D18AC"/>
    <w:rsid w:val="002D1A38"/>
    <w:rsid w:val="002D2DA0"/>
    <w:rsid w:val="002D4059"/>
    <w:rsid w:val="002D406D"/>
    <w:rsid w:val="002D5CAD"/>
    <w:rsid w:val="002D745C"/>
    <w:rsid w:val="002D7766"/>
    <w:rsid w:val="002D7AFE"/>
    <w:rsid w:val="002D7DE8"/>
    <w:rsid w:val="002D7E0B"/>
    <w:rsid w:val="002E01D5"/>
    <w:rsid w:val="002E0237"/>
    <w:rsid w:val="002E0D40"/>
    <w:rsid w:val="002E10CA"/>
    <w:rsid w:val="002E1CCC"/>
    <w:rsid w:val="002E1DA9"/>
    <w:rsid w:val="002E2712"/>
    <w:rsid w:val="002E31B5"/>
    <w:rsid w:val="002E3323"/>
    <w:rsid w:val="002E562B"/>
    <w:rsid w:val="002E6016"/>
    <w:rsid w:val="002E62C2"/>
    <w:rsid w:val="002E65A7"/>
    <w:rsid w:val="002E6CBF"/>
    <w:rsid w:val="002E7233"/>
    <w:rsid w:val="002E74D7"/>
    <w:rsid w:val="002F0C88"/>
    <w:rsid w:val="002F1688"/>
    <w:rsid w:val="002F1C55"/>
    <w:rsid w:val="002F1D7F"/>
    <w:rsid w:val="002F327E"/>
    <w:rsid w:val="002F32D0"/>
    <w:rsid w:val="002F38E6"/>
    <w:rsid w:val="002F46FE"/>
    <w:rsid w:val="002F5AF4"/>
    <w:rsid w:val="002F5D1B"/>
    <w:rsid w:val="002F60EF"/>
    <w:rsid w:val="002F632F"/>
    <w:rsid w:val="002F7538"/>
    <w:rsid w:val="002F7C37"/>
    <w:rsid w:val="002F7CA8"/>
    <w:rsid w:val="00300BCB"/>
    <w:rsid w:val="00300C1E"/>
    <w:rsid w:val="00302116"/>
    <w:rsid w:val="00302283"/>
    <w:rsid w:val="00302491"/>
    <w:rsid w:val="00302571"/>
    <w:rsid w:val="00302A1F"/>
    <w:rsid w:val="0030323E"/>
    <w:rsid w:val="003032C2"/>
    <w:rsid w:val="0030464B"/>
    <w:rsid w:val="00305235"/>
    <w:rsid w:val="0030587B"/>
    <w:rsid w:val="00305D80"/>
    <w:rsid w:val="0030647C"/>
    <w:rsid w:val="003067BC"/>
    <w:rsid w:val="003072CF"/>
    <w:rsid w:val="003079E5"/>
    <w:rsid w:val="003100EA"/>
    <w:rsid w:val="0031093E"/>
    <w:rsid w:val="00310B9A"/>
    <w:rsid w:val="003125C3"/>
    <w:rsid w:val="00312775"/>
    <w:rsid w:val="00312EEF"/>
    <w:rsid w:val="003138EF"/>
    <w:rsid w:val="0031392B"/>
    <w:rsid w:val="00313E2A"/>
    <w:rsid w:val="003143F9"/>
    <w:rsid w:val="0031525B"/>
    <w:rsid w:val="00315C17"/>
    <w:rsid w:val="00315E6C"/>
    <w:rsid w:val="00315EA0"/>
    <w:rsid w:val="003160C0"/>
    <w:rsid w:val="0031655A"/>
    <w:rsid w:val="003167F9"/>
    <w:rsid w:val="00317264"/>
    <w:rsid w:val="00317706"/>
    <w:rsid w:val="0032093F"/>
    <w:rsid w:val="00321CBD"/>
    <w:rsid w:val="00322391"/>
    <w:rsid w:val="00323687"/>
    <w:rsid w:val="003238A5"/>
    <w:rsid w:val="00323D69"/>
    <w:rsid w:val="00323FCF"/>
    <w:rsid w:val="00325436"/>
    <w:rsid w:val="003261B0"/>
    <w:rsid w:val="00326BCB"/>
    <w:rsid w:val="00326CC9"/>
    <w:rsid w:val="0032786E"/>
    <w:rsid w:val="003300A8"/>
    <w:rsid w:val="00330BA8"/>
    <w:rsid w:val="00330D33"/>
    <w:rsid w:val="00331087"/>
    <w:rsid w:val="00331615"/>
    <w:rsid w:val="003323C6"/>
    <w:rsid w:val="003326AE"/>
    <w:rsid w:val="00332B97"/>
    <w:rsid w:val="00333641"/>
    <w:rsid w:val="00333ACB"/>
    <w:rsid w:val="00333DDE"/>
    <w:rsid w:val="0033461D"/>
    <w:rsid w:val="00335937"/>
    <w:rsid w:val="00335C05"/>
    <w:rsid w:val="00336B84"/>
    <w:rsid w:val="00336CF4"/>
    <w:rsid w:val="00336FC5"/>
    <w:rsid w:val="00337D6C"/>
    <w:rsid w:val="0034045B"/>
    <w:rsid w:val="00340C47"/>
    <w:rsid w:val="00341A62"/>
    <w:rsid w:val="00342095"/>
    <w:rsid w:val="0034237C"/>
    <w:rsid w:val="00342765"/>
    <w:rsid w:val="00342D2E"/>
    <w:rsid w:val="00343429"/>
    <w:rsid w:val="003435DB"/>
    <w:rsid w:val="003436CF"/>
    <w:rsid w:val="003442C5"/>
    <w:rsid w:val="00344642"/>
    <w:rsid w:val="003446E3"/>
    <w:rsid w:val="00344E0F"/>
    <w:rsid w:val="00345DF4"/>
    <w:rsid w:val="00346A82"/>
    <w:rsid w:val="0034755E"/>
    <w:rsid w:val="0034769B"/>
    <w:rsid w:val="00350356"/>
    <w:rsid w:val="003508B8"/>
    <w:rsid w:val="0035101D"/>
    <w:rsid w:val="0035115E"/>
    <w:rsid w:val="00351372"/>
    <w:rsid w:val="00351704"/>
    <w:rsid w:val="00352618"/>
    <w:rsid w:val="0035281A"/>
    <w:rsid w:val="00353284"/>
    <w:rsid w:val="003537EB"/>
    <w:rsid w:val="0035486D"/>
    <w:rsid w:val="00354B43"/>
    <w:rsid w:val="00355526"/>
    <w:rsid w:val="003555E9"/>
    <w:rsid w:val="003562BD"/>
    <w:rsid w:val="0035631C"/>
    <w:rsid w:val="00356F80"/>
    <w:rsid w:val="00357354"/>
    <w:rsid w:val="003576D7"/>
    <w:rsid w:val="0035777C"/>
    <w:rsid w:val="0036033C"/>
    <w:rsid w:val="003607F5"/>
    <w:rsid w:val="00361578"/>
    <w:rsid w:val="003626B2"/>
    <w:rsid w:val="00362A49"/>
    <w:rsid w:val="00363109"/>
    <w:rsid w:val="00363244"/>
    <w:rsid w:val="003632D6"/>
    <w:rsid w:val="00363334"/>
    <w:rsid w:val="003636F2"/>
    <w:rsid w:val="003637C7"/>
    <w:rsid w:val="00363C62"/>
    <w:rsid w:val="00364D62"/>
    <w:rsid w:val="00364F4F"/>
    <w:rsid w:val="00365C3D"/>
    <w:rsid w:val="003677E7"/>
    <w:rsid w:val="00367831"/>
    <w:rsid w:val="00370F15"/>
    <w:rsid w:val="00371EB9"/>
    <w:rsid w:val="0037216E"/>
    <w:rsid w:val="003740FE"/>
    <w:rsid w:val="003745BB"/>
    <w:rsid w:val="00374776"/>
    <w:rsid w:val="003747BE"/>
    <w:rsid w:val="00375D5E"/>
    <w:rsid w:val="003760CC"/>
    <w:rsid w:val="0037698D"/>
    <w:rsid w:val="00376EFA"/>
    <w:rsid w:val="0038024D"/>
    <w:rsid w:val="00380CDF"/>
    <w:rsid w:val="00380DC8"/>
    <w:rsid w:val="00381B1C"/>
    <w:rsid w:val="0038316E"/>
    <w:rsid w:val="00383245"/>
    <w:rsid w:val="003838A7"/>
    <w:rsid w:val="003845F1"/>
    <w:rsid w:val="00385857"/>
    <w:rsid w:val="0038592F"/>
    <w:rsid w:val="0038677A"/>
    <w:rsid w:val="003868D3"/>
    <w:rsid w:val="00387AF5"/>
    <w:rsid w:val="00390AD9"/>
    <w:rsid w:val="00390F6B"/>
    <w:rsid w:val="0039119A"/>
    <w:rsid w:val="00391645"/>
    <w:rsid w:val="00391FD3"/>
    <w:rsid w:val="003923AF"/>
    <w:rsid w:val="00392631"/>
    <w:rsid w:val="0039280C"/>
    <w:rsid w:val="00394354"/>
    <w:rsid w:val="00394C00"/>
    <w:rsid w:val="00394D1B"/>
    <w:rsid w:val="003955E0"/>
    <w:rsid w:val="00395AED"/>
    <w:rsid w:val="00395F2B"/>
    <w:rsid w:val="0039695D"/>
    <w:rsid w:val="00397BAE"/>
    <w:rsid w:val="00397E16"/>
    <w:rsid w:val="003A0029"/>
    <w:rsid w:val="003A07EC"/>
    <w:rsid w:val="003A1513"/>
    <w:rsid w:val="003A1710"/>
    <w:rsid w:val="003A1B12"/>
    <w:rsid w:val="003A25D5"/>
    <w:rsid w:val="003A28C2"/>
    <w:rsid w:val="003A35F0"/>
    <w:rsid w:val="003A38C6"/>
    <w:rsid w:val="003A4FF8"/>
    <w:rsid w:val="003A5B68"/>
    <w:rsid w:val="003A5C4A"/>
    <w:rsid w:val="003A5CD1"/>
    <w:rsid w:val="003A6923"/>
    <w:rsid w:val="003A6A75"/>
    <w:rsid w:val="003A7954"/>
    <w:rsid w:val="003A7DE9"/>
    <w:rsid w:val="003B0086"/>
    <w:rsid w:val="003B14FB"/>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4FD"/>
    <w:rsid w:val="003B566E"/>
    <w:rsid w:val="003B590D"/>
    <w:rsid w:val="003B65E5"/>
    <w:rsid w:val="003B667F"/>
    <w:rsid w:val="003B66D2"/>
    <w:rsid w:val="003B70EA"/>
    <w:rsid w:val="003B78FF"/>
    <w:rsid w:val="003C007E"/>
    <w:rsid w:val="003C00E5"/>
    <w:rsid w:val="003C00FF"/>
    <w:rsid w:val="003C09D0"/>
    <w:rsid w:val="003C0B81"/>
    <w:rsid w:val="003C2635"/>
    <w:rsid w:val="003C26D3"/>
    <w:rsid w:val="003C27A3"/>
    <w:rsid w:val="003C29D9"/>
    <w:rsid w:val="003C2D54"/>
    <w:rsid w:val="003C359A"/>
    <w:rsid w:val="003C3AA0"/>
    <w:rsid w:val="003C3C98"/>
    <w:rsid w:val="003C4221"/>
    <w:rsid w:val="003C4676"/>
    <w:rsid w:val="003C485D"/>
    <w:rsid w:val="003C4A91"/>
    <w:rsid w:val="003C5B4A"/>
    <w:rsid w:val="003C5B96"/>
    <w:rsid w:val="003C642A"/>
    <w:rsid w:val="003C66C0"/>
    <w:rsid w:val="003C67EF"/>
    <w:rsid w:val="003C6B1B"/>
    <w:rsid w:val="003C72EA"/>
    <w:rsid w:val="003D01AA"/>
    <w:rsid w:val="003D2577"/>
    <w:rsid w:val="003D261B"/>
    <w:rsid w:val="003D3C8C"/>
    <w:rsid w:val="003D4F2D"/>
    <w:rsid w:val="003D7530"/>
    <w:rsid w:val="003D7AB5"/>
    <w:rsid w:val="003D7E93"/>
    <w:rsid w:val="003E0140"/>
    <w:rsid w:val="003E0945"/>
    <w:rsid w:val="003E11B6"/>
    <w:rsid w:val="003E26A7"/>
    <w:rsid w:val="003E26BD"/>
    <w:rsid w:val="003E27BF"/>
    <w:rsid w:val="003E2AE0"/>
    <w:rsid w:val="003E42C8"/>
    <w:rsid w:val="003E456E"/>
    <w:rsid w:val="003E47C5"/>
    <w:rsid w:val="003E5BC6"/>
    <w:rsid w:val="003E5E68"/>
    <w:rsid w:val="003E63AE"/>
    <w:rsid w:val="003E6687"/>
    <w:rsid w:val="003E695E"/>
    <w:rsid w:val="003E728C"/>
    <w:rsid w:val="003F0BF9"/>
    <w:rsid w:val="003F0D0B"/>
    <w:rsid w:val="003F152C"/>
    <w:rsid w:val="003F27A9"/>
    <w:rsid w:val="003F2F17"/>
    <w:rsid w:val="003F30C4"/>
    <w:rsid w:val="003F353E"/>
    <w:rsid w:val="003F3EAA"/>
    <w:rsid w:val="003F62E3"/>
    <w:rsid w:val="003F6955"/>
    <w:rsid w:val="003F6DB8"/>
    <w:rsid w:val="003F6DD6"/>
    <w:rsid w:val="003F7088"/>
    <w:rsid w:val="003F7988"/>
    <w:rsid w:val="003F79E3"/>
    <w:rsid w:val="00400F20"/>
    <w:rsid w:val="00401FEA"/>
    <w:rsid w:val="00402C8F"/>
    <w:rsid w:val="00402F87"/>
    <w:rsid w:val="004034F2"/>
    <w:rsid w:val="0040411C"/>
    <w:rsid w:val="00404361"/>
    <w:rsid w:val="00404BE9"/>
    <w:rsid w:val="00405853"/>
    <w:rsid w:val="00405A99"/>
    <w:rsid w:val="004069AB"/>
    <w:rsid w:val="004074E5"/>
    <w:rsid w:val="00407730"/>
    <w:rsid w:val="00410881"/>
    <w:rsid w:val="004109A1"/>
    <w:rsid w:val="00410CF6"/>
    <w:rsid w:val="00410F21"/>
    <w:rsid w:val="0041139C"/>
    <w:rsid w:val="004115F3"/>
    <w:rsid w:val="00411D3E"/>
    <w:rsid w:val="00411E32"/>
    <w:rsid w:val="00413B94"/>
    <w:rsid w:val="00414144"/>
    <w:rsid w:val="00414199"/>
    <w:rsid w:val="00414420"/>
    <w:rsid w:val="0041465D"/>
    <w:rsid w:val="004146E7"/>
    <w:rsid w:val="004148B2"/>
    <w:rsid w:val="00414AF0"/>
    <w:rsid w:val="00414E5B"/>
    <w:rsid w:val="004151C8"/>
    <w:rsid w:val="00415A81"/>
    <w:rsid w:val="00416084"/>
    <w:rsid w:val="00416E01"/>
    <w:rsid w:val="00417195"/>
    <w:rsid w:val="00420314"/>
    <w:rsid w:val="00420643"/>
    <w:rsid w:val="00420EFB"/>
    <w:rsid w:val="00421274"/>
    <w:rsid w:val="00421D3E"/>
    <w:rsid w:val="00422398"/>
    <w:rsid w:val="004229E4"/>
    <w:rsid w:val="0042346C"/>
    <w:rsid w:val="00423C33"/>
    <w:rsid w:val="00423EB9"/>
    <w:rsid w:val="00424F5C"/>
    <w:rsid w:val="0042584C"/>
    <w:rsid w:val="00426391"/>
    <w:rsid w:val="004270C3"/>
    <w:rsid w:val="004270D5"/>
    <w:rsid w:val="0042777B"/>
    <w:rsid w:val="00427B61"/>
    <w:rsid w:val="00427ED3"/>
    <w:rsid w:val="00430230"/>
    <w:rsid w:val="00430B30"/>
    <w:rsid w:val="0043164F"/>
    <w:rsid w:val="00431A29"/>
    <w:rsid w:val="00432431"/>
    <w:rsid w:val="0043288F"/>
    <w:rsid w:val="0043308E"/>
    <w:rsid w:val="004336A0"/>
    <w:rsid w:val="00433C6E"/>
    <w:rsid w:val="00434225"/>
    <w:rsid w:val="0043428B"/>
    <w:rsid w:val="00435363"/>
    <w:rsid w:val="004353B1"/>
    <w:rsid w:val="00435873"/>
    <w:rsid w:val="00435B0F"/>
    <w:rsid w:val="00435CE1"/>
    <w:rsid w:val="00437006"/>
    <w:rsid w:val="004375CA"/>
    <w:rsid w:val="00440AE2"/>
    <w:rsid w:val="00441F47"/>
    <w:rsid w:val="0044316D"/>
    <w:rsid w:val="0044348E"/>
    <w:rsid w:val="004437C2"/>
    <w:rsid w:val="00443989"/>
    <w:rsid w:val="004439A9"/>
    <w:rsid w:val="00444432"/>
    <w:rsid w:val="00444522"/>
    <w:rsid w:val="004445F4"/>
    <w:rsid w:val="00444EAF"/>
    <w:rsid w:val="0044613D"/>
    <w:rsid w:val="004471DC"/>
    <w:rsid w:val="0044781D"/>
    <w:rsid w:val="00447F43"/>
    <w:rsid w:val="00450382"/>
    <w:rsid w:val="00450681"/>
    <w:rsid w:val="00450883"/>
    <w:rsid w:val="00450AAC"/>
    <w:rsid w:val="00451EB5"/>
    <w:rsid w:val="004527DA"/>
    <w:rsid w:val="00453670"/>
    <w:rsid w:val="00453747"/>
    <w:rsid w:val="004544E9"/>
    <w:rsid w:val="00454618"/>
    <w:rsid w:val="00454C26"/>
    <w:rsid w:val="00454FAF"/>
    <w:rsid w:val="004555A1"/>
    <w:rsid w:val="004555D8"/>
    <w:rsid w:val="00455EE2"/>
    <w:rsid w:val="00456012"/>
    <w:rsid w:val="004568C1"/>
    <w:rsid w:val="00456A96"/>
    <w:rsid w:val="004575E6"/>
    <w:rsid w:val="00457A28"/>
    <w:rsid w:val="004602D0"/>
    <w:rsid w:val="00460676"/>
    <w:rsid w:val="00461DC2"/>
    <w:rsid w:val="00462349"/>
    <w:rsid w:val="00463115"/>
    <w:rsid w:val="00463528"/>
    <w:rsid w:val="004639A9"/>
    <w:rsid w:val="00463A9C"/>
    <w:rsid w:val="00463DFC"/>
    <w:rsid w:val="0046416F"/>
    <w:rsid w:val="0046476C"/>
    <w:rsid w:val="00464B60"/>
    <w:rsid w:val="00466D9D"/>
    <w:rsid w:val="0046714E"/>
    <w:rsid w:val="00467496"/>
    <w:rsid w:val="00467524"/>
    <w:rsid w:val="004707DF"/>
    <w:rsid w:val="00470A4A"/>
    <w:rsid w:val="00471C73"/>
    <w:rsid w:val="00471E57"/>
    <w:rsid w:val="004727E3"/>
    <w:rsid w:val="00472B6B"/>
    <w:rsid w:val="0047304A"/>
    <w:rsid w:val="004730F3"/>
    <w:rsid w:val="00474B52"/>
    <w:rsid w:val="00475C4F"/>
    <w:rsid w:val="00475E8C"/>
    <w:rsid w:val="00476230"/>
    <w:rsid w:val="00476476"/>
    <w:rsid w:val="0047650F"/>
    <w:rsid w:val="0047678B"/>
    <w:rsid w:val="00477621"/>
    <w:rsid w:val="00477674"/>
    <w:rsid w:val="004779E4"/>
    <w:rsid w:val="00477F1B"/>
    <w:rsid w:val="00480B38"/>
    <w:rsid w:val="00480B6B"/>
    <w:rsid w:val="004811E1"/>
    <w:rsid w:val="00481C4C"/>
    <w:rsid w:val="00481EEB"/>
    <w:rsid w:val="00482578"/>
    <w:rsid w:val="0048262C"/>
    <w:rsid w:val="00482D80"/>
    <w:rsid w:val="0048384E"/>
    <w:rsid w:val="0048408B"/>
    <w:rsid w:val="0048634A"/>
    <w:rsid w:val="00486365"/>
    <w:rsid w:val="00487B3A"/>
    <w:rsid w:val="00487F79"/>
    <w:rsid w:val="00490BAA"/>
    <w:rsid w:val="00491BE1"/>
    <w:rsid w:val="00492080"/>
    <w:rsid w:val="00492160"/>
    <w:rsid w:val="00492DBD"/>
    <w:rsid w:val="00493457"/>
    <w:rsid w:val="0049364C"/>
    <w:rsid w:val="004938C1"/>
    <w:rsid w:val="00493F02"/>
    <w:rsid w:val="00494610"/>
    <w:rsid w:val="0049468E"/>
    <w:rsid w:val="0049481B"/>
    <w:rsid w:val="004953E7"/>
    <w:rsid w:val="00495BD8"/>
    <w:rsid w:val="0049663E"/>
    <w:rsid w:val="00497023"/>
    <w:rsid w:val="00497473"/>
    <w:rsid w:val="00497609"/>
    <w:rsid w:val="00497966"/>
    <w:rsid w:val="00497A3A"/>
    <w:rsid w:val="00497BC9"/>
    <w:rsid w:val="004A0482"/>
    <w:rsid w:val="004A0985"/>
    <w:rsid w:val="004A14A0"/>
    <w:rsid w:val="004A2456"/>
    <w:rsid w:val="004A2BF1"/>
    <w:rsid w:val="004A2CCC"/>
    <w:rsid w:val="004A33B1"/>
    <w:rsid w:val="004A3A7D"/>
    <w:rsid w:val="004A554B"/>
    <w:rsid w:val="004A59E7"/>
    <w:rsid w:val="004A669B"/>
    <w:rsid w:val="004A725F"/>
    <w:rsid w:val="004A7452"/>
    <w:rsid w:val="004A797F"/>
    <w:rsid w:val="004B0C2A"/>
    <w:rsid w:val="004B1431"/>
    <w:rsid w:val="004B21D9"/>
    <w:rsid w:val="004B2534"/>
    <w:rsid w:val="004B253F"/>
    <w:rsid w:val="004B30DD"/>
    <w:rsid w:val="004B34FC"/>
    <w:rsid w:val="004B37A4"/>
    <w:rsid w:val="004B55BB"/>
    <w:rsid w:val="004B6504"/>
    <w:rsid w:val="004B6687"/>
    <w:rsid w:val="004B669E"/>
    <w:rsid w:val="004B6F23"/>
    <w:rsid w:val="004B7132"/>
    <w:rsid w:val="004B7DE5"/>
    <w:rsid w:val="004B7FC9"/>
    <w:rsid w:val="004C03A5"/>
    <w:rsid w:val="004C0710"/>
    <w:rsid w:val="004C0C8C"/>
    <w:rsid w:val="004C27B5"/>
    <w:rsid w:val="004C27C0"/>
    <w:rsid w:val="004C28BF"/>
    <w:rsid w:val="004C3412"/>
    <w:rsid w:val="004C382C"/>
    <w:rsid w:val="004C39A5"/>
    <w:rsid w:val="004C3C29"/>
    <w:rsid w:val="004C3F3B"/>
    <w:rsid w:val="004C447D"/>
    <w:rsid w:val="004C4E47"/>
    <w:rsid w:val="004C4F87"/>
    <w:rsid w:val="004C56B0"/>
    <w:rsid w:val="004C573F"/>
    <w:rsid w:val="004C5D78"/>
    <w:rsid w:val="004C5DD7"/>
    <w:rsid w:val="004C668E"/>
    <w:rsid w:val="004C6AFB"/>
    <w:rsid w:val="004C7748"/>
    <w:rsid w:val="004C7B24"/>
    <w:rsid w:val="004C7B46"/>
    <w:rsid w:val="004D1349"/>
    <w:rsid w:val="004D17B8"/>
    <w:rsid w:val="004D2606"/>
    <w:rsid w:val="004D27D6"/>
    <w:rsid w:val="004D2CBB"/>
    <w:rsid w:val="004D3801"/>
    <w:rsid w:val="004D3A0F"/>
    <w:rsid w:val="004D3E68"/>
    <w:rsid w:val="004D424B"/>
    <w:rsid w:val="004D445C"/>
    <w:rsid w:val="004D45E9"/>
    <w:rsid w:val="004D49BD"/>
    <w:rsid w:val="004D4F08"/>
    <w:rsid w:val="004D608A"/>
    <w:rsid w:val="004D61CB"/>
    <w:rsid w:val="004D653B"/>
    <w:rsid w:val="004D75FD"/>
    <w:rsid w:val="004E0092"/>
    <w:rsid w:val="004E0C41"/>
    <w:rsid w:val="004E14A1"/>
    <w:rsid w:val="004E15A7"/>
    <w:rsid w:val="004E2769"/>
    <w:rsid w:val="004E2C2B"/>
    <w:rsid w:val="004E2D79"/>
    <w:rsid w:val="004E38EC"/>
    <w:rsid w:val="004E3C94"/>
    <w:rsid w:val="004E521F"/>
    <w:rsid w:val="004E56C5"/>
    <w:rsid w:val="004E6E0B"/>
    <w:rsid w:val="004E6EFA"/>
    <w:rsid w:val="004E725E"/>
    <w:rsid w:val="004E7ACE"/>
    <w:rsid w:val="004E7AF2"/>
    <w:rsid w:val="004E7B26"/>
    <w:rsid w:val="004E7BD6"/>
    <w:rsid w:val="004E7E4C"/>
    <w:rsid w:val="004F0A30"/>
    <w:rsid w:val="004F15CF"/>
    <w:rsid w:val="004F17CD"/>
    <w:rsid w:val="004F1816"/>
    <w:rsid w:val="004F1CEF"/>
    <w:rsid w:val="004F1D76"/>
    <w:rsid w:val="004F24C2"/>
    <w:rsid w:val="004F2BC4"/>
    <w:rsid w:val="004F2C94"/>
    <w:rsid w:val="004F3019"/>
    <w:rsid w:val="004F4481"/>
    <w:rsid w:val="004F4DFB"/>
    <w:rsid w:val="004F55FD"/>
    <w:rsid w:val="004F5B23"/>
    <w:rsid w:val="004F623D"/>
    <w:rsid w:val="004F644F"/>
    <w:rsid w:val="004F649E"/>
    <w:rsid w:val="004F64A8"/>
    <w:rsid w:val="004F64B0"/>
    <w:rsid w:val="004F6A8D"/>
    <w:rsid w:val="004F6B7F"/>
    <w:rsid w:val="004F74FF"/>
    <w:rsid w:val="004F78A5"/>
    <w:rsid w:val="005000B8"/>
    <w:rsid w:val="00500128"/>
    <w:rsid w:val="00500DA5"/>
    <w:rsid w:val="00500FD2"/>
    <w:rsid w:val="005014E0"/>
    <w:rsid w:val="005016A6"/>
    <w:rsid w:val="0050194B"/>
    <w:rsid w:val="00501A14"/>
    <w:rsid w:val="00501FE6"/>
    <w:rsid w:val="00502232"/>
    <w:rsid w:val="005022E9"/>
    <w:rsid w:val="00502706"/>
    <w:rsid w:val="00502B7B"/>
    <w:rsid w:val="00502CFE"/>
    <w:rsid w:val="00503079"/>
    <w:rsid w:val="00503460"/>
    <w:rsid w:val="005047C3"/>
    <w:rsid w:val="00504B93"/>
    <w:rsid w:val="00505440"/>
    <w:rsid w:val="005059C0"/>
    <w:rsid w:val="00506DF3"/>
    <w:rsid w:val="005075A0"/>
    <w:rsid w:val="00507D38"/>
    <w:rsid w:val="0051015A"/>
    <w:rsid w:val="00510725"/>
    <w:rsid w:val="005109B9"/>
    <w:rsid w:val="00510DF3"/>
    <w:rsid w:val="00511915"/>
    <w:rsid w:val="00511B9D"/>
    <w:rsid w:val="00511BB6"/>
    <w:rsid w:val="00511C0D"/>
    <w:rsid w:val="00511CBB"/>
    <w:rsid w:val="00511F93"/>
    <w:rsid w:val="005132AD"/>
    <w:rsid w:val="0051340E"/>
    <w:rsid w:val="00513551"/>
    <w:rsid w:val="0051369E"/>
    <w:rsid w:val="00513847"/>
    <w:rsid w:val="00513AF5"/>
    <w:rsid w:val="00514C53"/>
    <w:rsid w:val="00514CC0"/>
    <w:rsid w:val="005157EC"/>
    <w:rsid w:val="00515BB5"/>
    <w:rsid w:val="00515E13"/>
    <w:rsid w:val="00516434"/>
    <w:rsid w:val="00516A8D"/>
    <w:rsid w:val="005175EA"/>
    <w:rsid w:val="00517F1A"/>
    <w:rsid w:val="00520A01"/>
    <w:rsid w:val="00520B07"/>
    <w:rsid w:val="005210D8"/>
    <w:rsid w:val="005214B3"/>
    <w:rsid w:val="00521F77"/>
    <w:rsid w:val="00522C98"/>
    <w:rsid w:val="00523156"/>
    <w:rsid w:val="0052373D"/>
    <w:rsid w:val="00523768"/>
    <w:rsid w:val="005238D8"/>
    <w:rsid w:val="0052410F"/>
    <w:rsid w:val="00524EF9"/>
    <w:rsid w:val="00525926"/>
    <w:rsid w:val="005272DD"/>
    <w:rsid w:val="005273FD"/>
    <w:rsid w:val="00527636"/>
    <w:rsid w:val="005276EE"/>
    <w:rsid w:val="00530330"/>
    <w:rsid w:val="00530563"/>
    <w:rsid w:val="0053063C"/>
    <w:rsid w:val="005306CC"/>
    <w:rsid w:val="00530B57"/>
    <w:rsid w:val="00530D01"/>
    <w:rsid w:val="00531659"/>
    <w:rsid w:val="00531CCC"/>
    <w:rsid w:val="0053217E"/>
    <w:rsid w:val="005321C7"/>
    <w:rsid w:val="00532B47"/>
    <w:rsid w:val="005334E6"/>
    <w:rsid w:val="00533A96"/>
    <w:rsid w:val="005349A9"/>
    <w:rsid w:val="00535062"/>
    <w:rsid w:val="005355C0"/>
    <w:rsid w:val="00536A51"/>
    <w:rsid w:val="00536A5A"/>
    <w:rsid w:val="00537694"/>
    <w:rsid w:val="00540112"/>
    <w:rsid w:val="005408F6"/>
    <w:rsid w:val="0054103E"/>
    <w:rsid w:val="005416EC"/>
    <w:rsid w:val="005423EA"/>
    <w:rsid w:val="005426DF"/>
    <w:rsid w:val="005429B0"/>
    <w:rsid w:val="00543235"/>
    <w:rsid w:val="005447ED"/>
    <w:rsid w:val="0054486E"/>
    <w:rsid w:val="00544D0C"/>
    <w:rsid w:val="00544E46"/>
    <w:rsid w:val="0054639C"/>
    <w:rsid w:val="005463E3"/>
    <w:rsid w:val="00546957"/>
    <w:rsid w:val="0055009A"/>
    <w:rsid w:val="00550375"/>
    <w:rsid w:val="0055082E"/>
    <w:rsid w:val="00551EED"/>
    <w:rsid w:val="00552078"/>
    <w:rsid w:val="00552772"/>
    <w:rsid w:val="00552B68"/>
    <w:rsid w:val="00552EE3"/>
    <w:rsid w:val="00553267"/>
    <w:rsid w:val="00553FBC"/>
    <w:rsid w:val="00554216"/>
    <w:rsid w:val="00554C5F"/>
    <w:rsid w:val="00554EB9"/>
    <w:rsid w:val="00555221"/>
    <w:rsid w:val="005552E3"/>
    <w:rsid w:val="0055533D"/>
    <w:rsid w:val="00555616"/>
    <w:rsid w:val="005556B0"/>
    <w:rsid w:val="0055606C"/>
    <w:rsid w:val="005561BB"/>
    <w:rsid w:val="0055644E"/>
    <w:rsid w:val="00557429"/>
    <w:rsid w:val="005604FC"/>
    <w:rsid w:val="0056056A"/>
    <w:rsid w:val="00560C54"/>
    <w:rsid w:val="00561F70"/>
    <w:rsid w:val="005628E7"/>
    <w:rsid w:val="005629A0"/>
    <w:rsid w:val="00563172"/>
    <w:rsid w:val="00563E55"/>
    <w:rsid w:val="00565C8D"/>
    <w:rsid w:val="005661F3"/>
    <w:rsid w:val="005679AE"/>
    <w:rsid w:val="0057015E"/>
    <w:rsid w:val="005702A2"/>
    <w:rsid w:val="005711EC"/>
    <w:rsid w:val="00571BF9"/>
    <w:rsid w:val="00572F52"/>
    <w:rsid w:val="00573002"/>
    <w:rsid w:val="00573461"/>
    <w:rsid w:val="005737B3"/>
    <w:rsid w:val="00573862"/>
    <w:rsid w:val="00573C8E"/>
    <w:rsid w:val="00573FAE"/>
    <w:rsid w:val="005749EC"/>
    <w:rsid w:val="00575B49"/>
    <w:rsid w:val="00575E53"/>
    <w:rsid w:val="0057639D"/>
    <w:rsid w:val="00576550"/>
    <w:rsid w:val="00576EE8"/>
    <w:rsid w:val="0057705F"/>
    <w:rsid w:val="005770BA"/>
    <w:rsid w:val="00577163"/>
    <w:rsid w:val="00580D9B"/>
    <w:rsid w:val="0058135A"/>
    <w:rsid w:val="00581836"/>
    <w:rsid w:val="00581FD7"/>
    <w:rsid w:val="00582557"/>
    <w:rsid w:val="00583C76"/>
    <w:rsid w:val="005841BD"/>
    <w:rsid w:val="00584268"/>
    <w:rsid w:val="005842AA"/>
    <w:rsid w:val="00584460"/>
    <w:rsid w:val="00584894"/>
    <w:rsid w:val="00584CBE"/>
    <w:rsid w:val="00585ACA"/>
    <w:rsid w:val="00585C6F"/>
    <w:rsid w:val="00586079"/>
    <w:rsid w:val="00586176"/>
    <w:rsid w:val="00586922"/>
    <w:rsid w:val="00587187"/>
    <w:rsid w:val="0059000B"/>
    <w:rsid w:val="00590B8E"/>
    <w:rsid w:val="00591572"/>
    <w:rsid w:val="005916BF"/>
    <w:rsid w:val="00591B81"/>
    <w:rsid w:val="00591FE3"/>
    <w:rsid w:val="0059228B"/>
    <w:rsid w:val="00592621"/>
    <w:rsid w:val="00593895"/>
    <w:rsid w:val="00594485"/>
    <w:rsid w:val="00596110"/>
    <w:rsid w:val="005974E2"/>
    <w:rsid w:val="0059768A"/>
    <w:rsid w:val="005A05D4"/>
    <w:rsid w:val="005A0FE7"/>
    <w:rsid w:val="005A115A"/>
    <w:rsid w:val="005A1517"/>
    <w:rsid w:val="005A2383"/>
    <w:rsid w:val="005A23C3"/>
    <w:rsid w:val="005A24CC"/>
    <w:rsid w:val="005A2972"/>
    <w:rsid w:val="005A2F0F"/>
    <w:rsid w:val="005A3296"/>
    <w:rsid w:val="005A3C8D"/>
    <w:rsid w:val="005A44B2"/>
    <w:rsid w:val="005A48E8"/>
    <w:rsid w:val="005A52B7"/>
    <w:rsid w:val="005A546F"/>
    <w:rsid w:val="005A5EB2"/>
    <w:rsid w:val="005A600A"/>
    <w:rsid w:val="005A603C"/>
    <w:rsid w:val="005B02A1"/>
    <w:rsid w:val="005B043F"/>
    <w:rsid w:val="005B13CB"/>
    <w:rsid w:val="005B3129"/>
    <w:rsid w:val="005B367F"/>
    <w:rsid w:val="005B3E0F"/>
    <w:rsid w:val="005B4137"/>
    <w:rsid w:val="005B4DFB"/>
    <w:rsid w:val="005B53BC"/>
    <w:rsid w:val="005B5503"/>
    <w:rsid w:val="005B5914"/>
    <w:rsid w:val="005B5DC9"/>
    <w:rsid w:val="005B5FF9"/>
    <w:rsid w:val="005B6F7B"/>
    <w:rsid w:val="005B7CE7"/>
    <w:rsid w:val="005C01E6"/>
    <w:rsid w:val="005C19C4"/>
    <w:rsid w:val="005C367B"/>
    <w:rsid w:val="005C3B77"/>
    <w:rsid w:val="005C43D5"/>
    <w:rsid w:val="005C4740"/>
    <w:rsid w:val="005C496D"/>
    <w:rsid w:val="005C55DF"/>
    <w:rsid w:val="005C6A83"/>
    <w:rsid w:val="005C7FCC"/>
    <w:rsid w:val="005D00ED"/>
    <w:rsid w:val="005D05E9"/>
    <w:rsid w:val="005D0ACB"/>
    <w:rsid w:val="005D0C5B"/>
    <w:rsid w:val="005D0F02"/>
    <w:rsid w:val="005D1764"/>
    <w:rsid w:val="005D1864"/>
    <w:rsid w:val="005D1B10"/>
    <w:rsid w:val="005D1C23"/>
    <w:rsid w:val="005D2960"/>
    <w:rsid w:val="005D3FB4"/>
    <w:rsid w:val="005D4066"/>
    <w:rsid w:val="005D45A5"/>
    <w:rsid w:val="005D45F3"/>
    <w:rsid w:val="005D4799"/>
    <w:rsid w:val="005D4869"/>
    <w:rsid w:val="005D48A0"/>
    <w:rsid w:val="005D4B5F"/>
    <w:rsid w:val="005D511C"/>
    <w:rsid w:val="005D56AA"/>
    <w:rsid w:val="005D56BC"/>
    <w:rsid w:val="005D5BE1"/>
    <w:rsid w:val="005D61A4"/>
    <w:rsid w:val="005D6434"/>
    <w:rsid w:val="005D6AF4"/>
    <w:rsid w:val="005D745F"/>
    <w:rsid w:val="005D76C5"/>
    <w:rsid w:val="005E13E0"/>
    <w:rsid w:val="005E1454"/>
    <w:rsid w:val="005E1513"/>
    <w:rsid w:val="005E1771"/>
    <w:rsid w:val="005E23DC"/>
    <w:rsid w:val="005E28E5"/>
    <w:rsid w:val="005E33BB"/>
    <w:rsid w:val="005E4112"/>
    <w:rsid w:val="005E4A44"/>
    <w:rsid w:val="005E4C87"/>
    <w:rsid w:val="005E5329"/>
    <w:rsid w:val="005E587E"/>
    <w:rsid w:val="005E59D6"/>
    <w:rsid w:val="005E6044"/>
    <w:rsid w:val="005E633E"/>
    <w:rsid w:val="005F044B"/>
    <w:rsid w:val="005F10FF"/>
    <w:rsid w:val="005F1201"/>
    <w:rsid w:val="005F1553"/>
    <w:rsid w:val="005F15C7"/>
    <w:rsid w:val="005F15FE"/>
    <w:rsid w:val="005F197C"/>
    <w:rsid w:val="005F2193"/>
    <w:rsid w:val="005F21E7"/>
    <w:rsid w:val="005F4ABB"/>
    <w:rsid w:val="005F5079"/>
    <w:rsid w:val="005F5339"/>
    <w:rsid w:val="005F67AA"/>
    <w:rsid w:val="005F6891"/>
    <w:rsid w:val="005F7383"/>
    <w:rsid w:val="0060033B"/>
    <w:rsid w:val="0060073B"/>
    <w:rsid w:val="00600771"/>
    <w:rsid w:val="006008FD"/>
    <w:rsid w:val="00600E67"/>
    <w:rsid w:val="0060177E"/>
    <w:rsid w:val="00601F07"/>
    <w:rsid w:val="00602624"/>
    <w:rsid w:val="0060263C"/>
    <w:rsid w:val="0060329F"/>
    <w:rsid w:val="006032CA"/>
    <w:rsid w:val="006037B6"/>
    <w:rsid w:val="00603814"/>
    <w:rsid w:val="00603A87"/>
    <w:rsid w:val="00604528"/>
    <w:rsid w:val="00604FB7"/>
    <w:rsid w:val="0060545F"/>
    <w:rsid w:val="0060549C"/>
    <w:rsid w:val="006055C9"/>
    <w:rsid w:val="006058D8"/>
    <w:rsid w:val="00605A95"/>
    <w:rsid w:val="00605C74"/>
    <w:rsid w:val="00606C95"/>
    <w:rsid w:val="00606E11"/>
    <w:rsid w:val="0060742C"/>
    <w:rsid w:val="00607BA9"/>
    <w:rsid w:val="00610E76"/>
    <w:rsid w:val="00611329"/>
    <w:rsid w:val="00611858"/>
    <w:rsid w:val="00611C1B"/>
    <w:rsid w:val="006121AB"/>
    <w:rsid w:val="0061234C"/>
    <w:rsid w:val="00613AB0"/>
    <w:rsid w:val="00613AE7"/>
    <w:rsid w:val="00613E48"/>
    <w:rsid w:val="006141F9"/>
    <w:rsid w:val="00614459"/>
    <w:rsid w:val="006152AB"/>
    <w:rsid w:val="00615981"/>
    <w:rsid w:val="00615C32"/>
    <w:rsid w:val="00615DA6"/>
    <w:rsid w:val="00617304"/>
    <w:rsid w:val="006174C2"/>
    <w:rsid w:val="00620DA4"/>
    <w:rsid w:val="00620E7C"/>
    <w:rsid w:val="0062120B"/>
    <w:rsid w:val="00621383"/>
    <w:rsid w:val="006213B1"/>
    <w:rsid w:val="00621F3D"/>
    <w:rsid w:val="0062221E"/>
    <w:rsid w:val="006226A8"/>
    <w:rsid w:val="00622872"/>
    <w:rsid w:val="00622D5D"/>
    <w:rsid w:val="00623B2C"/>
    <w:rsid w:val="00625770"/>
    <w:rsid w:val="006262C6"/>
    <w:rsid w:val="0062664A"/>
    <w:rsid w:val="00626B7F"/>
    <w:rsid w:val="00626F8D"/>
    <w:rsid w:val="0062730B"/>
    <w:rsid w:val="00627323"/>
    <w:rsid w:val="0062754B"/>
    <w:rsid w:val="00627D39"/>
    <w:rsid w:val="00630BD6"/>
    <w:rsid w:val="00630C21"/>
    <w:rsid w:val="0063149E"/>
    <w:rsid w:val="00631CF5"/>
    <w:rsid w:val="00632994"/>
    <w:rsid w:val="00632C11"/>
    <w:rsid w:val="00633BE5"/>
    <w:rsid w:val="006349E2"/>
    <w:rsid w:val="00634A8F"/>
    <w:rsid w:val="00634BE3"/>
    <w:rsid w:val="00635683"/>
    <w:rsid w:val="0063602A"/>
    <w:rsid w:val="00636040"/>
    <w:rsid w:val="00640F91"/>
    <w:rsid w:val="0064154D"/>
    <w:rsid w:val="006419A9"/>
    <w:rsid w:val="00641F13"/>
    <w:rsid w:val="00642054"/>
    <w:rsid w:val="00642378"/>
    <w:rsid w:val="00642956"/>
    <w:rsid w:val="00642964"/>
    <w:rsid w:val="00642B19"/>
    <w:rsid w:val="0064337F"/>
    <w:rsid w:val="00643758"/>
    <w:rsid w:val="0064407B"/>
    <w:rsid w:val="0064415E"/>
    <w:rsid w:val="00644851"/>
    <w:rsid w:val="00645089"/>
    <w:rsid w:val="006466EF"/>
    <w:rsid w:val="00646B10"/>
    <w:rsid w:val="00646B6D"/>
    <w:rsid w:val="00646D2D"/>
    <w:rsid w:val="00646F55"/>
    <w:rsid w:val="00647480"/>
    <w:rsid w:val="006501E8"/>
    <w:rsid w:val="006502F8"/>
    <w:rsid w:val="00650442"/>
    <w:rsid w:val="0065079D"/>
    <w:rsid w:val="00650D55"/>
    <w:rsid w:val="00652279"/>
    <w:rsid w:val="00652B8C"/>
    <w:rsid w:val="00653618"/>
    <w:rsid w:val="00653665"/>
    <w:rsid w:val="00653A10"/>
    <w:rsid w:val="00653AAB"/>
    <w:rsid w:val="00653C35"/>
    <w:rsid w:val="00654B0C"/>
    <w:rsid w:val="006557F9"/>
    <w:rsid w:val="00655D03"/>
    <w:rsid w:val="006561E4"/>
    <w:rsid w:val="00656EAE"/>
    <w:rsid w:val="006576A7"/>
    <w:rsid w:val="00657764"/>
    <w:rsid w:val="006578A4"/>
    <w:rsid w:val="00657CA2"/>
    <w:rsid w:val="00657D71"/>
    <w:rsid w:val="00660A90"/>
    <w:rsid w:val="00661107"/>
    <w:rsid w:val="0066139E"/>
    <w:rsid w:val="00661949"/>
    <w:rsid w:val="00661FE0"/>
    <w:rsid w:val="00662FB6"/>
    <w:rsid w:val="00663147"/>
    <w:rsid w:val="006632D4"/>
    <w:rsid w:val="0066390A"/>
    <w:rsid w:val="0066425E"/>
    <w:rsid w:val="00664341"/>
    <w:rsid w:val="00664554"/>
    <w:rsid w:val="0066480F"/>
    <w:rsid w:val="00664A1D"/>
    <w:rsid w:val="00664B4E"/>
    <w:rsid w:val="00665A55"/>
    <w:rsid w:val="006661BC"/>
    <w:rsid w:val="00667044"/>
    <w:rsid w:val="00667108"/>
    <w:rsid w:val="00667733"/>
    <w:rsid w:val="00667A5C"/>
    <w:rsid w:val="00667A80"/>
    <w:rsid w:val="00667BAD"/>
    <w:rsid w:val="00667F7C"/>
    <w:rsid w:val="006707CA"/>
    <w:rsid w:val="006713B6"/>
    <w:rsid w:val="00671423"/>
    <w:rsid w:val="00671E3D"/>
    <w:rsid w:val="00673736"/>
    <w:rsid w:val="006748E5"/>
    <w:rsid w:val="006749F6"/>
    <w:rsid w:val="00674DC6"/>
    <w:rsid w:val="00674F7F"/>
    <w:rsid w:val="006755DD"/>
    <w:rsid w:val="0067597F"/>
    <w:rsid w:val="006766BE"/>
    <w:rsid w:val="006770B8"/>
    <w:rsid w:val="006771F1"/>
    <w:rsid w:val="00677666"/>
    <w:rsid w:val="00680639"/>
    <w:rsid w:val="00680C9E"/>
    <w:rsid w:val="00680DDE"/>
    <w:rsid w:val="00680EE4"/>
    <w:rsid w:val="00681CF3"/>
    <w:rsid w:val="00681E1B"/>
    <w:rsid w:val="006820AF"/>
    <w:rsid w:val="00682992"/>
    <w:rsid w:val="00683F67"/>
    <w:rsid w:val="00684326"/>
    <w:rsid w:val="00685EA8"/>
    <w:rsid w:val="0068789D"/>
    <w:rsid w:val="0069008E"/>
    <w:rsid w:val="006903C5"/>
    <w:rsid w:val="006908C6"/>
    <w:rsid w:val="00691BA9"/>
    <w:rsid w:val="00692353"/>
    <w:rsid w:val="00692977"/>
    <w:rsid w:val="00692CFF"/>
    <w:rsid w:val="006940F6"/>
    <w:rsid w:val="00694451"/>
    <w:rsid w:val="00694D61"/>
    <w:rsid w:val="00694E22"/>
    <w:rsid w:val="00695841"/>
    <w:rsid w:val="00695CE0"/>
    <w:rsid w:val="00695DE7"/>
    <w:rsid w:val="0069671A"/>
    <w:rsid w:val="00696812"/>
    <w:rsid w:val="006970F8"/>
    <w:rsid w:val="006A094E"/>
    <w:rsid w:val="006A0C0C"/>
    <w:rsid w:val="006A23E3"/>
    <w:rsid w:val="006A2E01"/>
    <w:rsid w:val="006A303B"/>
    <w:rsid w:val="006A345E"/>
    <w:rsid w:val="006A369A"/>
    <w:rsid w:val="006A3E15"/>
    <w:rsid w:val="006A5021"/>
    <w:rsid w:val="006A5F78"/>
    <w:rsid w:val="006A67CA"/>
    <w:rsid w:val="006A7022"/>
    <w:rsid w:val="006A75CA"/>
    <w:rsid w:val="006B04EF"/>
    <w:rsid w:val="006B0C2D"/>
    <w:rsid w:val="006B13AE"/>
    <w:rsid w:val="006B22A0"/>
    <w:rsid w:val="006B2794"/>
    <w:rsid w:val="006B2A76"/>
    <w:rsid w:val="006B2FBC"/>
    <w:rsid w:val="006B38FC"/>
    <w:rsid w:val="006B3B4D"/>
    <w:rsid w:val="006B41D4"/>
    <w:rsid w:val="006B439D"/>
    <w:rsid w:val="006B5470"/>
    <w:rsid w:val="006B64C0"/>
    <w:rsid w:val="006B6BBE"/>
    <w:rsid w:val="006B6CD1"/>
    <w:rsid w:val="006B6E58"/>
    <w:rsid w:val="006B74C5"/>
    <w:rsid w:val="006C0F17"/>
    <w:rsid w:val="006C0FC9"/>
    <w:rsid w:val="006C2E53"/>
    <w:rsid w:val="006C3795"/>
    <w:rsid w:val="006C3E6A"/>
    <w:rsid w:val="006C475C"/>
    <w:rsid w:val="006C4A5C"/>
    <w:rsid w:val="006C528C"/>
    <w:rsid w:val="006C5E3D"/>
    <w:rsid w:val="006C6707"/>
    <w:rsid w:val="006C69BF"/>
    <w:rsid w:val="006C6E5F"/>
    <w:rsid w:val="006C734F"/>
    <w:rsid w:val="006C7993"/>
    <w:rsid w:val="006D05BD"/>
    <w:rsid w:val="006D0F05"/>
    <w:rsid w:val="006D1765"/>
    <w:rsid w:val="006D2566"/>
    <w:rsid w:val="006D26B1"/>
    <w:rsid w:val="006D2C7B"/>
    <w:rsid w:val="006D2D59"/>
    <w:rsid w:val="006D309E"/>
    <w:rsid w:val="006D3C44"/>
    <w:rsid w:val="006D5342"/>
    <w:rsid w:val="006D637B"/>
    <w:rsid w:val="006D696C"/>
    <w:rsid w:val="006D69B9"/>
    <w:rsid w:val="006D76A6"/>
    <w:rsid w:val="006E0F9A"/>
    <w:rsid w:val="006E14DD"/>
    <w:rsid w:val="006E1571"/>
    <w:rsid w:val="006E167C"/>
    <w:rsid w:val="006E1B3A"/>
    <w:rsid w:val="006E2A7A"/>
    <w:rsid w:val="006E4EC4"/>
    <w:rsid w:val="006E571D"/>
    <w:rsid w:val="006E5A9E"/>
    <w:rsid w:val="006E66CA"/>
    <w:rsid w:val="006E68DF"/>
    <w:rsid w:val="006F07F9"/>
    <w:rsid w:val="006F089A"/>
    <w:rsid w:val="006F1014"/>
    <w:rsid w:val="006F32D2"/>
    <w:rsid w:val="006F344A"/>
    <w:rsid w:val="006F3F24"/>
    <w:rsid w:val="006F5228"/>
    <w:rsid w:val="006F6323"/>
    <w:rsid w:val="006F6CA8"/>
    <w:rsid w:val="006F75AA"/>
    <w:rsid w:val="007007E4"/>
    <w:rsid w:val="00700DCB"/>
    <w:rsid w:val="00702A1E"/>
    <w:rsid w:val="00702CEE"/>
    <w:rsid w:val="007030CC"/>
    <w:rsid w:val="007031C1"/>
    <w:rsid w:val="00704B59"/>
    <w:rsid w:val="00705643"/>
    <w:rsid w:val="007058B9"/>
    <w:rsid w:val="007060BB"/>
    <w:rsid w:val="00706A0D"/>
    <w:rsid w:val="00706B09"/>
    <w:rsid w:val="00706CF2"/>
    <w:rsid w:val="00706FB2"/>
    <w:rsid w:val="00707430"/>
    <w:rsid w:val="00707E01"/>
    <w:rsid w:val="0071075F"/>
    <w:rsid w:val="00710AFE"/>
    <w:rsid w:val="0071134F"/>
    <w:rsid w:val="0071142A"/>
    <w:rsid w:val="00711C27"/>
    <w:rsid w:val="007120E2"/>
    <w:rsid w:val="00712736"/>
    <w:rsid w:val="0071285D"/>
    <w:rsid w:val="00713518"/>
    <w:rsid w:val="00714624"/>
    <w:rsid w:val="0071540E"/>
    <w:rsid w:val="00715662"/>
    <w:rsid w:val="00715DBC"/>
    <w:rsid w:val="007170D9"/>
    <w:rsid w:val="007172CB"/>
    <w:rsid w:val="007172F3"/>
    <w:rsid w:val="00717E1C"/>
    <w:rsid w:val="0072018F"/>
    <w:rsid w:val="00720769"/>
    <w:rsid w:val="00720993"/>
    <w:rsid w:val="00720E53"/>
    <w:rsid w:val="00720FC2"/>
    <w:rsid w:val="00721203"/>
    <w:rsid w:val="00721B03"/>
    <w:rsid w:val="00721DE8"/>
    <w:rsid w:val="007220F1"/>
    <w:rsid w:val="00722995"/>
    <w:rsid w:val="00722A4F"/>
    <w:rsid w:val="00722B64"/>
    <w:rsid w:val="00722FC4"/>
    <w:rsid w:val="00723423"/>
    <w:rsid w:val="00723651"/>
    <w:rsid w:val="007248C7"/>
    <w:rsid w:val="00724AB5"/>
    <w:rsid w:val="0072691E"/>
    <w:rsid w:val="00726A52"/>
    <w:rsid w:val="00726DB3"/>
    <w:rsid w:val="00726FA1"/>
    <w:rsid w:val="00727660"/>
    <w:rsid w:val="00727706"/>
    <w:rsid w:val="00727A32"/>
    <w:rsid w:val="00727C82"/>
    <w:rsid w:val="00730ACE"/>
    <w:rsid w:val="00730FC7"/>
    <w:rsid w:val="0073173B"/>
    <w:rsid w:val="00731A20"/>
    <w:rsid w:val="007325D8"/>
    <w:rsid w:val="007327FC"/>
    <w:rsid w:val="00733655"/>
    <w:rsid w:val="007336A3"/>
    <w:rsid w:val="0073376E"/>
    <w:rsid w:val="00733B19"/>
    <w:rsid w:val="00734904"/>
    <w:rsid w:val="00735C43"/>
    <w:rsid w:val="0073657D"/>
    <w:rsid w:val="00736B9D"/>
    <w:rsid w:val="007376F3"/>
    <w:rsid w:val="00737E68"/>
    <w:rsid w:val="0074048F"/>
    <w:rsid w:val="007405A3"/>
    <w:rsid w:val="00741453"/>
    <w:rsid w:val="0074197F"/>
    <w:rsid w:val="00741B4C"/>
    <w:rsid w:val="00741D40"/>
    <w:rsid w:val="00742E11"/>
    <w:rsid w:val="007440A1"/>
    <w:rsid w:val="00744708"/>
    <w:rsid w:val="00744AF3"/>
    <w:rsid w:val="007459A3"/>
    <w:rsid w:val="00745DC2"/>
    <w:rsid w:val="0074680C"/>
    <w:rsid w:val="00746A6B"/>
    <w:rsid w:val="00746CAC"/>
    <w:rsid w:val="00746D62"/>
    <w:rsid w:val="00746F9B"/>
    <w:rsid w:val="0074711C"/>
    <w:rsid w:val="00751271"/>
    <w:rsid w:val="0075192C"/>
    <w:rsid w:val="00751C89"/>
    <w:rsid w:val="00751D5B"/>
    <w:rsid w:val="00752B51"/>
    <w:rsid w:val="00752EA2"/>
    <w:rsid w:val="00753B49"/>
    <w:rsid w:val="00753C44"/>
    <w:rsid w:val="00754738"/>
    <w:rsid w:val="00754C72"/>
    <w:rsid w:val="007555AB"/>
    <w:rsid w:val="007568C3"/>
    <w:rsid w:val="007577B7"/>
    <w:rsid w:val="00760A9B"/>
    <w:rsid w:val="00761635"/>
    <w:rsid w:val="007618C0"/>
    <w:rsid w:val="007621EB"/>
    <w:rsid w:val="0076268E"/>
    <w:rsid w:val="00762EC8"/>
    <w:rsid w:val="00763305"/>
    <w:rsid w:val="007633FD"/>
    <w:rsid w:val="00763500"/>
    <w:rsid w:val="00763B1A"/>
    <w:rsid w:val="0076401A"/>
    <w:rsid w:val="007641DC"/>
    <w:rsid w:val="007642A5"/>
    <w:rsid w:val="00764AD7"/>
    <w:rsid w:val="00764E75"/>
    <w:rsid w:val="00765127"/>
    <w:rsid w:val="007651FF"/>
    <w:rsid w:val="00765BB5"/>
    <w:rsid w:val="007668BB"/>
    <w:rsid w:val="00766EE4"/>
    <w:rsid w:val="00766FA8"/>
    <w:rsid w:val="007670AC"/>
    <w:rsid w:val="00767227"/>
    <w:rsid w:val="007700C6"/>
    <w:rsid w:val="0077192F"/>
    <w:rsid w:val="00772C2D"/>
    <w:rsid w:val="00772E5A"/>
    <w:rsid w:val="00773096"/>
    <w:rsid w:val="00773355"/>
    <w:rsid w:val="00773381"/>
    <w:rsid w:val="007733FF"/>
    <w:rsid w:val="007743EB"/>
    <w:rsid w:val="00774CB6"/>
    <w:rsid w:val="0077514C"/>
    <w:rsid w:val="007756A6"/>
    <w:rsid w:val="00775B5B"/>
    <w:rsid w:val="0077635E"/>
    <w:rsid w:val="00777382"/>
    <w:rsid w:val="00777530"/>
    <w:rsid w:val="0077780F"/>
    <w:rsid w:val="00777A39"/>
    <w:rsid w:val="0078087A"/>
    <w:rsid w:val="00780D9E"/>
    <w:rsid w:val="00781404"/>
    <w:rsid w:val="00781F44"/>
    <w:rsid w:val="007822B5"/>
    <w:rsid w:val="007839B9"/>
    <w:rsid w:val="007839CF"/>
    <w:rsid w:val="00783DE5"/>
    <w:rsid w:val="00783FEB"/>
    <w:rsid w:val="00784B7B"/>
    <w:rsid w:val="007858FE"/>
    <w:rsid w:val="00785AA5"/>
    <w:rsid w:val="007865A8"/>
    <w:rsid w:val="00787C3B"/>
    <w:rsid w:val="00790270"/>
    <w:rsid w:val="0079079E"/>
    <w:rsid w:val="00790CFE"/>
    <w:rsid w:val="00790FE2"/>
    <w:rsid w:val="007915DF"/>
    <w:rsid w:val="00791FE1"/>
    <w:rsid w:val="007920BA"/>
    <w:rsid w:val="007924C6"/>
    <w:rsid w:val="00792826"/>
    <w:rsid w:val="00792974"/>
    <w:rsid w:val="00792FB2"/>
    <w:rsid w:val="00793050"/>
    <w:rsid w:val="00793054"/>
    <w:rsid w:val="00793CB2"/>
    <w:rsid w:val="00793CD8"/>
    <w:rsid w:val="00793F42"/>
    <w:rsid w:val="00794B84"/>
    <w:rsid w:val="00795C4E"/>
    <w:rsid w:val="00795FFE"/>
    <w:rsid w:val="00796464"/>
    <w:rsid w:val="007972A6"/>
    <w:rsid w:val="00797624"/>
    <w:rsid w:val="007976D2"/>
    <w:rsid w:val="007977CA"/>
    <w:rsid w:val="007A0216"/>
    <w:rsid w:val="007A0530"/>
    <w:rsid w:val="007A0679"/>
    <w:rsid w:val="007A083F"/>
    <w:rsid w:val="007A0BDF"/>
    <w:rsid w:val="007A192D"/>
    <w:rsid w:val="007A21E5"/>
    <w:rsid w:val="007A3501"/>
    <w:rsid w:val="007A36DB"/>
    <w:rsid w:val="007A47D1"/>
    <w:rsid w:val="007A48E9"/>
    <w:rsid w:val="007A5233"/>
    <w:rsid w:val="007A5607"/>
    <w:rsid w:val="007A5CB8"/>
    <w:rsid w:val="007A5FD2"/>
    <w:rsid w:val="007A65BD"/>
    <w:rsid w:val="007A69A9"/>
    <w:rsid w:val="007A6B8C"/>
    <w:rsid w:val="007A6DA0"/>
    <w:rsid w:val="007A7061"/>
    <w:rsid w:val="007A71E6"/>
    <w:rsid w:val="007A74B3"/>
    <w:rsid w:val="007B0098"/>
    <w:rsid w:val="007B0480"/>
    <w:rsid w:val="007B0C87"/>
    <w:rsid w:val="007B0D7B"/>
    <w:rsid w:val="007B21C0"/>
    <w:rsid w:val="007B226C"/>
    <w:rsid w:val="007B238D"/>
    <w:rsid w:val="007B38C4"/>
    <w:rsid w:val="007B3BC5"/>
    <w:rsid w:val="007B3FC2"/>
    <w:rsid w:val="007B4DBA"/>
    <w:rsid w:val="007B521C"/>
    <w:rsid w:val="007B53A2"/>
    <w:rsid w:val="007B549B"/>
    <w:rsid w:val="007B5BEB"/>
    <w:rsid w:val="007B5E6F"/>
    <w:rsid w:val="007B61CC"/>
    <w:rsid w:val="007B61D3"/>
    <w:rsid w:val="007B7425"/>
    <w:rsid w:val="007B7BCA"/>
    <w:rsid w:val="007C03E9"/>
    <w:rsid w:val="007C1558"/>
    <w:rsid w:val="007C183D"/>
    <w:rsid w:val="007C1C33"/>
    <w:rsid w:val="007C1C4D"/>
    <w:rsid w:val="007C1DAF"/>
    <w:rsid w:val="007C2C89"/>
    <w:rsid w:val="007C3A66"/>
    <w:rsid w:val="007C46FB"/>
    <w:rsid w:val="007C4E20"/>
    <w:rsid w:val="007C5F44"/>
    <w:rsid w:val="007C67F8"/>
    <w:rsid w:val="007C682F"/>
    <w:rsid w:val="007C6AC2"/>
    <w:rsid w:val="007C6EA2"/>
    <w:rsid w:val="007C6F42"/>
    <w:rsid w:val="007C6FFA"/>
    <w:rsid w:val="007C76A9"/>
    <w:rsid w:val="007D0456"/>
    <w:rsid w:val="007D145E"/>
    <w:rsid w:val="007D18E3"/>
    <w:rsid w:val="007D1BCC"/>
    <w:rsid w:val="007D1F35"/>
    <w:rsid w:val="007D2557"/>
    <w:rsid w:val="007D2626"/>
    <w:rsid w:val="007D376A"/>
    <w:rsid w:val="007D3F56"/>
    <w:rsid w:val="007D4201"/>
    <w:rsid w:val="007D42BC"/>
    <w:rsid w:val="007D526C"/>
    <w:rsid w:val="007D5C6C"/>
    <w:rsid w:val="007D6AD3"/>
    <w:rsid w:val="007D6C98"/>
    <w:rsid w:val="007D715E"/>
    <w:rsid w:val="007D7473"/>
    <w:rsid w:val="007D7993"/>
    <w:rsid w:val="007E16E0"/>
    <w:rsid w:val="007E1EEE"/>
    <w:rsid w:val="007E24E4"/>
    <w:rsid w:val="007E2EE8"/>
    <w:rsid w:val="007E3577"/>
    <w:rsid w:val="007E3BE8"/>
    <w:rsid w:val="007E3DAE"/>
    <w:rsid w:val="007E4A50"/>
    <w:rsid w:val="007E4B87"/>
    <w:rsid w:val="007E4C63"/>
    <w:rsid w:val="007E4DB2"/>
    <w:rsid w:val="007E5085"/>
    <w:rsid w:val="007E5D2E"/>
    <w:rsid w:val="007E5E99"/>
    <w:rsid w:val="007E688A"/>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42AF"/>
    <w:rsid w:val="007F4617"/>
    <w:rsid w:val="007F58F0"/>
    <w:rsid w:val="007F5E4A"/>
    <w:rsid w:val="007F668B"/>
    <w:rsid w:val="007F7223"/>
    <w:rsid w:val="007F724F"/>
    <w:rsid w:val="007F7D29"/>
    <w:rsid w:val="0080036C"/>
    <w:rsid w:val="00801487"/>
    <w:rsid w:val="008027A4"/>
    <w:rsid w:val="00802DE6"/>
    <w:rsid w:val="00803AE8"/>
    <w:rsid w:val="00804487"/>
    <w:rsid w:val="00804DEA"/>
    <w:rsid w:val="0080539F"/>
    <w:rsid w:val="00806147"/>
    <w:rsid w:val="008063E8"/>
    <w:rsid w:val="00806759"/>
    <w:rsid w:val="0080742E"/>
    <w:rsid w:val="00807620"/>
    <w:rsid w:val="00807A00"/>
    <w:rsid w:val="00807CEE"/>
    <w:rsid w:val="00807F4D"/>
    <w:rsid w:val="008108E0"/>
    <w:rsid w:val="008112E8"/>
    <w:rsid w:val="00811DC0"/>
    <w:rsid w:val="008129AE"/>
    <w:rsid w:val="008135BF"/>
    <w:rsid w:val="00813AE2"/>
    <w:rsid w:val="00813D67"/>
    <w:rsid w:val="00814FC1"/>
    <w:rsid w:val="008150DD"/>
    <w:rsid w:val="00815202"/>
    <w:rsid w:val="00815595"/>
    <w:rsid w:val="00815A0C"/>
    <w:rsid w:val="00817A5A"/>
    <w:rsid w:val="008203DD"/>
    <w:rsid w:val="00820478"/>
    <w:rsid w:val="0082069B"/>
    <w:rsid w:val="008214B6"/>
    <w:rsid w:val="0082209D"/>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3005C"/>
    <w:rsid w:val="00830766"/>
    <w:rsid w:val="008308B6"/>
    <w:rsid w:val="00830A62"/>
    <w:rsid w:val="00830AD1"/>
    <w:rsid w:val="00830B29"/>
    <w:rsid w:val="00830CB1"/>
    <w:rsid w:val="008313FF"/>
    <w:rsid w:val="008315A6"/>
    <w:rsid w:val="00832424"/>
    <w:rsid w:val="0083259F"/>
    <w:rsid w:val="00834A4F"/>
    <w:rsid w:val="00834ADD"/>
    <w:rsid w:val="00834AE4"/>
    <w:rsid w:val="0083519C"/>
    <w:rsid w:val="008351AF"/>
    <w:rsid w:val="00835F85"/>
    <w:rsid w:val="008366EC"/>
    <w:rsid w:val="00836BC4"/>
    <w:rsid w:val="008376F8"/>
    <w:rsid w:val="00837DDE"/>
    <w:rsid w:val="0083D671"/>
    <w:rsid w:val="00840249"/>
    <w:rsid w:val="00841271"/>
    <w:rsid w:val="00841828"/>
    <w:rsid w:val="008429CD"/>
    <w:rsid w:val="00842F17"/>
    <w:rsid w:val="00843BC5"/>
    <w:rsid w:val="00843FC0"/>
    <w:rsid w:val="0084439E"/>
    <w:rsid w:val="00844AC0"/>
    <w:rsid w:val="00844F3C"/>
    <w:rsid w:val="008455B9"/>
    <w:rsid w:val="00845A18"/>
    <w:rsid w:val="008460E7"/>
    <w:rsid w:val="00846464"/>
    <w:rsid w:val="00846AE6"/>
    <w:rsid w:val="0084738B"/>
    <w:rsid w:val="0084755B"/>
    <w:rsid w:val="00847B32"/>
    <w:rsid w:val="00847C63"/>
    <w:rsid w:val="0085025F"/>
    <w:rsid w:val="00851BAC"/>
    <w:rsid w:val="00852383"/>
    <w:rsid w:val="00852479"/>
    <w:rsid w:val="00852FFF"/>
    <w:rsid w:val="008532B1"/>
    <w:rsid w:val="0085379F"/>
    <w:rsid w:val="00853C5E"/>
    <w:rsid w:val="008545CB"/>
    <w:rsid w:val="008547D8"/>
    <w:rsid w:val="008552F2"/>
    <w:rsid w:val="0085655B"/>
    <w:rsid w:val="008566C3"/>
    <w:rsid w:val="00856D8C"/>
    <w:rsid w:val="0085732C"/>
    <w:rsid w:val="008578A6"/>
    <w:rsid w:val="00857A35"/>
    <w:rsid w:val="00861C0B"/>
    <w:rsid w:val="00861EAC"/>
    <w:rsid w:val="0086218A"/>
    <w:rsid w:val="008623BA"/>
    <w:rsid w:val="00862665"/>
    <w:rsid w:val="008627E8"/>
    <w:rsid w:val="008634ED"/>
    <w:rsid w:val="008642AA"/>
    <w:rsid w:val="00864DA2"/>
    <w:rsid w:val="00866861"/>
    <w:rsid w:val="008668C0"/>
    <w:rsid w:val="0086701D"/>
    <w:rsid w:val="00867933"/>
    <w:rsid w:val="00867F8D"/>
    <w:rsid w:val="00870486"/>
    <w:rsid w:val="00871592"/>
    <w:rsid w:val="008717FE"/>
    <w:rsid w:val="00871B3A"/>
    <w:rsid w:val="00871E03"/>
    <w:rsid w:val="00871EB1"/>
    <w:rsid w:val="008725E7"/>
    <w:rsid w:val="00872854"/>
    <w:rsid w:val="008729C6"/>
    <w:rsid w:val="00872AF5"/>
    <w:rsid w:val="008741B6"/>
    <w:rsid w:val="00874B66"/>
    <w:rsid w:val="00874DFE"/>
    <w:rsid w:val="00874E5C"/>
    <w:rsid w:val="008756E6"/>
    <w:rsid w:val="00876549"/>
    <w:rsid w:val="008765BA"/>
    <w:rsid w:val="00876783"/>
    <w:rsid w:val="008769C5"/>
    <w:rsid w:val="00876BDA"/>
    <w:rsid w:val="008776C7"/>
    <w:rsid w:val="008800D3"/>
    <w:rsid w:val="008802DA"/>
    <w:rsid w:val="00880A99"/>
    <w:rsid w:val="00880BDE"/>
    <w:rsid w:val="008831B2"/>
    <w:rsid w:val="00883999"/>
    <w:rsid w:val="0088497D"/>
    <w:rsid w:val="0088536D"/>
    <w:rsid w:val="00886113"/>
    <w:rsid w:val="00886782"/>
    <w:rsid w:val="00886850"/>
    <w:rsid w:val="00886B4D"/>
    <w:rsid w:val="00886FC9"/>
    <w:rsid w:val="0088768F"/>
    <w:rsid w:val="00890200"/>
    <w:rsid w:val="008903BC"/>
    <w:rsid w:val="00890F5B"/>
    <w:rsid w:val="0089226D"/>
    <w:rsid w:val="00892363"/>
    <w:rsid w:val="00892366"/>
    <w:rsid w:val="00892376"/>
    <w:rsid w:val="00893122"/>
    <w:rsid w:val="0089315B"/>
    <w:rsid w:val="0089325E"/>
    <w:rsid w:val="0089398E"/>
    <w:rsid w:val="00893CD0"/>
    <w:rsid w:val="00893D07"/>
    <w:rsid w:val="00893F9C"/>
    <w:rsid w:val="00893FEA"/>
    <w:rsid w:val="008944B7"/>
    <w:rsid w:val="00894E6A"/>
    <w:rsid w:val="0089583A"/>
    <w:rsid w:val="00895F7D"/>
    <w:rsid w:val="00896077"/>
    <w:rsid w:val="00897C38"/>
    <w:rsid w:val="008A056C"/>
    <w:rsid w:val="008A08B1"/>
    <w:rsid w:val="008A0EB0"/>
    <w:rsid w:val="008A18CE"/>
    <w:rsid w:val="008A21D0"/>
    <w:rsid w:val="008A3404"/>
    <w:rsid w:val="008A36B5"/>
    <w:rsid w:val="008A5033"/>
    <w:rsid w:val="008A5080"/>
    <w:rsid w:val="008A52E8"/>
    <w:rsid w:val="008A7208"/>
    <w:rsid w:val="008A723B"/>
    <w:rsid w:val="008B04EE"/>
    <w:rsid w:val="008B0BF3"/>
    <w:rsid w:val="008B1048"/>
    <w:rsid w:val="008B142E"/>
    <w:rsid w:val="008B1FCA"/>
    <w:rsid w:val="008B1FF2"/>
    <w:rsid w:val="008B3D08"/>
    <w:rsid w:val="008B3E40"/>
    <w:rsid w:val="008B439B"/>
    <w:rsid w:val="008B4AC6"/>
    <w:rsid w:val="008B4BAB"/>
    <w:rsid w:val="008B4FDF"/>
    <w:rsid w:val="008B5DD7"/>
    <w:rsid w:val="008B6B1C"/>
    <w:rsid w:val="008B6CB7"/>
    <w:rsid w:val="008B6E39"/>
    <w:rsid w:val="008B77C5"/>
    <w:rsid w:val="008C08B4"/>
    <w:rsid w:val="008C1327"/>
    <w:rsid w:val="008C14B4"/>
    <w:rsid w:val="008C189B"/>
    <w:rsid w:val="008C2800"/>
    <w:rsid w:val="008C2D4E"/>
    <w:rsid w:val="008C2E53"/>
    <w:rsid w:val="008C3274"/>
    <w:rsid w:val="008C58E1"/>
    <w:rsid w:val="008C5F60"/>
    <w:rsid w:val="008C629F"/>
    <w:rsid w:val="008C6765"/>
    <w:rsid w:val="008C67C3"/>
    <w:rsid w:val="008C6956"/>
    <w:rsid w:val="008C6AA2"/>
    <w:rsid w:val="008C76C1"/>
    <w:rsid w:val="008C77C2"/>
    <w:rsid w:val="008D03B1"/>
    <w:rsid w:val="008D050F"/>
    <w:rsid w:val="008D062B"/>
    <w:rsid w:val="008D0ED0"/>
    <w:rsid w:val="008D15A7"/>
    <w:rsid w:val="008D235C"/>
    <w:rsid w:val="008D26C8"/>
    <w:rsid w:val="008D2832"/>
    <w:rsid w:val="008D2E13"/>
    <w:rsid w:val="008D2F45"/>
    <w:rsid w:val="008D3012"/>
    <w:rsid w:val="008D3284"/>
    <w:rsid w:val="008D32AC"/>
    <w:rsid w:val="008D36AB"/>
    <w:rsid w:val="008D38F4"/>
    <w:rsid w:val="008D3F82"/>
    <w:rsid w:val="008D4CD6"/>
    <w:rsid w:val="008D555D"/>
    <w:rsid w:val="008D56F9"/>
    <w:rsid w:val="008D63D2"/>
    <w:rsid w:val="008E02FD"/>
    <w:rsid w:val="008E06F2"/>
    <w:rsid w:val="008E132E"/>
    <w:rsid w:val="008E1711"/>
    <w:rsid w:val="008E2317"/>
    <w:rsid w:val="008E2D8A"/>
    <w:rsid w:val="008E3409"/>
    <w:rsid w:val="008E36EF"/>
    <w:rsid w:val="008E4B17"/>
    <w:rsid w:val="008E5907"/>
    <w:rsid w:val="008E5ADD"/>
    <w:rsid w:val="008E5D0E"/>
    <w:rsid w:val="008E5F5D"/>
    <w:rsid w:val="008E5F96"/>
    <w:rsid w:val="008E6687"/>
    <w:rsid w:val="008E6D37"/>
    <w:rsid w:val="008E7123"/>
    <w:rsid w:val="008E725A"/>
    <w:rsid w:val="008E72AE"/>
    <w:rsid w:val="008E7618"/>
    <w:rsid w:val="008E7BC0"/>
    <w:rsid w:val="008F01BC"/>
    <w:rsid w:val="008F0998"/>
    <w:rsid w:val="008F13A7"/>
    <w:rsid w:val="008F17C6"/>
    <w:rsid w:val="008F1815"/>
    <w:rsid w:val="008F1B5E"/>
    <w:rsid w:val="008F311E"/>
    <w:rsid w:val="008F3370"/>
    <w:rsid w:val="008F3420"/>
    <w:rsid w:val="008F362B"/>
    <w:rsid w:val="008F4A65"/>
    <w:rsid w:val="008F4B3D"/>
    <w:rsid w:val="008F4C86"/>
    <w:rsid w:val="008F4C99"/>
    <w:rsid w:val="008F52D2"/>
    <w:rsid w:val="008F5840"/>
    <w:rsid w:val="008F60C4"/>
    <w:rsid w:val="008F69CB"/>
    <w:rsid w:val="008F72CF"/>
    <w:rsid w:val="008F7629"/>
    <w:rsid w:val="00900245"/>
    <w:rsid w:val="00900D06"/>
    <w:rsid w:val="00900DB8"/>
    <w:rsid w:val="00900DDF"/>
    <w:rsid w:val="00901021"/>
    <w:rsid w:val="0090178B"/>
    <w:rsid w:val="00901839"/>
    <w:rsid w:val="00901D6A"/>
    <w:rsid w:val="0090207E"/>
    <w:rsid w:val="00903F0F"/>
    <w:rsid w:val="009041BE"/>
    <w:rsid w:val="0090433D"/>
    <w:rsid w:val="009048F4"/>
    <w:rsid w:val="00905673"/>
    <w:rsid w:val="00905A0F"/>
    <w:rsid w:val="00905A98"/>
    <w:rsid w:val="00905F95"/>
    <w:rsid w:val="00905FB2"/>
    <w:rsid w:val="00906596"/>
    <w:rsid w:val="00906D95"/>
    <w:rsid w:val="00907568"/>
    <w:rsid w:val="00910679"/>
    <w:rsid w:val="00911052"/>
    <w:rsid w:val="0091199D"/>
    <w:rsid w:val="009120CD"/>
    <w:rsid w:val="0091243F"/>
    <w:rsid w:val="0091323C"/>
    <w:rsid w:val="0091361C"/>
    <w:rsid w:val="00913BC8"/>
    <w:rsid w:val="00913EB9"/>
    <w:rsid w:val="00914583"/>
    <w:rsid w:val="00914DEC"/>
    <w:rsid w:val="00914ED5"/>
    <w:rsid w:val="0091590A"/>
    <w:rsid w:val="009163B5"/>
    <w:rsid w:val="0091724B"/>
    <w:rsid w:val="00917F23"/>
    <w:rsid w:val="009208A5"/>
    <w:rsid w:val="00921311"/>
    <w:rsid w:val="00921E49"/>
    <w:rsid w:val="00921EAB"/>
    <w:rsid w:val="009226CD"/>
    <w:rsid w:val="00922864"/>
    <w:rsid w:val="00922914"/>
    <w:rsid w:val="00922AF4"/>
    <w:rsid w:val="009233C4"/>
    <w:rsid w:val="00923906"/>
    <w:rsid w:val="00923EDF"/>
    <w:rsid w:val="0092465A"/>
    <w:rsid w:val="00925268"/>
    <w:rsid w:val="00925437"/>
    <w:rsid w:val="00925655"/>
    <w:rsid w:val="00925D94"/>
    <w:rsid w:val="00926885"/>
    <w:rsid w:val="009268D1"/>
    <w:rsid w:val="009270FC"/>
    <w:rsid w:val="009272E0"/>
    <w:rsid w:val="009273A1"/>
    <w:rsid w:val="00927547"/>
    <w:rsid w:val="00927DD9"/>
    <w:rsid w:val="009300EA"/>
    <w:rsid w:val="00931B89"/>
    <w:rsid w:val="0093284A"/>
    <w:rsid w:val="009333C6"/>
    <w:rsid w:val="00934FBD"/>
    <w:rsid w:val="00935FAA"/>
    <w:rsid w:val="00936790"/>
    <w:rsid w:val="00936F42"/>
    <w:rsid w:val="009378B1"/>
    <w:rsid w:val="00937F22"/>
    <w:rsid w:val="009408A9"/>
    <w:rsid w:val="009418A8"/>
    <w:rsid w:val="00941C94"/>
    <w:rsid w:val="00942304"/>
    <w:rsid w:val="009424CD"/>
    <w:rsid w:val="00942C58"/>
    <w:rsid w:val="009431C0"/>
    <w:rsid w:val="00944A06"/>
    <w:rsid w:val="00944DB5"/>
    <w:rsid w:val="00945011"/>
    <w:rsid w:val="009454C9"/>
    <w:rsid w:val="0094571C"/>
    <w:rsid w:val="0094581A"/>
    <w:rsid w:val="00945B67"/>
    <w:rsid w:val="009467F9"/>
    <w:rsid w:val="009471AD"/>
    <w:rsid w:val="00947214"/>
    <w:rsid w:val="009478BC"/>
    <w:rsid w:val="00950235"/>
    <w:rsid w:val="00951808"/>
    <w:rsid w:val="009525BC"/>
    <w:rsid w:val="009525E4"/>
    <w:rsid w:val="00952F45"/>
    <w:rsid w:val="00953729"/>
    <w:rsid w:val="00953B8A"/>
    <w:rsid w:val="00953BCD"/>
    <w:rsid w:val="00954AB6"/>
    <w:rsid w:val="00955980"/>
    <w:rsid w:val="009565BF"/>
    <w:rsid w:val="009574A7"/>
    <w:rsid w:val="00957ABE"/>
    <w:rsid w:val="00960379"/>
    <w:rsid w:val="00960855"/>
    <w:rsid w:val="009609A3"/>
    <w:rsid w:val="00960A44"/>
    <w:rsid w:val="009615AA"/>
    <w:rsid w:val="009623B1"/>
    <w:rsid w:val="00963481"/>
    <w:rsid w:val="009637DA"/>
    <w:rsid w:val="00963C6D"/>
    <w:rsid w:val="00963F99"/>
    <w:rsid w:val="00963FE5"/>
    <w:rsid w:val="009645F9"/>
    <w:rsid w:val="00964934"/>
    <w:rsid w:val="00964F07"/>
    <w:rsid w:val="009653FD"/>
    <w:rsid w:val="009655A9"/>
    <w:rsid w:val="00965878"/>
    <w:rsid w:val="00965892"/>
    <w:rsid w:val="0096603D"/>
    <w:rsid w:val="009666B5"/>
    <w:rsid w:val="0096691D"/>
    <w:rsid w:val="00967365"/>
    <w:rsid w:val="00967493"/>
    <w:rsid w:val="00967768"/>
    <w:rsid w:val="00967C22"/>
    <w:rsid w:val="0097041F"/>
    <w:rsid w:val="0097052B"/>
    <w:rsid w:val="00970926"/>
    <w:rsid w:val="00970A7B"/>
    <w:rsid w:val="009717E0"/>
    <w:rsid w:val="0097263B"/>
    <w:rsid w:val="00972818"/>
    <w:rsid w:val="00972F15"/>
    <w:rsid w:val="00973A69"/>
    <w:rsid w:val="0097429E"/>
    <w:rsid w:val="0097566A"/>
    <w:rsid w:val="00975D64"/>
    <w:rsid w:val="00975F1F"/>
    <w:rsid w:val="00975F33"/>
    <w:rsid w:val="009760A5"/>
    <w:rsid w:val="009765E9"/>
    <w:rsid w:val="00977047"/>
    <w:rsid w:val="00977228"/>
    <w:rsid w:val="0097772D"/>
    <w:rsid w:val="00980D1C"/>
    <w:rsid w:val="00981220"/>
    <w:rsid w:val="00981A82"/>
    <w:rsid w:val="00981C8E"/>
    <w:rsid w:val="00981CA0"/>
    <w:rsid w:val="009836C9"/>
    <w:rsid w:val="009837DB"/>
    <w:rsid w:val="009842DD"/>
    <w:rsid w:val="00985474"/>
    <w:rsid w:val="009857CA"/>
    <w:rsid w:val="00986813"/>
    <w:rsid w:val="00987062"/>
    <w:rsid w:val="009871A6"/>
    <w:rsid w:val="0098758C"/>
    <w:rsid w:val="00990CDA"/>
    <w:rsid w:val="00990D0D"/>
    <w:rsid w:val="00990D59"/>
    <w:rsid w:val="00990FA7"/>
    <w:rsid w:val="009914DA"/>
    <w:rsid w:val="009923A1"/>
    <w:rsid w:val="00992688"/>
    <w:rsid w:val="0099291B"/>
    <w:rsid w:val="0099358B"/>
    <w:rsid w:val="009938A9"/>
    <w:rsid w:val="00993B12"/>
    <w:rsid w:val="00994D02"/>
    <w:rsid w:val="009950FB"/>
    <w:rsid w:val="00995848"/>
    <w:rsid w:val="0099679D"/>
    <w:rsid w:val="00996EE2"/>
    <w:rsid w:val="009A1954"/>
    <w:rsid w:val="009A1AF4"/>
    <w:rsid w:val="009A2221"/>
    <w:rsid w:val="009A2585"/>
    <w:rsid w:val="009A386D"/>
    <w:rsid w:val="009A3B0A"/>
    <w:rsid w:val="009A416A"/>
    <w:rsid w:val="009A5107"/>
    <w:rsid w:val="009A54BC"/>
    <w:rsid w:val="009A5A0E"/>
    <w:rsid w:val="009A6ACA"/>
    <w:rsid w:val="009B093F"/>
    <w:rsid w:val="009B1114"/>
    <w:rsid w:val="009B11C1"/>
    <w:rsid w:val="009B1754"/>
    <w:rsid w:val="009B17BB"/>
    <w:rsid w:val="009B1D57"/>
    <w:rsid w:val="009B2893"/>
    <w:rsid w:val="009B2DD5"/>
    <w:rsid w:val="009B3163"/>
    <w:rsid w:val="009B3483"/>
    <w:rsid w:val="009B39F0"/>
    <w:rsid w:val="009B4209"/>
    <w:rsid w:val="009B56E9"/>
    <w:rsid w:val="009B6736"/>
    <w:rsid w:val="009B6F58"/>
    <w:rsid w:val="009B716D"/>
    <w:rsid w:val="009B718F"/>
    <w:rsid w:val="009B7E92"/>
    <w:rsid w:val="009C0157"/>
    <w:rsid w:val="009C0BA8"/>
    <w:rsid w:val="009C0EB8"/>
    <w:rsid w:val="009C0FA9"/>
    <w:rsid w:val="009C178D"/>
    <w:rsid w:val="009C1B0A"/>
    <w:rsid w:val="009C1C6B"/>
    <w:rsid w:val="009C1C80"/>
    <w:rsid w:val="009C1DEF"/>
    <w:rsid w:val="009C25DF"/>
    <w:rsid w:val="009C3039"/>
    <w:rsid w:val="009C354C"/>
    <w:rsid w:val="009C3716"/>
    <w:rsid w:val="009C3864"/>
    <w:rsid w:val="009C4AB7"/>
    <w:rsid w:val="009C4FCA"/>
    <w:rsid w:val="009C573B"/>
    <w:rsid w:val="009C670A"/>
    <w:rsid w:val="009C6963"/>
    <w:rsid w:val="009C6DAD"/>
    <w:rsid w:val="009C6E77"/>
    <w:rsid w:val="009C7014"/>
    <w:rsid w:val="009C76DC"/>
    <w:rsid w:val="009C7ADF"/>
    <w:rsid w:val="009C7C13"/>
    <w:rsid w:val="009D043F"/>
    <w:rsid w:val="009D0FDD"/>
    <w:rsid w:val="009D1E3B"/>
    <w:rsid w:val="009D2256"/>
    <w:rsid w:val="009D30A8"/>
    <w:rsid w:val="009D3211"/>
    <w:rsid w:val="009D3AB7"/>
    <w:rsid w:val="009D3B0F"/>
    <w:rsid w:val="009D3E4C"/>
    <w:rsid w:val="009D6485"/>
    <w:rsid w:val="009D6750"/>
    <w:rsid w:val="009D6928"/>
    <w:rsid w:val="009D6E5D"/>
    <w:rsid w:val="009D6F75"/>
    <w:rsid w:val="009D706D"/>
    <w:rsid w:val="009D78B9"/>
    <w:rsid w:val="009D7C0B"/>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5063"/>
    <w:rsid w:val="009E5C33"/>
    <w:rsid w:val="009E67AF"/>
    <w:rsid w:val="009E7537"/>
    <w:rsid w:val="009E7C2F"/>
    <w:rsid w:val="009F0292"/>
    <w:rsid w:val="009F03FD"/>
    <w:rsid w:val="009F09FA"/>
    <w:rsid w:val="009F0AAB"/>
    <w:rsid w:val="009F19E5"/>
    <w:rsid w:val="009F1CB1"/>
    <w:rsid w:val="009F22B7"/>
    <w:rsid w:val="009F2502"/>
    <w:rsid w:val="009F2C60"/>
    <w:rsid w:val="009F2DC0"/>
    <w:rsid w:val="009F3CDD"/>
    <w:rsid w:val="009F4017"/>
    <w:rsid w:val="009F4229"/>
    <w:rsid w:val="009F4899"/>
    <w:rsid w:val="009F48A9"/>
    <w:rsid w:val="009F5261"/>
    <w:rsid w:val="009F6366"/>
    <w:rsid w:val="009F6DCB"/>
    <w:rsid w:val="00A0030B"/>
    <w:rsid w:val="00A00355"/>
    <w:rsid w:val="00A00AF0"/>
    <w:rsid w:val="00A0102A"/>
    <w:rsid w:val="00A018BE"/>
    <w:rsid w:val="00A01A9A"/>
    <w:rsid w:val="00A02A19"/>
    <w:rsid w:val="00A02E62"/>
    <w:rsid w:val="00A03412"/>
    <w:rsid w:val="00A034B6"/>
    <w:rsid w:val="00A0377C"/>
    <w:rsid w:val="00A03C15"/>
    <w:rsid w:val="00A042F4"/>
    <w:rsid w:val="00A04768"/>
    <w:rsid w:val="00A047B5"/>
    <w:rsid w:val="00A05573"/>
    <w:rsid w:val="00A0574F"/>
    <w:rsid w:val="00A05946"/>
    <w:rsid w:val="00A060DD"/>
    <w:rsid w:val="00A06633"/>
    <w:rsid w:val="00A068FD"/>
    <w:rsid w:val="00A06CF8"/>
    <w:rsid w:val="00A06D22"/>
    <w:rsid w:val="00A10E45"/>
    <w:rsid w:val="00A110AA"/>
    <w:rsid w:val="00A11707"/>
    <w:rsid w:val="00A12025"/>
    <w:rsid w:val="00A1207F"/>
    <w:rsid w:val="00A13291"/>
    <w:rsid w:val="00A13546"/>
    <w:rsid w:val="00A1362D"/>
    <w:rsid w:val="00A1375C"/>
    <w:rsid w:val="00A13D0E"/>
    <w:rsid w:val="00A1426B"/>
    <w:rsid w:val="00A14C39"/>
    <w:rsid w:val="00A14EAE"/>
    <w:rsid w:val="00A1595E"/>
    <w:rsid w:val="00A167F8"/>
    <w:rsid w:val="00A1683B"/>
    <w:rsid w:val="00A170D9"/>
    <w:rsid w:val="00A17463"/>
    <w:rsid w:val="00A20208"/>
    <w:rsid w:val="00A20C16"/>
    <w:rsid w:val="00A20D77"/>
    <w:rsid w:val="00A22F24"/>
    <w:rsid w:val="00A232DE"/>
    <w:rsid w:val="00A2354D"/>
    <w:rsid w:val="00A237FD"/>
    <w:rsid w:val="00A23B0A"/>
    <w:rsid w:val="00A241AF"/>
    <w:rsid w:val="00A24FEC"/>
    <w:rsid w:val="00A25352"/>
    <w:rsid w:val="00A25A3E"/>
    <w:rsid w:val="00A26331"/>
    <w:rsid w:val="00A267FE"/>
    <w:rsid w:val="00A27257"/>
    <w:rsid w:val="00A2754F"/>
    <w:rsid w:val="00A27886"/>
    <w:rsid w:val="00A27AEA"/>
    <w:rsid w:val="00A27B74"/>
    <w:rsid w:val="00A27BE7"/>
    <w:rsid w:val="00A27CB7"/>
    <w:rsid w:val="00A300A0"/>
    <w:rsid w:val="00A3059C"/>
    <w:rsid w:val="00A305FF"/>
    <w:rsid w:val="00A31F97"/>
    <w:rsid w:val="00A3250B"/>
    <w:rsid w:val="00A33382"/>
    <w:rsid w:val="00A339CA"/>
    <w:rsid w:val="00A33C05"/>
    <w:rsid w:val="00A33C93"/>
    <w:rsid w:val="00A33F69"/>
    <w:rsid w:val="00A3530A"/>
    <w:rsid w:val="00A361D4"/>
    <w:rsid w:val="00A36628"/>
    <w:rsid w:val="00A368B8"/>
    <w:rsid w:val="00A36C34"/>
    <w:rsid w:val="00A40124"/>
    <w:rsid w:val="00A41B02"/>
    <w:rsid w:val="00A41C03"/>
    <w:rsid w:val="00A42D8E"/>
    <w:rsid w:val="00A431BB"/>
    <w:rsid w:val="00A4588E"/>
    <w:rsid w:val="00A4629A"/>
    <w:rsid w:val="00A463D8"/>
    <w:rsid w:val="00A4647A"/>
    <w:rsid w:val="00A469B0"/>
    <w:rsid w:val="00A46EBF"/>
    <w:rsid w:val="00A4746B"/>
    <w:rsid w:val="00A50D6F"/>
    <w:rsid w:val="00A51239"/>
    <w:rsid w:val="00A51523"/>
    <w:rsid w:val="00A515AD"/>
    <w:rsid w:val="00A51B7A"/>
    <w:rsid w:val="00A5232D"/>
    <w:rsid w:val="00A525B3"/>
    <w:rsid w:val="00A5262D"/>
    <w:rsid w:val="00A5373F"/>
    <w:rsid w:val="00A53C9F"/>
    <w:rsid w:val="00A53E32"/>
    <w:rsid w:val="00A540AC"/>
    <w:rsid w:val="00A5416E"/>
    <w:rsid w:val="00A55452"/>
    <w:rsid w:val="00A55E19"/>
    <w:rsid w:val="00A566CD"/>
    <w:rsid w:val="00A567A8"/>
    <w:rsid w:val="00A56A9B"/>
    <w:rsid w:val="00A57693"/>
    <w:rsid w:val="00A57B7E"/>
    <w:rsid w:val="00A57FC2"/>
    <w:rsid w:val="00A604CB"/>
    <w:rsid w:val="00A609C6"/>
    <w:rsid w:val="00A6106E"/>
    <w:rsid w:val="00A61658"/>
    <w:rsid w:val="00A62635"/>
    <w:rsid w:val="00A6290C"/>
    <w:rsid w:val="00A636E7"/>
    <w:rsid w:val="00A63909"/>
    <w:rsid w:val="00A65152"/>
    <w:rsid w:val="00A66532"/>
    <w:rsid w:val="00A668AD"/>
    <w:rsid w:val="00A66CBD"/>
    <w:rsid w:val="00A675E0"/>
    <w:rsid w:val="00A67C64"/>
    <w:rsid w:val="00A70D8B"/>
    <w:rsid w:val="00A7114C"/>
    <w:rsid w:val="00A71552"/>
    <w:rsid w:val="00A71F07"/>
    <w:rsid w:val="00A7240A"/>
    <w:rsid w:val="00A7285C"/>
    <w:rsid w:val="00A72B75"/>
    <w:rsid w:val="00A731C2"/>
    <w:rsid w:val="00A74C3C"/>
    <w:rsid w:val="00A74DC3"/>
    <w:rsid w:val="00A757B3"/>
    <w:rsid w:val="00A75D31"/>
    <w:rsid w:val="00A75D69"/>
    <w:rsid w:val="00A767E8"/>
    <w:rsid w:val="00A76911"/>
    <w:rsid w:val="00A76979"/>
    <w:rsid w:val="00A77863"/>
    <w:rsid w:val="00A779C3"/>
    <w:rsid w:val="00A80B7F"/>
    <w:rsid w:val="00A80FB8"/>
    <w:rsid w:val="00A81505"/>
    <w:rsid w:val="00A82BCC"/>
    <w:rsid w:val="00A839C3"/>
    <w:rsid w:val="00A84439"/>
    <w:rsid w:val="00A8447E"/>
    <w:rsid w:val="00A84A3F"/>
    <w:rsid w:val="00A84AAF"/>
    <w:rsid w:val="00A8584A"/>
    <w:rsid w:val="00A85979"/>
    <w:rsid w:val="00A86180"/>
    <w:rsid w:val="00A865FD"/>
    <w:rsid w:val="00A8706C"/>
    <w:rsid w:val="00A8736D"/>
    <w:rsid w:val="00A87610"/>
    <w:rsid w:val="00A90647"/>
    <w:rsid w:val="00A909E9"/>
    <w:rsid w:val="00A90A10"/>
    <w:rsid w:val="00A90EF7"/>
    <w:rsid w:val="00A91EEE"/>
    <w:rsid w:val="00A91EFD"/>
    <w:rsid w:val="00A92103"/>
    <w:rsid w:val="00A92C64"/>
    <w:rsid w:val="00A92ECB"/>
    <w:rsid w:val="00A9377E"/>
    <w:rsid w:val="00A943EC"/>
    <w:rsid w:val="00A94ED3"/>
    <w:rsid w:val="00A952B5"/>
    <w:rsid w:val="00A95C93"/>
    <w:rsid w:val="00A95F63"/>
    <w:rsid w:val="00A96D04"/>
    <w:rsid w:val="00A96D42"/>
    <w:rsid w:val="00A97922"/>
    <w:rsid w:val="00A97E78"/>
    <w:rsid w:val="00AA079B"/>
    <w:rsid w:val="00AA0807"/>
    <w:rsid w:val="00AA1466"/>
    <w:rsid w:val="00AA1894"/>
    <w:rsid w:val="00AA1E7D"/>
    <w:rsid w:val="00AA2504"/>
    <w:rsid w:val="00AA267F"/>
    <w:rsid w:val="00AA2E39"/>
    <w:rsid w:val="00AA2F06"/>
    <w:rsid w:val="00AA3472"/>
    <w:rsid w:val="00AA35C5"/>
    <w:rsid w:val="00AA3676"/>
    <w:rsid w:val="00AA3BE7"/>
    <w:rsid w:val="00AA3BEB"/>
    <w:rsid w:val="00AA3E4F"/>
    <w:rsid w:val="00AA432F"/>
    <w:rsid w:val="00AA479E"/>
    <w:rsid w:val="00AA57C0"/>
    <w:rsid w:val="00AA5C56"/>
    <w:rsid w:val="00AA5E18"/>
    <w:rsid w:val="00AA6E88"/>
    <w:rsid w:val="00AA72DC"/>
    <w:rsid w:val="00AA76E2"/>
    <w:rsid w:val="00AB0DBF"/>
    <w:rsid w:val="00AB16D9"/>
    <w:rsid w:val="00AB2346"/>
    <w:rsid w:val="00AB2E5B"/>
    <w:rsid w:val="00AB41AB"/>
    <w:rsid w:val="00AB4486"/>
    <w:rsid w:val="00AB48C8"/>
    <w:rsid w:val="00AB4DBD"/>
    <w:rsid w:val="00AB4FC4"/>
    <w:rsid w:val="00AB595A"/>
    <w:rsid w:val="00AB5A15"/>
    <w:rsid w:val="00AB613A"/>
    <w:rsid w:val="00AB63D3"/>
    <w:rsid w:val="00AB6494"/>
    <w:rsid w:val="00AB771E"/>
    <w:rsid w:val="00AC1BE7"/>
    <w:rsid w:val="00AC3F2F"/>
    <w:rsid w:val="00AC4881"/>
    <w:rsid w:val="00AC517B"/>
    <w:rsid w:val="00AC54DA"/>
    <w:rsid w:val="00AC6070"/>
    <w:rsid w:val="00AC61F4"/>
    <w:rsid w:val="00AC66E6"/>
    <w:rsid w:val="00AC6912"/>
    <w:rsid w:val="00AC71BD"/>
    <w:rsid w:val="00AC7630"/>
    <w:rsid w:val="00AC7821"/>
    <w:rsid w:val="00AC7BCF"/>
    <w:rsid w:val="00AC7DC3"/>
    <w:rsid w:val="00AD10C2"/>
    <w:rsid w:val="00AD10E7"/>
    <w:rsid w:val="00AD13DE"/>
    <w:rsid w:val="00AD1BB6"/>
    <w:rsid w:val="00AD22D2"/>
    <w:rsid w:val="00AD2A00"/>
    <w:rsid w:val="00AD472B"/>
    <w:rsid w:val="00AD4806"/>
    <w:rsid w:val="00AD51BE"/>
    <w:rsid w:val="00AD58F3"/>
    <w:rsid w:val="00AD5D44"/>
    <w:rsid w:val="00AD69B7"/>
    <w:rsid w:val="00AD6A0C"/>
    <w:rsid w:val="00AD6A21"/>
    <w:rsid w:val="00AD6D3B"/>
    <w:rsid w:val="00AD714A"/>
    <w:rsid w:val="00AD71BD"/>
    <w:rsid w:val="00AD7482"/>
    <w:rsid w:val="00AD75A0"/>
    <w:rsid w:val="00AD7CC3"/>
    <w:rsid w:val="00AE0ED7"/>
    <w:rsid w:val="00AE1790"/>
    <w:rsid w:val="00AE1939"/>
    <w:rsid w:val="00AE1CCA"/>
    <w:rsid w:val="00AE1F0E"/>
    <w:rsid w:val="00AE2156"/>
    <w:rsid w:val="00AE253C"/>
    <w:rsid w:val="00AE2E49"/>
    <w:rsid w:val="00AE2EE9"/>
    <w:rsid w:val="00AE3924"/>
    <w:rsid w:val="00AE3BCB"/>
    <w:rsid w:val="00AE3BEC"/>
    <w:rsid w:val="00AE5728"/>
    <w:rsid w:val="00AE6749"/>
    <w:rsid w:val="00AE6C89"/>
    <w:rsid w:val="00AF028F"/>
    <w:rsid w:val="00AF0C03"/>
    <w:rsid w:val="00AF0C51"/>
    <w:rsid w:val="00AF157B"/>
    <w:rsid w:val="00AF23A6"/>
    <w:rsid w:val="00AF264C"/>
    <w:rsid w:val="00AF2995"/>
    <w:rsid w:val="00AF2C7A"/>
    <w:rsid w:val="00AF3152"/>
    <w:rsid w:val="00AF40E9"/>
    <w:rsid w:val="00AF56DD"/>
    <w:rsid w:val="00AF6485"/>
    <w:rsid w:val="00AF6B4F"/>
    <w:rsid w:val="00B003B5"/>
    <w:rsid w:val="00B00ACB"/>
    <w:rsid w:val="00B012B4"/>
    <w:rsid w:val="00B01461"/>
    <w:rsid w:val="00B014CE"/>
    <w:rsid w:val="00B015A2"/>
    <w:rsid w:val="00B01DBE"/>
    <w:rsid w:val="00B01F56"/>
    <w:rsid w:val="00B02486"/>
    <w:rsid w:val="00B02796"/>
    <w:rsid w:val="00B03452"/>
    <w:rsid w:val="00B04A72"/>
    <w:rsid w:val="00B05232"/>
    <w:rsid w:val="00B05FAA"/>
    <w:rsid w:val="00B06698"/>
    <w:rsid w:val="00B067D1"/>
    <w:rsid w:val="00B0758D"/>
    <w:rsid w:val="00B07CCE"/>
    <w:rsid w:val="00B10B62"/>
    <w:rsid w:val="00B114B0"/>
    <w:rsid w:val="00B11647"/>
    <w:rsid w:val="00B1273F"/>
    <w:rsid w:val="00B12A25"/>
    <w:rsid w:val="00B134D3"/>
    <w:rsid w:val="00B1363A"/>
    <w:rsid w:val="00B13A17"/>
    <w:rsid w:val="00B1459E"/>
    <w:rsid w:val="00B151AE"/>
    <w:rsid w:val="00B15431"/>
    <w:rsid w:val="00B15435"/>
    <w:rsid w:val="00B15C14"/>
    <w:rsid w:val="00B16BC9"/>
    <w:rsid w:val="00B16C19"/>
    <w:rsid w:val="00B16D6F"/>
    <w:rsid w:val="00B16E46"/>
    <w:rsid w:val="00B17741"/>
    <w:rsid w:val="00B17EDA"/>
    <w:rsid w:val="00B205A1"/>
    <w:rsid w:val="00B20A18"/>
    <w:rsid w:val="00B216B1"/>
    <w:rsid w:val="00B21C9F"/>
    <w:rsid w:val="00B22CFE"/>
    <w:rsid w:val="00B22E4A"/>
    <w:rsid w:val="00B235C2"/>
    <w:rsid w:val="00B2435F"/>
    <w:rsid w:val="00B24A98"/>
    <w:rsid w:val="00B24BC5"/>
    <w:rsid w:val="00B24BF7"/>
    <w:rsid w:val="00B2556F"/>
    <w:rsid w:val="00B25C23"/>
    <w:rsid w:val="00B25F2B"/>
    <w:rsid w:val="00B26293"/>
    <w:rsid w:val="00B263E3"/>
    <w:rsid w:val="00B26627"/>
    <w:rsid w:val="00B267F2"/>
    <w:rsid w:val="00B30838"/>
    <w:rsid w:val="00B30BA2"/>
    <w:rsid w:val="00B317B0"/>
    <w:rsid w:val="00B3443F"/>
    <w:rsid w:val="00B35580"/>
    <w:rsid w:val="00B36778"/>
    <w:rsid w:val="00B369AF"/>
    <w:rsid w:val="00B36B97"/>
    <w:rsid w:val="00B370A8"/>
    <w:rsid w:val="00B373B7"/>
    <w:rsid w:val="00B37587"/>
    <w:rsid w:val="00B37FFD"/>
    <w:rsid w:val="00B40428"/>
    <w:rsid w:val="00B4044D"/>
    <w:rsid w:val="00B4076F"/>
    <w:rsid w:val="00B40F93"/>
    <w:rsid w:val="00B41D98"/>
    <w:rsid w:val="00B42804"/>
    <w:rsid w:val="00B42CF5"/>
    <w:rsid w:val="00B43020"/>
    <w:rsid w:val="00B432BB"/>
    <w:rsid w:val="00B44CE7"/>
    <w:rsid w:val="00B452A7"/>
    <w:rsid w:val="00B45C5C"/>
    <w:rsid w:val="00B4602C"/>
    <w:rsid w:val="00B46157"/>
    <w:rsid w:val="00B4680B"/>
    <w:rsid w:val="00B46833"/>
    <w:rsid w:val="00B47503"/>
    <w:rsid w:val="00B4794E"/>
    <w:rsid w:val="00B479EB"/>
    <w:rsid w:val="00B50257"/>
    <w:rsid w:val="00B5041E"/>
    <w:rsid w:val="00B50821"/>
    <w:rsid w:val="00B50C13"/>
    <w:rsid w:val="00B517C5"/>
    <w:rsid w:val="00B51855"/>
    <w:rsid w:val="00B51D2D"/>
    <w:rsid w:val="00B5300B"/>
    <w:rsid w:val="00B532BF"/>
    <w:rsid w:val="00B5356E"/>
    <w:rsid w:val="00B53703"/>
    <w:rsid w:val="00B53F59"/>
    <w:rsid w:val="00B54051"/>
    <w:rsid w:val="00B54B98"/>
    <w:rsid w:val="00B558F0"/>
    <w:rsid w:val="00B563A0"/>
    <w:rsid w:val="00B566F5"/>
    <w:rsid w:val="00B56A64"/>
    <w:rsid w:val="00B56DB8"/>
    <w:rsid w:val="00B57AB1"/>
    <w:rsid w:val="00B6038D"/>
    <w:rsid w:val="00B603D4"/>
    <w:rsid w:val="00B60D83"/>
    <w:rsid w:val="00B6136B"/>
    <w:rsid w:val="00B61CC0"/>
    <w:rsid w:val="00B626E4"/>
    <w:rsid w:val="00B62737"/>
    <w:rsid w:val="00B62969"/>
    <w:rsid w:val="00B62E07"/>
    <w:rsid w:val="00B63494"/>
    <w:rsid w:val="00B6397D"/>
    <w:rsid w:val="00B639C8"/>
    <w:rsid w:val="00B63E5A"/>
    <w:rsid w:val="00B6510D"/>
    <w:rsid w:val="00B65175"/>
    <w:rsid w:val="00B652DB"/>
    <w:rsid w:val="00B65335"/>
    <w:rsid w:val="00B6539B"/>
    <w:rsid w:val="00B656FA"/>
    <w:rsid w:val="00B65739"/>
    <w:rsid w:val="00B6613D"/>
    <w:rsid w:val="00B665EC"/>
    <w:rsid w:val="00B6700E"/>
    <w:rsid w:val="00B67AA9"/>
    <w:rsid w:val="00B70CF8"/>
    <w:rsid w:val="00B715E0"/>
    <w:rsid w:val="00B71C8D"/>
    <w:rsid w:val="00B728AF"/>
    <w:rsid w:val="00B72A28"/>
    <w:rsid w:val="00B7306F"/>
    <w:rsid w:val="00B73154"/>
    <w:rsid w:val="00B73266"/>
    <w:rsid w:val="00B73C3B"/>
    <w:rsid w:val="00B74ACE"/>
    <w:rsid w:val="00B75009"/>
    <w:rsid w:val="00B7558B"/>
    <w:rsid w:val="00B75B3A"/>
    <w:rsid w:val="00B76E98"/>
    <w:rsid w:val="00B77F1E"/>
    <w:rsid w:val="00B804CF"/>
    <w:rsid w:val="00B80519"/>
    <w:rsid w:val="00B805A9"/>
    <w:rsid w:val="00B81770"/>
    <w:rsid w:val="00B819F1"/>
    <w:rsid w:val="00B81E0E"/>
    <w:rsid w:val="00B81F74"/>
    <w:rsid w:val="00B83B52"/>
    <w:rsid w:val="00B840FD"/>
    <w:rsid w:val="00B8453F"/>
    <w:rsid w:val="00B84DB1"/>
    <w:rsid w:val="00B852C6"/>
    <w:rsid w:val="00B8575F"/>
    <w:rsid w:val="00B859D6"/>
    <w:rsid w:val="00B85A0C"/>
    <w:rsid w:val="00B85A70"/>
    <w:rsid w:val="00B85B24"/>
    <w:rsid w:val="00B865D4"/>
    <w:rsid w:val="00B867D4"/>
    <w:rsid w:val="00B868C8"/>
    <w:rsid w:val="00B86E73"/>
    <w:rsid w:val="00B86FE6"/>
    <w:rsid w:val="00B870B0"/>
    <w:rsid w:val="00B8799B"/>
    <w:rsid w:val="00B90721"/>
    <w:rsid w:val="00B92250"/>
    <w:rsid w:val="00B9256F"/>
    <w:rsid w:val="00B92FA3"/>
    <w:rsid w:val="00B93CB2"/>
    <w:rsid w:val="00B940EC"/>
    <w:rsid w:val="00B9430E"/>
    <w:rsid w:val="00B94599"/>
    <w:rsid w:val="00B949D6"/>
    <w:rsid w:val="00B950A5"/>
    <w:rsid w:val="00B95181"/>
    <w:rsid w:val="00B958E4"/>
    <w:rsid w:val="00B95D2B"/>
    <w:rsid w:val="00B95E5D"/>
    <w:rsid w:val="00B963AF"/>
    <w:rsid w:val="00B96538"/>
    <w:rsid w:val="00B96741"/>
    <w:rsid w:val="00B96B60"/>
    <w:rsid w:val="00B96C37"/>
    <w:rsid w:val="00BA03CF"/>
    <w:rsid w:val="00BA05B1"/>
    <w:rsid w:val="00BA06FE"/>
    <w:rsid w:val="00BA070C"/>
    <w:rsid w:val="00BA0A6A"/>
    <w:rsid w:val="00BA0AF9"/>
    <w:rsid w:val="00BA0E0D"/>
    <w:rsid w:val="00BA137B"/>
    <w:rsid w:val="00BA1CD8"/>
    <w:rsid w:val="00BA3511"/>
    <w:rsid w:val="00BA4594"/>
    <w:rsid w:val="00BA53A5"/>
    <w:rsid w:val="00BA57AA"/>
    <w:rsid w:val="00BA605B"/>
    <w:rsid w:val="00BA6144"/>
    <w:rsid w:val="00BA669B"/>
    <w:rsid w:val="00BA6D93"/>
    <w:rsid w:val="00BA6F45"/>
    <w:rsid w:val="00BB0297"/>
    <w:rsid w:val="00BB0352"/>
    <w:rsid w:val="00BB0640"/>
    <w:rsid w:val="00BB0A4A"/>
    <w:rsid w:val="00BB0F15"/>
    <w:rsid w:val="00BB1258"/>
    <w:rsid w:val="00BB1870"/>
    <w:rsid w:val="00BB1A0A"/>
    <w:rsid w:val="00BB234D"/>
    <w:rsid w:val="00BB2860"/>
    <w:rsid w:val="00BB32FE"/>
    <w:rsid w:val="00BB380A"/>
    <w:rsid w:val="00BB3B69"/>
    <w:rsid w:val="00BB3E7F"/>
    <w:rsid w:val="00BB4526"/>
    <w:rsid w:val="00BB45E2"/>
    <w:rsid w:val="00BB4E02"/>
    <w:rsid w:val="00BB5054"/>
    <w:rsid w:val="00BB522A"/>
    <w:rsid w:val="00BB541E"/>
    <w:rsid w:val="00BB56BE"/>
    <w:rsid w:val="00BB71B3"/>
    <w:rsid w:val="00BC0D39"/>
    <w:rsid w:val="00BC0D53"/>
    <w:rsid w:val="00BC0E3D"/>
    <w:rsid w:val="00BC0F4D"/>
    <w:rsid w:val="00BC1DBC"/>
    <w:rsid w:val="00BC200C"/>
    <w:rsid w:val="00BC2740"/>
    <w:rsid w:val="00BC2F6E"/>
    <w:rsid w:val="00BC33F9"/>
    <w:rsid w:val="00BC362F"/>
    <w:rsid w:val="00BC3F6B"/>
    <w:rsid w:val="00BC401A"/>
    <w:rsid w:val="00BC45C0"/>
    <w:rsid w:val="00BC48F8"/>
    <w:rsid w:val="00BC4FB8"/>
    <w:rsid w:val="00BC5777"/>
    <w:rsid w:val="00BC5FBD"/>
    <w:rsid w:val="00BC73A0"/>
    <w:rsid w:val="00BC7C8E"/>
    <w:rsid w:val="00BD0341"/>
    <w:rsid w:val="00BD225C"/>
    <w:rsid w:val="00BD261E"/>
    <w:rsid w:val="00BD33AF"/>
    <w:rsid w:val="00BD3680"/>
    <w:rsid w:val="00BD377E"/>
    <w:rsid w:val="00BD50D2"/>
    <w:rsid w:val="00BD55F5"/>
    <w:rsid w:val="00BD5693"/>
    <w:rsid w:val="00BD57F1"/>
    <w:rsid w:val="00BD62F0"/>
    <w:rsid w:val="00BD65C7"/>
    <w:rsid w:val="00BD76BB"/>
    <w:rsid w:val="00BD7D13"/>
    <w:rsid w:val="00BE0142"/>
    <w:rsid w:val="00BE0789"/>
    <w:rsid w:val="00BE0AF4"/>
    <w:rsid w:val="00BE159D"/>
    <w:rsid w:val="00BE16D9"/>
    <w:rsid w:val="00BE206E"/>
    <w:rsid w:val="00BE27A4"/>
    <w:rsid w:val="00BE2E48"/>
    <w:rsid w:val="00BE3215"/>
    <w:rsid w:val="00BE4FE5"/>
    <w:rsid w:val="00BE526E"/>
    <w:rsid w:val="00BE567B"/>
    <w:rsid w:val="00BE60CF"/>
    <w:rsid w:val="00BE6166"/>
    <w:rsid w:val="00BE6D8F"/>
    <w:rsid w:val="00BE6F3F"/>
    <w:rsid w:val="00BE725A"/>
    <w:rsid w:val="00BE7DF3"/>
    <w:rsid w:val="00BE7F29"/>
    <w:rsid w:val="00BF022A"/>
    <w:rsid w:val="00BF0A67"/>
    <w:rsid w:val="00BF1495"/>
    <w:rsid w:val="00BF2F82"/>
    <w:rsid w:val="00BF416D"/>
    <w:rsid w:val="00BF457E"/>
    <w:rsid w:val="00BF5EC8"/>
    <w:rsid w:val="00BF6214"/>
    <w:rsid w:val="00BF68FA"/>
    <w:rsid w:val="00BF7E53"/>
    <w:rsid w:val="00C00E38"/>
    <w:rsid w:val="00C00EAA"/>
    <w:rsid w:val="00C0136D"/>
    <w:rsid w:val="00C016E5"/>
    <w:rsid w:val="00C01F7F"/>
    <w:rsid w:val="00C0272A"/>
    <w:rsid w:val="00C027A2"/>
    <w:rsid w:val="00C03744"/>
    <w:rsid w:val="00C041B4"/>
    <w:rsid w:val="00C04678"/>
    <w:rsid w:val="00C05A67"/>
    <w:rsid w:val="00C06202"/>
    <w:rsid w:val="00C069F1"/>
    <w:rsid w:val="00C06B51"/>
    <w:rsid w:val="00C07AD5"/>
    <w:rsid w:val="00C108D2"/>
    <w:rsid w:val="00C108E5"/>
    <w:rsid w:val="00C10B64"/>
    <w:rsid w:val="00C10D72"/>
    <w:rsid w:val="00C11045"/>
    <w:rsid w:val="00C113C1"/>
    <w:rsid w:val="00C11FF9"/>
    <w:rsid w:val="00C12D38"/>
    <w:rsid w:val="00C12E6E"/>
    <w:rsid w:val="00C12FF1"/>
    <w:rsid w:val="00C132FB"/>
    <w:rsid w:val="00C14A0A"/>
    <w:rsid w:val="00C15CE6"/>
    <w:rsid w:val="00C1619C"/>
    <w:rsid w:val="00C16872"/>
    <w:rsid w:val="00C16E8F"/>
    <w:rsid w:val="00C17491"/>
    <w:rsid w:val="00C20D6C"/>
    <w:rsid w:val="00C217E6"/>
    <w:rsid w:val="00C21B7B"/>
    <w:rsid w:val="00C21E6B"/>
    <w:rsid w:val="00C22201"/>
    <w:rsid w:val="00C2221E"/>
    <w:rsid w:val="00C22234"/>
    <w:rsid w:val="00C2248E"/>
    <w:rsid w:val="00C234ED"/>
    <w:rsid w:val="00C24B6F"/>
    <w:rsid w:val="00C24E22"/>
    <w:rsid w:val="00C2529D"/>
    <w:rsid w:val="00C2580A"/>
    <w:rsid w:val="00C25BDF"/>
    <w:rsid w:val="00C272C9"/>
    <w:rsid w:val="00C27E07"/>
    <w:rsid w:val="00C30612"/>
    <w:rsid w:val="00C312D3"/>
    <w:rsid w:val="00C31612"/>
    <w:rsid w:val="00C31673"/>
    <w:rsid w:val="00C31C2C"/>
    <w:rsid w:val="00C31D3A"/>
    <w:rsid w:val="00C32057"/>
    <w:rsid w:val="00C32289"/>
    <w:rsid w:val="00C3261D"/>
    <w:rsid w:val="00C3316D"/>
    <w:rsid w:val="00C33256"/>
    <w:rsid w:val="00C340BA"/>
    <w:rsid w:val="00C3462A"/>
    <w:rsid w:val="00C35745"/>
    <w:rsid w:val="00C36F72"/>
    <w:rsid w:val="00C3760E"/>
    <w:rsid w:val="00C37751"/>
    <w:rsid w:val="00C37F5C"/>
    <w:rsid w:val="00C40053"/>
    <w:rsid w:val="00C4080E"/>
    <w:rsid w:val="00C412A6"/>
    <w:rsid w:val="00C420A4"/>
    <w:rsid w:val="00C4215A"/>
    <w:rsid w:val="00C4233D"/>
    <w:rsid w:val="00C4259C"/>
    <w:rsid w:val="00C427B4"/>
    <w:rsid w:val="00C431AB"/>
    <w:rsid w:val="00C436BB"/>
    <w:rsid w:val="00C44062"/>
    <w:rsid w:val="00C44115"/>
    <w:rsid w:val="00C4541D"/>
    <w:rsid w:val="00C45615"/>
    <w:rsid w:val="00C45A98"/>
    <w:rsid w:val="00C460B9"/>
    <w:rsid w:val="00C460C1"/>
    <w:rsid w:val="00C467E7"/>
    <w:rsid w:val="00C46CB2"/>
    <w:rsid w:val="00C47EF3"/>
    <w:rsid w:val="00C47F3A"/>
    <w:rsid w:val="00C509EB"/>
    <w:rsid w:val="00C51078"/>
    <w:rsid w:val="00C51122"/>
    <w:rsid w:val="00C5140B"/>
    <w:rsid w:val="00C5144C"/>
    <w:rsid w:val="00C51B63"/>
    <w:rsid w:val="00C52506"/>
    <w:rsid w:val="00C52A60"/>
    <w:rsid w:val="00C52EFA"/>
    <w:rsid w:val="00C536F1"/>
    <w:rsid w:val="00C53CB5"/>
    <w:rsid w:val="00C542CE"/>
    <w:rsid w:val="00C54497"/>
    <w:rsid w:val="00C5461A"/>
    <w:rsid w:val="00C54965"/>
    <w:rsid w:val="00C5597D"/>
    <w:rsid w:val="00C55A7B"/>
    <w:rsid w:val="00C55BFD"/>
    <w:rsid w:val="00C55E2A"/>
    <w:rsid w:val="00C56A87"/>
    <w:rsid w:val="00C56CA1"/>
    <w:rsid w:val="00C56E6D"/>
    <w:rsid w:val="00C57D65"/>
    <w:rsid w:val="00C60B07"/>
    <w:rsid w:val="00C617B9"/>
    <w:rsid w:val="00C620CD"/>
    <w:rsid w:val="00C62101"/>
    <w:rsid w:val="00C62899"/>
    <w:rsid w:val="00C62ABF"/>
    <w:rsid w:val="00C63CCE"/>
    <w:rsid w:val="00C641AC"/>
    <w:rsid w:val="00C65F2B"/>
    <w:rsid w:val="00C66341"/>
    <w:rsid w:val="00C66B85"/>
    <w:rsid w:val="00C6712F"/>
    <w:rsid w:val="00C70080"/>
    <w:rsid w:val="00C7068F"/>
    <w:rsid w:val="00C70A45"/>
    <w:rsid w:val="00C71E27"/>
    <w:rsid w:val="00C7211D"/>
    <w:rsid w:val="00C72452"/>
    <w:rsid w:val="00C7269D"/>
    <w:rsid w:val="00C72E2A"/>
    <w:rsid w:val="00C73088"/>
    <w:rsid w:val="00C7361D"/>
    <w:rsid w:val="00C73654"/>
    <w:rsid w:val="00C739F5"/>
    <w:rsid w:val="00C74CB0"/>
    <w:rsid w:val="00C7580C"/>
    <w:rsid w:val="00C759FA"/>
    <w:rsid w:val="00C75E41"/>
    <w:rsid w:val="00C762D5"/>
    <w:rsid w:val="00C76444"/>
    <w:rsid w:val="00C76906"/>
    <w:rsid w:val="00C77FA1"/>
    <w:rsid w:val="00C8018A"/>
    <w:rsid w:val="00C809A0"/>
    <w:rsid w:val="00C809B1"/>
    <w:rsid w:val="00C80AE5"/>
    <w:rsid w:val="00C80C37"/>
    <w:rsid w:val="00C80C38"/>
    <w:rsid w:val="00C81431"/>
    <w:rsid w:val="00C81950"/>
    <w:rsid w:val="00C819EA"/>
    <w:rsid w:val="00C82D5C"/>
    <w:rsid w:val="00C833F0"/>
    <w:rsid w:val="00C83492"/>
    <w:rsid w:val="00C83D88"/>
    <w:rsid w:val="00C83E07"/>
    <w:rsid w:val="00C8418B"/>
    <w:rsid w:val="00C841D9"/>
    <w:rsid w:val="00C84CB5"/>
    <w:rsid w:val="00C858BA"/>
    <w:rsid w:val="00C85A9F"/>
    <w:rsid w:val="00C86BC8"/>
    <w:rsid w:val="00C86BE4"/>
    <w:rsid w:val="00C87560"/>
    <w:rsid w:val="00C87615"/>
    <w:rsid w:val="00C87769"/>
    <w:rsid w:val="00C87B07"/>
    <w:rsid w:val="00C87E29"/>
    <w:rsid w:val="00C90A28"/>
    <w:rsid w:val="00C90B02"/>
    <w:rsid w:val="00C90F8B"/>
    <w:rsid w:val="00C936B9"/>
    <w:rsid w:val="00C93AC5"/>
    <w:rsid w:val="00C93E0E"/>
    <w:rsid w:val="00C94A20"/>
    <w:rsid w:val="00C94DF1"/>
    <w:rsid w:val="00C94E4F"/>
    <w:rsid w:val="00C9586A"/>
    <w:rsid w:val="00C975A5"/>
    <w:rsid w:val="00CA03E9"/>
    <w:rsid w:val="00CA1534"/>
    <w:rsid w:val="00CA1B7D"/>
    <w:rsid w:val="00CA270C"/>
    <w:rsid w:val="00CA37FA"/>
    <w:rsid w:val="00CA3CC3"/>
    <w:rsid w:val="00CA48E3"/>
    <w:rsid w:val="00CA4942"/>
    <w:rsid w:val="00CA4E53"/>
    <w:rsid w:val="00CA506E"/>
    <w:rsid w:val="00CA546F"/>
    <w:rsid w:val="00CA60B0"/>
    <w:rsid w:val="00CA6249"/>
    <w:rsid w:val="00CA6958"/>
    <w:rsid w:val="00CA6C40"/>
    <w:rsid w:val="00CA74CE"/>
    <w:rsid w:val="00CA76A1"/>
    <w:rsid w:val="00CA7944"/>
    <w:rsid w:val="00CB0ECA"/>
    <w:rsid w:val="00CB1014"/>
    <w:rsid w:val="00CB14C0"/>
    <w:rsid w:val="00CB1DBE"/>
    <w:rsid w:val="00CB21FD"/>
    <w:rsid w:val="00CB255D"/>
    <w:rsid w:val="00CB2A5C"/>
    <w:rsid w:val="00CB2B66"/>
    <w:rsid w:val="00CB3881"/>
    <w:rsid w:val="00CB3A04"/>
    <w:rsid w:val="00CB3AFE"/>
    <w:rsid w:val="00CB4314"/>
    <w:rsid w:val="00CB4B02"/>
    <w:rsid w:val="00CB58E3"/>
    <w:rsid w:val="00CB5B23"/>
    <w:rsid w:val="00CB5D41"/>
    <w:rsid w:val="00CB6204"/>
    <w:rsid w:val="00CB645A"/>
    <w:rsid w:val="00CB6E08"/>
    <w:rsid w:val="00CB6FC6"/>
    <w:rsid w:val="00CB738B"/>
    <w:rsid w:val="00CB75B8"/>
    <w:rsid w:val="00CB79C2"/>
    <w:rsid w:val="00CB79E4"/>
    <w:rsid w:val="00CB7EBB"/>
    <w:rsid w:val="00CC0080"/>
    <w:rsid w:val="00CC1CBF"/>
    <w:rsid w:val="00CC1EE2"/>
    <w:rsid w:val="00CC2391"/>
    <w:rsid w:val="00CC280A"/>
    <w:rsid w:val="00CC2F34"/>
    <w:rsid w:val="00CC35FE"/>
    <w:rsid w:val="00CC3694"/>
    <w:rsid w:val="00CC4F97"/>
    <w:rsid w:val="00CC595A"/>
    <w:rsid w:val="00CC650A"/>
    <w:rsid w:val="00CC687A"/>
    <w:rsid w:val="00CC68C1"/>
    <w:rsid w:val="00CC7B93"/>
    <w:rsid w:val="00CD013E"/>
    <w:rsid w:val="00CD0252"/>
    <w:rsid w:val="00CD0961"/>
    <w:rsid w:val="00CD0D77"/>
    <w:rsid w:val="00CD1029"/>
    <w:rsid w:val="00CD1219"/>
    <w:rsid w:val="00CD12E3"/>
    <w:rsid w:val="00CD1854"/>
    <w:rsid w:val="00CD1D92"/>
    <w:rsid w:val="00CD25A0"/>
    <w:rsid w:val="00CD2A23"/>
    <w:rsid w:val="00CD2A52"/>
    <w:rsid w:val="00CD2BE8"/>
    <w:rsid w:val="00CD2F17"/>
    <w:rsid w:val="00CD2FEA"/>
    <w:rsid w:val="00CD336C"/>
    <w:rsid w:val="00CD356C"/>
    <w:rsid w:val="00CD39DE"/>
    <w:rsid w:val="00CD4006"/>
    <w:rsid w:val="00CD406B"/>
    <w:rsid w:val="00CD4F28"/>
    <w:rsid w:val="00CD59BA"/>
    <w:rsid w:val="00CD736C"/>
    <w:rsid w:val="00CD75C3"/>
    <w:rsid w:val="00CD79EA"/>
    <w:rsid w:val="00CD7A76"/>
    <w:rsid w:val="00CD7E5A"/>
    <w:rsid w:val="00CE0461"/>
    <w:rsid w:val="00CE04F2"/>
    <w:rsid w:val="00CE0F9A"/>
    <w:rsid w:val="00CE11F2"/>
    <w:rsid w:val="00CE1B4F"/>
    <w:rsid w:val="00CE1BAE"/>
    <w:rsid w:val="00CE34E3"/>
    <w:rsid w:val="00CE4930"/>
    <w:rsid w:val="00CE4944"/>
    <w:rsid w:val="00CE53B6"/>
    <w:rsid w:val="00CE6062"/>
    <w:rsid w:val="00CE6C75"/>
    <w:rsid w:val="00CE6D6E"/>
    <w:rsid w:val="00CE782B"/>
    <w:rsid w:val="00CE7FB0"/>
    <w:rsid w:val="00CF02B7"/>
    <w:rsid w:val="00CF0334"/>
    <w:rsid w:val="00CF0893"/>
    <w:rsid w:val="00CF1961"/>
    <w:rsid w:val="00CF1BC4"/>
    <w:rsid w:val="00CF27A7"/>
    <w:rsid w:val="00CF4DA3"/>
    <w:rsid w:val="00CF5391"/>
    <w:rsid w:val="00CF5D27"/>
    <w:rsid w:val="00CF6025"/>
    <w:rsid w:val="00CF6281"/>
    <w:rsid w:val="00CF63EB"/>
    <w:rsid w:val="00CF67D5"/>
    <w:rsid w:val="00D01C49"/>
    <w:rsid w:val="00D01F1D"/>
    <w:rsid w:val="00D02F19"/>
    <w:rsid w:val="00D04073"/>
    <w:rsid w:val="00D04773"/>
    <w:rsid w:val="00D0535F"/>
    <w:rsid w:val="00D053E2"/>
    <w:rsid w:val="00D0705F"/>
    <w:rsid w:val="00D073AD"/>
    <w:rsid w:val="00D077DF"/>
    <w:rsid w:val="00D07C44"/>
    <w:rsid w:val="00D07D36"/>
    <w:rsid w:val="00D10005"/>
    <w:rsid w:val="00D10064"/>
    <w:rsid w:val="00D10D9D"/>
    <w:rsid w:val="00D11052"/>
    <w:rsid w:val="00D1122F"/>
    <w:rsid w:val="00D12264"/>
    <w:rsid w:val="00D12583"/>
    <w:rsid w:val="00D12932"/>
    <w:rsid w:val="00D12E13"/>
    <w:rsid w:val="00D1313F"/>
    <w:rsid w:val="00D13299"/>
    <w:rsid w:val="00D1350A"/>
    <w:rsid w:val="00D1475C"/>
    <w:rsid w:val="00D14A94"/>
    <w:rsid w:val="00D14BAB"/>
    <w:rsid w:val="00D15451"/>
    <w:rsid w:val="00D156BC"/>
    <w:rsid w:val="00D15B86"/>
    <w:rsid w:val="00D15CE0"/>
    <w:rsid w:val="00D16020"/>
    <w:rsid w:val="00D16175"/>
    <w:rsid w:val="00D16247"/>
    <w:rsid w:val="00D1632B"/>
    <w:rsid w:val="00D1699D"/>
    <w:rsid w:val="00D172C4"/>
    <w:rsid w:val="00D174C9"/>
    <w:rsid w:val="00D2018B"/>
    <w:rsid w:val="00D2056F"/>
    <w:rsid w:val="00D215AE"/>
    <w:rsid w:val="00D22122"/>
    <w:rsid w:val="00D2226E"/>
    <w:rsid w:val="00D2293F"/>
    <w:rsid w:val="00D23AFD"/>
    <w:rsid w:val="00D23F47"/>
    <w:rsid w:val="00D24450"/>
    <w:rsid w:val="00D24529"/>
    <w:rsid w:val="00D24545"/>
    <w:rsid w:val="00D247B1"/>
    <w:rsid w:val="00D25821"/>
    <w:rsid w:val="00D25990"/>
    <w:rsid w:val="00D25D9A"/>
    <w:rsid w:val="00D26DB6"/>
    <w:rsid w:val="00D26E38"/>
    <w:rsid w:val="00D26E96"/>
    <w:rsid w:val="00D30466"/>
    <w:rsid w:val="00D308A4"/>
    <w:rsid w:val="00D3096B"/>
    <w:rsid w:val="00D310F6"/>
    <w:rsid w:val="00D3134B"/>
    <w:rsid w:val="00D33E55"/>
    <w:rsid w:val="00D33F4F"/>
    <w:rsid w:val="00D34232"/>
    <w:rsid w:val="00D342C7"/>
    <w:rsid w:val="00D34EA6"/>
    <w:rsid w:val="00D3533D"/>
    <w:rsid w:val="00D3654F"/>
    <w:rsid w:val="00D3675A"/>
    <w:rsid w:val="00D3692B"/>
    <w:rsid w:val="00D36B73"/>
    <w:rsid w:val="00D37610"/>
    <w:rsid w:val="00D376C6"/>
    <w:rsid w:val="00D377E2"/>
    <w:rsid w:val="00D37A5B"/>
    <w:rsid w:val="00D37B6B"/>
    <w:rsid w:val="00D40155"/>
    <w:rsid w:val="00D40A05"/>
    <w:rsid w:val="00D40F1E"/>
    <w:rsid w:val="00D4211D"/>
    <w:rsid w:val="00D423FC"/>
    <w:rsid w:val="00D426DB"/>
    <w:rsid w:val="00D4273C"/>
    <w:rsid w:val="00D4297A"/>
    <w:rsid w:val="00D42A4D"/>
    <w:rsid w:val="00D42C9C"/>
    <w:rsid w:val="00D4357D"/>
    <w:rsid w:val="00D44FA2"/>
    <w:rsid w:val="00D46527"/>
    <w:rsid w:val="00D46BF9"/>
    <w:rsid w:val="00D501D4"/>
    <w:rsid w:val="00D509A3"/>
    <w:rsid w:val="00D50D98"/>
    <w:rsid w:val="00D51330"/>
    <w:rsid w:val="00D51888"/>
    <w:rsid w:val="00D51DEF"/>
    <w:rsid w:val="00D51E77"/>
    <w:rsid w:val="00D52ADC"/>
    <w:rsid w:val="00D52C0C"/>
    <w:rsid w:val="00D5365A"/>
    <w:rsid w:val="00D54335"/>
    <w:rsid w:val="00D54745"/>
    <w:rsid w:val="00D54C5E"/>
    <w:rsid w:val="00D5526B"/>
    <w:rsid w:val="00D559D0"/>
    <w:rsid w:val="00D579C1"/>
    <w:rsid w:val="00D57E18"/>
    <w:rsid w:val="00D6010E"/>
    <w:rsid w:val="00D61DA6"/>
    <w:rsid w:val="00D62400"/>
    <w:rsid w:val="00D631C4"/>
    <w:rsid w:val="00D63C21"/>
    <w:rsid w:val="00D63F2F"/>
    <w:rsid w:val="00D63FD8"/>
    <w:rsid w:val="00D64B34"/>
    <w:rsid w:val="00D652D0"/>
    <w:rsid w:val="00D66090"/>
    <w:rsid w:val="00D6698F"/>
    <w:rsid w:val="00D67E16"/>
    <w:rsid w:val="00D70052"/>
    <w:rsid w:val="00D70A7C"/>
    <w:rsid w:val="00D712DE"/>
    <w:rsid w:val="00D72275"/>
    <w:rsid w:val="00D72854"/>
    <w:rsid w:val="00D729C4"/>
    <w:rsid w:val="00D734F5"/>
    <w:rsid w:val="00D73618"/>
    <w:rsid w:val="00D7383D"/>
    <w:rsid w:val="00D74214"/>
    <w:rsid w:val="00D74927"/>
    <w:rsid w:val="00D74A3D"/>
    <w:rsid w:val="00D75118"/>
    <w:rsid w:val="00D76307"/>
    <w:rsid w:val="00D7674A"/>
    <w:rsid w:val="00D77123"/>
    <w:rsid w:val="00D771AC"/>
    <w:rsid w:val="00D778B1"/>
    <w:rsid w:val="00D77D55"/>
    <w:rsid w:val="00D77E76"/>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A5B"/>
    <w:rsid w:val="00D82B73"/>
    <w:rsid w:val="00D832B1"/>
    <w:rsid w:val="00D83700"/>
    <w:rsid w:val="00D83789"/>
    <w:rsid w:val="00D8398B"/>
    <w:rsid w:val="00D84421"/>
    <w:rsid w:val="00D84F20"/>
    <w:rsid w:val="00D85250"/>
    <w:rsid w:val="00D8567C"/>
    <w:rsid w:val="00D85A6C"/>
    <w:rsid w:val="00D85F19"/>
    <w:rsid w:val="00D8673D"/>
    <w:rsid w:val="00D86DA6"/>
    <w:rsid w:val="00D86F70"/>
    <w:rsid w:val="00D87912"/>
    <w:rsid w:val="00D87BB9"/>
    <w:rsid w:val="00D87EC8"/>
    <w:rsid w:val="00D87ECC"/>
    <w:rsid w:val="00D903A1"/>
    <w:rsid w:val="00D90A55"/>
    <w:rsid w:val="00D90F1B"/>
    <w:rsid w:val="00D9114D"/>
    <w:rsid w:val="00D91443"/>
    <w:rsid w:val="00D91511"/>
    <w:rsid w:val="00D91F38"/>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8B"/>
    <w:rsid w:val="00D97229"/>
    <w:rsid w:val="00DA032C"/>
    <w:rsid w:val="00DA0385"/>
    <w:rsid w:val="00DA07F8"/>
    <w:rsid w:val="00DA1825"/>
    <w:rsid w:val="00DA1D53"/>
    <w:rsid w:val="00DA1E4C"/>
    <w:rsid w:val="00DA2479"/>
    <w:rsid w:val="00DA2A98"/>
    <w:rsid w:val="00DA31C2"/>
    <w:rsid w:val="00DA3717"/>
    <w:rsid w:val="00DA42EC"/>
    <w:rsid w:val="00DA484B"/>
    <w:rsid w:val="00DA4A09"/>
    <w:rsid w:val="00DA580B"/>
    <w:rsid w:val="00DA5DB8"/>
    <w:rsid w:val="00DA7158"/>
    <w:rsid w:val="00DA7470"/>
    <w:rsid w:val="00DA79FC"/>
    <w:rsid w:val="00DB0280"/>
    <w:rsid w:val="00DB089E"/>
    <w:rsid w:val="00DB1C8C"/>
    <w:rsid w:val="00DB2A9B"/>
    <w:rsid w:val="00DB2DA6"/>
    <w:rsid w:val="00DB2ED0"/>
    <w:rsid w:val="00DB41DD"/>
    <w:rsid w:val="00DB47CA"/>
    <w:rsid w:val="00DB488D"/>
    <w:rsid w:val="00DB4A7E"/>
    <w:rsid w:val="00DB4DF1"/>
    <w:rsid w:val="00DB4DF8"/>
    <w:rsid w:val="00DB65C6"/>
    <w:rsid w:val="00DB6A1F"/>
    <w:rsid w:val="00DB7019"/>
    <w:rsid w:val="00DB7349"/>
    <w:rsid w:val="00DB7461"/>
    <w:rsid w:val="00DB7D26"/>
    <w:rsid w:val="00DB7E26"/>
    <w:rsid w:val="00DB7FB7"/>
    <w:rsid w:val="00DC0152"/>
    <w:rsid w:val="00DC01E9"/>
    <w:rsid w:val="00DC0CDB"/>
    <w:rsid w:val="00DC0E36"/>
    <w:rsid w:val="00DC2235"/>
    <w:rsid w:val="00DC22B3"/>
    <w:rsid w:val="00DC3082"/>
    <w:rsid w:val="00DC34E6"/>
    <w:rsid w:val="00DC3AE8"/>
    <w:rsid w:val="00DC3BBB"/>
    <w:rsid w:val="00DC3BC8"/>
    <w:rsid w:val="00DC4815"/>
    <w:rsid w:val="00DC4ACE"/>
    <w:rsid w:val="00DC5331"/>
    <w:rsid w:val="00DC5431"/>
    <w:rsid w:val="00DC5B5B"/>
    <w:rsid w:val="00DC7138"/>
    <w:rsid w:val="00DC7439"/>
    <w:rsid w:val="00DC7BAF"/>
    <w:rsid w:val="00DD0ADC"/>
    <w:rsid w:val="00DD1224"/>
    <w:rsid w:val="00DD1D50"/>
    <w:rsid w:val="00DD1EB1"/>
    <w:rsid w:val="00DD27AE"/>
    <w:rsid w:val="00DD2A43"/>
    <w:rsid w:val="00DD2F8B"/>
    <w:rsid w:val="00DD3E98"/>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42BC"/>
    <w:rsid w:val="00DE4472"/>
    <w:rsid w:val="00DE4879"/>
    <w:rsid w:val="00DE4DFD"/>
    <w:rsid w:val="00DE5102"/>
    <w:rsid w:val="00DE5145"/>
    <w:rsid w:val="00DE54E5"/>
    <w:rsid w:val="00DE5F16"/>
    <w:rsid w:val="00DE5F76"/>
    <w:rsid w:val="00DE6C1D"/>
    <w:rsid w:val="00DE70B2"/>
    <w:rsid w:val="00DE7372"/>
    <w:rsid w:val="00DE7AD8"/>
    <w:rsid w:val="00DF00E0"/>
    <w:rsid w:val="00DF013F"/>
    <w:rsid w:val="00DF0678"/>
    <w:rsid w:val="00DF071D"/>
    <w:rsid w:val="00DF0FBF"/>
    <w:rsid w:val="00DF13C2"/>
    <w:rsid w:val="00DF13C7"/>
    <w:rsid w:val="00DF16EC"/>
    <w:rsid w:val="00DF1EA8"/>
    <w:rsid w:val="00DF2F89"/>
    <w:rsid w:val="00DF3408"/>
    <w:rsid w:val="00DF3A5E"/>
    <w:rsid w:val="00DF3BA1"/>
    <w:rsid w:val="00DF565F"/>
    <w:rsid w:val="00DF5762"/>
    <w:rsid w:val="00DF64DF"/>
    <w:rsid w:val="00DF6747"/>
    <w:rsid w:val="00DF6C11"/>
    <w:rsid w:val="00DF73DD"/>
    <w:rsid w:val="00DF7B89"/>
    <w:rsid w:val="00E00372"/>
    <w:rsid w:val="00E0061A"/>
    <w:rsid w:val="00E0062A"/>
    <w:rsid w:val="00E00DE5"/>
    <w:rsid w:val="00E018B5"/>
    <w:rsid w:val="00E01F83"/>
    <w:rsid w:val="00E0299E"/>
    <w:rsid w:val="00E02D91"/>
    <w:rsid w:val="00E02E70"/>
    <w:rsid w:val="00E0333B"/>
    <w:rsid w:val="00E03765"/>
    <w:rsid w:val="00E03C5B"/>
    <w:rsid w:val="00E043CB"/>
    <w:rsid w:val="00E04840"/>
    <w:rsid w:val="00E05178"/>
    <w:rsid w:val="00E05B4F"/>
    <w:rsid w:val="00E05F7D"/>
    <w:rsid w:val="00E06102"/>
    <w:rsid w:val="00E061A1"/>
    <w:rsid w:val="00E0693B"/>
    <w:rsid w:val="00E07564"/>
    <w:rsid w:val="00E078B6"/>
    <w:rsid w:val="00E0796C"/>
    <w:rsid w:val="00E104C6"/>
    <w:rsid w:val="00E10593"/>
    <w:rsid w:val="00E10948"/>
    <w:rsid w:val="00E10F60"/>
    <w:rsid w:val="00E11104"/>
    <w:rsid w:val="00E120D1"/>
    <w:rsid w:val="00E12127"/>
    <w:rsid w:val="00E12856"/>
    <w:rsid w:val="00E12AD3"/>
    <w:rsid w:val="00E1438E"/>
    <w:rsid w:val="00E14534"/>
    <w:rsid w:val="00E147B3"/>
    <w:rsid w:val="00E14C5B"/>
    <w:rsid w:val="00E1552F"/>
    <w:rsid w:val="00E15E38"/>
    <w:rsid w:val="00E200E4"/>
    <w:rsid w:val="00E226AF"/>
    <w:rsid w:val="00E22E16"/>
    <w:rsid w:val="00E23289"/>
    <w:rsid w:val="00E235DD"/>
    <w:rsid w:val="00E2400B"/>
    <w:rsid w:val="00E24A45"/>
    <w:rsid w:val="00E24B29"/>
    <w:rsid w:val="00E24F56"/>
    <w:rsid w:val="00E25A8F"/>
    <w:rsid w:val="00E263E5"/>
    <w:rsid w:val="00E27074"/>
    <w:rsid w:val="00E271BD"/>
    <w:rsid w:val="00E272AA"/>
    <w:rsid w:val="00E308AC"/>
    <w:rsid w:val="00E30AF0"/>
    <w:rsid w:val="00E30D18"/>
    <w:rsid w:val="00E30FC0"/>
    <w:rsid w:val="00E319A0"/>
    <w:rsid w:val="00E3208D"/>
    <w:rsid w:val="00E32DD3"/>
    <w:rsid w:val="00E33C1C"/>
    <w:rsid w:val="00E33D33"/>
    <w:rsid w:val="00E33FB3"/>
    <w:rsid w:val="00E34CE0"/>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FBD"/>
    <w:rsid w:val="00E42487"/>
    <w:rsid w:val="00E42786"/>
    <w:rsid w:val="00E42AEA"/>
    <w:rsid w:val="00E42C2C"/>
    <w:rsid w:val="00E42F9E"/>
    <w:rsid w:val="00E44B86"/>
    <w:rsid w:val="00E45328"/>
    <w:rsid w:val="00E45716"/>
    <w:rsid w:val="00E472AC"/>
    <w:rsid w:val="00E474B6"/>
    <w:rsid w:val="00E4775E"/>
    <w:rsid w:val="00E47A15"/>
    <w:rsid w:val="00E47D8E"/>
    <w:rsid w:val="00E47EB1"/>
    <w:rsid w:val="00E50C4D"/>
    <w:rsid w:val="00E5141F"/>
    <w:rsid w:val="00E51578"/>
    <w:rsid w:val="00E51A16"/>
    <w:rsid w:val="00E523FA"/>
    <w:rsid w:val="00E526F8"/>
    <w:rsid w:val="00E52EDA"/>
    <w:rsid w:val="00E531D2"/>
    <w:rsid w:val="00E54B00"/>
    <w:rsid w:val="00E54CF8"/>
    <w:rsid w:val="00E553C9"/>
    <w:rsid w:val="00E557CD"/>
    <w:rsid w:val="00E558CC"/>
    <w:rsid w:val="00E55BB2"/>
    <w:rsid w:val="00E55F38"/>
    <w:rsid w:val="00E569B6"/>
    <w:rsid w:val="00E5705F"/>
    <w:rsid w:val="00E5755E"/>
    <w:rsid w:val="00E57722"/>
    <w:rsid w:val="00E57F2A"/>
    <w:rsid w:val="00E57FAF"/>
    <w:rsid w:val="00E6123E"/>
    <w:rsid w:val="00E612C8"/>
    <w:rsid w:val="00E61D19"/>
    <w:rsid w:val="00E61DCA"/>
    <w:rsid w:val="00E624E9"/>
    <w:rsid w:val="00E62BA5"/>
    <w:rsid w:val="00E63B19"/>
    <w:rsid w:val="00E63C06"/>
    <w:rsid w:val="00E64403"/>
    <w:rsid w:val="00E64B84"/>
    <w:rsid w:val="00E64FE7"/>
    <w:rsid w:val="00E65BBA"/>
    <w:rsid w:val="00E66B90"/>
    <w:rsid w:val="00E66EAA"/>
    <w:rsid w:val="00E67706"/>
    <w:rsid w:val="00E704DB"/>
    <w:rsid w:val="00E707B6"/>
    <w:rsid w:val="00E71E61"/>
    <w:rsid w:val="00E71F23"/>
    <w:rsid w:val="00E721ED"/>
    <w:rsid w:val="00E72569"/>
    <w:rsid w:val="00E725C3"/>
    <w:rsid w:val="00E72EC9"/>
    <w:rsid w:val="00E7325D"/>
    <w:rsid w:val="00E73562"/>
    <w:rsid w:val="00E73B63"/>
    <w:rsid w:val="00E74D39"/>
    <w:rsid w:val="00E75DAB"/>
    <w:rsid w:val="00E761E9"/>
    <w:rsid w:val="00E766A6"/>
    <w:rsid w:val="00E771B5"/>
    <w:rsid w:val="00E77860"/>
    <w:rsid w:val="00E77B2E"/>
    <w:rsid w:val="00E811D2"/>
    <w:rsid w:val="00E81456"/>
    <w:rsid w:val="00E81E40"/>
    <w:rsid w:val="00E82074"/>
    <w:rsid w:val="00E82678"/>
    <w:rsid w:val="00E82CAE"/>
    <w:rsid w:val="00E837E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A07"/>
    <w:rsid w:val="00E91A0C"/>
    <w:rsid w:val="00E92864"/>
    <w:rsid w:val="00E932D3"/>
    <w:rsid w:val="00E9333D"/>
    <w:rsid w:val="00E946E1"/>
    <w:rsid w:val="00E94B54"/>
    <w:rsid w:val="00E95310"/>
    <w:rsid w:val="00E9613B"/>
    <w:rsid w:val="00E96301"/>
    <w:rsid w:val="00E965D7"/>
    <w:rsid w:val="00E96857"/>
    <w:rsid w:val="00E96AEE"/>
    <w:rsid w:val="00E97C08"/>
    <w:rsid w:val="00EA196F"/>
    <w:rsid w:val="00EA34E0"/>
    <w:rsid w:val="00EA3B9A"/>
    <w:rsid w:val="00EA497F"/>
    <w:rsid w:val="00EA4B73"/>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519"/>
    <w:rsid w:val="00EB12A7"/>
    <w:rsid w:val="00EB2DDA"/>
    <w:rsid w:val="00EB3B9C"/>
    <w:rsid w:val="00EB51E9"/>
    <w:rsid w:val="00EB5732"/>
    <w:rsid w:val="00EB5A92"/>
    <w:rsid w:val="00EB6ED2"/>
    <w:rsid w:val="00EB7492"/>
    <w:rsid w:val="00EB74DF"/>
    <w:rsid w:val="00EB768E"/>
    <w:rsid w:val="00EB7982"/>
    <w:rsid w:val="00EB7DFF"/>
    <w:rsid w:val="00EC07B9"/>
    <w:rsid w:val="00EC0CE0"/>
    <w:rsid w:val="00EC157E"/>
    <w:rsid w:val="00EC1AB4"/>
    <w:rsid w:val="00EC2A18"/>
    <w:rsid w:val="00EC2ABE"/>
    <w:rsid w:val="00EC35F0"/>
    <w:rsid w:val="00EC409E"/>
    <w:rsid w:val="00EC5271"/>
    <w:rsid w:val="00EC56BE"/>
    <w:rsid w:val="00EC5D93"/>
    <w:rsid w:val="00EC6134"/>
    <w:rsid w:val="00EC6713"/>
    <w:rsid w:val="00EC6FE9"/>
    <w:rsid w:val="00EC7A5A"/>
    <w:rsid w:val="00ED02F7"/>
    <w:rsid w:val="00ED15F7"/>
    <w:rsid w:val="00ED4A6F"/>
    <w:rsid w:val="00ED5CA2"/>
    <w:rsid w:val="00ED5DCF"/>
    <w:rsid w:val="00ED7803"/>
    <w:rsid w:val="00ED7909"/>
    <w:rsid w:val="00ED7DBA"/>
    <w:rsid w:val="00EE0448"/>
    <w:rsid w:val="00EE0515"/>
    <w:rsid w:val="00EE085B"/>
    <w:rsid w:val="00EE08F7"/>
    <w:rsid w:val="00EE158D"/>
    <w:rsid w:val="00EE1714"/>
    <w:rsid w:val="00EE1AE9"/>
    <w:rsid w:val="00EE1F56"/>
    <w:rsid w:val="00EE2F89"/>
    <w:rsid w:val="00EE42D7"/>
    <w:rsid w:val="00EE49DB"/>
    <w:rsid w:val="00EE4C4E"/>
    <w:rsid w:val="00EE50F6"/>
    <w:rsid w:val="00EE6459"/>
    <w:rsid w:val="00EE66BB"/>
    <w:rsid w:val="00EE7872"/>
    <w:rsid w:val="00EE7F68"/>
    <w:rsid w:val="00EF104D"/>
    <w:rsid w:val="00EF10D5"/>
    <w:rsid w:val="00EF3732"/>
    <w:rsid w:val="00EF378B"/>
    <w:rsid w:val="00EF39EB"/>
    <w:rsid w:val="00EF3B59"/>
    <w:rsid w:val="00EF3FAE"/>
    <w:rsid w:val="00EF415E"/>
    <w:rsid w:val="00EF464C"/>
    <w:rsid w:val="00EF4CE8"/>
    <w:rsid w:val="00EF5011"/>
    <w:rsid w:val="00EF549A"/>
    <w:rsid w:val="00EF5C2C"/>
    <w:rsid w:val="00EF6261"/>
    <w:rsid w:val="00EF72CE"/>
    <w:rsid w:val="00EF77EB"/>
    <w:rsid w:val="00EF793C"/>
    <w:rsid w:val="00F00845"/>
    <w:rsid w:val="00F012ED"/>
    <w:rsid w:val="00F01581"/>
    <w:rsid w:val="00F03131"/>
    <w:rsid w:val="00F045F5"/>
    <w:rsid w:val="00F047F4"/>
    <w:rsid w:val="00F04DC7"/>
    <w:rsid w:val="00F051D5"/>
    <w:rsid w:val="00F05398"/>
    <w:rsid w:val="00F06451"/>
    <w:rsid w:val="00F064EF"/>
    <w:rsid w:val="00F06A67"/>
    <w:rsid w:val="00F06DB4"/>
    <w:rsid w:val="00F076E3"/>
    <w:rsid w:val="00F07AAD"/>
    <w:rsid w:val="00F10826"/>
    <w:rsid w:val="00F12326"/>
    <w:rsid w:val="00F12810"/>
    <w:rsid w:val="00F12853"/>
    <w:rsid w:val="00F1322B"/>
    <w:rsid w:val="00F1341D"/>
    <w:rsid w:val="00F13541"/>
    <w:rsid w:val="00F13645"/>
    <w:rsid w:val="00F13B72"/>
    <w:rsid w:val="00F13C51"/>
    <w:rsid w:val="00F141EC"/>
    <w:rsid w:val="00F15815"/>
    <w:rsid w:val="00F161A8"/>
    <w:rsid w:val="00F171F1"/>
    <w:rsid w:val="00F20260"/>
    <w:rsid w:val="00F203CF"/>
    <w:rsid w:val="00F205B8"/>
    <w:rsid w:val="00F20CCC"/>
    <w:rsid w:val="00F212FE"/>
    <w:rsid w:val="00F217B0"/>
    <w:rsid w:val="00F21DAE"/>
    <w:rsid w:val="00F223CB"/>
    <w:rsid w:val="00F2298C"/>
    <w:rsid w:val="00F22B43"/>
    <w:rsid w:val="00F24627"/>
    <w:rsid w:val="00F24E73"/>
    <w:rsid w:val="00F25B34"/>
    <w:rsid w:val="00F25E59"/>
    <w:rsid w:val="00F2677D"/>
    <w:rsid w:val="00F26996"/>
    <w:rsid w:val="00F278A9"/>
    <w:rsid w:val="00F27C9B"/>
    <w:rsid w:val="00F31195"/>
    <w:rsid w:val="00F31719"/>
    <w:rsid w:val="00F31A60"/>
    <w:rsid w:val="00F31D25"/>
    <w:rsid w:val="00F32289"/>
    <w:rsid w:val="00F336E0"/>
    <w:rsid w:val="00F337B1"/>
    <w:rsid w:val="00F33910"/>
    <w:rsid w:val="00F33F7A"/>
    <w:rsid w:val="00F33FA9"/>
    <w:rsid w:val="00F34278"/>
    <w:rsid w:val="00F345C7"/>
    <w:rsid w:val="00F3460A"/>
    <w:rsid w:val="00F34963"/>
    <w:rsid w:val="00F3532F"/>
    <w:rsid w:val="00F35E5F"/>
    <w:rsid w:val="00F36412"/>
    <w:rsid w:val="00F36415"/>
    <w:rsid w:val="00F365AA"/>
    <w:rsid w:val="00F374A8"/>
    <w:rsid w:val="00F374AB"/>
    <w:rsid w:val="00F375C2"/>
    <w:rsid w:val="00F37CFB"/>
    <w:rsid w:val="00F40EAD"/>
    <w:rsid w:val="00F4105D"/>
    <w:rsid w:val="00F4141F"/>
    <w:rsid w:val="00F41AD7"/>
    <w:rsid w:val="00F41EFE"/>
    <w:rsid w:val="00F427E5"/>
    <w:rsid w:val="00F42DAB"/>
    <w:rsid w:val="00F43517"/>
    <w:rsid w:val="00F43D98"/>
    <w:rsid w:val="00F43E99"/>
    <w:rsid w:val="00F45124"/>
    <w:rsid w:val="00F451D9"/>
    <w:rsid w:val="00F458D7"/>
    <w:rsid w:val="00F45C18"/>
    <w:rsid w:val="00F45C23"/>
    <w:rsid w:val="00F46217"/>
    <w:rsid w:val="00F46854"/>
    <w:rsid w:val="00F5016E"/>
    <w:rsid w:val="00F50555"/>
    <w:rsid w:val="00F50FD1"/>
    <w:rsid w:val="00F510A3"/>
    <w:rsid w:val="00F51293"/>
    <w:rsid w:val="00F516F9"/>
    <w:rsid w:val="00F520E5"/>
    <w:rsid w:val="00F52597"/>
    <w:rsid w:val="00F528D3"/>
    <w:rsid w:val="00F52E16"/>
    <w:rsid w:val="00F52EA0"/>
    <w:rsid w:val="00F546BC"/>
    <w:rsid w:val="00F54FE3"/>
    <w:rsid w:val="00F555E9"/>
    <w:rsid w:val="00F55D1F"/>
    <w:rsid w:val="00F56338"/>
    <w:rsid w:val="00F564D3"/>
    <w:rsid w:val="00F56718"/>
    <w:rsid w:val="00F56FDF"/>
    <w:rsid w:val="00F5728E"/>
    <w:rsid w:val="00F575AA"/>
    <w:rsid w:val="00F579E5"/>
    <w:rsid w:val="00F57DCC"/>
    <w:rsid w:val="00F60243"/>
    <w:rsid w:val="00F60482"/>
    <w:rsid w:val="00F60616"/>
    <w:rsid w:val="00F60B5F"/>
    <w:rsid w:val="00F61347"/>
    <w:rsid w:val="00F62C5C"/>
    <w:rsid w:val="00F62E11"/>
    <w:rsid w:val="00F62EBA"/>
    <w:rsid w:val="00F6348A"/>
    <w:rsid w:val="00F63848"/>
    <w:rsid w:val="00F63893"/>
    <w:rsid w:val="00F64565"/>
    <w:rsid w:val="00F651D8"/>
    <w:rsid w:val="00F65271"/>
    <w:rsid w:val="00F655D8"/>
    <w:rsid w:val="00F659DE"/>
    <w:rsid w:val="00F65A2D"/>
    <w:rsid w:val="00F667E4"/>
    <w:rsid w:val="00F66FBD"/>
    <w:rsid w:val="00F67716"/>
    <w:rsid w:val="00F679C7"/>
    <w:rsid w:val="00F70781"/>
    <w:rsid w:val="00F70A8C"/>
    <w:rsid w:val="00F71738"/>
    <w:rsid w:val="00F721E4"/>
    <w:rsid w:val="00F72317"/>
    <w:rsid w:val="00F7290C"/>
    <w:rsid w:val="00F73683"/>
    <w:rsid w:val="00F73B9D"/>
    <w:rsid w:val="00F749AF"/>
    <w:rsid w:val="00F761AF"/>
    <w:rsid w:val="00F76C3C"/>
    <w:rsid w:val="00F77CE7"/>
    <w:rsid w:val="00F77F95"/>
    <w:rsid w:val="00F801A8"/>
    <w:rsid w:val="00F801AD"/>
    <w:rsid w:val="00F8105C"/>
    <w:rsid w:val="00F820DF"/>
    <w:rsid w:val="00F823BE"/>
    <w:rsid w:val="00F83C9A"/>
    <w:rsid w:val="00F84319"/>
    <w:rsid w:val="00F84385"/>
    <w:rsid w:val="00F84449"/>
    <w:rsid w:val="00F84BC7"/>
    <w:rsid w:val="00F84C5E"/>
    <w:rsid w:val="00F8527F"/>
    <w:rsid w:val="00F852B6"/>
    <w:rsid w:val="00F85AE3"/>
    <w:rsid w:val="00F86305"/>
    <w:rsid w:val="00F865BD"/>
    <w:rsid w:val="00F8769F"/>
    <w:rsid w:val="00F87952"/>
    <w:rsid w:val="00F87E7C"/>
    <w:rsid w:val="00F9047C"/>
    <w:rsid w:val="00F9073F"/>
    <w:rsid w:val="00F90B61"/>
    <w:rsid w:val="00F91046"/>
    <w:rsid w:val="00F914B5"/>
    <w:rsid w:val="00F91B4D"/>
    <w:rsid w:val="00F91CC0"/>
    <w:rsid w:val="00F91FD0"/>
    <w:rsid w:val="00F9251F"/>
    <w:rsid w:val="00F92A6A"/>
    <w:rsid w:val="00F92BBE"/>
    <w:rsid w:val="00F93BC3"/>
    <w:rsid w:val="00F94042"/>
    <w:rsid w:val="00F94B1A"/>
    <w:rsid w:val="00F94C35"/>
    <w:rsid w:val="00F95191"/>
    <w:rsid w:val="00F95449"/>
    <w:rsid w:val="00F960A6"/>
    <w:rsid w:val="00F96533"/>
    <w:rsid w:val="00F966C0"/>
    <w:rsid w:val="00FA004B"/>
    <w:rsid w:val="00FA0D6F"/>
    <w:rsid w:val="00FA0F79"/>
    <w:rsid w:val="00FA169B"/>
    <w:rsid w:val="00FA2156"/>
    <w:rsid w:val="00FA2255"/>
    <w:rsid w:val="00FA253D"/>
    <w:rsid w:val="00FA2D2E"/>
    <w:rsid w:val="00FA30F6"/>
    <w:rsid w:val="00FA340C"/>
    <w:rsid w:val="00FA4022"/>
    <w:rsid w:val="00FA4A1E"/>
    <w:rsid w:val="00FA4A4E"/>
    <w:rsid w:val="00FA4A6D"/>
    <w:rsid w:val="00FA4AD7"/>
    <w:rsid w:val="00FA5443"/>
    <w:rsid w:val="00FA5515"/>
    <w:rsid w:val="00FA5DBA"/>
    <w:rsid w:val="00FA5E39"/>
    <w:rsid w:val="00FA5EC5"/>
    <w:rsid w:val="00FA5FB4"/>
    <w:rsid w:val="00FA60A7"/>
    <w:rsid w:val="00FA619D"/>
    <w:rsid w:val="00FA66B8"/>
    <w:rsid w:val="00FA693F"/>
    <w:rsid w:val="00FA7716"/>
    <w:rsid w:val="00FB032E"/>
    <w:rsid w:val="00FB154D"/>
    <w:rsid w:val="00FB1B1E"/>
    <w:rsid w:val="00FB254A"/>
    <w:rsid w:val="00FB269E"/>
    <w:rsid w:val="00FB3A3D"/>
    <w:rsid w:val="00FB43CB"/>
    <w:rsid w:val="00FB4BEC"/>
    <w:rsid w:val="00FB4D0D"/>
    <w:rsid w:val="00FB5167"/>
    <w:rsid w:val="00FB52A2"/>
    <w:rsid w:val="00FB5ADE"/>
    <w:rsid w:val="00FB5E3E"/>
    <w:rsid w:val="00FB6043"/>
    <w:rsid w:val="00FB60DC"/>
    <w:rsid w:val="00FB6A6A"/>
    <w:rsid w:val="00FB7A22"/>
    <w:rsid w:val="00FB7B6D"/>
    <w:rsid w:val="00FC0CD0"/>
    <w:rsid w:val="00FC1E43"/>
    <w:rsid w:val="00FC2247"/>
    <w:rsid w:val="00FC28E0"/>
    <w:rsid w:val="00FC2A0C"/>
    <w:rsid w:val="00FC2DEA"/>
    <w:rsid w:val="00FC322D"/>
    <w:rsid w:val="00FC3270"/>
    <w:rsid w:val="00FC33BA"/>
    <w:rsid w:val="00FC44C3"/>
    <w:rsid w:val="00FC5C0B"/>
    <w:rsid w:val="00FC65B7"/>
    <w:rsid w:val="00FC70C8"/>
    <w:rsid w:val="00FC71EF"/>
    <w:rsid w:val="00FC7794"/>
    <w:rsid w:val="00FC7A23"/>
    <w:rsid w:val="00FD051A"/>
    <w:rsid w:val="00FD0690"/>
    <w:rsid w:val="00FD0E9B"/>
    <w:rsid w:val="00FD1F67"/>
    <w:rsid w:val="00FD22C0"/>
    <w:rsid w:val="00FD311D"/>
    <w:rsid w:val="00FD31EE"/>
    <w:rsid w:val="00FD3270"/>
    <w:rsid w:val="00FD36D4"/>
    <w:rsid w:val="00FD404F"/>
    <w:rsid w:val="00FD428C"/>
    <w:rsid w:val="00FD46D8"/>
    <w:rsid w:val="00FD4C3B"/>
    <w:rsid w:val="00FD53CE"/>
    <w:rsid w:val="00FD5C4E"/>
    <w:rsid w:val="00FD5FC3"/>
    <w:rsid w:val="00FD67DC"/>
    <w:rsid w:val="00FD732A"/>
    <w:rsid w:val="00FD7F36"/>
    <w:rsid w:val="00FE069F"/>
    <w:rsid w:val="00FE0AD0"/>
    <w:rsid w:val="00FE0B03"/>
    <w:rsid w:val="00FE109F"/>
    <w:rsid w:val="00FE23D7"/>
    <w:rsid w:val="00FE29AA"/>
    <w:rsid w:val="00FE3CF7"/>
    <w:rsid w:val="00FE3EA9"/>
    <w:rsid w:val="00FE469A"/>
    <w:rsid w:val="00FE46A6"/>
    <w:rsid w:val="00FE48AA"/>
    <w:rsid w:val="00FE498C"/>
    <w:rsid w:val="00FE4BA7"/>
    <w:rsid w:val="00FE4CDF"/>
    <w:rsid w:val="00FE50E1"/>
    <w:rsid w:val="00FE609E"/>
    <w:rsid w:val="00FE74D0"/>
    <w:rsid w:val="00FE7C98"/>
    <w:rsid w:val="00FE7E4C"/>
    <w:rsid w:val="00FF01BA"/>
    <w:rsid w:val="00FF1106"/>
    <w:rsid w:val="00FF115E"/>
    <w:rsid w:val="00FF1CEB"/>
    <w:rsid w:val="00FF1D52"/>
    <w:rsid w:val="00FF1D5E"/>
    <w:rsid w:val="00FF2456"/>
    <w:rsid w:val="00FF24D8"/>
    <w:rsid w:val="00FF2641"/>
    <w:rsid w:val="00FF3242"/>
    <w:rsid w:val="00FF3490"/>
    <w:rsid w:val="00FF40B2"/>
    <w:rsid w:val="00FF4C77"/>
    <w:rsid w:val="00FF5332"/>
    <w:rsid w:val="00FF57AF"/>
    <w:rsid w:val="00FF594D"/>
    <w:rsid w:val="00FF5D46"/>
    <w:rsid w:val="00FF61E0"/>
    <w:rsid w:val="00FF6D96"/>
    <w:rsid w:val="00FF6F42"/>
    <w:rsid w:val="00FF6FFF"/>
    <w:rsid w:val="010E1BDE"/>
    <w:rsid w:val="013D6294"/>
    <w:rsid w:val="019A8C50"/>
    <w:rsid w:val="0228FA01"/>
    <w:rsid w:val="024BBDA5"/>
    <w:rsid w:val="025331BC"/>
    <w:rsid w:val="0291A61B"/>
    <w:rsid w:val="02AC01D1"/>
    <w:rsid w:val="02B5D96E"/>
    <w:rsid w:val="02C4FE03"/>
    <w:rsid w:val="031AAA93"/>
    <w:rsid w:val="0346AA26"/>
    <w:rsid w:val="03C861AF"/>
    <w:rsid w:val="03CD9D52"/>
    <w:rsid w:val="03F63EEC"/>
    <w:rsid w:val="0416861F"/>
    <w:rsid w:val="046677A0"/>
    <w:rsid w:val="0478BB95"/>
    <w:rsid w:val="0490F4B2"/>
    <w:rsid w:val="04984284"/>
    <w:rsid w:val="049A3FD2"/>
    <w:rsid w:val="04B868F7"/>
    <w:rsid w:val="04BB4B30"/>
    <w:rsid w:val="04C1B95D"/>
    <w:rsid w:val="04D062B4"/>
    <w:rsid w:val="04DC61A0"/>
    <w:rsid w:val="04FC7745"/>
    <w:rsid w:val="0500238C"/>
    <w:rsid w:val="05328FF6"/>
    <w:rsid w:val="05CF9602"/>
    <w:rsid w:val="063A3E34"/>
    <w:rsid w:val="065CF8BB"/>
    <w:rsid w:val="06EAD2E5"/>
    <w:rsid w:val="076039DE"/>
    <w:rsid w:val="0792973D"/>
    <w:rsid w:val="07A11EBA"/>
    <w:rsid w:val="07E64F68"/>
    <w:rsid w:val="08102FFD"/>
    <w:rsid w:val="08277C0A"/>
    <w:rsid w:val="082EC4D5"/>
    <w:rsid w:val="083BA69B"/>
    <w:rsid w:val="0914A779"/>
    <w:rsid w:val="09182DAB"/>
    <w:rsid w:val="09CD7924"/>
    <w:rsid w:val="09E695EE"/>
    <w:rsid w:val="09FF0B5F"/>
    <w:rsid w:val="0A39A086"/>
    <w:rsid w:val="0A79AE18"/>
    <w:rsid w:val="0A9F5A1B"/>
    <w:rsid w:val="0ADAECBF"/>
    <w:rsid w:val="0B00E838"/>
    <w:rsid w:val="0B1492BD"/>
    <w:rsid w:val="0B328437"/>
    <w:rsid w:val="0B334D17"/>
    <w:rsid w:val="0BE06289"/>
    <w:rsid w:val="0C0414D7"/>
    <w:rsid w:val="0C388861"/>
    <w:rsid w:val="0C56A7AE"/>
    <w:rsid w:val="0C579F94"/>
    <w:rsid w:val="0CA8A6D3"/>
    <w:rsid w:val="0CEF0FC7"/>
    <w:rsid w:val="0D09653A"/>
    <w:rsid w:val="0D927E37"/>
    <w:rsid w:val="0DA22F65"/>
    <w:rsid w:val="0DC27E11"/>
    <w:rsid w:val="0DF1D082"/>
    <w:rsid w:val="0E0D029E"/>
    <w:rsid w:val="0E18490B"/>
    <w:rsid w:val="0E48001C"/>
    <w:rsid w:val="0E54A249"/>
    <w:rsid w:val="0E5D1DE5"/>
    <w:rsid w:val="0EA15FC5"/>
    <w:rsid w:val="0EA8181C"/>
    <w:rsid w:val="0EB27003"/>
    <w:rsid w:val="0EB8805C"/>
    <w:rsid w:val="0ECEB04D"/>
    <w:rsid w:val="0F92C4A1"/>
    <w:rsid w:val="0FB6A47F"/>
    <w:rsid w:val="1006FBBA"/>
    <w:rsid w:val="10348602"/>
    <w:rsid w:val="103D3FFB"/>
    <w:rsid w:val="106EEE8A"/>
    <w:rsid w:val="1082163E"/>
    <w:rsid w:val="108B2387"/>
    <w:rsid w:val="108E26F9"/>
    <w:rsid w:val="10CD6EFA"/>
    <w:rsid w:val="10E90339"/>
    <w:rsid w:val="10F68840"/>
    <w:rsid w:val="1105C5E6"/>
    <w:rsid w:val="1121E88C"/>
    <w:rsid w:val="1174C879"/>
    <w:rsid w:val="11B4EDAF"/>
    <w:rsid w:val="127BEEA6"/>
    <w:rsid w:val="129E04F0"/>
    <w:rsid w:val="12FC36BF"/>
    <w:rsid w:val="133D8AFA"/>
    <w:rsid w:val="13474291"/>
    <w:rsid w:val="134B2CEB"/>
    <w:rsid w:val="136A23D6"/>
    <w:rsid w:val="13BFD4A6"/>
    <w:rsid w:val="1469748B"/>
    <w:rsid w:val="1491CBE5"/>
    <w:rsid w:val="1520169B"/>
    <w:rsid w:val="154B7BD0"/>
    <w:rsid w:val="154E7080"/>
    <w:rsid w:val="15529ABE"/>
    <w:rsid w:val="15718C09"/>
    <w:rsid w:val="15F3C097"/>
    <w:rsid w:val="16171212"/>
    <w:rsid w:val="16536E5B"/>
    <w:rsid w:val="167CC9B0"/>
    <w:rsid w:val="16B5233A"/>
    <w:rsid w:val="1718238E"/>
    <w:rsid w:val="173BF738"/>
    <w:rsid w:val="1747089C"/>
    <w:rsid w:val="177DE5B3"/>
    <w:rsid w:val="17824DB3"/>
    <w:rsid w:val="17ED2984"/>
    <w:rsid w:val="17F672FB"/>
    <w:rsid w:val="17FD0958"/>
    <w:rsid w:val="1863EA66"/>
    <w:rsid w:val="18822646"/>
    <w:rsid w:val="18D96F34"/>
    <w:rsid w:val="18DF3F8B"/>
    <w:rsid w:val="1920FE32"/>
    <w:rsid w:val="1952FDE5"/>
    <w:rsid w:val="197F605A"/>
    <w:rsid w:val="1A04A73E"/>
    <w:rsid w:val="1A283085"/>
    <w:rsid w:val="1A5E5FDA"/>
    <w:rsid w:val="1A7BC5B3"/>
    <w:rsid w:val="1ACF93F2"/>
    <w:rsid w:val="1AD73093"/>
    <w:rsid w:val="1B03C5EB"/>
    <w:rsid w:val="1B9DC333"/>
    <w:rsid w:val="1BA9DDA3"/>
    <w:rsid w:val="1BAFA3E7"/>
    <w:rsid w:val="1BCF72E7"/>
    <w:rsid w:val="1BE8EACC"/>
    <w:rsid w:val="1BEFA6EB"/>
    <w:rsid w:val="1C057E6C"/>
    <w:rsid w:val="1C20DADE"/>
    <w:rsid w:val="1C9F637B"/>
    <w:rsid w:val="1CFC0328"/>
    <w:rsid w:val="1D3F6F7B"/>
    <w:rsid w:val="1D695ADB"/>
    <w:rsid w:val="1DA39A3C"/>
    <w:rsid w:val="1DDCB5E7"/>
    <w:rsid w:val="1DFA7926"/>
    <w:rsid w:val="1E61FFA8"/>
    <w:rsid w:val="1E8DDF92"/>
    <w:rsid w:val="1E9CF8A5"/>
    <w:rsid w:val="1EB5FABB"/>
    <w:rsid w:val="1F1A38C3"/>
    <w:rsid w:val="1F4A4B0C"/>
    <w:rsid w:val="1F51AF77"/>
    <w:rsid w:val="1F603862"/>
    <w:rsid w:val="1F60A547"/>
    <w:rsid w:val="1FAEC35E"/>
    <w:rsid w:val="1FDB385C"/>
    <w:rsid w:val="1FF0E181"/>
    <w:rsid w:val="203383EF"/>
    <w:rsid w:val="2086B624"/>
    <w:rsid w:val="20BD20F1"/>
    <w:rsid w:val="20CAFA01"/>
    <w:rsid w:val="20DDAA22"/>
    <w:rsid w:val="2115068D"/>
    <w:rsid w:val="21689742"/>
    <w:rsid w:val="2172F1C9"/>
    <w:rsid w:val="217BCA99"/>
    <w:rsid w:val="21FF4539"/>
    <w:rsid w:val="224BACD3"/>
    <w:rsid w:val="228B11D9"/>
    <w:rsid w:val="22BED46C"/>
    <w:rsid w:val="22F12564"/>
    <w:rsid w:val="23217CEF"/>
    <w:rsid w:val="235223F1"/>
    <w:rsid w:val="238D7B8A"/>
    <w:rsid w:val="2399EA31"/>
    <w:rsid w:val="23EFB6F3"/>
    <w:rsid w:val="23FA42FD"/>
    <w:rsid w:val="241371A0"/>
    <w:rsid w:val="242F0A48"/>
    <w:rsid w:val="24490A1F"/>
    <w:rsid w:val="2458816F"/>
    <w:rsid w:val="2464EA7C"/>
    <w:rsid w:val="246519CA"/>
    <w:rsid w:val="24CD7A09"/>
    <w:rsid w:val="24EAB8CE"/>
    <w:rsid w:val="25166AEC"/>
    <w:rsid w:val="2521AFDE"/>
    <w:rsid w:val="2564B428"/>
    <w:rsid w:val="258E7102"/>
    <w:rsid w:val="25DC1EDC"/>
    <w:rsid w:val="264645C1"/>
    <w:rsid w:val="264D9EF6"/>
    <w:rsid w:val="2651A9BA"/>
    <w:rsid w:val="2737BAE5"/>
    <w:rsid w:val="27738C0D"/>
    <w:rsid w:val="278AC1AD"/>
    <w:rsid w:val="27E21622"/>
    <w:rsid w:val="27E8E429"/>
    <w:rsid w:val="27FA6674"/>
    <w:rsid w:val="27FB3E7F"/>
    <w:rsid w:val="28112484"/>
    <w:rsid w:val="28B857DA"/>
    <w:rsid w:val="28F77EE1"/>
    <w:rsid w:val="2963D1A3"/>
    <w:rsid w:val="29A8B59C"/>
    <w:rsid w:val="2A121DFC"/>
    <w:rsid w:val="2A34E904"/>
    <w:rsid w:val="2AF938B7"/>
    <w:rsid w:val="2B08AEDE"/>
    <w:rsid w:val="2B099E70"/>
    <w:rsid w:val="2B1218C4"/>
    <w:rsid w:val="2B2B7E9B"/>
    <w:rsid w:val="2B5AE0F3"/>
    <w:rsid w:val="2B6C8413"/>
    <w:rsid w:val="2C23DF93"/>
    <w:rsid w:val="2C3B805A"/>
    <w:rsid w:val="2C789163"/>
    <w:rsid w:val="2C89F96D"/>
    <w:rsid w:val="2D18A641"/>
    <w:rsid w:val="2D7A5E7E"/>
    <w:rsid w:val="2DDD795A"/>
    <w:rsid w:val="2E04A3EB"/>
    <w:rsid w:val="2E3E8C78"/>
    <w:rsid w:val="2E404FA0"/>
    <w:rsid w:val="2EFAB648"/>
    <w:rsid w:val="2F38534F"/>
    <w:rsid w:val="2F9E63F6"/>
    <w:rsid w:val="2FA45F5D"/>
    <w:rsid w:val="3085835A"/>
    <w:rsid w:val="309527C9"/>
    <w:rsid w:val="309686A9"/>
    <w:rsid w:val="30D3EFF5"/>
    <w:rsid w:val="30DA6612"/>
    <w:rsid w:val="30E00A35"/>
    <w:rsid w:val="31582217"/>
    <w:rsid w:val="31BC1536"/>
    <w:rsid w:val="3248DDA8"/>
    <w:rsid w:val="3263C5CF"/>
    <w:rsid w:val="329900A5"/>
    <w:rsid w:val="32F2439A"/>
    <w:rsid w:val="32F287C4"/>
    <w:rsid w:val="32F92BE3"/>
    <w:rsid w:val="3300DCF3"/>
    <w:rsid w:val="339F4044"/>
    <w:rsid w:val="340C1D86"/>
    <w:rsid w:val="3416349C"/>
    <w:rsid w:val="343AD287"/>
    <w:rsid w:val="34569ABC"/>
    <w:rsid w:val="347C5722"/>
    <w:rsid w:val="34820A40"/>
    <w:rsid w:val="34D14428"/>
    <w:rsid w:val="34E5E3AF"/>
    <w:rsid w:val="34E843DB"/>
    <w:rsid w:val="34EF527C"/>
    <w:rsid w:val="34F07C5C"/>
    <w:rsid w:val="34F573A5"/>
    <w:rsid w:val="35391AAF"/>
    <w:rsid w:val="35CF73AB"/>
    <w:rsid w:val="3611DA79"/>
    <w:rsid w:val="364B6185"/>
    <w:rsid w:val="36E98CD8"/>
    <w:rsid w:val="36EC0C41"/>
    <w:rsid w:val="37229E82"/>
    <w:rsid w:val="3750E165"/>
    <w:rsid w:val="3821010C"/>
    <w:rsid w:val="3834848B"/>
    <w:rsid w:val="3840762A"/>
    <w:rsid w:val="3849B0ED"/>
    <w:rsid w:val="387092E4"/>
    <w:rsid w:val="38BC8721"/>
    <w:rsid w:val="38FDC94A"/>
    <w:rsid w:val="393370F6"/>
    <w:rsid w:val="394376A4"/>
    <w:rsid w:val="39699BAF"/>
    <w:rsid w:val="39EE81C8"/>
    <w:rsid w:val="3A19D4DE"/>
    <w:rsid w:val="3A84BCFB"/>
    <w:rsid w:val="3AA0F59D"/>
    <w:rsid w:val="3AC6F62F"/>
    <w:rsid w:val="3B582330"/>
    <w:rsid w:val="3B714B8D"/>
    <w:rsid w:val="3B7D162A"/>
    <w:rsid w:val="3BB1D7ED"/>
    <w:rsid w:val="3C26520A"/>
    <w:rsid w:val="3C502E7D"/>
    <w:rsid w:val="3C69BA08"/>
    <w:rsid w:val="3C8DE2EE"/>
    <w:rsid w:val="3C91714D"/>
    <w:rsid w:val="3C94588A"/>
    <w:rsid w:val="3C9F7E59"/>
    <w:rsid w:val="3D0B46F4"/>
    <w:rsid w:val="3D44537E"/>
    <w:rsid w:val="3D802AB8"/>
    <w:rsid w:val="3E4136B0"/>
    <w:rsid w:val="3E4372F4"/>
    <w:rsid w:val="3E86C69C"/>
    <w:rsid w:val="3ED51B87"/>
    <w:rsid w:val="3F894B6E"/>
    <w:rsid w:val="404F0156"/>
    <w:rsid w:val="407B04FE"/>
    <w:rsid w:val="40AA2C13"/>
    <w:rsid w:val="418298F9"/>
    <w:rsid w:val="41C63E76"/>
    <w:rsid w:val="41E08D11"/>
    <w:rsid w:val="42017E86"/>
    <w:rsid w:val="42731B4E"/>
    <w:rsid w:val="428064FB"/>
    <w:rsid w:val="42824D19"/>
    <w:rsid w:val="42B2413C"/>
    <w:rsid w:val="42C3F625"/>
    <w:rsid w:val="42F9C265"/>
    <w:rsid w:val="430670A5"/>
    <w:rsid w:val="431F0280"/>
    <w:rsid w:val="432CF49A"/>
    <w:rsid w:val="434EAB7C"/>
    <w:rsid w:val="435523E6"/>
    <w:rsid w:val="43982767"/>
    <w:rsid w:val="43F5B206"/>
    <w:rsid w:val="447B1D57"/>
    <w:rsid w:val="44872707"/>
    <w:rsid w:val="448933C2"/>
    <w:rsid w:val="4492EB26"/>
    <w:rsid w:val="44A228FB"/>
    <w:rsid w:val="44B6A3C1"/>
    <w:rsid w:val="44BB3D77"/>
    <w:rsid w:val="44CD2353"/>
    <w:rsid w:val="4567681C"/>
    <w:rsid w:val="45B5CD68"/>
    <w:rsid w:val="45DF4C15"/>
    <w:rsid w:val="460E47E6"/>
    <w:rsid w:val="464DCABA"/>
    <w:rsid w:val="468E6D6F"/>
    <w:rsid w:val="46B49986"/>
    <w:rsid w:val="46C2C00C"/>
    <w:rsid w:val="46FB22EA"/>
    <w:rsid w:val="471CD3ED"/>
    <w:rsid w:val="4736C3D9"/>
    <w:rsid w:val="482B987D"/>
    <w:rsid w:val="487494D4"/>
    <w:rsid w:val="4887B719"/>
    <w:rsid w:val="48B15E8F"/>
    <w:rsid w:val="494A2964"/>
    <w:rsid w:val="495544DC"/>
    <w:rsid w:val="49F5E39C"/>
    <w:rsid w:val="4A2D0EDC"/>
    <w:rsid w:val="4A3BABD2"/>
    <w:rsid w:val="4A8665AB"/>
    <w:rsid w:val="4A8CE904"/>
    <w:rsid w:val="4B1E4A87"/>
    <w:rsid w:val="4B5096C4"/>
    <w:rsid w:val="4B5B1564"/>
    <w:rsid w:val="4B8D3AD3"/>
    <w:rsid w:val="4BBC0A92"/>
    <w:rsid w:val="4C3A6F70"/>
    <w:rsid w:val="4CAA841C"/>
    <w:rsid w:val="4D33A204"/>
    <w:rsid w:val="4D40C3CF"/>
    <w:rsid w:val="4D53BA01"/>
    <w:rsid w:val="4D8E965E"/>
    <w:rsid w:val="4D9773B4"/>
    <w:rsid w:val="4DC55859"/>
    <w:rsid w:val="4DCD5D00"/>
    <w:rsid w:val="4E0DFCBF"/>
    <w:rsid w:val="4E239BB9"/>
    <w:rsid w:val="4E266895"/>
    <w:rsid w:val="4E442E66"/>
    <w:rsid w:val="4E445EBF"/>
    <w:rsid w:val="4E858CC0"/>
    <w:rsid w:val="4EA09231"/>
    <w:rsid w:val="4EB2391A"/>
    <w:rsid w:val="4EEED15B"/>
    <w:rsid w:val="4F191FDB"/>
    <w:rsid w:val="4F497A48"/>
    <w:rsid w:val="4F602756"/>
    <w:rsid w:val="4FCB1223"/>
    <w:rsid w:val="4FE21A41"/>
    <w:rsid w:val="508B5D7A"/>
    <w:rsid w:val="50ABF50E"/>
    <w:rsid w:val="50C0896F"/>
    <w:rsid w:val="511BCE1D"/>
    <w:rsid w:val="51230485"/>
    <w:rsid w:val="5175C476"/>
    <w:rsid w:val="51CD06B3"/>
    <w:rsid w:val="529FD6E7"/>
    <w:rsid w:val="52DB9017"/>
    <w:rsid w:val="530B3B91"/>
    <w:rsid w:val="535F5274"/>
    <w:rsid w:val="5386D78A"/>
    <w:rsid w:val="53F4586E"/>
    <w:rsid w:val="540AE476"/>
    <w:rsid w:val="541BA404"/>
    <w:rsid w:val="542B6D19"/>
    <w:rsid w:val="54404A33"/>
    <w:rsid w:val="54776078"/>
    <w:rsid w:val="54D230F7"/>
    <w:rsid w:val="558F9DB3"/>
    <w:rsid w:val="5681676D"/>
    <w:rsid w:val="5690BC14"/>
    <w:rsid w:val="56A59660"/>
    <w:rsid w:val="56DFD7D9"/>
    <w:rsid w:val="570D4334"/>
    <w:rsid w:val="571B37D6"/>
    <w:rsid w:val="573606FB"/>
    <w:rsid w:val="574DD846"/>
    <w:rsid w:val="57520357"/>
    <w:rsid w:val="57B2332F"/>
    <w:rsid w:val="5801ACF0"/>
    <w:rsid w:val="585A75DD"/>
    <w:rsid w:val="58765EEC"/>
    <w:rsid w:val="58D3A85C"/>
    <w:rsid w:val="58F7C703"/>
    <w:rsid w:val="590B9190"/>
    <w:rsid w:val="592031F9"/>
    <w:rsid w:val="59311916"/>
    <w:rsid w:val="59AB4DDE"/>
    <w:rsid w:val="5A167F3D"/>
    <w:rsid w:val="5A1E1315"/>
    <w:rsid w:val="5A4EF6EA"/>
    <w:rsid w:val="5A9C8D4B"/>
    <w:rsid w:val="5AB523CA"/>
    <w:rsid w:val="5AB87CCE"/>
    <w:rsid w:val="5ADA2258"/>
    <w:rsid w:val="5AE174D8"/>
    <w:rsid w:val="5B06AA38"/>
    <w:rsid w:val="5B2F67EE"/>
    <w:rsid w:val="5B5D0607"/>
    <w:rsid w:val="5B6CA7B1"/>
    <w:rsid w:val="5B6F13CC"/>
    <w:rsid w:val="5B8CA60E"/>
    <w:rsid w:val="5BC416C0"/>
    <w:rsid w:val="5BE322C1"/>
    <w:rsid w:val="5BE63232"/>
    <w:rsid w:val="5BFDE8F1"/>
    <w:rsid w:val="5C18E257"/>
    <w:rsid w:val="5C48E7D0"/>
    <w:rsid w:val="5C5DDF1C"/>
    <w:rsid w:val="5CC5F14F"/>
    <w:rsid w:val="5CEEC7AA"/>
    <w:rsid w:val="5D070366"/>
    <w:rsid w:val="5D6D6586"/>
    <w:rsid w:val="5D87E4FD"/>
    <w:rsid w:val="5D91630B"/>
    <w:rsid w:val="5DB9D79D"/>
    <w:rsid w:val="5DE364E7"/>
    <w:rsid w:val="5DF243D6"/>
    <w:rsid w:val="5E24A395"/>
    <w:rsid w:val="5E25715C"/>
    <w:rsid w:val="5EB790A4"/>
    <w:rsid w:val="5ED2C5A6"/>
    <w:rsid w:val="5F02F6B2"/>
    <w:rsid w:val="5F210537"/>
    <w:rsid w:val="5F4AADB1"/>
    <w:rsid w:val="5F97332C"/>
    <w:rsid w:val="60010D13"/>
    <w:rsid w:val="605CEDC4"/>
    <w:rsid w:val="61757546"/>
    <w:rsid w:val="61C33721"/>
    <w:rsid w:val="61D20CFA"/>
    <w:rsid w:val="61D300EC"/>
    <w:rsid w:val="61D3C08B"/>
    <w:rsid w:val="61EE5AAD"/>
    <w:rsid w:val="61EF3166"/>
    <w:rsid w:val="62073942"/>
    <w:rsid w:val="620F33BE"/>
    <w:rsid w:val="621DCD17"/>
    <w:rsid w:val="62221D83"/>
    <w:rsid w:val="622B8DE1"/>
    <w:rsid w:val="622CAA40"/>
    <w:rsid w:val="62635CD0"/>
    <w:rsid w:val="62E958C4"/>
    <w:rsid w:val="62F7D187"/>
    <w:rsid w:val="63122782"/>
    <w:rsid w:val="631B8AFE"/>
    <w:rsid w:val="6344BE79"/>
    <w:rsid w:val="63B0B405"/>
    <w:rsid w:val="63CC139C"/>
    <w:rsid w:val="63D2B982"/>
    <w:rsid w:val="63D38FAC"/>
    <w:rsid w:val="642996F3"/>
    <w:rsid w:val="643528BF"/>
    <w:rsid w:val="644D711A"/>
    <w:rsid w:val="6475DBC5"/>
    <w:rsid w:val="6493A1E8"/>
    <w:rsid w:val="6527855B"/>
    <w:rsid w:val="663AA6F4"/>
    <w:rsid w:val="663D158E"/>
    <w:rsid w:val="665F6CB4"/>
    <w:rsid w:val="6668BC31"/>
    <w:rsid w:val="66D94F97"/>
    <w:rsid w:val="66E509D5"/>
    <w:rsid w:val="66FDB889"/>
    <w:rsid w:val="672E6FDC"/>
    <w:rsid w:val="676DADF9"/>
    <w:rsid w:val="6826D71C"/>
    <w:rsid w:val="6882C367"/>
    <w:rsid w:val="689BEBC4"/>
    <w:rsid w:val="68F41390"/>
    <w:rsid w:val="6902DFD4"/>
    <w:rsid w:val="691D06F1"/>
    <w:rsid w:val="692BDB88"/>
    <w:rsid w:val="69300487"/>
    <w:rsid w:val="6940C66E"/>
    <w:rsid w:val="695627A8"/>
    <w:rsid w:val="6967130B"/>
    <w:rsid w:val="697A7570"/>
    <w:rsid w:val="69A68ACA"/>
    <w:rsid w:val="69AC67A0"/>
    <w:rsid w:val="69D65B7C"/>
    <w:rsid w:val="69DC3C12"/>
    <w:rsid w:val="6A1FF589"/>
    <w:rsid w:val="6A314B55"/>
    <w:rsid w:val="6B02E36C"/>
    <w:rsid w:val="6B6A64E2"/>
    <w:rsid w:val="6BDD0DB4"/>
    <w:rsid w:val="6C26971E"/>
    <w:rsid w:val="6CF7BD79"/>
    <w:rsid w:val="6D23E78E"/>
    <w:rsid w:val="6D7E0FD6"/>
    <w:rsid w:val="6DA5DF8A"/>
    <w:rsid w:val="6DABCCED"/>
    <w:rsid w:val="6DB38D80"/>
    <w:rsid w:val="6DD3F8CE"/>
    <w:rsid w:val="6E408C8B"/>
    <w:rsid w:val="6E8A5116"/>
    <w:rsid w:val="6EBC7486"/>
    <w:rsid w:val="6EC3122A"/>
    <w:rsid w:val="6EF204EB"/>
    <w:rsid w:val="6EF2107E"/>
    <w:rsid w:val="6F2191FF"/>
    <w:rsid w:val="6F2D28D6"/>
    <w:rsid w:val="6F5595D3"/>
    <w:rsid w:val="6FF695EC"/>
    <w:rsid w:val="7056017A"/>
    <w:rsid w:val="70791551"/>
    <w:rsid w:val="7085C48A"/>
    <w:rsid w:val="70D7C469"/>
    <w:rsid w:val="70DE43BB"/>
    <w:rsid w:val="70FE0EE8"/>
    <w:rsid w:val="71246777"/>
    <w:rsid w:val="714EFC49"/>
    <w:rsid w:val="716F16E2"/>
    <w:rsid w:val="7197CFFC"/>
    <w:rsid w:val="71A7A2A6"/>
    <w:rsid w:val="71B2F7C6"/>
    <w:rsid w:val="720BCB70"/>
    <w:rsid w:val="721A048A"/>
    <w:rsid w:val="7245B749"/>
    <w:rsid w:val="728F67D2"/>
    <w:rsid w:val="72991DDE"/>
    <w:rsid w:val="72CAC4CA"/>
    <w:rsid w:val="7322B315"/>
    <w:rsid w:val="733C3330"/>
    <w:rsid w:val="734F9783"/>
    <w:rsid w:val="73500CBC"/>
    <w:rsid w:val="7381F7D4"/>
    <w:rsid w:val="7395618D"/>
    <w:rsid w:val="741665DE"/>
    <w:rsid w:val="742CAE5E"/>
    <w:rsid w:val="744F90C8"/>
    <w:rsid w:val="747C3D44"/>
    <w:rsid w:val="747E0796"/>
    <w:rsid w:val="74A3C57B"/>
    <w:rsid w:val="74DB4039"/>
    <w:rsid w:val="76698459"/>
    <w:rsid w:val="767B48A9"/>
    <w:rsid w:val="77443ED6"/>
    <w:rsid w:val="776BFB24"/>
    <w:rsid w:val="77A08781"/>
    <w:rsid w:val="77CE5CBF"/>
    <w:rsid w:val="77D85E65"/>
    <w:rsid w:val="77D91327"/>
    <w:rsid w:val="7818A6B2"/>
    <w:rsid w:val="782510AD"/>
    <w:rsid w:val="7861135F"/>
    <w:rsid w:val="787C9282"/>
    <w:rsid w:val="78B38C44"/>
    <w:rsid w:val="78DCF97B"/>
    <w:rsid w:val="790B9A2F"/>
    <w:rsid w:val="79281607"/>
    <w:rsid w:val="7948E225"/>
    <w:rsid w:val="7987C8EA"/>
    <w:rsid w:val="7989C75D"/>
    <w:rsid w:val="79AF3885"/>
    <w:rsid w:val="79C47F9E"/>
    <w:rsid w:val="7A4F9886"/>
    <w:rsid w:val="7A51B3C5"/>
    <w:rsid w:val="7A552BA2"/>
    <w:rsid w:val="7A6C5A57"/>
    <w:rsid w:val="7ADAD3EC"/>
    <w:rsid w:val="7B42E636"/>
    <w:rsid w:val="7B4A5489"/>
    <w:rsid w:val="7B4DB4DB"/>
    <w:rsid w:val="7B54AA2C"/>
    <w:rsid w:val="7B5832BE"/>
    <w:rsid w:val="7B7CBF6E"/>
    <w:rsid w:val="7C0C9F54"/>
    <w:rsid w:val="7C1ACC1A"/>
    <w:rsid w:val="7C3B9D3A"/>
    <w:rsid w:val="7CD5C8D5"/>
    <w:rsid w:val="7D0206AE"/>
    <w:rsid w:val="7E1265F7"/>
    <w:rsid w:val="7E5277D8"/>
    <w:rsid w:val="7E806AE5"/>
    <w:rsid w:val="7EB3D64A"/>
    <w:rsid w:val="7EB72C86"/>
    <w:rsid w:val="7ECB1482"/>
    <w:rsid w:val="7F2C6CFA"/>
    <w:rsid w:val="7F36241A"/>
    <w:rsid w:val="7F4A7DC9"/>
    <w:rsid w:val="7F50E12E"/>
    <w:rsid w:val="7F894302"/>
    <w:rsid w:val="7FCA088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8D38F4"/>
    <w:pPr>
      <w:spacing w:after="100"/>
    </w:pPr>
  </w:style>
  <w:style w:type="paragraph" w:styleId="Spistreci2">
    <w:name w:val="toc 2"/>
    <w:basedOn w:val="Normalny"/>
    <w:next w:val="Normalny"/>
    <w:autoRedefine/>
    <w:uiPriority w:val="39"/>
    <w:unhideWhenUsed/>
    <w:rsid w:val="00F9073F"/>
    <w:pPr>
      <w:tabs>
        <w:tab w:val="left" w:pos="1320"/>
        <w:tab w:val="right" w:leader="dot" w:pos="8636"/>
      </w:tabs>
      <w:spacing w:after="10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29"/>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Wzmianka1">
    <w:name w:val="Wzmianka1"/>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2D1FFDDCC4D344A9E5D4F99314C47A4" ma:contentTypeVersion="4" ma:contentTypeDescription="Utwórz nowy dokument." ma:contentTypeScope="" ma:versionID="18ef8e9dd783e14f1c3feb68f07380fa">
  <xsd:schema xmlns:xsd="http://www.w3.org/2001/XMLSchema" xmlns:xs="http://www.w3.org/2001/XMLSchema" xmlns:p="http://schemas.microsoft.com/office/2006/metadata/properties" xmlns:ns2="2ac9f40c-a795-4864-a8fb-fd06a780da15" xmlns:ns3="c44c9f75-175c-49f0-a1bf-c4137ab11c33" targetNamespace="http://schemas.microsoft.com/office/2006/metadata/properties" ma:root="true" ma:fieldsID="581980debde33973124d6ab76fccfedb" ns2:_="" ns3:_="">
    <xsd:import namespace="2ac9f40c-a795-4864-a8fb-fd06a780da15"/>
    <xsd:import namespace="c44c9f75-175c-49f0-a1bf-c4137ab11c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9f40c-a795-4864-a8fb-fd06a780da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4c9f75-175c-49f0-a1bf-c4137ab11c3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6FFDEE2-1C11-4A1F-B1DF-1C4A65BBDACF}">
  <ds:schemaRefs>
    <ds:schemaRef ds:uri="http://schemas.openxmlformats.org/officeDocument/2006/bibliography"/>
  </ds:schemaRefs>
</ds:datastoreItem>
</file>

<file path=customXml/itemProps2.xml><?xml version="1.0" encoding="utf-8"?>
<ds:datastoreItem xmlns:ds="http://schemas.openxmlformats.org/officeDocument/2006/customXml" ds:itemID="{E2D0ABA1-CBE9-4BF8-9521-DDE9E1777874}"/>
</file>

<file path=customXml/itemProps3.xml><?xml version="1.0" encoding="utf-8"?>
<ds:datastoreItem xmlns:ds="http://schemas.openxmlformats.org/officeDocument/2006/customXml" ds:itemID="{AD23813F-E8DA-4C30-9F35-C7FE74F7CFA8}"/>
</file>

<file path=customXml/itemProps4.xml><?xml version="1.0" encoding="utf-8"?>
<ds:datastoreItem xmlns:ds="http://schemas.openxmlformats.org/officeDocument/2006/customXml" ds:itemID="{898685FC-CD97-4E88-88D9-5F41C788984B}"/>
</file>

<file path=docProps/app.xml><?xml version="1.0" encoding="utf-8"?>
<Properties xmlns="http://schemas.openxmlformats.org/officeDocument/2006/extended-properties" xmlns:vt="http://schemas.openxmlformats.org/officeDocument/2006/docPropsVTypes">
  <Template>Normal</Template>
  <TotalTime>0</TotalTime>
  <Pages>79</Pages>
  <Words>40224</Words>
  <Characters>241347</Characters>
  <Application>Microsoft Office Word</Application>
  <DocSecurity>0</DocSecurity>
  <Lines>2011</Lines>
  <Paragraphs>562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2021-01-27T15:51:00Z</dcterms:created>
  <dcterms:modified xsi:type="dcterms:W3CDTF">2021-01-27T15:51:00Z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0x01010072D1FFDDCC4D344A9E5D4F99314C47A4</vt:lpwstr>
  </property>
</Properties>
</file>